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327E1B63" w:rsidR="0024279E" w:rsidRPr="006D2C7C" w:rsidRDefault="0024279E" w:rsidP="0024279E">
      <w:pPr>
        <w:jc w:val="center"/>
        <w:rPr>
          <w:b/>
          <w:sz w:val="32"/>
          <w:szCs w:val="32"/>
          <w:lang w:val="el-GR"/>
        </w:rPr>
      </w:pPr>
      <w:r w:rsidRPr="00603221">
        <w:rPr>
          <w:b/>
          <w:sz w:val="32"/>
          <w:szCs w:val="32"/>
          <w:lang w:val="el-GR"/>
        </w:rPr>
        <w:t>Διακήρυξη</w:t>
      </w:r>
    </w:p>
    <w:p w14:paraId="1B7328FC" w14:textId="76206C03" w:rsidR="0024279E" w:rsidRPr="00603221" w:rsidRDefault="00DF02B0" w:rsidP="0011029B">
      <w:pPr>
        <w:jc w:val="center"/>
        <w:rPr>
          <w:b/>
          <w:bCs/>
          <w:sz w:val="32"/>
          <w:szCs w:val="32"/>
          <w:lang w:val="el-GR"/>
        </w:rPr>
      </w:pPr>
      <w:r w:rsidRPr="07571D1B">
        <w:rPr>
          <w:b/>
          <w:bCs/>
          <w:sz w:val="32"/>
          <w:szCs w:val="32"/>
          <w:lang w:val="el-GR"/>
        </w:rPr>
        <w:t xml:space="preserve">Ηλεκτρονικού </w:t>
      </w:r>
      <w:r w:rsidR="0024279E" w:rsidRPr="07571D1B">
        <w:rPr>
          <w:b/>
          <w:bCs/>
          <w:sz w:val="32"/>
          <w:szCs w:val="32"/>
          <w:lang w:val="el-GR"/>
        </w:rPr>
        <w:t xml:space="preserve">Ανοικτού </w:t>
      </w:r>
      <w:r w:rsidR="00974F0F">
        <w:rPr>
          <w:b/>
          <w:bCs/>
          <w:sz w:val="32"/>
          <w:szCs w:val="32"/>
          <w:lang w:val="el-GR"/>
        </w:rPr>
        <w:t>Διεθνούς</w:t>
      </w:r>
      <w:r w:rsidRPr="07571D1B">
        <w:rPr>
          <w:b/>
          <w:bCs/>
          <w:sz w:val="32"/>
          <w:szCs w:val="32"/>
          <w:lang w:val="el-GR"/>
        </w:rPr>
        <w:t xml:space="preserve"> Άνω </w:t>
      </w:r>
      <w:r w:rsidR="008B4966" w:rsidRPr="07571D1B">
        <w:rPr>
          <w:b/>
          <w:bCs/>
          <w:sz w:val="32"/>
          <w:szCs w:val="32"/>
          <w:lang w:val="el-GR"/>
        </w:rPr>
        <w:t xml:space="preserve">των </w:t>
      </w:r>
      <w:r w:rsidRPr="07571D1B">
        <w:rPr>
          <w:b/>
          <w:bCs/>
          <w:sz w:val="32"/>
          <w:szCs w:val="32"/>
          <w:lang w:val="el-GR"/>
        </w:rPr>
        <w:t>Ο</w:t>
      </w:r>
      <w:r w:rsidR="008B4966" w:rsidRPr="07571D1B">
        <w:rPr>
          <w:b/>
          <w:bCs/>
          <w:sz w:val="32"/>
          <w:szCs w:val="32"/>
          <w:lang w:val="el-GR"/>
        </w:rPr>
        <w:t xml:space="preserve">ρίων </w:t>
      </w:r>
      <w:r w:rsidR="0024279E" w:rsidRPr="07571D1B">
        <w:rPr>
          <w:b/>
          <w:bCs/>
          <w:sz w:val="32"/>
          <w:szCs w:val="32"/>
          <w:lang w:val="el-GR"/>
        </w:rPr>
        <w:t>Διαγωνισμού</w:t>
      </w:r>
      <w:r w:rsidR="0011029B">
        <w:rPr>
          <w:b/>
          <w:bCs/>
          <w:sz w:val="32"/>
          <w:szCs w:val="32"/>
          <w:lang w:val="el-GR"/>
        </w:rPr>
        <w:t xml:space="preserve"> </w:t>
      </w:r>
      <w:r w:rsidR="0024279E" w:rsidRPr="07571D1B">
        <w:rPr>
          <w:b/>
          <w:bCs/>
          <w:sz w:val="32"/>
          <w:szCs w:val="32"/>
          <w:lang w:val="el-GR"/>
        </w:rPr>
        <w:t>για το Έργο</w:t>
      </w:r>
      <w:r w:rsidR="00A406A5" w:rsidRPr="07571D1B">
        <w:rPr>
          <w:b/>
          <w:bCs/>
          <w:sz w:val="32"/>
          <w:szCs w:val="32"/>
          <w:lang w:val="el-GR"/>
        </w:rPr>
        <w:t xml:space="preserve"> </w:t>
      </w:r>
      <w:r w:rsidR="0024279E" w:rsidRPr="07571D1B">
        <w:rPr>
          <w:b/>
          <w:bCs/>
          <w:sz w:val="32"/>
          <w:szCs w:val="32"/>
          <w:lang w:val="el-GR"/>
        </w:rPr>
        <w:t>«</w:t>
      </w:r>
      <w:r w:rsidR="005D7941">
        <w:rPr>
          <w:rFonts w:eastAsia="Tahoma"/>
          <w:b/>
          <w:bCs/>
          <w:color w:val="000000" w:themeColor="text1"/>
          <w:sz w:val="32"/>
          <w:szCs w:val="32"/>
          <w:lang w:val="el-GR"/>
        </w:rPr>
        <w:t>Υ</w:t>
      </w:r>
      <w:r w:rsidR="00CD257B" w:rsidRPr="00CD257B">
        <w:rPr>
          <w:rFonts w:eastAsia="Tahoma"/>
          <w:b/>
          <w:bCs/>
          <w:color w:val="000000" w:themeColor="text1"/>
          <w:sz w:val="32"/>
          <w:szCs w:val="32"/>
          <w:lang w:val="el-GR"/>
        </w:rPr>
        <w:t>λοποίηση και Παραγωγική Λειτουργία Ηλεκτρονικής Πλατφόρμας διαχείρισης αιτήσεων και παρακολούθησης του κύκλου ζωής του Πρ</w:t>
      </w:r>
      <w:r w:rsidR="005D7941">
        <w:rPr>
          <w:rFonts w:eastAsia="Tahoma"/>
          <w:b/>
          <w:bCs/>
          <w:color w:val="000000" w:themeColor="text1"/>
          <w:sz w:val="32"/>
          <w:szCs w:val="32"/>
          <w:lang w:val="el-GR"/>
        </w:rPr>
        <w:t>ο</w:t>
      </w:r>
      <w:r w:rsidR="00CD257B" w:rsidRPr="00CD257B">
        <w:rPr>
          <w:rFonts w:eastAsia="Tahoma"/>
          <w:b/>
          <w:bCs/>
          <w:color w:val="000000" w:themeColor="text1"/>
          <w:sz w:val="32"/>
          <w:szCs w:val="32"/>
          <w:lang w:val="el-GR"/>
        </w:rPr>
        <w:t>γρ</w:t>
      </w:r>
      <w:r w:rsidR="005D7941">
        <w:rPr>
          <w:rFonts w:eastAsia="Tahoma"/>
          <w:b/>
          <w:bCs/>
          <w:color w:val="000000" w:themeColor="text1"/>
          <w:sz w:val="32"/>
          <w:szCs w:val="32"/>
          <w:lang w:val="el-GR"/>
        </w:rPr>
        <w:t>ά</w:t>
      </w:r>
      <w:r w:rsidR="00CD257B" w:rsidRPr="00CD257B">
        <w:rPr>
          <w:rFonts w:eastAsia="Tahoma"/>
          <w:b/>
          <w:bCs/>
          <w:color w:val="000000" w:themeColor="text1"/>
          <w:sz w:val="32"/>
          <w:szCs w:val="32"/>
          <w:lang w:val="el-GR"/>
        </w:rPr>
        <w:t>μμα</w:t>
      </w:r>
      <w:r w:rsidR="005D7941">
        <w:rPr>
          <w:rFonts w:eastAsia="Tahoma"/>
          <w:b/>
          <w:bCs/>
          <w:color w:val="000000" w:themeColor="text1"/>
          <w:sz w:val="32"/>
          <w:szCs w:val="32"/>
          <w:lang w:val="el-GR"/>
        </w:rPr>
        <w:t>τος</w:t>
      </w:r>
      <w:r w:rsidR="5D16F486" w:rsidRPr="07571D1B">
        <w:rPr>
          <w:rFonts w:eastAsia="Tahoma"/>
          <w:b/>
          <w:bCs/>
          <w:sz w:val="32"/>
          <w:szCs w:val="32"/>
          <w:lang w:val="el-GR"/>
        </w:rPr>
        <w:t xml:space="preserve"> </w:t>
      </w:r>
      <w:r w:rsidR="12351B70" w:rsidRPr="07571D1B">
        <w:rPr>
          <w:rFonts w:eastAsia="Tahoma"/>
          <w:b/>
          <w:bCs/>
          <w:color w:val="000000" w:themeColor="text1"/>
          <w:sz w:val="32"/>
          <w:szCs w:val="32"/>
          <w:lang w:val="el-GR"/>
        </w:rPr>
        <w:t xml:space="preserve">“Κουπόνι Συνδεσιμότητας </w:t>
      </w:r>
      <w:r w:rsidR="12351B70" w:rsidRPr="07571D1B">
        <w:rPr>
          <w:rFonts w:eastAsia="Tahoma"/>
          <w:b/>
          <w:bCs/>
          <w:color w:val="000000" w:themeColor="text1"/>
          <w:sz w:val="32"/>
          <w:szCs w:val="32"/>
          <w:lang w:val="en-US"/>
        </w:rPr>
        <w:t>Gigabit</w:t>
      </w:r>
      <w:r w:rsidR="12351B70" w:rsidRPr="07571D1B">
        <w:rPr>
          <w:rFonts w:eastAsia="Tahoma"/>
          <w:b/>
          <w:bCs/>
          <w:color w:val="000000" w:themeColor="text1"/>
          <w:sz w:val="32"/>
          <w:szCs w:val="32"/>
          <w:lang w:val="el-GR"/>
        </w:rPr>
        <w:t>”</w:t>
      </w:r>
      <w:r w:rsidR="0024279E" w:rsidRPr="07571D1B">
        <w:rPr>
          <w:b/>
          <w:b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DF02B0" w14:paraId="1AD03689" w14:textId="77777777" w:rsidTr="07571D1B">
        <w:tc>
          <w:tcPr>
            <w:tcW w:w="2830" w:type="dxa"/>
            <w:shd w:val="clear" w:color="auto" w:fill="auto"/>
            <w:vAlign w:val="bottom"/>
          </w:tcPr>
          <w:p w14:paraId="2BF80F82" w14:textId="77777777" w:rsidR="0024279E" w:rsidRPr="00603221" w:rsidRDefault="0024279E" w:rsidP="07571D1B">
            <w:pPr>
              <w:autoSpaceDE w:val="0"/>
              <w:autoSpaceDN w:val="0"/>
              <w:adjustRightInd w:val="0"/>
              <w:spacing w:before="120" w:after="0"/>
              <w:jc w:val="right"/>
              <w:rPr>
                <w:b/>
                <w:bCs/>
                <w:color w:val="000000" w:themeColor="text1"/>
              </w:rPr>
            </w:pPr>
            <w:r w:rsidRPr="07571D1B">
              <w:rPr>
                <w:b/>
                <w:bCs/>
                <w:color w:val="000000" w:themeColor="text1"/>
              </w:rPr>
              <w:t xml:space="preserve">Κωδ. ΟΠΣ: </w:t>
            </w:r>
          </w:p>
        </w:tc>
        <w:tc>
          <w:tcPr>
            <w:tcW w:w="6798" w:type="dxa"/>
            <w:gridSpan w:val="2"/>
            <w:shd w:val="clear" w:color="auto" w:fill="auto"/>
            <w:vAlign w:val="bottom"/>
          </w:tcPr>
          <w:p w14:paraId="60620146" w14:textId="6AEA05F5" w:rsidR="07571D1B" w:rsidRDefault="07571D1B" w:rsidP="07571D1B">
            <w:pPr>
              <w:spacing w:before="120" w:after="0"/>
              <w:rPr>
                <w:b/>
                <w:bCs/>
                <w:color w:val="000000" w:themeColor="text1"/>
              </w:rPr>
            </w:pPr>
            <w:r w:rsidRPr="07571D1B">
              <w:rPr>
                <w:b/>
                <w:bCs/>
                <w:color w:val="000000" w:themeColor="text1"/>
                <w:lang w:val="el-GR"/>
              </w:rPr>
              <w:t>5224378</w:t>
            </w:r>
          </w:p>
        </w:tc>
      </w:tr>
      <w:tr w:rsidR="0024279E" w:rsidRPr="0099537C" w14:paraId="4530F4FA" w14:textId="77777777" w:rsidTr="07571D1B">
        <w:tc>
          <w:tcPr>
            <w:tcW w:w="2830" w:type="dxa"/>
            <w:shd w:val="clear" w:color="auto" w:fill="auto"/>
            <w:vAlign w:val="bottom"/>
          </w:tcPr>
          <w:p w14:paraId="40C8D354" w14:textId="77777777" w:rsidR="0024279E" w:rsidRPr="00603221" w:rsidRDefault="0024279E" w:rsidP="07571D1B">
            <w:pPr>
              <w:autoSpaceDE w:val="0"/>
              <w:autoSpaceDN w:val="0"/>
              <w:adjustRightInd w:val="0"/>
              <w:spacing w:before="120" w:after="0"/>
              <w:jc w:val="right"/>
              <w:rPr>
                <w:b/>
                <w:bCs/>
                <w:color w:val="000000" w:themeColor="text1"/>
              </w:rPr>
            </w:pPr>
            <w:r w:rsidRPr="07571D1B">
              <w:rPr>
                <w:b/>
                <w:bCs/>
                <w:color w:val="000000" w:themeColor="text1"/>
              </w:rPr>
              <w:t>Επιχειρησιακό Πρόγραμμα:</w:t>
            </w:r>
          </w:p>
        </w:tc>
        <w:tc>
          <w:tcPr>
            <w:tcW w:w="6798" w:type="dxa"/>
            <w:gridSpan w:val="2"/>
            <w:shd w:val="clear" w:color="auto" w:fill="auto"/>
            <w:vAlign w:val="bottom"/>
          </w:tcPr>
          <w:p w14:paraId="318E2CF5" w14:textId="03D80770" w:rsidR="07571D1B" w:rsidRPr="006D2C7C" w:rsidRDefault="00E42704" w:rsidP="07571D1B">
            <w:pPr>
              <w:spacing w:before="120" w:after="0"/>
              <w:rPr>
                <w:b/>
                <w:bCs/>
                <w:color w:val="000000" w:themeColor="text1"/>
                <w:lang w:val="el-GR"/>
              </w:rPr>
            </w:pPr>
            <w:r>
              <w:rPr>
                <w:lang w:val="el-GR" w:eastAsia="en-US"/>
              </w:rPr>
              <w:t>Εθνικό Σχέδιο Ανάκαμψης και Ανθεκτικότητας «Ελλάδα 2.0»</w:t>
            </w:r>
          </w:p>
        </w:tc>
      </w:tr>
      <w:tr w:rsidR="0024279E" w:rsidRPr="0099537C" w14:paraId="0BCC5B53" w14:textId="77777777" w:rsidTr="07571D1B">
        <w:tc>
          <w:tcPr>
            <w:tcW w:w="2830" w:type="dxa"/>
            <w:shd w:val="clear" w:color="auto" w:fill="auto"/>
            <w:vAlign w:val="bottom"/>
          </w:tcPr>
          <w:p w14:paraId="0232F1F7" w14:textId="01EF9080" w:rsidR="0024279E" w:rsidRPr="00603221" w:rsidRDefault="00E05F03" w:rsidP="00603221">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58F414BB" w14:textId="6048A5FB" w:rsidR="07571D1B" w:rsidRPr="00CD257B" w:rsidRDefault="005E0918" w:rsidP="005E0918">
            <w:pPr>
              <w:pStyle w:val="Tabletext"/>
              <w:spacing w:before="120"/>
              <w:rPr>
                <w:rFonts w:eastAsia="Tahoma"/>
                <w:color w:val="000000" w:themeColor="text1"/>
              </w:rPr>
            </w:pPr>
            <w:r w:rsidRPr="005E0918">
              <w:rPr>
                <w:rFonts w:eastAsia="Tahoma" w:cs="Tahoma"/>
                <w:color w:val="000000" w:themeColor="text1"/>
                <w:sz w:val="22"/>
                <w:szCs w:val="22"/>
                <w:lang w:eastAsia="zh-CN"/>
              </w:rPr>
              <w:t>Εκτιμώμενη αξία σύμβασης: 450.483,87 € μη περιλαμβανομένου ΦΠΑ (Προϋπολογισμός με ΦΠΑ: 558.600,00</w:t>
            </w:r>
            <w:r w:rsidR="005C6E03">
              <w:rPr>
                <w:rFonts w:eastAsia="Tahoma" w:cs="Tahoma"/>
                <w:color w:val="000000" w:themeColor="text1"/>
                <w:sz w:val="22"/>
                <w:szCs w:val="22"/>
                <w:lang w:eastAsia="zh-CN"/>
              </w:rPr>
              <w:t xml:space="preserve"> </w:t>
            </w:r>
            <w:r w:rsidRPr="005E0918">
              <w:rPr>
                <w:rFonts w:eastAsia="Tahoma" w:cs="Tahoma"/>
                <w:color w:val="000000" w:themeColor="text1"/>
                <w:sz w:val="22"/>
                <w:szCs w:val="22"/>
                <w:lang w:eastAsia="zh-CN"/>
              </w:rPr>
              <w:t>€, ΦΠΑ 24% 108.116,13 €)</w:t>
            </w:r>
          </w:p>
        </w:tc>
      </w:tr>
      <w:tr w:rsidR="0024279E" w:rsidRPr="00591516" w14:paraId="35B1EA53" w14:textId="77777777" w:rsidTr="07571D1B">
        <w:tc>
          <w:tcPr>
            <w:tcW w:w="2830"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45B57571" w14:textId="458C51B9" w:rsidR="005E0918" w:rsidRPr="00260916" w:rsidRDefault="00CD257B" w:rsidP="00260916">
            <w:pPr>
              <w:spacing w:before="120" w:after="0"/>
              <w:rPr>
                <w:lang w:val="el-GR"/>
              </w:rPr>
            </w:pPr>
            <w:r w:rsidRPr="00260916">
              <w:rPr>
                <w:color w:val="000000" w:themeColor="text1"/>
                <w:lang w:val="el-GR"/>
              </w:rPr>
              <w:t>72262000-9 Υπηρεσίες ανάπτυξης λογισμικού</w:t>
            </w:r>
          </w:p>
        </w:tc>
      </w:tr>
      <w:tr w:rsidR="0024279E" w:rsidRPr="0099537C" w14:paraId="5035F07E" w14:textId="77777777" w:rsidTr="07571D1B">
        <w:trPr>
          <w:trHeight w:val="735"/>
        </w:trPr>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B9FD89D" w:rsidR="006E5AB3" w:rsidRPr="00603221" w:rsidRDefault="0024279E" w:rsidP="07571D1B">
            <w:pPr>
              <w:autoSpaceDE w:val="0"/>
              <w:autoSpaceDN w:val="0"/>
              <w:adjustRightInd w:val="0"/>
              <w:spacing w:before="120" w:after="0"/>
              <w:rPr>
                <w:b/>
                <w:bCs/>
                <w:color w:val="000000"/>
                <w:lang w:val="el-GR"/>
              </w:rPr>
            </w:pPr>
            <w:r w:rsidRPr="07571D1B">
              <w:rPr>
                <w:b/>
                <w:bCs/>
                <w:color w:val="000000" w:themeColor="text1"/>
                <w:lang w:val="el-GR"/>
              </w:rPr>
              <w:t xml:space="preserve">Η πλέον συμφέρουσα από οικονομική άποψη προσφορά βάσει </w:t>
            </w:r>
            <w:r w:rsidR="008B4966" w:rsidRPr="07571D1B">
              <w:rPr>
                <w:b/>
                <w:bCs/>
                <w:color w:val="000000" w:themeColor="text1"/>
                <w:lang w:val="el-GR"/>
              </w:rPr>
              <w:t>βέλτιστης σχέσης ποιότητας – τιμής</w:t>
            </w:r>
          </w:p>
        </w:tc>
      </w:tr>
      <w:tr w:rsidR="0024279E" w:rsidRPr="00DF02B0" w:rsidDel="005977E7" w14:paraId="1ED3570A" w14:textId="77777777" w:rsidTr="07571D1B">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04CB9454" w:rsidR="0024279E" w:rsidRPr="00A51D96" w:rsidDel="005977E7" w:rsidRDefault="00A51D96" w:rsidP="00A51D96">
            <w:pPr>
              <w:autoSpaceDE w:val="0"/>
              <w:autoSpaceDN w:val="0"/>
              <w:adjustRightInd w:val="0"/>
              <w:spacing w:before="120" w:after="0"/>
              <w:rPr>
                <w:b/>
                <w:bCs/>
                <w:color w:val="000000" w:themeColor="text1"/>
                <w:lang w:val="el-GR"/>
              </w:rPr>
            </w:pPr>
            <w:r w:rsidRPr="00A51D96">
              <w:rPr>
                <w:b/>
                <w:bCs/>
                <w:color w:val="000000" w:themeColor="text1"/>
                <w:lang w:val="el-GR"/>
              </w:rPr>
              <w:t>02-06-2025</w:t>
            </w:r>
          </w:p>
        </w:tc>
      </w:tr>
      <w:tr w:rsidR="00C82832" w:rsidRPr="00DF02B0" w:rsidDel="005977E7" w14:paraId="63755E45" w14:textId="77777777" w:rsidTr="07571D1B">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1DE897B2" w:rsidR="00C82832" w:rsidRPr="00A51D96" w:rsidDel="005977E7" w:rsidRDefault="00A51D96" w:rsidP="00C82832">
            <w:pPr>
              <w:autoSpaceDE w:val="0"/>
              <w:autoSpaceDN w:val="0"/>
              <w:adjustRightInd w:val="0"/>
              <w:spacing w:before="120" w:after="0"/>
              <w:rPr>
                <w:b/>
                <w:color w:val="000000"/>
                <w:highlight w:val="yellow"/>
                <w:lang w:val="el-GR"/>
              </w:rPr>
            </w:pPr>
            <w:r w:rsidRPr="00A51D96">
              <w:rPr>
                <w:b/>
                <w:bCs/>
                <w:color w:val="000000" w:themeColor="text1"/>
                <w:lang w:val="el-GR"/>
              </w:rPr>
              <w:t>29-04-2025</w:t>
            </w:r>
          </w:p>
        </w:tc>
      </w:tr>
      <w:tr w:rsidR="00C82832" w:rsidRPr="00DF02B0" w:rsidDel="005977E7" w14:paraId="304DC306" w14:textId="77777777" w:rsidTr="07571D1B">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599CEDE5" w:rsidR="00C82832" w:rsidRPr="00603221" w:rsidDel="005977E7" w:rsidRDefault="00A51D96" w:rsidP="00C82832">
            <w:pPr>
              <w:autoSpaceDE w:val="0"/>
              <w:autoSpaceDN w:val="0"/>
              <w:adjustRightInd w:val="0"/>
              <w:spacing w:before="120" w:after="0"/>
              <w:rPr>
                <w:b/>
                <w:color w:val="000000"/>
                <w:highlight w:val="yellow"/>
              </w:rPr>
            </w:pPr>
            <w:r w:rsidRPr="00A51D96">
              <w:rPr>
                <w:b/>
                <w:bCs/>
                <w:color w:val="000000" w:themeColor="text1"/>
                <w:lang w:val="el-GR"/>
              </w:rPr>
              <w:t>29-04-2025</w:t>
            </w:r>
          </w:p>
        </w:tc>
      </w:tr>
      <w:tr w:rsidR="00C82832" w:rsidRPr="00DF02B0" w:rsidDel="005977E7" w14:paraId="495E9DAA" w14:textId="77777777" w:rsidTr="07571D1B">
        <w:tc>
          <w:tcPr>
            <w:tcW w:w="7332" w:type="dxa"/>
            <w:gridSpan w:val="2"/>
            <w:tcBorders>
              <w:bottom w:val="single" w:sz="4" w:space="0" w:color="auto"/>
            </w:tcBorders>
            <w:shd w:val="clear" w:color="auto" w:fill="auto"/>
            <w:vAlign w:val="bottom"/>
          </w:tcPr>
          <w:p w14:paraId="323F833D" w14:textId="77777777" w:rsidR="00C82832" w:rsidRPr="00C82832" w:rsidRDefault="00C82832" w:rsidP="07571D1B">
            <w:pPr>
              <w:autoSpaceDE w:val="0"/>
              <w:autoSpaceDN w:val="0"/>
              <w:adjustRightInd w:val="0"/>
              <w:spacing w:before="120" w:after="0"/>
              <w:jc w:val="right"/>
              <w:rPr>
                <w:b/>
                <w:bCs/>
                <w:color w:val="000000"/>
                <w:lang w:val="el-GR"/>
              </w:rPr>
            </w:pPr>
            <w:r w:rsidRPr="07571D1B">
              <w:rPr>
                <w:b/>
                <w:bCs/>
                <w:color w:val="000000" w:themeColor="text1"/>
                <w:lang w:val="el-GR"/>
              </w:rPr>
              <w:t>Ημερομηνία</w:t>
            </w:r>
            <w:r w:rsidRPr="07571D1B">
              <w:rPr>
                <w:b/>
                <w:bCs/>
                <w:lang w:val="el-GR"/>
              </w:rPr>
              <w:t xml:space="preserve"> Αποστολής Διακήρυξης σε Ε.Ε. (Υπ. Επίσημων Εκδόσεων) </w:t>
            </w:r>
          </w:p>
        </w:tc>
        <w:tc>
          <w:tcPr>
            <w:tcW w:w="2296" w:type="dxa"/>
            <w:shd w:val="clear" w:color="auto" w:fill="auto"/>
            <w:vAlign w:val="center"/>
          </w:tcPr>
          <w:p w14:paraId="499A8EA1" w14:textId="461C5192" w:rsidR="00C82832" w:rsidRPr="00A51D96" w:rsidRDefault="00A51D96" w:rsidP="00A51D96">
            <w:pPr>
              <w:autoSpaceDE w:val="0"/>
              <w:autoSpaceDN w:val="0"/>
              <w:adjustRightInd w:val="0"/>
              <w:spacing w:before="120" w:after="0"/>
              <w:rPr>
                <w:b/>
                <w:bCs/>
                <w:color w:val="000000"/>
                <w:lang w:val="el-GR"/>
              </w:rPr>
            </w:pPr>
            <w:r w:rsidRPr="00A51D96">
              <w:rPr>
                <w:b/>
                <w:bCs/>
                <w:color w:val="000000" w:themeColor="text1"/>
                <w:lang w:val="el-GR"/>
              </w:rPr>
              <w:t>25-04-2025</w:t>
            </w:r>
          </w:p>
        </w:tc>
      </w:tr>
      <w:tr w:rsidR="00C82832" w:rsidRPr="003C0732" w:rsidDel="005977E7" w14:paraId="56137155" w14:textId="77777777" w:rsidTr="07571D1B">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0037A06C" w:rsidR="00C82832" w:rsidRPr="00A51D96" w:rsidRDefault="002D72CD" w:rsidP="00C82832">
            <w:pPr>
              <w:autoSpaceDE w:val="0"/>
              <w:autoSpaceDN w:val="0"/>
              <w:adjustRightInd w:val="0"/>
              <w:spacing w:before="120" w:after="0"/>
              <w:rPr>
                <w:b/>
                <w:highlight w:val="magenta"/>
                <w:lang w:val="el-GR"/>
              </w:rPr>
            </w:pPr>
            <w:r w:rsidRPr="00A51D96">
              <w:rPr>
                <w:b/>
                <w:bCs/>
                <w:color w:val="000000" w:themeColor="text1"/>
                <w:lang w:val="el-GR"/>
              </w:rPr>
              <w:t>29-04-2025</w:t>
            </w:r>
          </w:p>
        </w:tc>
      </w:tr>
    </w:tbl>
    <w:p w14:paraId="1C832E30" w14:textId="37CF817C" w:rsidR="003C0732" w:rsidRPr="00855499" w:rsidRDefault="003C0732" w:rsidP="00603221">
      <w:pPr>
        <w:spacing w:after="0"/>
        <w:rPr>
          <w:b/>
          <w:color w:val="000000"/>
          <w:sz w:val="16"/>
          <w:szCs w:val="16"/>
        </w:rPr>
      </w:pPr>
    </w:p>
    <w:p w14:paraId="6F8FBAE8" w14:textId="77777777" w:rsidR="003C0732" w:rsidRDefault="003C0732" w:rsidP="00C82832"/>
    <w:p w14:paraId="7D7F8C2C" w14:textId="23E3D188" w:rsidR="0024279E" w:rsidRPr="00FE037B" w:rsidRDefault="00B17826" w:rsidP="07571D1B">
      <w:pPr>
        <w:pStyle w:val="Contents"/>
        <w:numPr>
          <w:ilvl w:val="0"/>
          <w:numId w:val="0"/>
        </w:numPr>
        <w:rPr>
          <w:rFonts w:ascii="Tahoma" w:hAnsi="Tahoma" w:cs="Tahoma"/>
          <w:sz w:val="22"/>
          <w:szCs w:val="22"/>
        </w:rPr>
      </w:pPr>
      <w:r>
        <w:lastRenderedPageBreak/>
        <w:tab/>
      </w:r>
      <w:bookmarkStart w:id="0" w:name="_Toc375058496"/>
      <w:bookmarkStart w:id="1" w:name="_Toc418166314"/>
      <w:bookmarkStart w:id="2" w:name="_Toc97194254"/>
      <w:bookmarkStart w:id="3" w:name="_Toc97194401"/>
      <w:bookmarkStart w:id="4" w:name="_Toc196735903"/>
      <w:r w:rsidR="00995186">
        <w:rPr>
          <w:rFonts w:ascii="Tahoma" w:hAnsi="Tahoma" w:cs="Tahoma"/>
          <w:sz w:val="22"/>
          <w:szCs w:val="22"/>
        </w:rPr>
        <w:t>Γ</w:t>
      </w:r>
      <w:r w:rsidR="0024279E" w:rsidRPr="07571D1B">
        <w:rPr>
          <w:rFonts w:ascii="Tahoma" w:hAnsi="Tahoma" w:cs="Tahoma"/>
          <w:sz w:val="22"/>
          <w:szCs w:val="22"/>
        </w:rPr>
        <w:t>ΕΝΙΚΕΣ ΠΛΗΡΟΦΟΡΙΕΣ</w:t>
      </w:r>
      <w:bookmarkEnd w:id="0"/>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7571D1B">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99537C" w14:paraId="1C99A434" w14:textId="77777777" w:rsidTr="07571D1B">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44EAAC7C" w:rsidR="0024279E" w:rsidRPr="00C11069" w:rsidRDefault="00C11069" w:rsidP="0031590C">
            <w:pPr>
              <w:pStyle w:val="TabletextChar"/>
              <w:rPr>
                <w:rFonts w:cs="Tahoma"/>
                <w:sz w:val="22"/>
                <w:szCs w:val="22"/>
              </w:rPr>
            </w:pPr>
            <w:r>
              <w:rPr>
                <w:rFonts w:cs="Tahoma"/>
                <w:sz w:val="22"/>
                <w:szCs w:val="22"/>
              </w:rPr>
              <w:t xml:space="preserve">Υλοποίηση και Παραγωγική Λειτουργία Ηλεκτρονικής Πλατφόρμας διαχείρισης αιτήσεων και παρακολούθησης ζωής του Προγράμματος </w:t>
            </w:r>
            <w:r w:rsidRPr="005E0918">
              <w:rPr>
                <w:rFonts w:cs="Tahoma"/>
                <w:sz w:val="22"/>
                <w:szCs w:val="22"/>
              </w:rPr>
              <w:t>“</w:t>
            </w:r>
            <w:r>
              <w:rPr>
                <w:rFonts w:cs="Tahoma"/>
                <w:sz w:val="22"/>
                <w:szCs w:val="22"/>
              </w:rPr>
              <w:t xml:space="preserve">Κουπόνι Συνδεσιμότητας </w:t>
            </w:r>
            <w:r>
              <w:rPr>
                <w:rFonts w:cs="Tahoma"/>
                <w:sz w:val="22"/>
                <w:szCs w:val="22"/>
                <w:lang w:val="en-US"/>
              </w:rPr>
              <w:t>Gigabit</w:t>
            </w:r>
            <w:r w:rsidRPr="005E0918">
              <w:rPr>
                <w:rFonts w:cs="Tahoma"/>
                <w:sz w:val="22"/>
                <w:szCs w:val="22"/>
              </w:rPr>
              <w:t>”</w:t>
            </w:r>
          </w:p>
        </w:tc>
      </w:tr>
      <w:tr w:rsidR="0024279E" w:rsidRPr="00317788" w14:paraId="46881B27" w14:textId="77777777" w:rsidTr="07571D1B">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6E71A2" w:rsidRPr="00DF02B0" w14:paraId="16E0FEED" w14:textId="77777777" w:rsidTr="07571D1B">
        <w:tc>
          <w:tcPr>
            <w:tcW w:w="3708" w:type="dxa"/>
            <w:vAlign w:val="center"/>
          </w:tcPr>
          <w:p w14:paraId="024B5D6D" w14:textId="10DFEB62" w:rsidR="006E71A2" w:rsidRPr="00603221" w:rsidRDefault="006E71A2" w:rsidP="0031590C">
            <w:pPr>
              <w:pStyle w:val="TabletextChar"/>
              <w:rPr>
                <w:rFonts w:cs="Tahoma"/>
                <w:b/>
                <w:sz w:val="22"/>
                <w:szCs w:val="22"/>
              </w:rPr>
            </w:pPr>
            <w:r>
              <w:rPr>
                <w:rFonts w:cs="Tahoma"/>
                <w:b/>
                <w:sz w:val="22"/>
                <w:szCs w:val="22"/>
              </w:rPr>
              <w:t>ΦΟΡΕΑΣ ΛΕΙΤΟΥΡΓΙΑΣ</w:t>
            </w:r>
          </w:p>
        </w:tc>
        <w:tc>
          <w:tcPr>
            <w:tcW w:w="6147" w:type="dxa"/>
            <w:vAlign w:val="center"/>
          </w:tcPr>
          <w:p w14:paraId="204BCC15" w14:textId="5B3483FE" w:rsidR="006E71A2" w:rsidRDefault="006E71A2" w:rsidP="0031590C">
            <w:pPr>
              <w:pStyle w:val="TabletextChar"/>
              <w:rPr>
                <w:rFonts w:cs="Tahoma"/>
                <w:sz w:val="22"/>
                <w:szCs w:val="22"/>
              </w:rPr>
            </w:pPr>
            <w:r>
              <w:rPr>
                <w:rFonts w:cs="Tahoma"/>
                <w:sz w:val="22"/>
                <w:szCs w:val="22"/>
              </w:rPr>
              <w:t>Υπουργείο Ψηφιακής Διακυβέρνησης</w:t>
            </w:r>
          </w:p>
        </w:tc>
      </w:tr>
      <w:tr w:rsidR="0024279E" w:rsidRPr="00DF02B0" w14:paraId="54746909" w14:textId="77777777" w:rsidTr="07571D1B">
        <w:tc>
          <w:tcPr>
            <w:tcW w:w="3708"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781DF678" w:rsidR="0024279E" w:rsidRPr="00603221" w:rsidRDefault="00CD257B" w:rsidP="0031590C">
            <w:pPr>
              <w:pStyle w:val="TabletextChar"/>
              <w:rPr>
                <w:rFonts w:cs="Tahoma"/>
                <w:sz w:val="22"/>
                <w:szCs w:val="22"/>
              </w:rPr>
            </w:pPr>
            <w:r>
              <w:rPr>
                <w:rFonts w:cs="Tahoma"/>
                <w:sz w:val="22"/>
                <w:szCs w:val="22"/>
              </w:rPr>
              <w:t>Υπουργείο Ψηφιακής Διακυβέρνησης</w:t>
            </w:r>
          </w:p>
        </w:tc>
      </w:tr>
      <w:tr w:rsidR="0024279E" w:rsidRPr="00DF02B0" w14:paraId="17DCF025" w14:textId="77777777" w:rsidTr="07571D1B">
        <w:tc>
          <w:tcPr>
            <w:tcW w:w="3708"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2E2E0551" w:rsidR="0024279E" w:rsidRPr="00603221" w:rsidRDefault="00CD257B" w:rsidP="0031590C">
            <w:pPr>
              <w:pStyle w:val="TabletextChar"/>
              <w:rPr>
                <w:rFonts w:cs="Tahoma"/>
                <w:b/>
                <w:sz w:val="22"/>
                <w:szCs w:val="22"/>
              </w:rPr>
            </w:pPr>
            <w:r>
              <w:rPr>
                <w:rFonts w:cs="Tahoma"/>
                <w:sz w:val="22"/>
                <w:szCs w:val="22"/>
              </w:rPr>
              <w:t>Υπουργείο Ψηφιακής Διακυβέρνησης</w:t>
            </w:r>
          </w:p>
        </w:tc>
      </w:tr>
      <w:tr w:rsidR="0024279E" w:rsidRPr="00BE068F" w14:paraId="48E5B3C2" w14:textId="77777777" w:rsidTr="07571D1B">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D4131B0" w:rsidR="0024279E" w:rsidRPr="00603221" w:rsidRDefault="006E71A2" w:rsidP="0031590C">
            <w:pPr>
              <w:pStyle w:val="TabletextChar"/>
              <w:rPr>
                <w:rFonts w:cs="Tahoma"/>
                <w:sz w:val="22"/>
                <w:szCs w:val="22"/>
              </w:rPr>
            </w:pPr>
            <w:r w:rsidRPr="006E71A2">
              <w:rPr>
                <w:rFonts w:cs="Tahoma"/>
                <w:sz w:val="22"/>
                <w:szCs w:val="22"/>
              </w:rPr>
              <w:t>Κοινωνία της Πληροφορίας Μ.Α.Ε.» (ΚτΠ Μ.Α.Ε.)</w:t>
            </w:r>
          </w:p>
        </w:tc>
      </w:tr>
      <w:tr w:rsidR="005E0918" w:rsidRPr="00591516" w14:paraId="0793C63A" w14:textId="77777777" w:rsidTr="009D6D7E">
        <w:tc>
          <w:tcPr>
            <w:tcW w:w="3708" w:type="dxa"/>
            <w:vAlign w:val="center"/>
          </w:tcPr>
          <w:p w14:paraId="2F2DF21E" w14:textId="77777777" w:rsidR="005E0918" w:rsidRPr="00603221" w:rsidRDefault="005E0918" w:rsidP="005E0918">
            <w:pPr>
              <w:pStyle w:val="TabletextChar"/>
              <w:rPr>
                <w:rFonts w:cs="Tahoma"/>
                <w:b/>
                <w:sz w:val="22"/>
                <w:szCs w:val="22"/>
              </w:rPr>
            </w:pPr>
            <w:r w:rsidRPr="00603221">
              <w:rPr>
                <w:rFonts w:cs="Tahoma"/>
                <w:b/>
                <w:sz w:val="22"/>
                <w:szCs w:val="22"/>
              </w:rPr>
              <w:t>ΕΙΔΟΣ ΣΥΜΒΑΣΗΣ</w:t>
            </w:r>
          </w:p>
        </w:tc>
        <w:tc>
          <w:tcPr>
            <w:tcW w:w="6147" w:type="dxa"/>
            <w:vAlign w:val="bottom"/>
          </w:tcPr>
          <w:p w14:paraId="10AE3E2C" w14:textId="52FD153F" w:rsidR="005E0918" w:rsidRPr="00E7742C" w:rsidRDefault="005E0918" w:rsidP="00084AE1">
            <w:pPr>
              <w:rPr>
                <w:bCs/>
                <w:lang w:val="el-GR"/>
              </w:rPr>
            </w:pPr>
            <w:r w:rsidRPr="005E0918">
              <w:rPr>
                <w:b/>
                <w:lang w:val="en-US"/>
              </w:rPr>
              <w:t>CPV</w:t>
            </w:r>
            <w:r w:rsidR="00084AE1">
              <w:rPr>
                <w:b/>
                <w:lang w:val="el-GR"/>
              </w:rPr>
              <w:t xml:space="preserve"> </w:t>
            </w:r>
            <w:r w:rsidRPr="00CD257B">
              <w:rPr>
                <w:bCs/>
                <w:lang w:val="el-GR"/>
              </w:rPr>
              <w:t>72262000-9 Υπηρεσίες ανάπτυξης λογισμικού</w:t>
            </w:r>
          </w:p>
        </w:tc>
      </w:tr>
      <w:tr w:rsidR="005E0918" w:rsidRPr="0099537C" w14:paraId="57505348" w14:textId="77777777" w:rsidTr="07571D1B">
        <w:tc>
          <w:tcPr>
            <w:tcW w:w="3708" w:type="dxa"/>
            <w:vAlign w:val="center"/>
          </w:tcPr>
          <w:p w14:paraId="4B2840F0" w14:textId="77777777" w:rsidR="005E0918" w:rsidRPr="00995186" w:rsidRDefault="005E0918" w:rsidP="005E0918">
            <w:pPr>
              <w:pStyle w:val="TabletextChar"/>
              <w:rPr>
                <w:rFonts w:cs="Tahoma"/>
                <w:b/>
                <w:sz w:val="22"/>
                <w:szCs w:val="22"/>
              </w:rPr>
            </w:pPr>
            <w:r w:rsidRPr="00995186">
              <w:rPr>
                <w:rFonts w:cs="Tahoma"/>
                <w:b/>
                <w:sz w:val="22"/>
                <w:szCs w:val="22"/>
              </w:rPr>
              <w:t>ΕΙΔΟΣ ΔΙΑΔΙΚΑΣΙΑΣ</w:t>
            </w:r>
          </w:p>
        </w:tc>
        <w:tc>
          <w:tcPr>
            <w:tcW w:w="6147" w:type="dxa"/>
            <w:vAlign w:val="center"/>
          </w:tcPr>
          <w:p w14:paraId="60CA98AF" w14:textId="6F791053" w:rsidR="005E0918" w:rsidRPr="00995186" w:rsidRDefault="005E0918" w:rsidP="005E0918">
            <w:pPr>
              <w:pStyle w:val="TabletextChar"/>
              <w:rPr>
                <w:rFonts w:cs="Tahoma"/>
                <w:sz w:val="22"/>
                <w:szCs w:val="22"/>
              </w:rPr>
            </w:pPr>
            <w:r w:rsidRPr="00834763">
              <w:rPr>
                <w:rFonts w:cs="Tahoma"/>
                <w:sz w:val="22"/>
                <w:szCs w:val="22"/>
              </w:rPr>
              <w:t xml:space="preserve">Ηλεκτρονικός </w:t>
            </w:r>
            <w:r w:rsidRPr="00603221">
              <w:rPr>
                <w:rFonts w:cs="Tahoma"/>
                <w:sz w:val="22"/>
                <w:szCs w:val="22"/>
              </w:rPr>
              <w:t xml:space="preserve">Ανοικτός </w:t>
            </w:r>
            <w:r>
              <w:rPr>
                <w:rFonts w:cs="Tahoma"/>
                <w:sz w:val="22"/>
                <w:szCs w:val="22"/>
              </w:rPr>
              <w:t xml:space="preserve">Διεθνής </w:t>
            </w:r>
            <w:r w:rsidRPr="00995186">
              <w:rPr>
                <w:rFonts w:cs="Tahoma"/>
                <w:sz w:val="22"/>
                <w:szCs w:val="22"/>
              </w:rPr>
              <w:t>άνω των ορίων</w:t>
            </w:r>
            <w:r w:rsidRPr="00603221">
              <w:rPr>
                <w:rFonts w:cs="Tahoma"/>
                <w:sz w:val="22"/>
                <w:szCs w:val="22"/>
              </w:rPr>
              <w:t xml:space="preserve"> Διαγωνισμός με κριτήριο ανάθεσης την πλέον συμφέρουσα από οικονομική άποψη προσφορά</w:t>
            </w:r>
            <w:r>
              <w:rPr>
                <w:rFonts w:cs="Tahoma"/>
                <w:sz w:val="22"/>
                <w:szCs w:val="22"/>
              </w:rPr>
              <w:t xml:space="preserve">: </w:t>
            </w:r>
            <w:r w:rsidRPr="00995186">
              <w:rPr>
                <w:rFonts w:cs="Tahoma"/>
                <w:sz w:val="22"/>
                <w:szCs w:val="22"/>
              </w:rPr>
              <w:t xml:space="preserve"> βάσει βέλτιστης σχέσης ποιότητας – τιμής</w:t>
            </w:r>
          </w:p>
        </w:tc>
      </w:tr>
      <w:tr w:rsidR="005E0918" w:rsidRPr="0099537C" w14:paraId="118555D2" w14:textId="77777777" w:rsidTr="07571D1B">
        <w:tc>
          <w:tcPr>
            <w:tcW w:w="3708" w:type="dxa"/>
            <w:vAlign w:val="center"/>
          </w:tcPr>
          <w:p w14:paraId="3F97C59A" w14:textId="4F8B1A5D" w:rsidR="005E0918" w:rsidRPr="00603221" w:rsidRDefault="005E0918" w:rsidP="005E0918">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08110F51" w14:textId="3E4F6557" w:rsidR="005E0918" w:rsidRPr="005E0918" w:rsidRDefault="005E0918" w:rsidP="005E0918">
            <w:pPr>
              <w:pStyle w:val="Tabletext"/>
              <w:spacing w:before="120"/>
              <w:rPr>
                <w:rFonts w:eastAsia="Tahoma" w:cs="Tahoma"/>
                <w:color w:val="000000" w:themeColor="text1"/>
                <w:sz w:val="22"/>
                <w:szCs w:val="22"/>
                <w:highlight w:val="yellow"/>
              </w:rPr>
            </w:pPr>
            <w:r w:rsidRPr="005E0918">
              <w:rPr>
                <w:rFonts w:eastAsia="Tahoma" w:cs="Tahoma"/>
                <w:color w:val="000000" w:themeColor="text1"/>
                <w:sz w:val="22"/>
                <w:szCs w:val="22"/>
                <w:lang w:eastAsia="zh-CN"/>
              </w:rPr>
              <w:t>Εκτιμώμενη αξία σύμβασης: 450.483,87 € μη περιλαμβανομένου ΦΠΑ (Προϋπολογισμός με ΦΠΑ: 558.600,00€, ΦΠΑ 24% 108.116,13 €)</w:t>
            </w:r>
          </w:p>
        </w:tc>
      </w:tr>
      <w:tr w:rsidR="005E0918" w:rsidRPr="0099537C" w14:paraId="38877388" w14:textId="77777777" w:rsidTr="07571D1B">
        <w:tc>
          <w:tcPr>
            <w:tcW w:w="3708" w:type="dxa"/>
            <w:vAlign w:val="center"/>
          </w:tcPr>
          <w:p w14:paraId="433A0B87" w14:textId="77777777" w:rsidR="005E0918" w:rsidRPr="00603221" w:rsidRDefault="005E0918" w:rsidP="005E0918">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2DC593D" w14:textId="3F7ADD46" w:rsidR="005E0918" w:rsidRPr="00603221" w:rsidRDefault="005E0918" w:rsidP="005E0918">
            <w:pPr>
              <w:rPr>
                <w:rFonts w:eastAsia="Tahoma"/>
                <w:color w:val="000000" w:themeColor="text1"/>
                <w:lang w:val="el-GR"/>
              </w:rPr>
            </w:pPr>
            <w:r w:rsidRPr="07571D1B">
              <w:rPr>
                <w:rFonts w:eastAsia="Tahoma"/>
                <w:color w:val="000000" w:themeColor="text1"/>
                <w:lang w:val="en-US"/>
              </w:rPr>
              <w:t>To</w:t>
            </w:r>
            <w:r w:rsidRPr="07571D1B">
              <w:rPr>
                <w:rFonts w:eastAsia="Tahoma"/>
                <w:color w:val="000000" w:themeColor="text1"/>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16818 / Άξονας 2.1). </w:t>
            </w:r>
          </w:p>
          <w:p w14:paraId="24D91F03" w14:textId="791E8E7A" w:rsidR="005E0918" w:rsidRPr="002A79C4" w:rsidRDefault="005E0918" w:rsidP="005E0918">
            <w:pPr>
              <w:pStyle w:val="TabletextChar"/>
              <w:jc w:val="both"/>
              <w:rPr>
                <w:rFonts w:eastAsia="Tahoma" w:cs="Tahoma"/>
                <w:color w:val="000000" w:themeColor="text1"/>
                <w:sz w:val="22"/>
                <w:szCs w:val="22"/>
              </w:rPr>
            </w:pPr>
            <w:r w:rsidRPr="07571D1B">
              <w:rPr>
                <w:rFonts w:eastAsia="Tahoma" w:cs="Tahoma"/>
                <w:color w:val="000000" w:themeColor="text1"/>
                <w:sz w:val="22"/>
                <w:szCs w:val="22"/>
              </w:rPr>
              <w:t xml:space="preserve">Οι δαπάνες του Έργου, θα βαρύνουν το Πρόγραμμα Δημοσίων Επενδύσεων-TAA, και συγκεκριμένα την ΣΑΤΑ 063 με ενάριθμο κωδικό </w:t>
            </w:r>
            <w:r w:rsidRPr="009729D9">
              <w:rPr>
                <w:rFonts w:eastAsia="Tahoma" w:cs="Tahoma"/>
                <w:color w:val="000000" w:themeColor="text1"/>
                <w:sz w:val="22"/>
                <w:szCs w:val="22"/>
              </w:rPr>
              <w:t>2024ΤΑ06300008</w:t>
            </w:r>
          </w:p>
        </w:tc>
      </w:tr>
      <w:tr w:rsidR="005E0918" w:rsidRPr="00423E97" w14:paraId="40743E67" w14:textId="77777777" w:rsidTr="07571D1B">
        <w:tc>
          <w:tcPr>
            <w:tcW w:w="3708" w:type="dxa"/>
            <w:vAlign w:val="center"/>
          </w:tcPr>
          <w:p w14:paraId="3F680026" w14:textId="77777777" w:rsidR="005E0918" w:rsidRPr="00603221" w:rsidDel="00CD2F0B" w:rsidRDefault="005E0918" w:rsidP="005E0918">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48B98A58" w:rsidR="005E0918" w:rsidRPr="00F23E19" w:rsidRDefault="00582378" w:rsidP="005E0918">
            <w:pPr>
              <w:rPr>
                <w:rFonts w:eastAsia="Tahoma"/>
                <w:color w:val="000000" w:themeColor="text1"/>
                <w:highlight w:val="yellow"/>
                <w:lang w:val="el-GR"/>
              </w:rPr>
            </w:pPr>
            <w:r>
              <w:rPr>
                <w:b/>
                <w:bCs/>
                <w:lang w:val="el-GR"/>
              </w:rPr>
              <w:t xml:space="preserve"> </w:t>
            </w:r>
            <w:r>
              <w:rPr>
                <w:b/>
                <w:bCs/>
                <w:lang w:val="en-US"/>
              </w:rPr>
              <w:t>O</w:t>
            </w:r>
            <w:r>
              <w:rPr>
                <w:b/>
                <w:bCs/>
                <w:lang w:val="el-GR"/>
              </w:rPr>
              <w:t xml:space="preserve">κτώ (8) μήνες </w:t>
            </w:r>
          </w:p>
        </w:tc>
      </w:tr>
      <w:tr w:rsidR="005E0918" w:rsidRPr="00DF02B0" w14:paraId="0CEEFBF4" w14:textId="77777777" w:rsidTr="07571D1B">
        <w:tc>
          <w:tcPr>
            <w:tcW w:w="3708" w:type="dxa"/>
            <w:vAlign w:val="center"/>
          </w:tcPr>
          <w:p w14:paraId="468AB927" w14:textId="77777777" w:rsidR="005E0918" w:rsidRPr="00603221" w:rsidRDefault="005E0918" w:rsidP="005E0918">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1AFC1501" w:rsidR="005E0918" w:rsidRPr="0051123E" w:rsidRDefault="0051123E" w:rsidP="0051123E">
            <w:pPr>
              <w:rPr>
                <w:b/>
                <w:bCs/>
                <w:lang w:val="el-GR"/>
              </w:rPr>
            </w:pPr>
            <w:r w:rsidRPr="0051123E">
              <w:rPr>
                <w:b/>
                <w:bCs/>
                <w:lang w:val="el-GR"/>
              </w:rPr>
              <w:t>24-04-2025</w:t>
            </w:r>
          </w:p>
        </w:tc>
      </w:tr>
      <w:tr w:rsidR="005E0918" w:rsidRPr="00DF02B0" w14:paraId="4F1733B5" w14:textId="77777777" w:rsidTr="07571D1B">
        <w:tc>
          <w:tcPr>
            <w:tcW w:w="3708" w:type="dxa"/>
            <w:vAlign w:val="center"/>
          </w:tcPr>
          <w:p w14:paraId="47446C13" w14:textId="77777777" w:rsidR="005E0918" w:rsidRPr="00603221" w:rsidRDefault="005E0918" w:rsidP="005E0918">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3B64FD79" w:rsidR="005E0918" w:rsidRPr="0051123E" w:rsidRDefault="0051123E" w:rsidP="0051123E">
            <w:pPr>
              <w:rPr>
                <w:b/>
                <w:bCs/>
                <w:lang w:val="el-GR"/>
              </w:rPr>
            </w:pPr>
            <w:r w:rsidRPr="0051123E">
              <w:rPr>
                <w:b/>
                <w:bCs/>
                <w:lang w:val="el-GR"/>
              </w:rPr>
              <w:t>27-05-2025</w:t>
            </w:r>
          </w:p>
        </w:tc>
      </w:tr>
      <w:tr w:rsidR="005E0918" w:rsidRPr="00A51D96" w14:paraId="631BFE92" w14:textId="77777777" w:rsidTr="07571D1B">
        <w:tc>
          <w:tcPr>
            <w:tcW w:w="3708" w:type="dxa"/>
            <w:vAlign w:val="center"/>
          </w:tcPr>
          <w:p w14:paraId="48277820" w14:textId="77777777" w:rsidR="005E0918" w:rsidRPr="00603221" w:rsidRDefault="005E0918" w:rsidP="005E0918">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3B7520B8" w:rsidR="005E0918" w:rsidRPr="0051123E" w:rsidRDefault="0051123E" w:rsidP="0051123E">
            <w:pPr>
              <w:rPr>
                <w:b/>
                <w:bCs/>
                <w:lang w:val="el-GR"/>
              </w:rPr>
            </w:pPr>
            <w:r w:rsidRPr="0051123E">
              <w:rPr>
                <w:b/>
                <w:bCs/>
                <w:lang w:val="el-GR"/>
              </w:rPr>
              <w:t>29-04-2025</w:t>
            </w:r>
          </w:p>
        </w:tc>
      </w:tr>
      <w:tr w:rsidR="005E0918" w:rsidRPr="00A51D96" w14:paraId="368A194C" w14:textId="77777777" w:rsidTr="07571D1B">
        <w:tc>
          <w:tcPr>
            <w:tcW w:w="3708" w:type="dxa"/>
            <w:vAlign w:val="center"/>
          </w:tcPr>
          <w:p w14:paraId="440217A8" w14:textId="77777777" w:rsidR="005E0918" w:rsidRPr="00603221" w:rsidRDefault="005E0918" w:rsidP="005E0918">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1A7157CC" w:rsidR="005E0918" w:rsidRPr="00433D32" w:rsidRDefault="0051123E" w:rsidP="0051123E">
            <w:pPr>
              <w:rPr>
                <w:lang w:val="el-GR"/>
              </w:rPr>
            </w:pPr>
            <w:r w:rsidRPr="0051123E">
              <w:rPr>
                <w:b/>
                <w:bCs/>
                <w:lang w:val="el-GR"/>
              </w:rPr>
              <w:t>02-06-2025</w:t>
            </w:r>
            <w:r w:rsidR="005E0918" w:rsidRPr="0051123E">
              <w:rPr>
                <w:b/>
                <w:bCs/>
                <w:lang w:val="el-GR"/>
              </w:rPr>
              <w:t xml:space="preserve">, </w:t>
            </w:r>
            <w:r w:rsidR="005E0918" w:rsidRPr="0051123E">
              <w:rPr>
                <w:lang w:val="el-GR"/>
              </w:rPr>
              <w:t>ημέρα</w:t>
            </w:r>
            <w:r w:rsidR="005E0918" w:rsidRPr="0051123E">
              <w:rPr>
                <w:b/>
                <w:bCs/>
                <w:lang w:val="el-GR"/>
              </w:rPr>
              <w:t xml:space="preserve"> </w:t>
            </w:r>
            <w:r w:rsidRPr="0051123E">
              <w:rPr>
                <w:b/>
                <w:bCs/>
                <w:lang w:val="el-GR"/>
              </w:rPr>
              <w:t>Δευτέρα</w:t>
            </w:r>
            <w:r>
              <w:rPr>
                <w:b/>
                <w:bCs/>
                <w:lang w:val="el-GR"/>
              </w:rPr>
              <w:t xml:space="preserve"> </w:t>
            </w:r>
            <w:r w:rsidR="005E0918" w:rsidRPr="0051123E">
              <w:rPr>
                <w:lang w:val="el-GR"/>
              </w:rPr>
              <w:t>ώρα</w:t>
            </w:r>
            <w:r w:rsidR="005E0918" w:rsidRPr="0051123E">
              <w:rPr>
                <w:b/>
                <w:bCs/>
                <w:lang w:val="el-GR"/>
              </w:rPr>
              <w:t xml:space="preserve"> </w:t>
            </w:r>
            <w:r w:rsidRPr="0051123E">
              <w:rPr>
                <w:b/>
                <w:bCs/>
                <w:lang w:val="el-GR"/>
              </w:rPr>
              <w:t>14:00</w:t>
            </w:r>
          </w:p>
        </w:tc>
      </w:tr>
      <w:tr w:rsidR="005E0918" w:rsidRPr="0099537C" w14:paraId="64305677" w14:textId="77777777" w:rsidTr="07571D1B">
        <w:tc>
          <w:tcPr>
            <w:tcW w:w="3708" w:type="dxa"/>
            <w:vAlign w:val="center"/>
          </w:tcPr>
          <w:p w14:paraId="6AF945A2" w14:textId="77777777" w:rsidR="005E0918" w:rsidRPr="00603221" w:rsidRDefault="005E0918" w:rsidP="005E0918">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5E0918" w:rsidRPr="00603221" w:rsidRDefault="005E0918" w:rsidP="005E0918">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5E0918" w:rsidRPr="00603221" w:rsidRDefault="005E0918" w:rsidP="005E0918">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5E0918" w:rsidRPr="00603221" w:rsidRDefault="005E0918" w:rsidP="005E0918">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5E0918" w:rsidRPr="00603221" w:rsidRDefault="005E0918" w:rsidP="005E0918">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5E0918" w:rsidRPr="00603221" w:rsidRDefault="005E0918" w:rsidP="005E0918">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36129C27" w:rsidR="005E0918" w:rsidRPr="00603221" w:rsidRDefault="005E0918" w:rsidP="005E0918">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5E0918" w:rsidRPr="00DF02B0" w14:paraId="3EA623D4" w14:textId="77777777" w:rsidTr="07571D1B">
        <w:tc>
          <w:tcPr>
            <w:tcW w:w="3708" w:type="dxa"/>
          </w:tcPr>
          <w:p w14:paraId="2D7201C0" w14:textId="77777777" w:rsidR="005E0918" w:rsidRPr="00603221" w:rsidRDefault="005E0918" w:rsidP="005E0918">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10BEB5D" w:rsidR="005E0918" w:rsidRPr="00603221" w:rsidRDefault="00BF1B6B" w:rsidP="005E0918">
            <w:pPr>
              <w:autoSpaceDE w:val="0"/>
              <w:autoSpaceDN w:val="0"/>
              <w:adjustRightInd w:val="0"/>
              <w:spacing w:after="0" w:line="276" w:lineRule="auto"/>
              <w:jc w:val="left"/>
              <w:rPr>
                <w:color w:val="000000"/>
              </w:rPr>
            </w:pPr>
            <w:r w:rsidRPr="0051123E">
              <w:rPr>
                <w:b/>
                <w:bCs/>
                <w:lang w:val="el-GR"/>
              </w:rPr>
              <w:t>29-04-2025</w:t>
            </w:r>
          </w:p>
        </w:tc>
      </w:tr>
      <w:tr w:rsidR="005E0918" w:rsidRPr="00A51D96" w14:paraId="5C69C8D8" w14:textId="77777777" w:rsidTr="07571D1B">
        <w:tc>
          <w:tcPr>
            <w:tcW w:w="3708" w:type="dxa"/>
            <w:vAlign w:val="center"/>
          </w:tcPr>
          <w:p w14:paraId="06B964EB" w14:textId="77777777" w:rsidR="005E0918" w:rsidRPr="00603221" w:rsidRDefault="005E0918" w:rsidP="005E0918">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65E54550" w:rsidR="005E0918" w:rsidRPr="00603221" w:rsidRDefault="00BF1B6B" w:rsidP="00BF1B6B">
            <w:pPr>
              <w:autoSpaceDE w:val="0"/>
              <w:autoSpaceDN w:val="0"/>
              <w:adjustRightInd w:val="0"/>
              <w:spacing w:after="0" w:line="276" w:lineRule="auto"/>
              <w:jc w:val="left"/>
            </w:pPr>
            <w:r w:rsidRPr="00BF1B6B">
              <w:rPr>
                <w:b/>
                <w:bCs/>
                <w:lang w:val="el-GR"/>
              </w:rPr>
              <w:t xml:space="preserve">06-06-2025, </w:t>
            </w:r>
            <w:r w:rsidRPr="00BF1B6B">
              <w:rPr>
                <w:lang w:val="el-GR"/>
              </w:rPr>
              <w:t>ημέρα</w:t>
            </w:r>
            <w:r w:rsidRPr="00BF1B6B">
              <w:rPr>
                <w:b/>
                <w:bCs/>
                <w:lang w:val="el-GR"/>
              </w:rPr>
              <w:t xml:space="preserve"> Παρασκευή</w:t>
            </w:r>
            <w:r w:rsidR="002F4F43">
              <w:rPr>
                <w:lang w:val="el-GR"/>
              </w:rPr>
              <w:t xml:space="preserve"> και ώρα</w:t>
            </w:r>
            <w:r w:rsidR="005E0918" w:rsidRPr="00BF1B6B">
              <w:rPr>
                <w:b/>
                <w:bCs/>
                <w:lang w:val="el-GR"/>
              </w:rPr>
              <w:t xml:space="preserve"> </w:t>
            </w:r>
            <w:r w:rsidRPr="00BF1B6B">
              <w:rPr>
                <w:b/>
                <w:bCs/>
                <w:lang w:val="el-GR"/>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A352A9">
          <w:headerReference w:type="default" r:id="rId8"/>
          <w:footerReference w:type="default" r:id="rId9"/>
          <w:headerReference w:type="first" r:id="rId10"/>
          <w:footerReference w:type="first" r:id="rId11"/>
          <w:pgSz w:w="11906" w:h="16838"/>
          <w:pgMar w:top="1134" w:right="1134" w:bottom="851" w:left="1134" w:header="720" w:footer="0"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3594041B" w14:textId="753660B6" w:rsidR="00F970FB" w:rsidRDefault="005D6014">
          <w:pPr>
            <w:pStyle w:val="TOC1"/>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96735903" w:history="1">
            <w:r w:rsidR="00F970FB" w:rsidRPr="00261276">
              <w:rPr>
                <w:rStyle w:val="Hyperlink"/>
                <w:noProof/>
              </w:rPr>
              <w:t>ΓΕΝΙΚΕΣ ΠΛΗΡΟΦΟΡΙΕΣ</w:t>
            </w:r>
            <w:r w:rsidR="00F970FB">
              <w:rPr>
                <w:noProof/>
                <w:webHidden/>
              </w:rPr>
              <w:tab/>
            </w:r>
            <w:r w:rsidR="00F970FB">
              <w:rPr>
                <w:noProof/>
                <w:webHidden/>
              </w:rPr>
              <w:fldChar w:fldCharType="begin"/>
            </w:r>
            <w:r w:rsidR="00F970FB">
              <w:rPr>
                <w:noProof/>
                <w:webHidden/>
              </w:rPr>
              <w:instrText xml:space="preserve"> PAGEREF _Toc196735903 \h </w:instrText>
            </w:r>
            <w:r w:rsidR="00F970FB">
              <w:rPr>
                <w:noProof/>
                <w:webHidden/>
              </w:rPr>
            </w:r>
            <w:r w:rsidR="00F970FB">
              <w:rPr>
                <w:noProof/>
                <w:webHidden/>
              </w:rPr>
              <w:fldChar w:fldCharType="separate"/>
            </w:r>
            <w:r w:rsidR="00EC18DC">
              <w:rPr>
                <w:noProof/>
                <w:webHidden/>
              </w:rPr>
              <w:t>2</w:t>
            </w:r>
            <w:r w:rsidR="00F970FB">
              <w:rPr>
                <w:noProof/>
                <w:webHidden/>
              </w:rPr>
              <w:fldChar w:fldCharType="end"/>
            </w:r>
          </w:hyperlink>
        </w:p>
        <w:p w14:paraId="0A6E4259" w14:textId="4079207C" w:rsidR="00F970FB" w:rsidRDefault="00F970FB">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6735904" w:history="1">
            <w:r w:rsidRPr="00261276">
              <w:rPr>
                <w:rStyle w:val="Hyperlink"/>
                <w:noProof/>
                <w:lang w:val="el-GR"/>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261276">
              <w:rPr>
                <w:rStyle w:val="Hyperlink"/>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_Toc196735904 \h </w:instrText>
            </w:r>
            <w:r>
              <w:rPr>
                <w:noProof/>
                <w:webHidden/>
              </w:rPr>
            </w:r>
            <w:r>
              <w:rPr>
                <w:noProof/>
                <w:webHidden/>
              </w:rPr>
              <w:fldChar w:fldCharType="separate"/>
            </w:r>
            <w:r w:rsidR="00EC18DC">
              <w:rPr>
                <w:noProof/>
                <w:webHidden/>
              </w:rPr>
              <w:t>7</w:t>
            </w:r>
            <w:r>
              <w:rPr>
                <w:noProof/>
                <w:webHidden/>
              </w:rPr>
              <w:fldChar w:fldCharType="end"/>
            </w:r>
          </w:hyperlink>
        </w:p>
        <w:p w14:paraId="42F40F32" w14:textId="09A5634A"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05" w:history="1">
            <w:r w:rsidRPr="00261276">
              <w:rPr>
                <w:rStyle w:val="Hyperlink"/>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Στοιχεία Αναθέτουσας Αρχής</w:t>
            </w:r>
            <w:r>
              <w:rPr>
                <w:noProof/>
                <w:webHidden/>
              </w:rPr>
              <w:tab/>
            </w:r>
            <w:r>
              <w:rPr>
                <w:noProof/>
                <w:webHidden/>
              </w:rPr>
              <w:fldChar w:fldCharType="begin"/>
            </w:r>
            <w:r>
              <w:rPr>
                <w:noProof/>
                <w:webHidden/>
              </w:rPr>
              <w:instrText xml:space="preserve"> PAGEREF _Toc196735905 \h </w:instrText>
            </w:r>
            <w:r>
              <w:rPr>
                <w:noProof/>
                <w:webHidden/>
              </w:rPr>
            </w:r>
            <w:r>
              <w:rPr>
                <w:noProof/>
                <w:webHidden/>
              </w:rPr>
              <w:fldChar w:fldCharType="separate"/>
            </w:r>
            <w:r w:rsidR="00EC18DC">
              <w:rPr>
                <w:noProof/>
                <w:webHidden/>
              </w:rPr>
              <w:t>7</w:t>
            </w:r>
            <w:r>
              <w:rPr>
                <w:noProof/>
                <w:webHidden/>
              </w:rPr>
              <w:fldChar w:fldCharType="end"/>
            </w:r>
          </w:hyperlink>
        </w:p>
        <w:p w14:paraId="27F7DA37" w14:textId="05EBE0BC"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06" w:history="1">
            <w:r w:rsidRPr="00261276">
              <w:rPr>
                <w:rStyle w:val="Hyperlink"/>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_Toc196735906 \h </w:instrText>
            </w:r>
            <w:r>
              <w:rPr>
                <w:noProof/>
                <w:webHidden/>
              </w:rPr>
            </w:r>
            <w:r>
              <w:rPr>
                <w:noProof/>
                <w:webHidden/>
              </w:rPr>
              <w:fldChar w:fldCharType="separate"/>
            </w:r>
            <w:r w:rsidR="00EC18DC">
              <w:rPr>
                <w:noProof/>
                <w:webHidden/>
              </w:rPr>
              <w:t>8</w:t>
            </w:r>
            <w:r>
              <w:rPr>
                <w:noProof/>
                <w:webHidden/>
              </w:rPr>
              <w:fldChar w:fldCharType="end"/>
            </w:r>
          </w:hyperlink>
        </w:p>
        <w:p w14:paraId="6A7B3CC8" w14:textId="772A3415"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07" w:history="1">
            <w:r w:rsidRPr="00261276">
              <w:rPr>
                <w:rStyle w:val="Hyperlink"/>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_Toc196735907 \h </w:instrText>
            </w:r>
            <w:r>
              <w:rPr>
                <w:noProof/>
                <w:webHidden/>
              </w:rPr>
            </w:r>
            <w:r>
              <w:rPr>
                <w:noProof/>
                <w:webHidden/>
              </w:rPr>
              <w:fldChar w:fldCharType="separate"/>
            </w:r>
            <w:r w:rsidR="00EC18DC">
              <w:rPr>
                <w:noProof/>
                <w:webHidden/>
              </w:rPr>
              <w:t>8</w:t>
            </w:r>
            <w:r>
              <w:rPr>
                <w:noProof/>
                <w:webHidden/>
              </w:rPr>
              <w:fldChar w:fldCharType="end"/>
            </w:r>
          </w:hyperlink>
        </w:p>
        <w:p w14:paraId="14D7A577" w14:textId="58ECAF43"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08" w:history="1">
            <w:r w:rsidRPr="00261276">
              <w:rPr>
                <w:rStyle w:val="Hyperlink"/>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Θεσμικό πλαίσιο</w:t>
            </w:r>
            <w:r>
              <w:rPr>
                <w:noProof/>
                <w:webHidden/>
              </w:rPr>
              <w:tab/>
            </w:r>
            <w:r>
              <w:rPr>
                <w:noProof/>
                <w:webHidden/>
              </w:rPr>
              <w:fldChar w:fldCharType="begin"/>
            </w:r>
            <w:r>
              <w:rPr>
                <w:noProof/>
                <w:webHidden/>
              </w:rPr>
              <w:instrText xml:space="preserve"> PAGEREF _Toc196735908 \h </w:instrText>
            </w:r>
            <w:r>
              <w:rPr>
                <w:noProof/>
                <w:webHidden/>
              </w:rPr>
            </w:r>
            <w:r>
              <w:rPr>
                <w:noProof/>
                <w:webHidden/>
              </w:rPr>
              <w:fldChar w:fldCharType="separate"/>
            </w:r>
            <w:r w:rsidR="00EC18DC">
              <w:rPr>
                <w:noProof/>
                <w:webHidden/>
              </w:rPr>
              <w:t>9</w:t>
            </w:r>
            <w:r>
              <w:rPr>
                <w:noProof/>
                <w:webHidden/>
              </w:rPr>
              <w:fldChar w:fldCharType="end"/>
            </w:r>
          </w:hyperlink>
        </w:p>
        <w:p w14:paraId="2FF393C8" w14:textId="796D040F"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09" w:history="1">
            <w:r w:rsidRPr="00261276">
              <w:rPr>
                <w:rStyle w:val="Hyperlink"/>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_Toc196735909 \h </w:instrText>
            </w:r>
            <w:r>
              <w:rPr>
                <w:noProof/>
                <w:webHidden/>
              </w:rPr>
            </w:r>
            <w:r>
              <w:rPr>
                <w:noProof/>
                <w:webHidden/>
              </w:rPr>
              <w:fldChar w:fldCharType="separate"/>
            </w:r>
            <w:r w:rsidR="00EC18DC">
              <w:rPr>
                <w:noProof/>
                <w:webHidden/>
              </w:rPr>
              <w:t>15</w:t>
            </w:r>
            <w:r>
              <w:rPr>
                <w:noProof/>
                <w:webHidden/>
              </w:rPr>
              <w:fldChar w:fldCharType="end"/>
            </w:r>
          </w:hyperlink>
        </w:p>
        <w:p w14:paraId="2E79396C" w14:textId="0125C463"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10" w:history="1">
            <w:r w:rsidRPr="00261276">
              <w:rPr>
                <w:rStyle w:val="Hyperlink"/>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Δημοσιότητα</w:t>
            </w:r>
            <w:r>
              <w:rPr>
                <w:noProof/>
                <w:webHidden/>
              </w:rPr>
              <w:tab/>
            </w:r>
            <w:r>
              <w:rPr>
                <w:noProof/>
                <w:webHidden/>
              </w:rPr>
              <w:fldChar w:fldCharType="begin"/>
            </w:r>
            <w:r>
              <w:rPr>
                <w:noProof/>
                <w:webHidden/>
              </w:rPr>
              <w:instrText xml:space="preserve"> PAGEREF _Toc196735910 \h </w:instrText>
            </w:r>
            <w:r>
              <w:rPr>
                <w:noProof/>
                <w:webHidden/>
              </w:rPr>
            </w:r>
            <w:r>
              <w:rPr>
                <w:noProof/>
                <w:webHidden/>
              </w:rPr>
              <w:fldChar w:fldCharType="separate"/>
            </w:r>
            <w:r w:rsidR="00EC18DC">
              <w:rPr>
                <w:noProof/>
                <w:webHidden/>
              </w:rPr>
              <w:t>15</w:t>
            </w:r>
            <w:r>
              <w:rPr>
                <w:noProof/>
                <w:webHidden/>
              </w:rPr>
              <w:fldChar w:fldCharType="end"/>
            </w:r>
          </w:hyperlink>
        </w:p>
        <w:p w14:paraId="7B9CAEEF" w14:textId="0FD4FDF5"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11" w:history="1">
            <w:r w:rsidRPr="00261276">
              <w:rPr>
                <w:rStyle w:val="Hyperlink"/>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_Toc196735911 \h </w:instrText>
            </w:r>
            <w:r>
              <w:rPr>
                <w:noProof/>
                <w:webHidden/>
              </w:rPr>
            </w:r>
            <w:r>
              <w:rPr>
                <w:noProof/>
                <w:webHidden/>
              </w:rPr>
              <w:fldChar w:fldCharType="separate"/>
            </w:r>
            <w:r w:rsidR="00EC18DC">
              <w:rPr>
                <w:noProof/>
                <w:webHidden/>
              </w:rPr>
              <w:t>16</w:t>
            </w:r>
            <w:r>
              <w:rPr>
                <w:noProof/>
                <w:webHidden/>
              </w:rPr>
              <w:fldChar w:fldCharType="end"/>
            </w:r>
          </w:hyperlink>
        </w:p>
        <w:p w14:paraId="44F00AB3" w14:textId="44C4F568" w:rsidR="00F970FB" w:rsidRDefault="00F970FB">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6735912" w:history="1">
            <w:r w:rsidRPr="00261276">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261276">
              <w:rPr>
                <w:rStyle w:val="Hyperlink"/>
                <w:noProof/>
              </w:rPr>
              <w:t>ΓΕΝΙΚΟΙ ΚΑΙ ΕΙΔΙΚΟΙ ΟΡΟΙ ΣΥΜΜΕΤΟΧΗΣ</w:t>
            </w:r>
            <w:r>
              <w:rPr>
                <w:noProof/>
                <w:webHidden/>
              </w:rPr>
              <w:tab/>
            </w:r>
            <w:r>
              <w:rPr>
                <w:noProof/>
                <w:webHidden/>
              </w:rPr>
              <w:fldChar w:fldCharType="begin"/>
            </w:r>
            <w:r>
              <w:rPr>
                <w:noProof/>
                <w:webHidden/>
              </w:rPr>
              <w:instrText xml:space="preserve"> PAGEREF _Toc196735912 \h </w:instrText>
            </w:r>
            <w:r>
              <w:rPr>
                <w:noProof/>
                <w:webHidden/>
              </w:rPr>
            </w:r>
            <w:r>
              <w:rPr>
                <w:noProof/>
                <w:webHidden/>
              </w:rPr>
              <w:fldChar w:fldCharType="separate"/>
            </w:r>
            <w:r w:rsidR="00EC18DC">
              <w:rPr>
                <w:noProof/>
                <w:webHidden/>
              </w:rPr>
              <w:t>17</w:t>
            </w:r>
            <w:r>
              <w:rPr>
                <w:noProof/>
                <w:webHidden/>
              </w:rPr>
              <w:fldChar w:fldCharType="end"/>
            </w:r>
          </w:hyperlink>
        </w:p>
        <w:p w14:paraId="47D742E1" w14:textId="61278208"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13" w:history="1">
            <w:r w:rsidRPr="00261276">
              <w:rPr>
                <w:rStyle w:val="Hyperlink"/>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Γενικές Πληροφορίες</w:t>
            </w:r>
            <w:r>
              <w:rPr>
                <w:noProof/>
                <w:webHidden/>
              </w:rPr>
              <w:tab/>
            </w:r>
            <w:r>
              <w:rPr>
                <w:noProof/>
                <w:webHidden/>
              </w:rPr>
              <w:fldChar w:fldCharType="begin"/>
            </w:r>
            <w:r>
              <w:rPr>
                <w:noProof/>
                <w:webHidden/>
              </w:rPr>
              <w:instrText xml:space="preserve"> PAGEREF _Toc196735913 \h </w:instrText>
            </w:r>
            <w:r>
              <w:rPr>
                <w:noProof/>
                <w:webHidden/>
              </w:rPr>
            </w:r>
            <w:r>
              <w:rPr>
                <w:noProof/>
                <w:webHidden/>
              </w:rPr>
              <w:fldChar w:fldCharType="separate"/>
            </w:r>
            <w:r w:rsidR="00EC18DC">
              <w:rPr>
                <w:noProof/>
                <w:webHidden/>
              </w:rPr>
              <w:t>17</w:t>
            </w:r>
            <w:r>
              <w:rPr>
                <w:noProof/>
                <w:webHidden/>
              </w:rPr>
              <w:fldChar w:fldCharType="end"/>
            </w:r>
          </w:hyperlink>
        </w:p>
        <w:p w14:paraId="282D8104" w14:textId="7B12A51E"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14" w:history="1">
            <w:r w:rsidRPr="00261276">
              <w:rPr>
                <w:rStyle w:val="Hyperlink"/>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Έγγραφα της σύμβασης</w:t>
            </w:r>
            <w:r>
              <w:rPr>
                <w:noProof/>
                <w:webHidden/>
              </w:rPr>
              <w:tab/>
            </w:r>
            <w:r>
              <w:rPr>
                <w:noProof/>
                <w:webHidden/>
              </w:rPr>
              <w:fldChar w:fldCharType="begin"/>
            </w:r>
            <w:r>
              <w:rPr>
                <w:noProof/>
                <w:webHidden/>
              </w:rPr>
              <w:instrText xml:space="preserve"> PAGEREF _Toc196735914 \h </w:instrText>
            </w:r>
            <w:r>
              <w:rPr>
                <w:noProof/>
                <w:webHidden/>
              </w:rPr>
            </w:r>
            <w:r>
              <w:rPr>
                <w:noProof/>
                <w:webHidden/>
              </w:rPr>
              <w:fldChar w:fldCharType="separate"/>
            </w:r>
            <w:r w:rsidR="00EC18DC">
              <w:rPr>
                <w:noProof/>
                <w:webHidden/>
              </w:rPr>
              <w:t>17</w:t>
            </w:r>
            <w:r>
              <w:rPr>
                <w:noProof/>
                <w:webHidden/>
              </w:rPr>
              <w:fldChar w:fldCharType="end"/>
            </w:r>
          </w:hyperlink>
        </w:p>
        <w:p w14:paraId="74BB30AB" w14:textId="08F13040"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15" w:history="1">
            <w:r w:rsidRPr="00261276">
              <w:rPr>
                <w:rStyle w:val="Hyperlink"/>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_Toc196735915 \h </w:instrText>
            </w:r>
            <w:r>
              <w:rPr>
                <w:noProof/>
                <w:webHidden/>
              </w:rPr>
            </w:r>
            <w:r>
              <w:rPr>
                <w:noProof/>
                <w:webHidden/>
              </w:rPr>
              <w:fldChar w:fldCharType="separate"/>
            </w:r>
            <w:r w:rsidR="00EC18DC">
              <w:rPr>
                <w:noProof/>
                <w:webHidden/>
              </w:rPr>
              <w:t>17</w:t>
            </w:r>
            <w:r>
              <w:rPr>
                <w:noProof/>
                <w:webHidden/>
              </w:rPr>
              <w:fldChar w:fldCharType="end"/>
            </w:r>
          </w:hyperlink>
        </w:p>
        <w:p w14:paraId="4C47157E" w14:textId="254337CF"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16" w:history="1">
            <w:r w:rsidRPr="00261276">
              <w:rPr>
                <w:rStyle w:val="Hyperlink"/>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Παροχή Διευκρινίσεων</w:t>
            </w:r>
            <w:r>
              <w:rPr>
                <w:noProof/>
                <w:webHidden/>
              </w:rPr>
              <w:tab/>
            </w:r>
            <w:r>
              <w:rPr>
                <w:noProof/>
                <w:webHidden/>
              </w:rPr>
              <w:fldChar w:fldCharType="begin"/>
            </w:r>
            <w:r>
              <w:rPr>
                <w:noProof/>
                <w:webHidden/>
              </w:rPr>
              <w:instrText xml:space="preserve"> PAGEREF _Toc196735916 \h </w:instrText>
            </w:r>
            <w:r>
              <w:rPr>
                <w:noProof/>
                <w:webHidden/>
              </w:rPr>
            </w:r>
            <w:r>
              <w:rPr>
                <w:noProof/>
                <w:webHidden/>
              </w:rPr>
              <w:fldChar w:fldCharType="separate"/>
            </w:r>
            <w:r w:rsidR="00EC18DC">
              <w:rPr>
                <w:noProof/>
                <w:webHidden/>
              </w:rPr>
              <w:t>17</w:t>
            </w:r>
            <w:r>
              <w:rPr>
                <w:noProof/>
                <w:webHidden/>
              </w:rPr>
              <w:fldChar w:fldCharType="end"/>
            </w:r>
          </w:hyperlink>
        </w:p>
        <w:p w14:paraId="5E1068E6" w14:textId="621E60FE"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17" w:history="1">
            <w:r w:rsidRPr="00261276">
              <w:rPr>
                <w:rStyle w:val="Hyperlink"/>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Γλώσσα</w:t>
            </w:r>
            <w:r>
              <w:rPr>
                <w:noProof/>
                <w:webHidden/>
              </w:rPr>
              <w:tab/>
            </w:r>
            <w:r>
              <w:rPr>
                <w:noProof/>
                <w:webHidden/>
              </w:rPr>
              <w:fldChar w:fldCharType="begin"/>
            </w:r>
            <w:r>
              <w:rPr>
                <w:noProof/>
                <w:webHidden/>
              </w:rPr>
              <w:instrText xml:space="preserve"> PAGEREF _Toc196735917 \h </w:instrText>
            </w:r>
            <w:r>
              <w:rPr>
                <w:noProof/>
                <w:webHidden/>
              </w:rPr>
            </w:r>
            <w:r>
              <w:rPr>
                <w:noProof/>
                <w:webHidden/>
              </w:rPr>
              <w:fldChar w:fldCharType="separate"/>
            </w:r>
            <w:r w:rsidR="00EC18DC">
              <w:rPr>
                <w:noProof/>
                <w:webHidden/>
              </w:rPr>
              <w:t>18</w:t>
            </w:r>
            <w:r>
              <w:rPr>
                <w:noProof/>
                <w:webHidden/>
              </w:rPr>
              <w:fldChar w:fldCharType="end"/>
            </w:r>
          </w:hyperlink>
        </w:p>
        <w:p w14:paraId="36952F80" w14:textId="2355DD14"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18" w:history="1">
            <w:r w:rsidRPr="00261276">
              <w:rPr>
                <w:rStyle w:val="Hyperlink"/>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Εγγυήσεις</w:t>
            </w:r>
            <w:r>
              <w:rPr>
                <w:noProof/>
                <w:webHidden/>
              </w:rPr>
              <w:tab/>
            </w:r>
            <w:r>
              <w:rPr>
                <w:noProof/>
                <w:webHidden/>
              </w:rPr>
              <w:fldChar w:fldCharType="begin"/>
            </w:r>
            <w:r>
              <w:rPr>
                <w:noProof/>
                <w:webHidden/>
              </w:rPr>
              <w:instrText xml:space="preserve"> PAGEREF _Toc196735918 \h </w:instrText>
            </w:r>
            <w:r>
              <w:rPr>
                <w:noProof/>
                <w:webHidden/>
              </w:rPr>
            </w:r>
            <w:r>
              <w:rPr>
                <w:noProof/>
                <w:webHidden/>
              </w:rPr>
              <w:fldChar w:fldCharType="separate"/>
            </w:r>
            <w:r w:rsidR="00EC18DC">
              <w:rPr>
                <w:noProof/>
                <w:webHidden/>
              </w:rPr>
              <w:t>18</w:t>
            </w:r>
            <w:r>
              <w:rPr>
                <w:noProof/>
                <w:webHidden/>
              </w:rPr>
              <w:fldChar w:fldCharType="end"/>
            </w:r>
          </w:hyperlink>
        </w:p>
        <w:p w14:paraId="144C0337" w14:textId="4C467DE4"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19" w:history="1">
            <w:r w:rsidRPr="00261276">
              <w:rPr>
                <w:rStyle w:val="Hyperlink"/>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Προστασία Προσωπικών Δεδομένων</w:t>
            </w:r>
            <w:r>
              <w:rPr>
                <w:noProof/>
                <w:webHidden/>
              </w:rPr>
              <w:tab/>
            </w:r>
            <w:r>
              <w:rPr>
                <w:noProof/>
                <w:webHidden/>
              </w:rPr>
              <w:fldChar w:fldCharType="begin"/>
            </w:r>
            <w:r>
              <w:rPr>
                <w:noProof/>
                <w:webHidden/>
              </w:rPr>
              <w:instrText xml:space="preserve"> PAGEREF _Toc196735919 \h </w:instrText>
            </w:r>
            <w:r>
              <w:rPr>
                <w:noProof/>
                <w:webHidden/>
              </w:rPr>
            </w:r>
            <w:r>
              <w:rPr>
                <w:noProof/>
                <w:webHidden/>
              </w:rPr>
              <w:fldChar w:fldCharType="separate"/>
            </w:r>
            <w:r w:rsidR="00EC18DC">
              <w:rPr>
                <w:noProof/>
                <w:webHidden/>
              </w:rPr>
              <w:t>19</w:t>
            </w:r>
            <w:r>
              <w:rPr>
                <w:noProof/>
                <w:webHidden/>
              </w:rPr>
              <w:fldChar w:fldCharType="end"/>
            </w:r>
          </w:hyperlink>
        </w:p>
        <w:p w14:paraId="432413EC" w14:textId="25D5F1E8"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20" w:history="1">
            <w:r w:rsidRPr="00261276">
              <w:rPr>
                <w:rStyle w:val="Hyperlink"/>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_Toc196735920 \h </w:instrText>
            </w:r>
            <w:r>
              <w:rPr>
                <w:noProof/>
                <w:webHidden/>
              </w:rPr>
            </w:r>
            <w:r>
              <w:rPr>
                <w:noProof/>
                <w:webHidden/>
              </w:rPr>
              <w:fldChar w:fldCharType="separate"/>
            </w:r>
            <w:r w:rsidR="00EC18DC">
              <w:rPr>
                <w:noProof/>
                <w:webHidden/>
              </w:rPr>
              <w:t>19</w:t>
            </w:r>
            <w:r>
              <w:rPr>
                <w:noProof/>
                <w:webHidden/>
              </w:rPr>
              <w:fldChar w:fldCharType="end"/>
            </w:r>
          </w:hyperlink>
        </w:p>
        <w:p w14:paraId="5A1D0E63" w14:textId="0320BCCB"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1" w:history="1">
            <w:r w:rsidRPr="00261276">
              <w:rPr>
                <w:rStyle w:val="Hyperlink"/>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Δικαιούμενοι συμμετοχής</w:t>
            </w:r>
            <w:r>
              <w:rPr>
                <w:noProof/>
                <w:webHidden/>
              </w:rPr>
              <w:tab/>
            </w:r>
            <w:r>
              <w:rPr>
                <w:noProof/>
                <w:webHidden/>
              </w:rPr>
              <w:fldChar w:fldCharType="begin"/>
            </w:r>
            <w:r>
              <w:rPr>
                <w:noProof/>
                <w:webHidden/>
              </w:rPr>
              <w:instrText xml:space="preserve"> PAGEREF _Toc196735921 \h </w:instrText>
            </w:r>
            <w:r>
              <w:rPr>
                <w:noProof/>
                <w:webHidden/>
              </w:rPr>
            </w:r>
            <w:r>
              <w:rPr>
                <w:noProof/>
                <w:webHidden/>
              </w:rPr>
              <w:fldChar w:fldCharType="separate"/>
            </w:r>
            <w:r w:rsidR="00EC18DC">
              <w:rPr>
                <w:noProof/>
                <w:webHidden/>
              </w:rPr>
              <w:t>19</w:t>
            </w:r>
            <w:r>
              <w:rPr>
                <w:noProof/>
                <w:webHidden/>
              </w:rPr>
              <w:fldChar w:fldCharType="end"/>
            </w:r>
          </w:hyperlink>
        </w:p>
        <w:p w14:paraId="27BDDB03" w14:textId="4204B076"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2" w:history="1">
            <w:r w:rsidRPr="00261276">
              <w:rPr>
                <w:rStyle w:val="Hyperlink"/>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Εγγύηση συμμετοχής</w:t>
            </w:r>
            <w:r>
              <w:rPr>
                <w:noProof/>
                <w:webHidden/>
              </w:rPr>
              <w:tab/>
            </w:r>
            <w:r>
              <w:rPr>
                <w:noProof/>
                <w:webHidden/>
              </w:rPr>
              <w:fldChar w:fldCharType="begin"/>
            </w:r>
            <w:r>
              <w:rPr>
                <w:noProof/>
                <w:webHidden/>
              </w:rPr>
              <w:instrText xml:space="preserve"> PAGEREF _Toc196735922 \h </w:instrText>
            </w:r>
            <w:r>
              <w:rPr>
                <w:noProof/>
                <w:webHidden/>
              </w:rPr>
            </w:r>
            <w:r>
              <w:rPr>
                <w:noProof/>
                <w:webHidden/>
              </w:rPr>
              <w:fldChar w:fldCharType="separate"/>
            </w:r>
            <w:r w:rsidR="00EC18DC">
              <w:rPr>
                <w:noProof/>
                <w:webHidden/>
              </w:rPr>
              <w:t>20</w:t>
            </w:r>
            <w:r>
              <w:rPr>
                <w:noProof/>
                <w:webHidden/>
              </w:rPr>
              <w:fldChar w:fldCharType="end"/>
            </w:r>
          </w:hyperlink>
        </w:p>
        <w:p w14:paraId="3987BCE9" w14:textId="199D42F6"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3" w:history="1">
            <w:r w:rsidRPr="00261276">
              <w:rPr>
                <w:rStyle w:val="Hyperlink"/>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Λόγοι αποκλεισμού</w:t>
            </w:r>
            <w:r>
              <w:rPr>
                <w:noProof/>
                <w:webHidden/>
              </w:rPr>
              <w:tab/>
            </w:r>
            <w:r>
              <w:rPr>
                <w:noProof/>
                <w:webHidden/>
              </w:rPr>
              <w:fldChar w:fldCharType="begin"/>
            </w:r>
            <w:r>
              <w:rPr>
                <w:noProof/>
                <w:webHidden/>
              </w:rPr>
              <w:instrText xml:space="preserve"> PAGEREF _Toc196735923 \h </w:instrText>
            </w:r>
            <w:r>
              <w:rPr>
                <w:noProof/>
                <w:webHidden/>
              </w:rPr>
            </w:r>
            <w:r>
              <w:rPr>
                <w:noProof/>
                <w:webHidden/>
              </w:rPr>
              <w:fldChar w:fldCharType="separate"/>
            </w:r>
            <w:r w:rsidR="00EC18DC">
              <w:rPr>
                <w:noProof/>
                <w:webHidden/>
              </w:rPr>
              <w:t>22</w:t>
            </w:r>
            <w:r>
              <w:rPr>
                <w:noProof/>
                <w:webHidden/>
              </w:rPr>
              <w:fldChar w:fldCharType="end"/>
            </w:r>
          </w:hyperlink>
        </w:p>
        <w:p w14:paraId="276700AD" w14:textId="4F4DA946" w:rsidR="00F970FB" w:rsidRDefault="00F970FB">
          <w:pPr>
            <w:pStyle w:val="TOC3"/>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4" w:history="1">
            <w:r w:rsidRPr="00261276">
              <w:rPr>
                <w:rStyle w:val="Hyperlink"/>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_Toc196735924 \h </w:instrText>
            </w:r>
            <w:r>
              <w:rPr>
                <w:noProof/>
                <w:webHidden/>
              </w:rPr>
            </w:r>
            <w:r>
              <w:rPr>
                <w:noProof/>
                <w:webHidden/>
              </w:rPr>
              <w:fldChar w:fldCharType="separate"/>
            </w:r>
            <w:r w:rsidR="00EC18DC">
              <w:rPr>
                <w:noProof/>
                <w:webHidden/>
              </w:rPr>
              <w:t>27</w:t>
            </w:r>
            <w:r>
              <w:rPr>
                <w:noProof/>
                <w:webHidden/>
              </w:rPr>
              <w:fldChar w:fldCharType="end"/>
            </w:r>
          </w:hyperlink>
        </w:p>
        <w:p w14:paraId="3591B202" w14:textId="1A79B1E5"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5" w:history="1">
            <w:r w:rsidRPr="00261276">
              <w:rPr>
                <w:rStyle w:val="Hyperlink"/>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_Toc196735925 \h </w:instrText>
            </w:r>
            <w:r>
              <w:rPr>
                <w:noProof/>
                <w:webHidden/>
              </w:rPr>
            </w:r>
            <w:r>
              <w:rPr>
                <w:noProof/>
                <w:webHidden/>
              </w:rPr>
              <w:fldChar w:fldCharType="separate"/>
            </w:r>
            <w:r w:rsidR="00EC18DC">
              <w:rPr>
                <w:noProof/>
                <w:webHidden/>
              </w:rPr>
              <w:t>27</w:t>
            </w:r>
            <w:r>
              <w:rPr>
                <w:noProof/>
                <w:webHidden/>
              </w:rPr>
              <w:fldChar w:fldCharType="end"/>
            </w:r>
          </w:hyperlink>
        </w:p>
        <w:p w14:paraId="3166C34E" w14:textId="29A3B569"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6" w:history="1">
            <w:r w:rsidRPr="00261276">
              <w:rPr>
                <w:rStyle w:val="Hyperlink"/>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_Toc196735926 \h </w:instrText>
            </w:r>
            <w:r>
              <w:rPr>
                <w:noProof/>
                <w:webHidden/>
              </w:rPr>
            </w:r>
            <w:r>
              <w:rPr>
                <w:noProof/>
                <w:webHidden/>
              </w:rPr>
              <w:fldChar w:fldCharType="separate"/>
            </w:r>
            <w:r w:rsidR="00EC18DC">
              <w:rPr>
                <w:noProof/>
                <w:webHidden/>
              </w:rPr>
              <w:t>27</w:t>
            </w:r>
            <w:r>
              <w:rPr>
                <w:noProof/>
                <w:webHidden/>
              </w:rPr>
              <w:fldChar w:fldCharType="end"/>
            </w:r>
          </w:hyperlink>
        </w:p>
        <w:p w14:paraId="4E5F533D" w14:textId="49A3ACD3"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7" w:history="1">
            <w:r w:rsidRPr="00261276">
              <w:rPr>
                <w:rStyle w:val="Hyperlink"/>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_Toc196735927 \h </w:instrText>
            </w:r>
            <w:r>
              <w:rPr>
                <w:noProof/>
                <w:webHidden/>
              </w:rPr>
            </w:r>
            <w:r>
              <w:rPr>
                <w:noProof/>
                <w:webHidden/>
              </w:rPr>
              <w:fldChar w:fldCharType="separate"/>
            </w:r>
            <w:r w:rsidR="00EC18DC">
              <w:rPr>
                <w:noProof/>
                <w:webHidden/>
              </w:rPr>
              <w:t>27</w:t>
            </w:r>
            <w:r>
              <w:rPr>
                <w:noProof/>
                <w:webHidden/>
              </w:rPr>
              <w:fldChar w:fldCharType="end"/>
            </w:r>
          </w:hyperlink>
        </w:p>
        <w:p w14:paraId="3A092513" w14:textId="1110C661"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8" w:history="1">
            <w:r w:rsidRPr="00261276">
              <w:rPr>
                <w:rStyle w:val="Hyperlink"/>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Πρότυπα διασφάλισης ποιότητας</w:t>
            </w:r>
            <w:r>
              <w:rPr>
                <w:noProof/>
                <w:webHidden/>
              </w:rPr>
              <w:tab/>
            </w:r>
            <w:r>
              <w:rPr>
                <w:noProof/>
                <w:webHidden/>
              </w:rPr>
              <w:fldChar w:fldCharType="begin"/>
            </w:r>
            <w:r>
              <w:rPr>
                <w:noProof/>
                <w:webHidden/>
              </w:rPr>
              <w:instrText xml:space="preserve"> PAGEREF _Toc196735928 \h </w:instrText>
            </w:r>
            <w:r>
              <w:rPr>
                <w:noProof/>
                <w:webHidden/>
              </w:rPr>
            </w:r>
            <w:r>
              <w:rPr>
                <w:noProof/>
                <w:webHidden/>
              </w:rPr>
              <w:fldChar w:fldCharType="separate"/>
            </w:r>
            <w:r w:rsidR="00EC18DC">
              <w:rPr>
                <w:noProof/>
                <w:webHidden/>
              </w:rPr>
              <w:t>29</w:t>
            </w:r>
            <w:r>
              <w:rPr>
                <w:noProof/>
                <w:webHidden/>
              </w:rPr>
              <w:fldChar w:fldCharType="end"/>
            </w:r>
          </w:hyperlink>
        </w:p>
        <w:p w14:paraId="0BE0228C" w14:textId="0034CCD5"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29" w:history="1">
            <w:r w:rsidRPr="00261276">
              <w:rPr>
                <w:rStyle w:val="Hyperlink"/>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_Toc196735929 \h </w:instrText>
            </w:r>
            <w:r>
              <w:rPr>
                <w:noProof/>
                <w:webHidden/>
              </w:rPr>
            </w:r>
            <w:r>
              <w:rPr>
                <w:noProof/>
                <w:webHidden/>
              </w:rPr>
              <w:fldChar w:fldCharType="separate"/>
            </w:r>
            <w:r w:rsidR="00EC18DC">
              <w:rPr>
                <w:noProof/>
                <w:webHidden/>
              </w:rPr>
              <w:t>30</w:t>
            </w:r>
            <w:r>
              <w:rPr>
                <w:noProof/>
                <w:webHidden/>
              </w:rPr>
              <w:fldChar w:fldCharType="end"/>
            </w:r>
          </w:hyperlink>
        </w:p>
        <w:p w14:paraId="309A03C4" w14:textId="6F1E554D" w:rsidR="00F970FB" w:rsidRDefault="00F970FB">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30" w:history="1">
            <w:r w:rsidRPr="00261276">
              <w:rPr>
                <w:rStyle w:val="Hyperlink"/>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Στήριξη στην ικανότητα τρίτων</w:t>
            </w:r>
            <w:r>
              <w:rPr>
                <w:noProof/>
                <w:webHidden/>
              </w:rPr>
              <w:tab/>
            </w:r>
            <w:r>
              <w:rPr>
                <w:noProof/>
                <w:webHidden/>
              </w:rPr>
              <w:fldChar w:fldCharType="begin"/>
            </w:r>
            <w:r>
              <w:rPr>
                <w:noProof/>
                <w:webHidden/>
              </w:rPr>
              <w:instrText xml:space="preserve"> PAGEREF _Toc196735930 \h </w:instrText>
            </w:r>
            <w:r>
              <w:rPr>
                <w:noProof/>
                <w:webHidden/>
              </w:rPr>
            </w:r>
            <w:r>
              <w:rPr>
                <w:noProof/>
                <w:webHidden/>
              </w:rPr>
              <w:fldChar w:fldCharType="separate"/>
            </w:r>
            <w:r w:rsidR="00EC18DC">
              <w:rPr>
                <w:noProof/>
                <w:webHidden/>
              </w:rPr>
              <w:t>30</w:t>
            </w:r>
            <w:r>
              <w:rPr>
                <w:noProof/>
                <w:webHidden/>
              </w:rPr>
              <w:fldChar w:fldCharType="end"/>
            </w:r>
          </w:hyperlink>
        </w:p>
        <w:p w14:paraId="1F8F44CE" w14:textId="2610A4D2" w:rsidR="00F970FB" w:rsidRDefault="00F970FB">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31" w:history="1">
            <w:r w:rsidRPr="00261276">
              <w:rPr>
                <w:rStyle w:val="Hyperlink"/>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Υπεργολαβία</w:t>
            </w:r>
            <w:r>
              <w:rPr>
                <w:noProof/>
                <w:webHidden/>
              </w:rPr>
              <w:tab/>
            </w:r>
            <w:r>
              <w:rPr>
                <w:noProof/>
                <w:webHidden/>
              </w:rPr>
              <w:fldChar w:fldCharType="begin"/>
            </w:r>
            <w:r>
              <w:rPr>
                <w:noProof/>
                <w:webHidden/>
              </w:rPr>
              <w:instrText xml:space="preserve"> PAGEREF _Toc196735931 \h </w:instrText>
            </w:r>
            <w:r>
              <w:rPr>
                <w:noProof/>
                <w:webHidden/>
              </w:rPr>
            </w:r>
            <w:r>
              <w:rPr>
                <w:noProof/>
                <w:webHidden/>
              </w:rPr>
              <w:fldChar w:fldCharType="separate"/>
            </w:r>
            <w:r w:rsidR="00EC18DC">
              <w:rPr>
                <w:noProof/>
                <w:webHidden/>
              </w:rPr>
              <w:t>31</w:t>
            </w:r>
            <w:r>
              <w:rPr>
                <w:noProof/>
                <w:webHidden/>
              </w:rPr>
              <w:fldChar w:fldCharType="end"/>
            </w:r>
          </w:hyperlink>
        </w:p>
        <w:p w14:paraId="564F5B11" w14:textId="12E47B0C"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32" w:history="1">
            <w:r w:rsidRPr="00261276">
              <w:rPr>
                <w:rStyle w:val="Hyperlink"/>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_Toc196735932 \h </w:instrText>
            </w:r>
            <w:r>
              <w:rPr>
                <w:noProof/>
                <w:webHidden/>
              </w:rPr>
            </w:r>
            <w:r>
              <w:rPr>
                <w:noProof/>
                <w:webHidden/>
              </w:rPr>
              <w:fldChar w:fldCharType="separate"/>
            </w:r>
            <w:r w:rsidR="00EC18DC">
              <w:rPr>
                <w:noProof/>
                <w:webHidden/>
              </w:rPr>
              <w:t>31</w:t>
            </w:r>
            <w:r>
              <w:rPr>
                <w:noProof/>
                <w:webHidden/>
              </w:rPr>
              <w:fldChar w:fldCharType="end"/>
            </w:r>
          </w:hyperlink>
        </w:p>
        <w:p w14:paraId="3D6578E9" w14:textId="6195415C" w:rsidR="00F970FB" w:rsidRDefault="00F970FB">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33" w:history="1">
            <w:r w:rsidRPr="00261276">
              <w:rPr>
                <w:rStyle w:val="Hyperlink"/>
                <w:noProof/>
                <w:lang w:val="el-GR"/>
              </w:rPr>
              <w:t>2.2.9.1 Προκαταρκτική απόδειξη κατά την υποβολή προσφορών</w:t>
            </w:r>
            <w:r>
              <w:rPr>
                <w:noProof/>
                <w:webHidden/>
              </w:rPr>
              <w:tab/>
            </w:r>
            <w:r>
              <w:rPr>
                <w:noProof/>
                <w:webHidden/>
              </w:rPr>
              <w:fldChar w:fldCharType="begin"/>
            </w:r>
            <w:r>
              <w:rPr>
                <w:noProof/>
                <w:webHidden/>
              </w:rPr>
              <w:instrText xml:space="preserve"> PAGEREF _Toc196735933 \h </w:instrText>
            </w:r>
            <w:r>
              <w:rPr>
                <w:noProof/>
                <w:webHidden/>
              </w:rPr>
            </w:r>
            <w:r>
              <w:rPr>
                <w:noProof/>
                <w:webHidden/>
              </w:rPr>
              <w:fldChar w:fldCharType="separate"/>
            </w:r>
            <w:r w:rsidR="00EC18DC">
              <w:rPr>
                <w:noProof/>
                <w:webHidden/>
              </w:rPr>
              <w:t>32</w:t>
            </w:r>
            <w:r>
              <w:rPr>
                <w:noProof/>
                <w:webHidden/>
              </w:rPr>
              <w:fldChar w:fldCharType="end"/>
            </w:r>
          </w:hyperlink>
        </w:p>
        <w:p w14:paraId="78DC6566" w14:textId="362E9B7F" w:rsidR="00F970FB" w:rsidRDefault="00F970FB">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34" w:history="1">
            <w:r w:rsidRPr="00261276">
              <w:rPr>
                <w:rStyle w:val="Hyperlink"/>
                <w:noProof/>
                <w:lang w:val="el-GR"/>
              </w:rPr>
              <w:t>2.2.9.2 Αποδεικτικά μέσα</w:t>
            </w:r>
            <w:r w:rsidRPr="00261276">
              <w:rPr>
                <w:rStyle w:val="Hyperlink"/>
                <w:rFonts w:ascii="Calibri" w:hAnsi="Calibri"/>
                <w:noProof/>
                <w:lang w:val="el-GR"/>
              </w:rPr>
              <w:t xml:space="preserve"> - </w:t>
            </w:r>
            <w:r w:rsidRPr="00261276">
              <w:rPr>
                <w:rStyle w:val="Hyperlink"/>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_Toc196735934 \h </w:instrText>
            </w:r>
            <w:r>
              <w:rPr>
                <w:noProof/>
                <w:webHidden/>
              </w:rPr>
            </w:r>
            <w:r>
              <w:rPr>
                <w:noProof/>
                <w:webHidden/>
              </w:rPr>
              <w:fldChar w:fldCharType="separate"/>
            </w:r>
            <w:r w:rsidR="00EC18DC">
              <w:rPr>
                <w:noProof/>
                <w:webHidden/>
              </w:rPr>
              <w:t>34</w:t>
            </w:r>
            <w:r>
              <w:rPr>
                <w:noProof/>
                <w:webHidden/>
              </w:rPr>
              <w:fldChar w:fldCharType="end"/>
            </w:r>
          </w:hyperlink>
        </w:p>
        <w:p w14:paraId="3A2AE354" w14:textId="46AA15B8"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35" w:history="1">
            <w:r w:rsidRPr="00261276">
              <w:rPr>
                <w:rStyle w:val="Hyperlink"/>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Κριτήρια Ανάθεσης</w:t>
            </w:r>
            <w:r>
              <w:rPr>
                <w:noProof/>
                <w:webHidden/>
              </w:rPr>
              <w:tab/>
            </w:r>
            <w:r>
              <w:rPr>
                <w:noProof/>
                <w:webHidden/>
              </w:rPr>
              <w:fldChar w:fldCharType="begin"/>
            </w:r>
            <w:r>
              <w:rPr>
                <w:noProof/>
                <w:webHidden/>
              </w:rPr>
              <w:instrText xml:space="preserve"> PAGEREF _Toc196735935 \h </w:instrText>
            </w:r>
            <w:r>
              <w:rPr>
                <w:noProof/>
                <w:webHidden/>
              </w:rPr>
            </w:r>
            <w:r>
              <w:rPr>
                <w:noProof/>
                <w:webHidden/>
              </w:rPr>
              <w:fldChar w:fldCharType="separate"/>
            </w:r>
            <w:r w:rsidR="00EC18DC">
              <w:rPr>
                <w:noProof/>
                <w:webHidden/>
              </w:rPr>
              <w:t>43</w:t>
            </w:r>
            <w:r>
              <w:rPr>
                <w:noProof/>
                <w:webHidden/>
              </w:rPr>
              <w:fldChar w:fldCharType="end"/>
            </w:r>
          </w:hyperlink>
        </w:p>
        <w:p w14:paraId="1A5FEF4D" w14:textId="3270B2A9"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36" w:history="1">
            <w:r w:rsidRPr="00261276">
              <w:rPr>
                <w:rStyle w:val="Hyperlink"/>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Κριτήριο ανάθεσης</w:t>
            </w:r>
            <w:r>
              <w:rPr>
                <w:noProof/>
                <w:webHidden/>
              </w:rPr>
              <w:tab/>
            </w:r>
            <w:r>
              <w:rPr>
                <w:noProof/>
                <w:webHidden/>
              </w:rPr>
              <w:fldChar w:fldCharType="begin"/>
            </w:r>
            <w:r>
              <w:rPr>
                <w:noProof/>
                <w:webHidden/>
              </w:rPr>
              <w:instrText xml:space="preserve"> PAGEREF _Toc196735936 \h </w:instrText>
            </w:r>
            <w:r>
              <w:rPr>
                <w:noProof/>
                <w:webHidden/>
              </w:rPr>
            </w:r>
            <w:r>
              <w:rPr>
                <w:noProof/>
                <w:webHidden/>
              </w:rPr>
              <w:fldChar w:fldCharType="separate"/>
            </w:r>
            <w:r w:rsidR="00EC18DC">
              <w:rPr>
                <w:noProof/>
                <w:webHidden/>
              </w:rPr>
              <w:t>43</w:t>
            </w:r>
            <w:r>
              <w:rPr>
                <w:noProof/>
                <w:webHidden/>
              </w:rPr>
              <w:fldChar w:fldCharType="end"/>
            </w:r>
          </w:hyperlink>
        </w:p>
        <w:p w14:paraId="6D6C1205" w14:textId="3AF5D398" w:rsidR="00F970FB" w:rsidRDefault="00F970FB">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37" w:history="1">
            <w:r w:rsidRPr="00261276">
              <w:rPr>
                <w:rStyle w:val="Hyperlink"/>
                <w:noProof/>
                <w:lang w:val="en-US"/>
              </w:rPr>
              <w:t xml:space="preserve">2.3.2.1 </w:t>
            </w:r>
            <w:r w:rsidRPr="00261276">
              <w:rPr>
                <w:rStyle w:val="Hyperlink"/>
                <w:noProof/>
                <w:lang w:val="el-GR"/>
              </w:rPr>
              <w:t>Βαθμολόγηση Τεχνικών Προσφορών</w:t>
            </w:r>
            <w:r>
              <w:rPr>
                <w:noProof/>
                <w:webHidden/>
              </w:rPr>
              <w:tab/>
            </w:r>
            <w:r>
              <w:rPr>
                <w:noProof/>
                <w:webHidden/>
              </w:rPr>
              <w:fldChar w:fldCharType="begin"/>
            </w:r>
            <w:r>
              <w:rPr>
                <w:noProof/>
                <w:webHidden/>
              </w:rPr>
              <w:instrText xml:space="preserve"> PAGEREF _Toc196735937 \h </w:instrText>
            </w:r>
            <w:r>
              <w:rPr>
                <w:noProof/>
                <w:webHidden/>
              </w:rPr>
            </w:r>
            <w:r>
              <w:rPr>
                <w:noProof/>
                <w:webHidden/>
              </w:rPr>
              <w:fldChar w:fldCharType="separate"/>
            </w:r>
            <w:r w:rsidR="00EC18DC">
              <w:rPr>
                <w:noProof/>
                <w:webHidden/>
              </w:rPr>
              <w:t>47</w:t>
            </w:r>
            <w:r>
              <w:rPr>
                <w:noProof/>
                <w:webHidden/>
              </w:rPr>
              <w:fldChar w:fldCharType="end"/>
            </w:r>
          </w:hyperlink>
        </w:p>
        <w:p w14:paraId="65FC3ABB" w14:textId="768AAF4A" w:rsidR="00F970FB" w:rsidRDefault="00F970FB">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38" w:history="1">
            <w:r w:rsidRPr="00261276">
              <w:rPr>
                <w:rStyle w:val="Hyperlink"/>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Κατάταξη προσφορών</w:t>
            </w:r>
            <w:r>
              <w:rPr>
                <w:noProof/>
                <w:webHidden/>
              </w:rPr>
              <w:tab/>
            </w:r>
            <w:r>
              <w:rPr>
                <w:noProof/>
                <w:webHidden/>
              </w:rPr>
              <w:fldChar w:fldCharType="begin"/>
            </w:r>
            <w:r>
              <w:rPr>
                <w:noProof/>
                <w:webHidden/>
              </w:rPr>
              <w:instrText xml:space="preserve"> PAGEREF _Toc196735938 \h </w:instrText>
            </w:r>
            <w:r>
              <w:rPr>
                <w:noProof/>
                <w:webHidden/>
              </w:rPr>
            </w:r>
            <w:r>
              <w:rPr>
                <w:noProof/>
                <w:webHidden/>
              </w:rPr>
              <w:fldChar w:fldCharType="separate"/>
            </w:r>
            <w:r w:rsidR="00EC18DC">
              <w:rPr>
                <w:noProof/>
                <w:webHidden/>
              </w:rPr>
              <w:t>47</w:t>
            </w:r>
            <w:r>
              <w:rPr>
                <w:noProof/>
                <w:webHidden/>
              </w:rPr>
              <w:fldChar w:fldCharType="end"/>
            </w:r>
          </w:hyperlink>
        </w:p>
        <w:p w14:paraId="18660DF3" w14:textId="0C4E2B62" w:rsidR="00F970FB" w:rsidRDefault="00F970FB">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39" w:history="1">
            <w:r w:rsidRPr="00261276">
              <w:rPr>
                <w:rStyle w:val="Hyperlink"/>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_Toc196735939 \h </w:instrText>
            </w:r>
            <w:r>
              <w:rPr>
                <w:noProof/>
                <w:webHidden/>
              </w:rPr>
            </w:r>
            <w:r>
              <w:rPr>
                <w:noProof/>
                <w:webHidden/>
              </w:rPr>
              <w:fldChar w:fldCharType="separate"/>
            </w:r>
            <w:r w:rsidR="00EC18DC">
              <w:rPr>
                <w:noProof/>
                <w:webHidden/>
              </w:rPr>
              <w:t>48</w:t>
            </w:r>
            <w:r>
              <w:rPr>
                <w:noProof/>
                <w:webHidden/>
              </w:rPr>
              <w:fldChar w:fldCharType="end"/>
            </w:r>
          </w:hyperlink>
        </w:p>
        <w:p w14:paraId="1E31D9FA" w14:textId="77E4F5AB"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40" w:history="1">
            <w:r w:rsidRPr="00261276">
              <w:rPr>
                <w:rStyle w:val="Hyperlink"/>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Κατάρτιση - Περιεχόμενο Προσφορών</w:t>
            </w:r>
            <w:r>
              <w:rPr>
                <w:noProof/>
                <w:webHidden/>
              </w:rPr>
              <w:tab/>
            </w:r>
            <w:r>
              <w:rPr>
                <w:noProof/>
                <w:webHidden/>
              </w:rPr>
              <w:fldChar w:fldCharType="begin"/>
            </w:r>
            <w:r>
              <w:rPr>
                <w:noProof/>
                <w:webHidden/>
              </w:rPr>
              <w:instrText xml:space="preserve"> PAGEREF _Toc196735940 \h </w:instrText>
            </w:r>
            <w:r>
              <w:rPr>
                <w:noProof/>
                <w:webHidden/>
              </w:rPr>
            </w:r>
            <w:r>
              <w:rPr>
                <w:noProof/>
                <w:webHidden/>
              </w:rPr>
              <w:fldChar w:fldCharType="separate"/>
            </w:r>
            <w:r w:rsidR="00EC18DC">
              <w:rPr>
                <w:noProof/>
                <w:webHidden/>
              </w:rPr>
              <w:t>48</w:t>
            </w:r>
            <w:r>
              <w:rPr>
                <w:noProof/>
                <w:webHidden/>
              </w:rPr>
              <w:fldChar w:fldCharType="end"/>
            </w:r>
          </w:hyperlink>
        </w:p>
        <w:p w14:paraId="79841639" w14:textId="29F9E550"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41" w:history="1">
            <w:r w:rsidRPr="00261276">
              <w:rPr>
                <w:rStyle w:val="Hyperlink"/>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Γενικοί όροι υποβολής προσφορών</w:t>
            </w:r>
            <w:r>
              <w:rPr>
                <w:noProof/>
                <w:webHidden/>
              </w:rPr>
              <w:tab/>
            </w:r>
            <w:r>
              <w:rPr>
                <w:noProof/>
                <w:webHidden/>
              </w:rPr>
              <w:fldChar w:fldCharType="begin"/>
            </w:r>
            <w:r>
              <w:rPr>
                <w:noProof/>
                <w:webHidden/>
              </w:rPr>
              <w:instrText xml:space="preserve"> PAGEREF _Toc196735941 \h </w:instrText>
            </w:r>
            <w:r>
              <w:rPr>
                <w:noProof/>
                <w:webHidden/>
              </w:rPr>
            </w:r>
            <w:r>
              <w:rPr>
                <w:noProof/>
                <w:webHidden/>
              </w:rPr>
              <w:fldChar w:fldCharType="separate"/>
            </w:r>
            <w:r w:rsidR="00EC18DC">
              <w:rPr>
                <w:noProof/>
                <w:webHidden/>
              </w:rPr>
              <w:t>48</w:t>
            </w:r>
            <w:r>
              <w:rPr>
                <w:noProof/>
                <w:webHidden/>
              </w:rPr>
              <w:fldChar w:fldCharType="end"/>
            </w:r>
          </w:hyperlink>
        </w:p>
        <w:p w14:paraId="5B5570B5" w14:textId="6F08B411"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42" w:history="1">
            <w:r w:rsidRPr="00261276">
              <w:rPr>
                <w:rStyle w:val="Hyperlink"/>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_Toc196735942 \h </w:instrText>
            </w:r>
            <w:r>
              <w:rPr>
                <w:noProof/>
                <w:webHidden/>
              </w:rPr>
            </w:r>
            <w:r>
              <w:rPr>
                <w:noProof/>
                <w:webHidden/>
              </w:rPr>
              <w:fldChar w:fldCharType="separate"/>
            </w:r>
            <w:r w:rsidR="00EC18DC">
              <w:rPr>
                <w:noProof/>
                <w:webHidden/>
              </w:rPr>
              <w:t>48</w:t>
            </w:r>
            <w:r>
              <w:rPr>
                <w:noProof/>
                <w:webHidden/>
              </w:rPr>
              <w:fldChar w:fldCharType="end"/>
            </w:r>
          </w:hyperlink>
        </w:p>
        <w:p w14:paraId="77D1AE16" w14:textId="2063031D"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43" w:history="1">
            <w:r w:rsidRPr="00261276">
              <w:rPr>
                <w:rStyle w:val="Hyperlink"/>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_Toc196735943 \h </w:instrText>
            </w:r>
            <w:r>
              <w:rPr>
                <w:noProof/>
                <w:webHidden/>
              </w:rPr>
            </w:r>
            <w:r>
              <w:rPr>
                <w:noProof/>
                <w:webHidden/>
              </w:rPr>
              <w:fldChar w:fldCharType="separate"/>
            </w:r>
            <w:r w:rsidR="00EC18DC">
              <w:rPr>
                <w:noProof/>
                <w:webHidden/>
              </w:rPr>
              <w:t>51</w:t>
            </w:r>
            <w:r>
              <w:rPr>
                <w:noProof/>
                <w:webHidden/>
              </w:rPr>
              <w:fldChar w:fldCharType="end"/>
            </w:r>
          </w:hyperlink>
        </w:p>
        <w:p w14:paraId="42107622" w14:textId="40872763" w:rsidR="00F970FB" w:rsidRDefault="00F970FB">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44" w:history="1">
            <w:r w:rsidRPr="00261276">
              <w:rPr>
                <w:rStyle w:val="Hyperlink"/>
                <w:noProof/>
              </w:rPr>
              <w:t>2.4.3.1</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rPr>
              <w:t>Δικαιολογητικά Συμμετοχής</w:t>
            </w:r>
            <w:r>
              <w:rPr>
                <w:noProof/>
                <w:webHidden/>
              </w:rPr>
              <w:tab/>
            </w:r>
            <w:r>
              <w:rPr>
                <w:noProof/>
                <w:webHidden/>
              </w:rPr>
              <w:fldChar w:fldCharType="begin"/>
            </w:r>
            <w:r>
              <w:rPr>
                <w:noProof/>
                <w:webHidden/>
              </w:rPr>
              <w:instrText xml:space="preserve"> PAGEREF _Toc196735944 \h </w:instrText>
            </w:r>
            <w:r>
              <w:rPr>
                <w:noProof/>
                <w:webHidden/>
              </w:rPr>
            </w:r>
            <w:r>
              <w:rPr>
                <w:noProof/>
                <w:webHidden/>
              </w:rPr>
              <w:fldChar w:fldCharType="separate"/>
            </w:r>
            <w:r w:rsidR="00EC18DC">
              <w:rPr>
                <w:noProof/>
                <w:webHidden/>
              </w:rPr>
              <w:t>51</w:t>
            </w:r>
            <w:r>
              <w:rPr>
                <w:noProof/>
                <w:webHidden/>
              </w:rPr>
              <w:fldChar w:fldCharType="end"/>
            </w:r>
          </w:hyperlink>
        </w:p>
        <w:p w14:paraId="0C90BED0" w14:textId="182324C8" w:rsidR="00F970FB" w:rsidRDefault="00F970FB">
          <w:pPr>
            <w:pStyle w:val="TOC4"/>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45" w:history="1">
            <w:r w:rsidRPr="00261276">
              <w:rPr>
                <w:rStyle w:val="Hyperlink"/>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Τεχνική Προσφορά</w:t>
            </w:r>
            <w:r>
              <w:rPr>
                <w:noProof/>
                <w:webHidden/>
              </w:rPr>
              <w:tab/>
            </w:r>
            <w:r>
              <w:rPr>
                <w:noProof/>
                <w:webHidden/>
              </w:rPr>
              <w:fldChar w:fldCharType="begin"/>
            </w:r>
            <w:r>
              <w:rPr>
                <w:noProof/>
                <w:webHidden/>
              </w:rPr>
              <w:instrText xml:space="preserve"> PAGEREF _Toc196735945 \h </w:instrText>
            </w:r>
            <w:r>
              <w:rPr>
                <w:noProof/>
                <w:webHidden/>
              </w:rPr>
            </w:r>
            <w:r>
              <w:rPr>
                <w:noProof/>
                <w:webHidden/>
              </w:rPr>
              <w:fldChar w:fldCharType="separate"/>
            </w:r>
            <w:r w:rsidR="00EC18DC">
              <w:rPr>
                <w:noProof/>
                <w:webHidden/>
              </w:rPr>
              <w:t>54</w:t>
            </w:r>
            <w:r>
              <w:rPr>
                <w:noProof/>
                <w:webHidden/>
              </w:rPr>
              <w:fldChar w:fldCharType="end"/>
            </w:r>
          </w:hyperlink>
        </w:p>
        <w:p w14:paraId="27F4D77A" w14:textId="12E36BE5"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46" w:history="1">
            <w:r w:rsidRPr="00261276">
              <w:rPr>
                <w:rStyle w:val="Hyperlink"/>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_Toc196735946 \h </w:instrText>
            </w:r>
            <w:r>
              <w:rPr>
                <w:noProof/>
                <w:webHidden/>
              </w:rPr>
            </w:r>
            <w:r>
              <w:rPr>
                <w:noProof/>
                <w:webHidden/>
              </w:rPr>
              <w:fldChar w:fldCharType="separate"/>
            </w:r>
            <w:r w:rsidR="00EC18DC">
              <w:rPr>
                <w:noProof/>
                <w:webHidden/>
              </w:rPr>
              <w:t>55</w:t>
            </w:r>
            <w:r>
              <w:rPr>
                <w:noProof/>
                <w:webHidden/>
              </w:rPr>
              <w:fldChar w:fldCharType="end"/>
            </w:r>
          </w:hyperlink>
        </w:p>
        <w:p w14:paraId="76FB39B6" w14:textId="05248B83"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47" w:history="1">
            <w:r w:rsidRPr="00261276">
              <w:rPr>
                <w:rStyle w:val="Hyperlink"/>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Χρόνος ισχύος των προσφορών</w:t>
            </w:r>
            <w:r>
              <w:rPr>
                <w:noProof/>
                <w:webHidden/>
              </w:rPr>
              <w:tab/>
            </w:r>
            <w:r>
              <w:rPr>
                <w:noProof/>
                <w:webHidden/>
              </w:rPr>
              <w:fldChar w:fldCharType="begin"/>
            </w:r>
            <w:r>
              <w:rPr>
                <w:noProof/>
                <w:webHidden/>
              </w:rPr>
              <w:instrText xml:space="preserve"> PAGEREF _Toc196735947 \h </w:instrText>
            </w:r>
            <w:r>
              <w:rPr>
                <w:noProof/>
                <w:webHidden/>
              </w:rPr>
            </w:r>
            <w:r>
              <w:rPr>
                <w:noProof/>
                <w:webHidden/>
              </w:rPr>
              <w:fldChar w:fldCharType="separate"/>
            </w:r>
            <w:r w:rsidR="00EC18DC">
              <w:rPr>
                <w:noProof/>
                <w:webHidden/>
              </w:rPr>
              <w:t>55</w:t>
            </w:r>
            <w:r>
              <w:rPr>
                <w:noProof/>
                <w:webHidden/>
              </w:rPr>
              <w:fldChar w:fldCharType="end"/>
            </w:r>
          </w:hyperlink>
        </w:p>
        <w:p w14:paraId="1EE1E585" w14:textId="7D23B1AE"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48" w:history="1">
            <w:r w:rsidRPr="00261276">
              <w:rPr>
                <w:rStyle w:val="Hyperlink"/>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Λόγοι απόρριψης προσφορών</w:t>
            </w:r>
            <w:r>
              <w:rPr>
                <w:noProof/>
                <w:webHidden/>
              </w:rPr>
              <w:tab/>
            </w:r>
            <w:r>
              <w:rPr>
                <w:noProof/>
                <w:webHidden/>
              </w:rPr>
              <w:fldChar w:fldCharType="begin"/>
            </w:r>
            <w:r>
              <w:rPr>
                <w:noProof/>
                <w:webHidden/>
              </w:rPr>
              <w:instrText xml:space="preserve"> PAGEREF _Toc196735948 \h </w:instrText>
            </w:r>
            <w:r>
              <w:rPr>
                <w:noProof/>
                <w:webHidden/>
              </w:rPr>
            </w:r>
            <w:r>
              <w:rPr>
                <w:noProof/>
                <w:webHidden/>
              </w:rPr>
              <w:fldChar w:fldCharType="separate"/>
            </w:r>
            <w:r w:rsidR="00EC18DC">
              <w:rPr>
                <w:noProof/>
                <w:webHidden/>
              </w:rPr>
              <w:t>56</w:t>
            </w:r>
            <w:r>
              <w:rPr>
                <w:noProof/>
                <w:webHidden/>
              </w:rPr>
              <w:fldChar w:fldCharType="end"/>
            </w:r>
          </w:hyperlink>
        </w:p>
        <w:p w14:paraId="5B2ED018" w14:textId="6C4CD16D" w:rsidR="00F970FB" w:rsidRDefault="00F970FB">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6735949" w:history="1">
            <w:r w:rsidRPr="00261276">
              <w:rPr>
                <w:rStyle w:val="Hyperlink"/>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261276">
              <w:rPr>
                <w:rStyle w:val="Hyperlink"/>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_Toc196735949 \h </w:instrText>
            </w:r>
            <w:r>
              <w:rPr>
                <w:noProof/>
                <w:webHidden/>
              </w:rPr>
            </w:r>
            <w:r>
              <w:rPr>
                <w:noProof/>
                <w:webHidden/>
              </w:rPr>
              <w:fldChar w:fldCharType="separate"/>
            </w:r>
            <w:r w:rsidR="00EC18DC">
              <w:rPr>
                <w:noProof/>
                <w:webHidden/>
              </w:rPr>
              <w:t>58</w:t>
            </w:r>
            <w:r>
              <w:rPr>
                <w:noProof/>
                <w:webHidden/>
              </w:rPr>
              <w:fldChar w:fldCharType="end"/>
            </w:r>
          </w:hyperlink>
        </w:p>
        <w:p w14:paraId="2DF20C13" w14:textId="7A4E43FA"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50" w:history="1">
            <w:r w:rsidRPr="00261276">
              <w:rPr>
                <w:rStyle w:val="Hyperlink"/>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_Toc196735950 \h </w:instrText>
            </w:r>
            <w:r>
              <w:rPr>
                <w:noProof/>
                <w:webHidden/>
              </w:rPr>
            </w:r>
            <w:r>
              <w:rPr>
                <w:noProof/>
                <w:webHidden/>
              </w:rPr>
              <w:fldChar w:fldCharType="separate"/>
            </w:r>
            <w:r w:rsidR="00EC18DC">
              <w:rPr>
                <w:noProof/>
                <w:webHidden/>
              </w:rPr>
              <w:t>58</w:t>
            </w:r>
            <w:r>
              <w:rPr>
                <w:noProof/>
                <w:webHidden/>
              </w:rPr>
              <w:fldChar w:fldCharType="end"/>
            </w:r>
          </w:hyperlink>
        </w:p>
        <w:p w14:paraId="39C60933" w14:textId="4410C3DC"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51" w:history="1">
            <w:r w:rsidRPr="00261276">
              <w:rPr>
                <w:rStyle w:val="Hyperlink"/>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_Toc196735951 \h </w:instrText>
            </w:r>
            <w:r>
              <w:rPr>
                <w:noProof/>
                <w:webHidden/>
              </w:rPr>
            </w:r>
            <w:r>
              <w:rPr>
                <w:noProof/>
                <w:webHidden/>
              </w:rPr>
              <w:fldChar w:fldCharType="separate"/>
            </w:r>
            <w:r w:rsidR="00EC18DC">
              <w:rPr>
                <w:noProof/>
                <w:webHidden/>
              </w:rPr>
              <w:t>58</w:t>
            </w:r>
            <w:r>
              <w:rPr>
                <w:noProof/>
                <w:webHidden/>
              </w:rPr>
              <w:fldChar w:fldCharType="end"/>
            </w:r>
          </w:hyperlink>
        </w:p>
        <w:p w14:paraId="7D5BAA43" w14:textId="131DD33C"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52" w:history="1">
            <w:r w:rsidRPr="00261276">
              <w:rPr>
                <w:rStyle w:val="Hyperlink"/>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Αξιολόγηση προσφορών</w:t>
            </w:r>
            <w:r>
              <w:rPr>
                <w:noProof/>
                <w:webHidden/>
              </w:rPr>
              <w:tab/>
            </w:r>
            <w:r>
              <w:rPr>
                <w:noProof/>
                <w:webHidden/>
              </w:rPr>
              <w:fldChar w:fldCharType="begin"/>
            </w:r>
            <w:r>
              <w:rPr>
                <w:noProof/>
                <w:webHidden/>
              </w:rPr>
              <w:instrText xml:space="preserve"> PAGEREF _Toc196735952 \h </w:instrText>
            </w:r>
            <w:r>
              <w:rPr>
                <w:noProof/>
                <w:webHidden/>
              </w:rPr>
            </w:r>
            <w:r>
              <w:rPr>
                <w:noProof/>
                <w:webHidden/>
              </w:rPr>
              <w:fldChar w:fldCharType="separate"/>
            </w:r>
            <w:r w:rsidR="00EC18DC">
              <w:rPr>
                <w:noProof/>
                <w:webHidden/>
              </w:rPr>
              <w:t>58</w:t>
            </w:r>
            <w:r>
              <w:rPr>
                <w:noProof/>
                <w:webHidden/>
              </w:rPr>
              <w:fldChar w:fldCharType="end"/>
            </w:r>
          </w:hyperlink>
        </w:p>
        <w:p w14:paraId="409FCA25" w14:textId="1F649C1C"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53" w:history="1">
            <w:r w:rsidRPr="00261276">
              <w:rPr>
                <w:rStyle w:val="Hyperlink"/>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_Toc196735953 \h </w:instrText>
            </w:r>
            <w:r>
              <w:rPr>
                <w:noProof/>
                <w:webHidden/>
              </w:rPr>
            </w:r>
            <w:r>
              <w:rPr>
                <w:noProof/>
                <w:webHidden/>
              </w:rPr>
              <w:fldChar w:fldCharType="separate"/>
            </w:r>
            <w:r w:rsidR="00EC18DC">
              <w:rPr>
                <w:noProof/>
                <w:webHidden/>
              </w:rPr>
              <w:t>60</w:t>
            </w:r>
            <w:r>
              <w:rPr>
                <w:noProof/>
                <w:webHidden/>
              </w:rPr>
              <w:fldChar w:fldCharType="end"/>
            </w:r>
          </w:hyperlink>
        </w:p>
        <w:p w14:paraId="4D1AC661" w14:textId="48622613"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54" w:history="1">
            <w:r w:rsidRPr="00261276">
              <w:rPr>
                <w:rStyle w:val="Hyperlink"/>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Κατακύρωση - σύναψη σύμβασης</w:t>
            </w:r>
            <w:r>
              <w:rPr>
                <w:noProof/>
                <w:webHidden/>
              </w:rPr>
              <w:tab/>
            </w:r>
            <w:r>
              <w:rPr>
                <w:noProof/>
                <w:webHidden/>
              </w:rPr>
              <w:fldChar w:fldCharType="begin"/>
            </w:r>
            <w:r>
              <w:rPr>
                <w:noProof/>
                <w:webHidden/>
              </w:rPr>
              <w:instrText xml:space="preserve"> PAGEREF _Toc196735954 \h </w:instrText>
            </w:r>
            <w:r>
              <w:rPr>
                <w:noProof/>
                <w:webHidden/>
              </w:rPr>
            </w:r>
            <w:r>
              <w:rPr>
                <w:noProof/>
                <w:webHidden/>
              </w:rPr>
              <w:fldChar w:fldCharType="separate"/>
            </w:r>
            <w:r w:rsidR="00EC18DC">
              <w:rPr>
                <w:noProof/>
                <w:webHidden/>
              </w:rPr>
              <w:t>62</w:t>
            </w:r>
            <w:r>
              <w:rPr>
                <w:noProof/>
                <w:webHidden/>
              </w:rPr>
              <w:fldChar w:fldCharType="end"/>
            </w:r>
          </w:hyperlink>
        </w:p>
        <w:p w14:paraId="17396862" w14:textId="67D45CCC"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55" w:history="1">
            <w:r w:rsidRPr="00261276">
              <w:rPr>
                <w:rStyle w:val="Hyperlink"/>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_Toc196735955 \h </w:instrText>
            </w:r>
            <w:r>
              <w:rPr>
                <w:noProof/>
                <w:webHidden/>
              </w:rPr>
            </w:r>
            <w:r>
              <w:rPr>
                <w:noProof/>
                <w:webHidden/>
              </w:rPr>
              <w:fldChar w:fldCharType="separate"/>
            </w:r>
            <w:r w:rsidR="00EC18DC">
              <w:rPr>
                <w:noProof/>
                <w:webHidden/>
              </w:rPr>
              <w:t>64</w:t>
            </w:r>
            <w:r>
              <w:rPr>
                <w:noProof/>
                <w:webHidden/>
              </w:rPr>
              <w:fldChar w:fldCharType="end"/>
            </w:r>
          </w:hyperlink>
        </w:p>
        <w:p w14:paraId="106635B8" w14:textId="636F12AA"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56" w:history="1">
            <w:r w:rsidRPr="00261276">
              <w:rPr>
                <w:rStyle w:val="Hyperlink"/>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Ματαίωση Διαδικασίας</w:t>
            </w:r>
            <w:r>
              <w:rPr>
                <w:noProof/>
                <w:webHidden/>
              </w:rPr>
              <w:tab/>
            </w:r>
            <w:r>
              <w:rPr>
                <w:noProof/>
                <w:webHidden/>
              </w:rPr>
              <w:fldChar w:fldCharType="begin"/>
            </w:r>
            <w:r>
              <w:rPr>
                <w:noProof/>
                <w:webHidden/>
              </w:rPr>
              <w:instrText xml:space="preserve"> PAGEREF _Toc196735956 \h </w:instrText>
            </w:r>
            <w:r>
              <w:rPr>
                <w:noProof/>
                <w:webHidden/>
              </w:rPr>
            </w:r>
            <w:r>
              <w:rPr>
                <w:noProof/>
                <w:webHidden/>
              </w:rPr>
              <w:fldChar w:fldCharType="separate"/>
            </w:r>
            <w:r w:rsidR="00EC18DC">
              <w:rPr>
                <w:noProof/>
                <w:webHidden/>
              </w:rPr>
              <w:t>67</w:t>
            </w:r>
            <w:r>
              <w:rPr>
                <w:noProof/>
                <w:webHidden/>
              </w:rPr>
              <w:fldChar w:fldCharType="end"/>
            </w:r>
          </w:hyperlink>
        </w:p>
        <w:p w14:paraId="3C279D93" w14:textId="2A6DB669" w:rsidR="00F970FB" w:rsidRDefault="00F970FB">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6735957" w:history="1">
            <w:r w:rsidRPr="00261276">
              <w:rPr>
                <w:rStyle w:val="Hyperlink"/>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261276">
              <w:rPr>
                <w:rStyle w:val="Hyperlink"/>
                <w:noProof/>
              </w:rPr>
              <w:t>ΟΡΟΙ ΕΚΤΕΛΕΣΗΣ ΤΗΣ ΣΥΜΒΑΣΗΣ</w:t>
            </w:r>
            <w:r>
              <w:rPr>
                <w:noProof/>
                <w:webHidden/>
              </w:rPr>
              <w:tab/>
            </w:r>
            <w:r>
              <w:rPr>
                <w:noProof/>
                <w:webHidden/>
              </w:rPr>
              <w:fldChar w:fldCharType="begin"/>
            </w:r>
            <w:r>
              <w:rPr>
                <w:noProof/>
                <w:webHidden/>
              </w:rPr>
              <w:instrText xml:space="preserve"> PAGEREF _Toc196735957 \h </w:instrText>
            </w:r>
            <w:r>
              <w:rPr>
                <w:noProof/>
                <w:webHidden/>
              </w:rPr>
            </w:r>
            <w:r>
              <w:rPr>
                <w:noProof/>
                <w:webHidden/>
              </w:rPr>
              <w:fldChar w:fldCharType="separate"/>
            </w:r>
            <w:r w:rsidR="00EC18DC">
              <w:rPr>
                <w:noProof/>
                <w:webHidden/>
              </w:rPr>
              <w:t>68</w:t>
            </w:r>
            <w:r>
              <w:rPr>
                <w:noProof/>
                <w:webHidden/>
              </w:rPr>
              <w:fldChar w:fldCharType="end"/>
            </w:r>
          </w:hyperlink>
        </w:p>
        <w:p w14:paraId="56D4E00D" w14:textId="47665392"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58" w:history="1">
            <w:r w:rsidRPr="00261276">
              <w:rPr>
                <w:rStyle w:val="Hyperlink"/>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_Toc196735958 \h </w:instrText>
            </w:r>
            <w:r>
              <w:rPr>
                <w:noProof/>
                <w:webHidden/>
              </w:rPr>
            </w:r>
            <w:r>
              <w:rPr>
                <w:noProof/>
                <w:webHidden/>
              </w:rPr>
              <w:fldChar w:fldCharType="separate"/>
            </w:r>
            <w:r w:rsidR="00EC18DC">
              <w:rPr>
                <w:noProof/>
                <w:webHidden/>
              </w:rPr>
              <w:t>68</w:t>
            </w:r>
            <w:r>
              <w:rPr>
                <w:noProof/>
                <w:webHidden/>
              </w:rPr>
              <w:fldChar w:fldCharType="end"/>
            </w:r>
          </w:hyperlink>
        </w:p>
        <w:p w14:paraId="3FA42FC9" w14:textId="25D288BD"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59" w:history="1">
            <w:r w:rsidRPr="00261276">
              <w:rPr>
                <w:rStyle w:val="Hyperlink"/>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_Toc196735959 \h </w:instrText>
            </w:r>
            <w:r>
              <w:rPr>
                <w:noProof/>
                <w:webHidden/>
              </w:rPr>
            </w:r>
            <w:r>
              <w:rPr>
                <w:noProof/>
                <w:webHidden/>
              </w:rPr>
              <w:fldChar w:fldCharType="separate"/>
            </w:r>
            <w:r w:rsidR="00EC18DC">
              <w:rPr>
                <w:noProof/>
                <w:webHidden/>
              </w:rPr>
              <w:t>70</w:t>
            </w:r>
            <w:r>
              <w:rPr>
                <w:noProof/>
                <w:webHidden/>
              </w:rPr>
              <w:fldChar w:fldCharType="end"/>
            </w:r>
          </w:hyperlink>
        </w:p>
        <w:p w14:paraId="18C9FC6D" w14:textId="2DDEC959"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60" w:history="1">
            <w:r w:rsidRPr="00261276">
              <w:rPr>
                <w:rStyle w:val="Hyperlink"/>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Όροι εκτέλεσης της σύμβασης</w:t>
            </w:r>
            <w:r>
              <w:rPr>
                <w:noProof/>
                <w:webHidden/>
              </w:rPr>
              <w:tab/>
            </w:r>
            <w:r>
              <w:rPr>
                <w:noProof/>
                <w:webHidden/>
              </w:rPr>
              <w:fldChar w:fldCharType="begin"/>
            </w:r>
            <w:r>
              <w:rPr>
                <w:noProof/>
                <w:webHidden/>
              </w:rPr>
              <w:instrText xml:space="preserve"> PAGEREF _Toc196735960 \h </w:instrText>
            </w:r>
            <w:r>
              <w:rPr>
                <w:noProof/>
                <w:webHidden/>
              </w:rPr>
            </w:r>
            <w:r>
              <w:rPr>
                <w:noProof/>
                <w:webHidden/>
              </w:rPr>
              <w:fldChar w:fldCharType="separate"/>
            </w:r>
            <w:r w:rsidR="00EC18DC">
              <w:rPr>
                <w:noProof/>
                <w:webHidden/>
              </w:rPr>
              <w:t>70</w:t>
            </w:r>
            <w:r>
              <w:rPr>
                <w:noProof/>
                <w:webHidden/>
              </w:rPr>
              <w:fldChar w:fldCharType="end"/>
            </w:r>
          </w:hyperlink>
        </w:p>
        <w:p w14:paraId="17E5A33D" w14:textId="47EB99FD"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61" w:history="1">
            <w:r w:rsidRPr="00261276">
              <w:rPr>
                <w:rStyle w:val="Hyperlink"/>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Υπεργολαβία</w:t>
            </w:r>
            <w:r>
              <w:rPr>
                <w:noProof/>
                <w:webHidden/>
              </w:rPr>
              <w:tab/>
            </w:r>
            <w:r>
              <w:rPr>
                <w:noProof/>
                <w:webHidden/>
              </w:rPr>
              <w:fldChar w:fldCharType="begin"/>
            </w:r>
            <w:r>
              <w:rPr>
                <w:noProof/>
                <w:webHidden/>
              </w:rPr>
              <w:instrText xml:space="preserve"> PAGEREF _Toc196735961 \h </w:instrText>
            </w:r>
            <w:r>
              <w:rPr>
                <w:noProof/>
                <w:webHidden/>
              </w:rPr>
            </w:r>
            <w:r>
              <w:rPr>
                <w:noProof/>
                <w:webHidden/>
              </w:rPr>
              <w:fldChar w:fldCharType="separate"/>
            </w:r>
            <w:r w:rsidR="00EC18DC">
              <w:rPr>
                <w:noProof/>
                <w:webHidden/>
              </w:rPr>
              <w:t>74</w:t>
            </w:r>
            <w:r>
              <w:rPr>
                <w:noProof/>
                <w:webHidden/>
              </w:rPr>
              <w:fldChar w:fldCharType="end"/>
            </w:r>
          </w:hyperlink>
        </w:p>
        <w:p w14:paraId="5FB41321" w14:textId="163CFB40"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62" w:history="1">
            <w:r w:rsidRPr="00261276">
              <w:rPr>
                <w:rStyle w:val="Hyperlink"/>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_Toc196735962 \h </w:instrText>
            </w:r>
            <w:r>
              <w:rPr>
                <w:noProof/>
                <w:webHidden/>
              </w:rPr>
            </w:r>
            <w:r>
              <w:rPr>
                <w:noProof/>
                <w:webHidden/>
              </w:rPr>
              <w:fldChar w:fldCharType="separate"/>
            </w:r>
            <w:r w:rsidR="00EC18DC">
              <w:rPr>
                <w:noProof/>
                <w:webHidden/>
              </w:rPr>
              <w:t>74</w:t>
            </w:r>
            <w:r>
              <w:rPr>
                <w:noProof/>
                <w:webHidden/>
              </w:rPr>
              <w:fldChar w:fldCharType="end"/>
            </w:r>
          </w:hyperlink>
        </w:p>
        <w:p w14:paraId="1A4ECD21" w14:textId="02C0D6FC"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63" w:history="1">
            <w:r w:rsidRPr="00261276">
              <w:rPr>
                <w:rStyle w:val="Hyperlink"/>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_Toc196735963 \h </w:instrText>
            </w:r>
            <w:r>
              <w:rPr>
                <w:noProof/>
                <w:webHidden/>
              </w:rPr>
            </w:r>
            <w:r>
              <w:rPr>
                <w:noProof/>
                <w:webHidden/>
              </w:rPr>
              <w:fldChar w:fldCharType="separate"/>
            </w:r>
            <w:r w:rsidR="00EC18DC">
              <w:rPr>
                <w:noProof/>
                <w:webHidden/>
              </w:rPr>
              <w:t>75</w:t>
            </w:r>
            <w:r>
              <w:rPr>
                <w:noProof/>
                <w:webHidden/>
              </w:rPr>
              <w:fldChar w:fldCharType="end"/>
            </w:r>
          </w:hyperlink>
        </w:p>
        <w:p w14:paraId="5C20334B" w14:textId="2D3EE42A" w:rsidR="00F970FB" w:rsidRDefault="00F970FB">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6735964" w:history="1">
            <w:r w:rsidRPr="00261276">
              <w:rPr>
                <w:rStyle w:val="Hyperlink"/>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261276">
              <w:rPr>
                <w:rStyle w:val="Hyperlink"/>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_Toc196735964 \h </w:instrText>
            </w:r>
            <w:r>
              <w:rPr>
                <w:noProof/>
                <w:webHidden/>
              </w:rPr>
            </w:r>
            <w:r>
              <w:rPr>
                <w:noProof/>
                <w:webHidden/>
              </w:rPr>
              <w:fldChar w:fldCharType="separate"/>
            </w:r>
            <w:r w:rsidR="00EC18DC">
              <w:rPr>
                <w:noProof/>
                <w:webHidden/>
              </w:rPr>
              <w:t>76</w:t>
            </w:r>
            <w:r>
              <w:rPr>
                <w:noProof/>
                <w:webHidden/>
              </w:rPr>
              <w:fldChar w:fldCharType="end"/>
            </w:r>
          </w:hyperlink>
        </w:p>
        <w:p w14:paraId="5A5CA8F3" w14:textId="55C58D75"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65" w:history="1">
            <w:r w:rsidRPr="00261276">
              <w:rPr>
                <w:rStyle w:val="Hyperlink"/>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Τρόπος πληρωμής</w:t>
            </w:r>
            <w:r>
              <w:rPr>
                <w:noProof/>
                <w:webHidden/>
              </w:rPr>
              <w:tab/>
            </w:r>
            <w:r>
              <w:rPr>
                <w:noProof/>
                <w:webHidden/>
              </w:rPr>
              <w:fldChar w:fldCharType="begin"/>
            </w:r>
            <w:r>
              <w:rPr>
                <w:noProof/>
                <w:webHidden/>
              </w:rPr>
              <w:instrText xml:space="preserve"> PAGEREF _Toc196735965 \h </w:instrText>
            </w:r>
            <w:r>
              <w:rPr>
                <w:noProof/>
                <w:webHidden/>
              </w:rPr>
            </w:r>
            <w:r>
              <w:rPr>
                <w:noProof/>
                <w:webHidden/>
              </w:rPr>
              <w:fldChar w:fldCharType="separate"/>
            </w:r>
            <w:r w:rsidR="00EC18DC">
              <w:rPr>
                <w:noProof/>
                <w:webHidden/>
              </w:rPr>
              <w:t>76</w:t>
            </w:r>
            <w:r>
              <w:rPr>
                <w:noProof/>
                <w:webHidden/>
              </w:rPr>
              <w:fldChar w:fldCharType="end"/>
            </w:r>
          </w:hyperlink>
        </w:p>
        <w:p w14:paraId="2FCA50EA" w14:textId="5BB372D6"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66" w:history="1">
            <w:r w:rsidRPr="00261276">
              <w:rPr>
                <w:rStyle w:val="Hyperlink"/>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_Toc196735966 \h </w:instrText>
            </w:r>
            <w:r>
              <w:rPr>
                <w:noProof/>
                <w:webHidden/>
              </w:rPr>
            </w:r>
            <w:r>
              <w:rPr>
                <w:noProof/>
                <w:webHidden/>
              </w:rPr>
              <w:fldChar w:fldCharType="separate"/>
            </w:r>
            <w:r w:rsidR="00EC18DC">
              <w:rPr>
                <w:noProof/>
                <w:webHidden/>
              </w:rPr>
              <w:t>77</w:t>
            </w:r>
            <w:r>
              <w:rPr>
                <w:noProof/>
                <w:webHidden/>
              </w:rPr>
              <w:fldChar w:fldCharType="end"/>
            </w:r>
          </w:hyperlink>
        </w:p>
        <w:p w14:paraId="7F8EE44A" w14:textId="3313B0DF"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67" w:history="1">
            <w:r w:rsidRPr="00261276">
              <w:rPr>
                <w:rStyle w:val="Hyperlink"/>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_Toc196735967 \h </w:instrText>
            </w:r>
            <w:r>
              <w:rPr>
                <w:noProof/>
                <w:webHidden/>
              </w:rPr>
            </w:r>
            <w:r>
              <w:rPr>
                <w:noProof/>
                <w:webHidden/>
              </w:rPr>
              <w:fldChar w:fldCharType="separate"/>
            </w:r>
            <w:r w:rsidR="00EC18DC">
              <w:rPr>
                <w:noProof/>
                <w:webHidden/>
              </w:rPr>
              <w:t>78</w:t>
            </w:r>
            <w:r>
              <w:rPr>
                <w:noProof/>
                <w:webHidden/>
              </w:rPr>
              <w:fldChar w:fldCharType="end"/>
            </w:r>
          </w:hyperlink>
        </w:p>
        <w:p w14:paraId="27D8EF6F" w14:textId="4D95F410"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68" w:history="1">
            <w:r w:rsidRPr="00261276">
              <w:rPr>
                <w:rStyle w:val="Hyperlink"/>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Δικαστική επίλυση διαφορών</w:t>
            </w:r>
            <w:r>
              <w:rPr>
                <w:noProof/>
                <w:webHidden/>
              </w:rPr>
              <w:tab/>
            </w:r>
            <w:r>
              <w:rPr>
                <w:noProof/>
                <w:webHidden/>
              </w:rPr>
              <w:fldChar w:fldCharType="begin"/>
            </w:r>
            <w:r>
              <w:rPr>
                <w:noProof/>
                <w:webHidden/>
              </w:rPr>
              <w:instrText xml:space="preserve"> PAGEREF _Toc196735968 \h </w:instrText>
            </w:r>
            <w:r>
              <w:rPr>
                <w:noProof/>
                <w:webHidden/>
              </w:rPr>
            </w:r>
            <w:r>
              <w:rPr>
                <w:noProof/>
                <w:webHidden/>
              </w:rPr>
              <w:fldChar w:fldCharType="separate"/>
            </w:r>
            <w:r w:rsidR="00EC18DC">
              <w:rPr>
                <w:noProof/>
                <w:webHidden/>
              </w:rPr>
              <w:t>79</w:t>
            </w:r>
            <w:r>
              <w:rPr>
                <w:noProof/>
                <w:webHidden/>
              </w:rPr>
              <w:fldChar w:fldCharType="end"/>
            </w:r>
          </w:hyperlink>
        </w:p>
        <w:p w14:paraId="4866353D" w14:textId="60F297EE" w:rsidR="00F970FB" w:rsidRDefault="00F970FB">
          <w:pPr>
            <w:pStyle w:val="TOC1"/>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6735969" w:history="1">
            <w:r w:rsidRPr="00261276">
              <w:rPr>
                <w:rStyle w:val="Hyperlink"/>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261276">
              <w:rPr>
                <w:rStyle w:val="Hyperlink"/>
                <w:noProof/>
              </w:rPr>
              <w:t>ΧΡΟΝΟΣ ΚΑΙ ΤΡΟΠΟΣ ΕΚΤΕΛΕΣΗΣ</w:t>
            </w:r>
            <w:r>
              <w:rPr>
                <w:noProof/>
                <w:webHidden/>
              </w:rPr>
              <w:tab/>
            </w:r>
            <w:r>
              <w:rPr>
                <w:noProof/>
                <w:webHidden/>
              </w:rPr>
              <w:fldChar w:fldCharType="begin"/>
            </w:r>
            <w:r>
              <w:rPr>
                <w:noProof/>
                <w:webHidden/>
              </w:rPr>
              <w:instrText xml:space="preserve"> PAGEREF _Toc196735969 \h </w:instrText>
            </w:r>
            <w:r>
              <w:rPr>
                <w:noProof/>
                <w:webHidden/>
              </w:rPr>
            </w:r>
            <w:r>
              <w:rPr>
                <w:noProof/>
                <w:webHidden/>
              </w:rPr>
              <w:fldChar w:fldCharType="separate"/>
            </w:r>
            <w:r w:rsidR="00EC18DC">
              <w:rPr>
                <w:noProof/>
                <w:webHidden/>
              </w:rPr>
              <w:t>80</w:t>
            </w:r>
            <w:r>
              <w:rPr>
                <w:noProof/>
                <w:webHidden/>
              </w:rPr>
              <w:fldChar w:fldCharType="end"/>
            </w:r>
          </w:hyperlink>
        </w:p>
        <w:p w14:paraId="14153CAE" w14:textId="1365DA91"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70" w:history="1">
            <w:r w:rsidRPr="00261276">
              <w:rPr>
                <w:rStyle w:val="Hyperlink"/>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Παρακολούθηση της σύμβασης</w:t>
            </w:r>
            <w:r>
              <w:rPr>
                <w:noProof/>
                <w:webHidden/>
              </w:rPr>
              <w:tab/>
            </w:r>
            <w:r>
              <w:rPr>
                <w:noProof/>
                <w:webHidden/>
              </w:rPr>
              <w:fldChar w:fldCharType="begin"/>
            </w:r>
            <w:r>
              <w:rPr>
                <w:noProof/>
                <w:webHidden/>
              </w:rPr>
              <w:instrText xml:space="preserve"> PAGEREF _Toc196735970 \h </w:instrText>
            </w:r>
            <w:r>
              <w:rPr>
                <w:noProof/>
                <w:webHidden/>
              </w:rPr>
            </w:r>
            <w:r>
              <w:rPr>
                <w:noProof/>
                <w:webHidden/>
              </w:rPr>
              <w:fldChar w:fldCharType="separate"/>
            </w:r>
            <w:r w:rsidR="00EC18DC">
              <w:rPr>
                <w:noProof/>
                <w:webHidden/>
              </w:rPr>
              <w:t>80</w:t>
            </w:r>
            <w:r>
              <w:rPr>
                <w:noProof/>
                <w:webHidden/>
              </w:rPr>
              <w:fldChar w:fldCharType="end"/>
            </w:r>
          </w:hyperlink>
        </w:p>
        <w:p w14:paraId="0DC598AF" w14:textId="25ECA8AE"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71" w:history="1">
            <w:r w:rsidRPr="00261276">
              <w:rPr>
                <w:rStyle w:val="Hyperlink"/>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Διάρκεια σύμβασης</w:t>
            </w:r>
            <w:r>
              <w:rPr>
                <w:noProof/>
                <w:webHidden/>
              </w:rPr>
              <w:tab/>
            </w:r>
            <w:r>
              <w:rPr>
                <w:noProof/>
                <w:webHidden/>
              </w:rPr>
              <w:fldChar w:fldCharType="begin"/>
            </w:r>
            <w:r>
              <w:rPr>
                <w:noProof/>
                <w:webHidden/>
              </w:rPr>
              <w:instrText xml:space="preserve"> PAGEREF _Toc196735971 \h </w:instrText>
            </w:r>
            <w:r>
              <w:rPr>
                <w:noProof/>
                <w:webHidden/>
              </w:rPr>
            </w:r>
            <w:r>
              <w:rPr>
                <w:noProof/>
                <w:webHidden/>
              </w:rPr>
              <w:fldChar w:fldCharType="separate"/>
            </w:r>
            <w:r w:rsidR="00EC18DC">
              <w:rPr>
                <w:noProof/>
                <w:webHidden/>
              </w:rPr>
              <w:t>80</w:t>
            </w:r>
            <w:r>
              <w:rPr>
                <w:noProof/>
                <w:webHidden/>
              </w:rPr>
              <w:fldChar w:fldCharType="end"/>
            </w:r>
          </w:hyperlink>
        </w:p>
        <w:p w14:paraId="707F3143" w14:textId="1098A631"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72" w:history="1">
            <w:r w:rsidRPr="00261276">
              <w:rPr>
                <w:rStyle w:val="Hyperlink"/>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_Toc196735972 \h </w:instrText>
            </w:r>
            <w:r>
              <w:rPr>
                <w:noProof/>
                <w:webHidden/>
              </w:rPr>
            </w:r>
            <w:r>
              <w:rPr>
                <w:noProof/>
                <w:webHidden/>
              </w:rPr>
              <w:fldChar w:fldCharType="separate"/>
            </w:r>
            <w:r w:rsidR="00EC18DC">
              <w:rPr>
                <w:noProof/>
                <w:webHidden/>
              </w:rPr>
              <w:t>80</w:t>
            </w:r>
            <w:r>
              <w:rPr>
                <w:noProof/>
                <w:webHidden/>
              </w:rPr>
              <w:fldChar w:fldCharType="end"/>
            </w:r>
          </w:hyperlink>
        </w:p>
        <w:p w14:paraId="5A91C050" w14:textId="7E4D4E44"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73" w:history="1">
            <w:r w:rsidRPr="00261276">
              <w:rPr>
                <w:rStyle w:val="Hyperlink"/>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_Toc196735973 \h </w:instrText>
            </w:r>
            <w:r>
              <w:rPr>
                <w:noProof/>
                <w:webHidden/>
              </w:rPr>
            </w:r>
            <w:r>
              <w:rPr>
                <w:noProof/>
                <w:webHidden/>
              </w:rPr>
              <w:fldChar w:fldCharType="separate"/>
            </w:r>
            <w:r w:rsidR="00EC18DC">
              <w:rPr>
                <w:noProof/>
                <w:webHidden/>
              </w:rPr>
              <w:t>81</w:t>
            </w:r>
            <w:r>
              <w:rPr>
                <w:noProof/>
                <w:webHidden/>
              </w:rPr>
              <w:fldChar w:fldCharType="end"/>
            </w:r>
          </w:hyperlink>
        </w:p>
        <w:p w14:paraId="248BA956" w14:textId="553D6A6C"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74" w:history="1">
            <w:r w:rsidRPr="00261276">
              <w:rPr>
                <w:rStyle w:val="Hyperlink"/>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Αναπροσαρμογή τιμής</w:t>
            </w:r>
            <w:r>
              <w:rPr>
                <w:noProof/>
                <w:webHidden/>
              </w:rPr>
              <w:tab/>
            </w:r>
            <w:r>
              <w:rPr>
                <w:noProof/>
                <w:webHidden/>
              </w:rPr>
              <w:fldChar w:fldCharType="begin"/>
            </w:r>
            <w:r>
              <w:rPr>
                <w:noProof/>
                <w:webHidden/>
              </w:rPr>
              <w:instrText xml:space="preserve"> PAGEREF _Toc196735974 \h </w:instrText>
            </w:r>
            <w:r>
              <w:rPr>
                <w:noProof/>
                <w:webHidden/>
              </w:rPr>
            </w:r>
            <w:r>
              <w:rPr>
                <w:noProof/>
                <w:webHidden/>
              </w:rPr>
              <w:fldChar w:fldCharType="separate"/>
            </w:r>
            <w:r w:rsidR="00EC18DC">
              <w:rPr>
                <w:noProof/>
                <w:webHidden/>
              </w:rPr>
              <w:t>82</w:t>
            </w:r>
            <w:r>
              <w:rPr>
                <w:noProof/>
                <w:webHidden/>
              </w:rPr>
              <w:fldChar w:fldCharType="end"/>
            </w:r>
          </w:hyperlink>
        </w:p>
        <w:p w14:paraId="1CEC0DC7" w14:textId="1DDC700B" w:rsidR="00F970FB" w:rsidRDefault="00F970FB">
          <w:pPr>
            <w:pStyle w:val="TOC2"/>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75" w:history="1">
            <w:r w:rsidRPr="00261276">
              <w:rPr>
                <w:rStyle w:val="Hyperlink"/>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261276">
              <w:rPr>
                <w:rStyle w:val="Hyperlink"/>
                <w:noProof/>
                <w:lang w:val="el-GR"/>
              </w:rPr>
              <w:t>Αντικατάσταση/ προσθήκη μελών ομάδας έργου κατά την εκτέλεση της σύμβασης</w:t>
            </w:r>
            <w:r>
              <w:rPr>
                <w:noProof/>
                <w:webHidden/>
              </w:rPr>
              <w:tab/>
            </w:r>
            <w:r>
              <w:rPr>
                <w:noProof/>
                <w:webHidden/>
              </w:rPr>
              <w:fldChar w:fldCharType="begin"/>
            </w:r>
            <w:r>
              <w:rPr>
                <w:noProof/>
                <w:webHidden/>
              </w:rPr>
              <w:instrText xml:space="preserve"> PAGEREF _Toc196735975 \h </w:instrText>
            </w:r>
            <w:r>
              <w:rPr>
                <w:noProof/>
                <w:webHidden/>
              </w:rPr>
            </w:r>
            <w:r>
              <w:rPr>
                <w:noProof/>
                <w:webHidden/>
              </w:rPr>
              <w:fldChar w:fldCharType="separate"/>
            </w:r>
            <w:r w:rsidR="00EC18DC">
              <w:rPr>
                <w:noProof/>
                <w:webHidden/>
              </w:rPr>
              <w:t>82</w:t>
            </w:r>
            <w:r>
              <w:rPr>
                <w:noProof/>
                <w:webHidden/>
              </w:rPr>
              <w:fldChar w:fldCharType="end"/>
            </w:r>
          </w:hyperlink>
        </w:p>
        <w:p w14:paraId="26D9545A" w14:textId="536020D5" w:rsidR="00F970FB" w:rsidRDefault="00F970FB">
          <w:pPr>
            <w:pStyle w:val="TOC1"/>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96735976" w:history="1">
            <w:r w:rsidRPr="00261276">
              <w:rPr>
                <w:rStyle w:val="Hyperlink"/>
                <w:noProof/>
                <w:lang w:val="el-GR"/>
              </w:rPr>
              <w:t>ΠΑΡΑΡΤΗΜΑΤΑ</w:t>
            </w:r>
            <w:r>
              <w:rPr>
                <w:noProof/>
                <w:webHidden/>
              </w:rPr>
              <w:tab/>
            </w:r>
            <w:r>
              <w:rPr>
                <w:noProof/>
                <w:webHidden/>
              </w:rPr>
              <w:fldChar w:fldCharType="begin"/>
            </w:r>
            <w:r>
              <w:rPr>
                <w:noProof/>
                <w:webHidden/>
              </w:rPr>
              <w:instrText xml:space="preserve"> PAGEREF _Toc196735976 \h </w:instrText>
            </w:r>
            <w:r>
              <w:rPr>
                <w:noProof/>
                <w:webHidden/>
              </w:rPr>
            </w:r>
            <w:r>
              <w:rPr>
                <w:noProof/>
                <w:webHidden/>
              </w:rPr>
              <w:fldChar w:fldCharType="separate"/>
            </w:r>
            <w:r w:rsidR="00EC18DC">
              <w:rPr>
                <w:noProof/>
                <w:webHidden/>
              </w:rPr>
              <w:t>83</w:t>
            </w:r>
            <w:r>
              <w:rPr>
                <w:noProof/>
                <w:webHidden/>
              </w:rPr>
              <w:fldChar w:fldCharType="end"/>
            </w:r>
          </w:hyperlink>
        </w:p>
        <w:p w14:paraId="7A85B7FD" w14:textId="6EF79845"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5977" w:history="1">
            <w:r w:rsidRPr="00261276">
              <w:rPr>
                <w:rStyle w:val="Hyperlink"/>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_Toc196735977 \h </w:instrText>
            </w:r>
            <w:r>
              <w:rPr>
                <w:noProof/>
                <w:webHidden/>
              </w:rPr>
            </w:r>
            <w:r>
              <w:rPr>
                <w:noProof/>
                <w:webHidden/>
              </w:rPr>
              <w:fldChar w:fldCharType="separate"/>
            </w:r>
            <w:r w:rsidR="00EC18DC">
              <w:rPr>
                <w:noProof/>
                <w:webHidden/>
              </w:rPr>
              <w:t>83</w:t>
            </w:r>
            <w:r>
              <w:rPr>
                <w:noProof/>
                <w:webHidden/>
              </w:rPr>
              <w:fldChar w:fldCharType="end"/>
            </w:r>
          </w:hyperlink>
        </w:p>
        <w:p w14:paraId="76F0670F" w14:textId="3B9EACE3" w:rsidR="00F970FB" w:rsidRDefault="00F970FB">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78" w:history="1">
            <w:r w:rsidRPr="00261276">
              <w:rPr>
                <w:rStyle w:val="Hyperlink"/>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Περιβάλλον της Σύμβασης</w:t>
            </w:r>
            <w:r>
              <w:rPr>
                <w:noProof/>
                <w:webHidden/>
              </w:rPr>
              <w:tab/>
            </w:r>
            <w:r>
              <w:rPr>
                <w:noProof/>
                <w:webHidden/>
              </w:rPr>
              <w:fldChar w:fldCharType="begin"/>
            </w:r>
            <w:r>
              <w:rPr>
                <w:noProof/>
                <w:webHidden/>
              </w:rPr>
              <w:instrText xml:space="preserve"> PAGEREF _Toc196735978 \h </w:instrText>
            </w:r>
            <w:r>
              <w:rPr>
                <w:noProof/>
                <w:webHidden/>
              </w:rPr>
            </w:r>
            <w:r>
              <w:rPr>
                <w:noProof/>
                <w:webHidden/>
              </w:rPr>
              <w:fldChar w:fldCharType="separate"/>
            </w:r>
            <w:r w:rsidR="00EC18DC">
              <w:rPr>
                <w:noProof/>
                <w:webHidden/>
              </w:rPr>
              <w:t>83</w:t>
            </w:r>
            <w:r>
              <w:rPr>
                <w:noProof/>
                <w:webHidden/>
              </w:rPr>
              <w:fldChar w:fldCharType="end"/>
            </w:r>
          </w:hyperlink>
        </w:p>
        <w:p w14:paraId="7FAE97EA" w14:textId="34E6FF13" w:rsidR="00F970FB" w:rsidRDefault="00F970FB">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79" w:history="1">
            <w:r w:rsidRPr="00261276">
              <w:rPr>
                <w:rStyle w:val="Hyperlink"/>
                <w:rFonts w:eastAsia="SimSun"/>
                <w:noProof/>
                <w:lang w:val="el-GR"/>
              </w:rPr>
              <w:t>1.1 Εμπλεκόμενοι στην υλοποίηση της Σύμβασης</w:t>
            </w:r>
            <w:r>
              <w:rPr>
                <w:noProof/>
                <w:webHidden/>
              </w:rPr>
              <w:tab/>
            </w:r>
            <w:r>
              <w:rPr>
                <w:noProof/>
                <w:webHidden/>
              </w:rPr>
              <w:fldChar w:fldCharType="begin"/>
            </w:r>
            <w:r>
              <w:rPr>
                <w:noProof/>
                <w:webHidden/>
              </w:rPr>
              <w:instrText xml:space="preserve"> PAGEREF _Toc196735979 \h </w:instrText>
            </w:r>
            <w:r>
              <w:rPr>
                <w:noProof/>
                <w:webHidden/>
              </w:rPr>
            </w:r>
            <w:r>
              <w:rPr>
                <w:noProof/>
                <w:webHidden/>
              </w:rPr>
              <w:fldChar w:fldCharType="separate"/>
            </w:r>
            <w:r w:rsidR="00EC18DC">
              <w:rPr>
                <w:noProof/>
                <w:webHidden/>
              </w:rPr>
              <w:t>83</w:t>
            </w:r>
            <w:r>
              <w:rPr>
                <w:noProof/>
                <w:webHidden/>
              </w:rPr>
              <w:fldChar w:fldCharType="end"/>
            </w:r>
          </w:hyperlink>
        </w:p>
        <w:p w14:paraId="6806FABE" w14:textId="17889B9B" w:rsidR="00F970FB" w:rsidRDefault="00F970FB">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80" w:history="1">
            <w:r w:rsidRPr="00261276">
              <w:rPr>
                <w:rStyle w:val="Hyperlink"/>
                <w:rFonts w:eastAsia="Tahoma"/>
                <w:noProof/>
                <w:lang w:val="el-GR"/>
              </w:rPr>
              <w:t>Για την υλοποίηση του Έργου της παρούσας Διακήρυξης εμπλέκονται οι ακόλουθοι:</w:t>
            </w:r>
            <w:r>
              <w:rPr>
                <w:noProof/>
                <w:webHidden/>
              </w:rPr>
              <w:tab/>
            </w:r>
            <w:r>
              <w:rPr>
                <w:noProof/>
                <w:webHidden/>
              </w:rPr>
              <w:fldChar w:fldCharType="begin"/>
            </w:r>
            <w:r>
              <w:rPr>
                <w:noProof/>
                <w:webHidden/>
              </w:rPr>
              <w:instrText xml:space="preserve"> PAGEREF _Toc196735980 \h </w:instrText>
            </w:r>
            <w:r>
              <w:rPr>
                <w:noProof/>
                <w:webHidden/>
              </w:rPr>
            </w:r>
            <w:r>
              <w:rPr>
                <w:noProof/>
                <w:webHidden/>
              </w:rPr>
              <w:fldChar w:fldCharType="separate"/>
            </w:r>
            <w:r w:rsidR="00EC18DC">
              <w:rPr>
                <w:noProof/>
                <w:webHidden/>
              </w:rPr>
              <w:t>83</w:t>
            </w:r>
            <w:r>
              <w:rPr>
                <w:noProof/>
                <w:webHidden/>
              </w:rPr>
              <w:fldChar w:fldCharType="end"/>
            </w:r>
          </w:hyperlink>
        </w:p>
        <w:p w14:paraId="6ECE4C46" w14:textId="473ECF5F" w:rsidR="00F970FB" w:rsidRDefault="00F970FB">
          <w:pPr>
            <w:pStyle w:val="TOC5"/>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81" w:history="1">
            <w:r w:rsidRPr="00261276">
              <w:rPr>
                <w:rStyle w:val="Hyperlink"/>
                <w:rFonts w:eastAsia="SimSun"/>
                <w:noProof/>
              </w:rPr>
              <w:t>1.1.1 Φορέας Υλοποίησης – Αναθέτουσα Αρχή</w:t>
            </w:r>
            <w:r>
              <w:rPr>
                <w:noProof/>
                <w:webHidden/>
              </w:rPr>
              <w:tab/>
            </w:r>
            <w:r>
              <w:rPr>
                <w:noProof/>
                <w:webHidden/>
              </w:rPr>
              <w:fldChar w:fldCharType="begin"/>
            </w:r>
            <w:r>
              <w:rPr>
                <w:noProof/>
                <w:webHidden/>
              </w:rPr>
              <w:instrText xml:space="preserve"> PAGEREF _Toc196735981 \h </w:instrText>
            </w:r>
            <w:r>
              <w:rPr>
                <w:noProof/>
                <w:webHidden/>
              </w:rPr>
            </w:r>
            <w:r>
              <w:rPr>
                <w:noProof/>
                <w:webHidden/>
              </w:rPr>
              <w:fldChar w:fldCharType="separate"/>
            </w:r>
            <w:r w:rsidR="00EC18DC">
              <w:rPr>
                <w:noProof/>
                <w:webHidden/>
              </w:rPr>
              <w:t>83</w:t>
            </w:r>
            <w:r>
              <w:rPr>
                <w:noProof/>
                <w:webHidden/>
              </w:rPr>
              <w:fldChar w:fldCharType="end"/>
            </w:r>
          </w:hyperlink>
        </w:p>
        <w:p w14:paraId="7B50FFEE" w14:textId="38EB9848" w:rsidR="00F970FB" w:rsidRDefault="00F970FB">
          <w:pPr>
            <w:pStyle w:val="TOC5"/>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82" w:history="1">
            <w:r w:rsidRPr="00261276">
              <w:rPr>
                <w:rStyle w:val="Hyperlink"/>
                <w:rFonts w:eastAsia="SimSun"/>
                <w:noProof/>
                <w:lang w:val="el-GR"/>
              </w:rPr>
              <w:t>1.1.2 Φορέας Χρηματοδότησης / Κύριος του Έργου</w:t>
            </w:r>
            <w:r>
              <w:rPr>
                <w:noProof/>
                <w:webHidden/>
              </w:rPr>
              <w:tab/>
            </w:r>
            <w:r>
              <w:rPr>
                <w:noProof/>
                <w:webHidden/>
              </w:rPr>
              <w:fldChar w:fldCharType="begin"/>
            </w:r>
            <w:r>
              <w:rPr>
                <w:noProof/>
                <w:webHidden/>
              </w:rPr>
              <w:instrText xml:space="preserve"> PAGEREF _Toc196735982 \h </w:instrText>
            </w:r>
            <w:r>
              <w:rPr>
                <w:noProof/>
                <w:webHidden/>
              </w:rPr>
            </w:r>
            <w:r>
              <w:rPr>
                <w:noProof/>
                <w:webHidden/>
              </w:rPr>
              <w:fldChar w:fldCharType="separate"/>
            </w:r>
            <w:r w:rsidR="00EC18DC">
              <w:rPr>
                <w:noProof/>
                <w:webHidden/>
              </w:rPr>
              <w:t>84</w:t>
            </w:r>
            <w:r>
              <w:rPr>
                <w:noProof/>
                <w:webHidden/>
              </w:rPr>
              <w:fldChar w:fldCharType="end"/>
            </w:r>
          </w:hyperlink>
        </w:p>
        <w:p w14:paraId="6D7739E1" w14:textId="7D9512A6" w:rsidR="00F970FB" w:rsidRDefault="00F970FB">
          <w:pPr>
            <w:pStyle w:val="TOC5"/>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5983" w:history="1">
            <w:r w:rsidRPr="00261276">
              <w:rPr>
                <w:rStyle w:val="Hyperlink"/>
                <w:rFonts w:eastAsia="SimSun"/>
                <w:noProof/>
                <w:lang w:val="el-GR"/>
              </w:rPr>
              <w:t>1.1.3 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_Toc196735983 \h </w:instrText>
            </w:r>
            <w:r>
              <w:rPr>
                <w:noProof/>
                <w:webHidden/>
              </w:rPr>
            </w:r>
            <w:r>
              <w:rPr>
                <w:noProof/>
                <w:webHidden/>
              </w:rPr>
              <w:fldChar w:fldCharType="separate"/>
            </w:r>
            <w:r w:rsidR="00EC18DC">
              <w:rPr>
                <w:noProof/>
                <w:webHidden/>
              </w:rPr>
              <w:t>85</w:t>
            </w:r>
            <w:r>
              <w:rPr>
                <w:noProof/>
                <w:webHidden/>
              </w:rPr>
              <w:fldChar w:fldCharType="end"/>
            </w:r>
          </w:hyperlink>
        </w:p>
        <w:p w14:paraId="11F466A6" w14:textId="2E2A06F5" w:rsidR="00F970FB" w:rsidRDefault="00F970FB">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84" w:history="1">
            <w:r w:rsidRPr="00261276">
              <w:rPr>
                <w:rStyle w:val="Hyperlink"/>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_Toc196735984 \h </w:instrText>
            </w:r>
            <w:r>
              <w:rPr>
                <w:noProof/>
                <w:webHidden/>
              </w:rPr>
            </w:r>
            <w:r>
              <w:rPr>
                <w:noProof/>
                <w:webHidden/>
              </w:rPr>
              <w:fldChar w:fldCharType="separate"/>
            </w:r>
            <w:r w:rsidR="00EC18DC">
              <w:rPr>
                <w:noProof/>
                <w:webHidden/>
              </w:rPr>
              <w:t>85</w:t>
            </w:r>
            <w:r>
              <w:rPr>
                <w:noProof/>
                <w:webHidden/>
              </w:rPr>
              <w:fldChar w:fldCharType="end"/>
            </w:r>
          </w:hyperlink>
        </w:p>
        <w:p w14:paraId="6812B629" w14:textId="1429B69B" w:rsidR="00F970FB" w:rsidRDefault="00F970FB">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85" w:history="1">
            <w:r w:rsidRPr="00261276">
              <w:rPr>
                <w:rStyle w:val="Hyperlink"/>
                <w:noProof/>
                <w:lang w:val="el-GR"/>
              </w:rPr>
              <w:t>2.1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_Toc196735985 \h </w:instrText>
            </w:r>
            <w:r>
              <w:rPr>
                <w:noProof/>
                <w:webHidden/>
              </w:rPr>
            </w:r>
            <w:r>
              <w:rPr>
                <w:noProof/>
                <w:webHidden/>
              </w:rPr>
              <w:fldChar w:fldCharType="separate"/>
            </w:r>
            <w:r w:rsidR="00EC18DC">
              <w:rPr>
                <w:noProof/>
                <w:webHidden/>
              </w:rPr>
              <w:t>85</w:t>
            </w:r>
            <w:r>
              <w:rPr>
                <w:noProof/>
                <w:webHidden/>
              </w:rPr>
              <w:fldChar w:fldCharType="end"/>
            </w:r>
          </w:hyperlink>
        </w:p>
        <w:p w14:paraId="30E32427" w14:textId="363C12ED" w:rsidR="00F970FB" w:rsidRDefault="00F970FB">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86" w:history="1">
            <w:r w:rsidRPr="00261276">
              <w:rPr>
                <w:rStyle w:val="Hyperlink"/>
                <w:noProof/>
                <w:lang w:val="el-GR"/>
              </w:rPr>
              <w:t>2.2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Αντικείμενο της Σύμβασης</w:t>
            </w:r>
            <w:r>
              <w:rPr>
                <w:noProof/>
                <w:webHidden/>
              </w:rPr>
              <w:tab/>
            </w:r>
            <w:r>
              <w:rPr>
                <w:noProof/>
                <w:webHidden/>
              </w:rPr>
              <w:fldChar w:fldCharType="begin"/>
            </w:r>
            <w:r>
              <w:rPr>
                <w:noProof/>
                <w:webHidden/>
              </w:rPr>
              <w:instrText xml:space="preserve"> PAGEREF _Toc196735986 \h </w:instrText>
            </w:r>
            <w:r>
              <w:rPr>
                <w:noProof/>
                <w:webHidden/>
              </w:rPr>
            </w:r>
            <w:r>
              <w:rPr>
                <w:noProof/>
                <w:webHidden/>
              </w:rPr>
              <w:fldChar w:fldCharType="separate"/>
            </w:r>
            <w:r w:rsidR="00EC18DC">
              <w:rPr>
                <w:noProof/>
                <w:webHidden/>
              </w:rPr>
              <w:t>89</w:t>
            </w:r>
            <w:r>
              <w:rPr>
                <w:noProof/>
                <w:webHidden/>
              </w:rPr>
              <w:fldChar w:fldCharType="end"/>
            </w:r>
          </w:hyperlink>
        </w:p>
        <w:p w14:paraId="14EEBD2B" w14:textId="0424A976"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87" w:history="1">
            <w:r w:rsidRPr="00261276">
              <w:rPr>
                <w:rStyle w:val="Hyperlink"/>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Διαδικασίες του Προγράμματος</w:t>
            </w:r>
            <w:r>
              <w:rPr>
                <w:noProof/>
                <w:webHidden/>
              </w:rPr>
              <w:tab/>
            </w:r>
            <w:r>
              <w:rPr>
                <w:noProof/>
                <w:webHidden/>
              </w:rPr>
              <w:fldChar w:fldCharType="begin"/>
            </w:r>
            <w:r>
              <w:rPr>
                <w:noProof/>
                <w:webHidden/>
              </w:rPr>
              <w:instrText xml:space="preserve"> PAGEREF _Toc196735987 \h </w:instrText>
            </w:r>
            <w:r>
              <w:rPr>
                <w:noProof/>
                <w:webHidden/>
              </w:rPr>
            </w:r>
            <w:r>
              <w:rPr>
                <w:noProof/>
                <w:webHidden/>
              </w:rPr>
              <w:fldChar w:fldCharType="separate"/>
            </w:r>
            <w:r w:rsidR="00EC18DC">
              <w:rPr>
                <w:noProof/>
                <w:webHidden/>
              </w:rPr>
              <w:t>89</w:t>
            </w:r>
            <w:r>
              <w:rPr>
                <w:noProof/>
                <w:webHidden/>
              </w:rPr>
              <w:fldChar w:fldCharType="end"/>
            </w:r>
          </w:hyperlink>
        </w:p>
        <w:p w14:paraId="25DBDBA9" w14:textId="5FD2F16D"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88" w:history="1">
            <w:r w:rsidRPr="00261276">
              <w:rPr>
                <w:rStyle w:val="Hyperlink"/>
                <w:noProof/>
                <w:lang w:val="el-GR"/>
              </w:rPr>
              <w:t>2.2.2.1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 xml:space="preserve">Διαδικασία υποβολής αίτησης έκδοσης </w:t>
            </w:r>
            <w:r w:rsidRPr="00261276">
              <w:rPr>
                <w:rStyle w:val="Hyperlink"/>
                <w:noProof/>
                <w:lang w:val="en-US"/>
              </w:rPr>
              <w:t>voucher</w:t>
            </w:r>
            <w:r>
              <w:rPr>
                <w:noProof/>
                <w:webHidden/>
              </w:rPr>
              <w:tab/>
            </w:r>
            <w:r>
              <w:rPr>
                <w:noProof/>
                <w:webHidden/>
              </w:rPr>
              <w:fldChar w:fldCharType="begin"/>
            </w:r>
            <w:r>
              <w:rPr>
                <w:noProof/>
                <w:webHidden/>
              </w:rPr>
              <w:instrText xml:space="preserve"> PAGEREF _Toc196735988 \h </w:instrText>
            </w:r>
            <w:r>
              <w:rPr>
                <w:noProof/>
                <w:webHidden/>
              </w:rPr>
            </w:r>
            <w:r>
              <w:rPr>
                <w:noProof/>
                <w:webHidden/>
              </w:rPr>
              <w:fldChar w:fldCharType="separate"/>
            </w:r>
            <w:r w:rsidR="00EC18DC">
              <w:rPr>
                <w:noProof/>
                <w:webHidden/>
              </w:rPr>
              <w:t>89</w:t>
            </w:r>
            <w:r>
              <w:rPr>
                <w:noProof/>
                <w:webHidden/>
              </w:rPr>
              <w:fldChar w:fldCharType="end"/>
            </w:r>
          </w:hyperlink>
        </w:p>
        <w:p w14:paraId="7E86AF58" w14:textId="110748D2"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89" w:history="1">
            <w:r w:rsidRPr="00261276">
              <w:rPr>
                <w:rStyle w:val="Hyperlink"/>
                <w:noProof/>
                <w:lang w:val="el-GR"/>
              </w:rPr>
              <w:t>2.2.2.2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 xml:space="preserve">Διαδικασία χρήσης </w:t>
            </w:r>
            <w:r w:rsidRPr="00261276">
              <w:rPr>
                <w:rStyle w:val="Hyperlink"/>
                <w:noProof/>
                <w:lang w:val="en-US"/>
              </w:rPr>
              <w:t>Voucher</w:t>
            </w:r>
            <w:r w:rsidRPr="00261276">
              <w:rPr>
                <w:rStyle w:val="Hyperlink"/>
                <w:noProof/>
                <w:lang w:val="el-GR"/>
              </w:rPr>
              <w:t xml:space="preserve"> και ενεργοποίησης υπηρεσίας </w:t>
            </w:r>
            <w:r w:rsidRPr="00261276">
              <w:rPr>
                <w:rStyle w:val="Hyperlink"/>
                <w:noProof/>
                <w:lang w:val="en-US"/>
              </w:rPr>
              <w:t>Gigabit</w:t>
            </w:r>
            <w:r>
              <w:rPr>
                <w:noProof/>
                <w:webHidden/>
              </w:rPr>
              <w:tab/>
            </w:r>
            <w:r>
              <w:rPr>
                <w:noProof/>
                <w:webHidden/>
              </w:rPr>
              <w:fldChar w:fldCharType="begin"/>
            </w:r>
            <w:r>
              <w:rPr>
                <w:noProof/>
                <w:webHidden/>
              </w:rPr>
              <w:instrText xml:space="preserve"> PAGEREF _Toc196735989 \h </w:instrText>
            </w:r>
            <w:r>
              <w:rPr>
                <w:noProof/>
                <w:webHidden/>
              </w:rPr>
            </w:r>
            <w:r>
              <w:rPr>
                <w:noProof/>
                <w:webHidden/>
              </w:rPr>
              <w:fldChar w:fldCharType="separate"/>
            </w:r>
            <w:r w:rsidR="00EC18DC">
              <w:rPr>
                <w:noProof/>
                <w:webHidden/>
              </w:rPr>
              <w:t>92</w:t>
            </w:r>
            <w:r>
              <w:rPr>
                <w:noProof/>
                <w:webHidden/>
              </w:rPr>
              <w:fldChar w:fldCharType="end"/>
            </w:r>
          </w:hyperlink>
        </w:p>
        <w:p w14:paraId="1001B1B7" w14:textId="7FA275EE"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0" w:history="1">
            <w:r w:rsidRPr="00261276">
              <w:rPr>
                <w:rStyle w:val="Hyperlink"/>
                <w:noProof/>
                <w:lang w:val="el-GR"/>
              </w:rPr>
              <w:t>2.2.2.3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Αυθεντικοποίηση ωφελούμενων στο Πληροφοριακό Σύστημα του Προγράμματος</w:t>
            </w:r>
            <w:r>
              <w:rPr>
                <w:noProof/>
                <w:webHidden/>
              </w:rPr>
              <w:tab/>
            </w:r>
            <w:r>
              <w:rPr>
                <w:noProof/>
                <w:webHidden/>
              </w:rPr>
              <w:fldChar w:fldCharType="begin"/>
            </w:r>
            <w:r>
              <w:rPr>
                <w:noProof/>
                <w:webHidden/>
              </w:rPr>
              <w:instrText xml:space="preserve"> PAGEREF _Toc196735990 \h </w:instrText>
            </w:r>
            <w:r>
              <w:rPr>
                <w:noProof/>
                <w:webHidden/>
              </w:rPr>
            </w:r>
            <w:r>
              <w:rPr>
                <w:noProof/>
                <w:webHidden/>
              </w:rPr>
              <w:fldChar w:fldCharType="separate"/>
            </w:r>
            <w:r w:rsidR="00EC18DC">
              <w:rPr>
                <w:noProof/>
                <w:webHidden/>
              </w:rPr>
              <w:t>94</w:t>
            </w:r>
            <w:r>
              <w:rPr>
                <w:noProof/>
                <w:webHidden/>
              </w:rPr>
              <w:fldChar w:fldCharType="end"/>
            </w:r>
          </w:hyperlink>
        </w:p>
        <w:p w14:paraId="2C0B7EF1" w14:textId="2929B179"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1" w:history="1">
            <w:r w:rsidRPr="00261276">
              <w:rPr>
                <w:rStyle w:val="Hyperlink"/>
                <w:noProof/>
                <w:lang w:val="el-GR"/>
              </w:rPr>
              <w:t>2.2.2.4</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Διαδικασία για τους Παρόχους ηλεκτρονικών επικοινωνιών</w:t>
            </w:r>
            <w:r>
              <w:rPr>
                <w:noProof/>
                <w:webHidden/>
              </w:rPr>
              <w:tab/>
            </w:r>
            <w:r>
              <w:rPr>
                <w:noProof/>
                <w:webHidden/>
              </w:rPr>
              <w:fldChar w:fldCharType="begin"/>
            </w:r>
            <w:r>
              <w:rPr>
                <w:noProof/>
                <w:webHidden/>
              </w:rPr>
              <w:instrText xml:space="preserve"> PAGEREF _Toc196735991 \h </w:instrText>
            </w:r>
            <w:r>
              <w:rPr>
                <w:noProof/>
                <w:webHidden/>
              </w:rPr>
            </w:r>
            <w:r>
              <w:rPr>
                <w:noProof/>
                <w:webHidden/>
              </w:rPr>
              <w:fldChar w:fldCharType="separate"/>
            </w:r>
            <w:r w:rsidR="00EC18DC">
              <w:rPr>
                <w:noProof/>
                <w:webHidden/>
              </w:rPr>
              <w:t>95</w:t>
            </w:r>
            <w:r>
              <w:rPr>
                <w:noProof/>
                <w:webHidden/>
              </w:rPr>
              <w:fldChar w:fldCharType="end"/>
            </w:r>
          </w:hyperlink>
        </w:p>
        <w:p w14:paraId="5011A5A3" w14:textId="32D05D0E" w:rsidR="00F970FB" w:rsidRDefault="00F970FB">
          <w:pPr>
            <w:pStyle w:val="TOC3"/>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2" w:history="1">
            <w:r w:rsidRPr="00261276">
              <w:rPr>
                <w:rStyle w:val="Hyperlink"/>
                <w:noProof/>
                <w:lang w:val="el-GR"/>
              </w:rPr>
              <w:t>2.2.2.4.1 Διαδικασία ανάρτησης και έγκρισης Προσφορών των Παρόχων ηλεκτρονικών επικοινωνιών</w:t>
            </w:r>
            <w:r>
              <w:rPr>
                <w:noProof/>
                <w:webHidden/>
              </w:rPr>
              <w:tab/>
            </w:r>
            <w:r>
              <w:rPr>
                <w:noProof/>
                <w:webHidden/>
              </w:rPr>
              <w:fldChar w:fldCharType="begin"/>
            </w:r>
            <w:r>
              <w:rPr>
                <w:noProof/>
                <w:webHidden/>
              </w:rPr>
              <w:instrText xml:space="preserve"> PAGEREF _Toc196735992 \h </w:instrText>
            </w:r>
            <w:r>
              <w:rPr>
                <w:noProof/>
                <w:webHidden/>
              </w:rPr>
            </w:r>
            <w:r>
              <w:rPr>
                <w:noProof/>
                <w:webHidden/>
              </w:rPr>
              <w:fldChar w:fldCharType="separate"/>
            </w:r>
            <w:r w:rsidR="00EC18DC">
              <w:rPr>
                <w:noProof/>
                <w:webHidden/>
              </w:rPr>
              <w:t>98</w:t>
            </w:r>
            <w:r>
              <w:rPr>
                <w:noProof/>
                <w:webHidden/>
              </w:rPr>
              <w:fldChar w:fldCharType="end"/>
            </w:r>
          </w:hyperlink>
        </w:p>
        <w:p w14:paraId="500C3FFF" w14:textId="4450AA55"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3" w:history="1">
            <w:r w:rsidRPr="00261276">
              <w:rPr>
                <w:rStyle w:val="Hyperlink"/>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Πληροφορίες και κύκλος ζωής Voucher</w:t>
            </w:r>
            <w:r>
              <w:rPr>
                <w:noProof/>
                <w:webHidden/>
              </w:rPr>
              <w:tab/>
            </w:r>
            <w:r>
              <w:rPr>
                <w:noProof/>
                <w:webHidden/>
              </w:rPr>
              <w:fldChar w:fldCharType="begin"/>
            </w:r>
            <w:r>
              <w:rPr>
                <w:noProof/>
                <w:webHidden/>
              </w:rPr>
              <w:instrText xml:space="preserve"> PAGEREF _Toc196735993 \h </w:instrText>
            </w:r>
            <w:r>
              <w:rPr>
                <w:noProof/>
                <w:webHidden/>
              </w:rPr>
            </w:r>
            <w:r>
              <w:rPr>
                <w:noProof/>
                <w:webHidden/>
              </w:rPr>
              <w:fldChar w:fldCharType="separate"/>
            </w:r>
            <w:r w:rsidR="00EC18DC">
              <w:rPr>
                <w:noProof/>
                <w:webHidden/>
              </w:rPr>
              <w:t>99</w:t>
            </w:r>
            <w:r>
              <w:rPr>
                <w:noProof/>
                <w:webHidden/>
              </w:rPr>
              <w:fldChar w:fldCharType="end"/>
            </w:r>
          </w:hyperlink>
        </w:p>
        <w:p w14:paraId="00FFF50E" w14:textId="44507661"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4" w:history="1">
            <w:r w:rsidRPr="00261276">
              <w:rPr>
                <w:rStyle w:val="Hyperlink"/>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Λειτουργικές και Τεχνικές προδιαγραφές Έργου</w:t>
            </w:r>
            <w:r>
              <w:rPr>
                <w:noProof/>
                <w:webHidden/>
              </w:rPr>
              <w:tab/>
            </w:r>
            <w:r>
              <w:rPr>
                <w:noProof/>
                <w:webHidden/>
              </w:rPr>
              <w:fldChar w:fldCharType="begin"/>
            </w:r>
            <w:r>
              <w:rPr>
                <w:noProof/>
                <w:webHidden/>
              </w:rPr>
              <w:instrText xml:space="preserve"> PAGEREF _Toc196735994 \h </w:instrText>
            </w:r>
            <w:r>
              <w:rPr>
                <w:noProof/>
                <w:webHidden/>
              </w:rPr>
            </w:r>
            <w:r>
              <w:rPr>
                <w:noProof/>
                <w:webHidden/>
              </w:rPr>
              <w:fldChar w:fldCharType="separate"/>
            </w:r>
            <w:r w:rsidR="00EC18DC">
              <w:rPr>
                <w:noProof/>
                <w:webHidden/>
              </w:rPr>
              <w:t>100</w:t>
            </w:r>
            <w:r>
              <w:rPr>
                <w:noProof/>
                <w:webHidden/>
              </w:rPr>
              <w:fldChar w:fldCharType="end"/>
            </w:r>
          </w:hyperlink>
        </w:p>
        <w:p w14:paraId="7668BE46" w14:textId="1BB70EA5"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5" w:history="1">
            <w:r w:rsidRPr="00261276">
              <w:rPr>
                <w:rStyle w:val="Hyperlink"/>
                <w:noProof/>
                <w:lang w:val="el-GR"/>
              </w:rPr>
              <w:t>2.2.4.1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Απαιτήσεις Αρχιτεκτονικής</w:t>
            </w:r>
            <w:r>
              <w:rPr>
                <w:noProof/>
                <w:webHidden/>
              </w:rPr>
              <w:tab/>
            </w:r>
            <w:r>
              <w:rPr>
                <w:noProof/>
                <w:webHidden/>
              </w:rPr>
              <w:fldChar w:fldCharType="begin"/>
            </w:r>
            <w:r>
              <w:rPr>
                <w:noProof/>
                <w:webHidden/>
              </w:rPr>
              <w:instrText xml:space="preserve"> PAGEREF _Toc196735995 \h </w:instrText>
            </w:r>
            <w:r>
              <w:rPr>
                <w:noProof/>
                <w:webHidden/>
              </w:rPr>
            </w:r>
            <w:r>
              <w:rPr>
                <w:noProof/>
                <w:webHidden/>
              </w:rPr>
              <w:fldChar w:fldCharType="separate"/>
            </w:r>
            <w:r w:rsidR="00EC18DC">
              <w:rPr>
                <w:noProof/>
                <w:webHidden/>
              </w:rPr>
              <w:t>100</w:t>
            </w:r>
            <w:r>
              <w:rPr>
                <w:noProof/>
                <w:webHidden/>
              </w:rPr>
              <w:fldChar w:fldCharType="end"/>
            </w:r>
          </w:hyperlink>
        </w:p>
        <w:p w14:paraId="2B58795F" w14:textId="5FE7F20F"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6" w:history="1">
            <w:r w:rsidRPr="00261276">
              <w:rPr>
                <w:rStyle w:val="Hyperlink"/>
                <w:noProof/>
                <w:lang w:val="el-GR"/>
              </w:rPr>
              <w:t>2.2.4.1.1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Γενικές Αρχές Σχεδιασμού</w:t>
            </w:r>
            <w:r>
              <w:rPr>
                <w:noProof/>
                <w:webHidden/>
              </w:rPr>
              <w:tab/>
            </w:r>
            <w:r>
              <w:rPr>
                <w:noProof/>
                <w:webHidden/>
              </w:rPr>
              <w:fldChar w:fldCharType="begin"/>
            </w:r>
            <w:r>
              <w:rPr>
                <w:noProof/>
                <w:webHidden/>
              </w:rPr>
              <w:instrText xml:space="preserve"> PAGEREF _Toc196735996 \h </w:instrText>
            </w:r>
            <w:r>
              <w:rPr>
                <w:noProof/>
                <w:webHidden/>
              </w:rPr>
            </w:r>
            <w:r>
              <w:rPr>
                <w:noProof/>
                <w:webHidden/>
              </w:rPr>
              <w:fldChar w:fldCharType="separate"/>
            </w:r>
            <w:r w:rsidR="00EC18DC">
              <w:rPr>
                <w:noProof/>
                <w:webHidden/>
              </w:rPr>
              <w:t>101</w:t>
            </w:r>
            <w:r>
              <w:rPr>
                <w:noProof/>
                <w:webHidden/>
              </w:rPr>
              <w:fldChar w:fldCharType="end"/>
            </w:r>
          </w:hyperlink>
        </w:p>
        <w:p w14:paraId="7C34ECC7" w14:textId="487823E1"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7" w:history="1">
            <w:r w:rsidRPr="00261276">
              <w:rPr>
                <w:rStyle w:val="Hyperlink"/>
                <w:noProof/>
                <w:lang w:val="el-GR"/>
              </w:rPr>
              <w:t>2.2.4.1.2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Ειδικές Αρχές Σχεδιασμού</w:t>
            </w:r>
            <w:r>
              <w:rPr>
                <w:noProof/>
                <w:webHidden/>
              </w:rPr>
              <w:tab/>
            </w:r>
            <w:r>
              <w:rPr>
                <w:noProof/>
                <w:webHidden/>
              </w:rPr>
              <w:fldChar w:fldCharType="begin"/>
            </w:r>
            <w:r>
              <w:rPr>
                <w:noProof/>
                <w:webHidden/>
              </w:rPr>
              <w:instrText xml:space="preserve"> PAGEREF _Toc196735997 \h </w:instrText>
            </w:r>
            <w:r>
              <w:rPr>
                <w:noProof/>
                <w:webHidden/>
              </w:rPr>
            </w:r>
            <w:r>
              <w:rPr>
                <w:noProof/>
                <w:webHidden/>
              </w:rPr>
              <w:fldChar w:fldCharType="separate"/>
            </w:r>
            <w:r w:rsidR="00EC18DC">
              <w:rPr>
                <w:noProof/>
                <w:webHidden/>
              </w:rPr>
              <w:t>102</w:t>
            </w:r>
            <w:r>
              <w:rPr>
                <w:noProof/>
                <w:webHidden/>
              </w:rPr>
              <w:fldChar w:fldCharType="end"/>
            </w:r>
          </w:hyperlink>
        </w:p>
        <w:p w14:paraId="156C8223" w14:textId="19BE2771"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8" w:history="1">
            <w:r w:rsidRPr="00261276">
              <w:rPr>
                <w:rStyle w:val="Hyperlink"/>
                <w:noProof/>
                <w:lang w:val="el-GR"/>
              </w:rPr>
              <w:t>2.2.4.1.3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rPr>
              <w:t>Διεπαφή Χρήστη</w:t>
            </w:r>
            <w:r>
              <w:rPr>
                <w:noProof/>
                <w:webHidden/>
              </w:rPr>
              <w:tab/>
            </w:r>
            <w:r>
              <w:rPr>
                <w:noProof/>
                <w:webHidden/>
              </w:rPr>
              <w:fldChar w:fldCharType="begin"/>
            </w:r>
            <w:r>
              <w:rPr>
                <w:noProof/>
                <w:webHidden/>
              </w:rPr>
              <w:instrText xml:space="preserve"> PAGEREF _Toc196735998 \h </w:instrText>
            </w:r>
            <w:r>
              <w:rPr>
                <w:noProof/>
                <w:webHidden/>
              </w:rPr>
            </w:r>
            <w:r>
              <w:rPr>
                <w:noProof/>
                <w:webHidden/>
              </w:rPr>
              <w:fldChar w:fldCharType="separate"/>
            </w:r>
            <w:r w:rsidR="00EC18DC">
              <w:rPr>
                <w:noProof/>
                <w:webHidden/>
              </w:rPr>
              <w:t>102</w:t>
            </w:r>
            <w:r>
              <w:rPr>
                <w:noProof/>
                <w:webHidden/>
              </w:rPr>
              <w:fldChar w:fldCharType="end"/>
            </w:r>
          </w:hyperlink>
        </w:p>
        <w:p w14:paraId="7EC9254B" w14:textId="0CF7467F"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5999" w:history="1">
            <w:r w:rsidRPr="00261276">
              <w:rPr>
                <w:rStyle w:val="Hyperlink"/>
                <w:noProof/>
                <w:lang w:val="el-GR"/>
              </w:rPr>
              <w:t>2.2.4.1.4</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Λογική Αρχιτεκτονική</w:t>
            </w:r>
            <w:r>
              <w:rPr>
                <w:noProof/>
                <w:webHidden/>
              </w:rPr>
              <w:tab/>
            </w:r>
            <w:r>
              <w:rPr>
                <w:noProof/>
                <w:webHidden/>
              </w:rPr>
              <w:fldChar w:fldCharType="begin"/>
            </w:r>
            <w:r>
              <w:rPr>
                <w:noProof/>
                <w:webHidden/>
              </w:rPr>
              <w:instrText xml:space="preserve"> PAGEREF _Toc196735999 \h </w:instrText>
            </w:r>
            <w:r>
              <w:rPr>
                <w:noProof/>
                <w:webHidden/>
              </w:rPr>
            </w:r>
            <w:r>
              <w:rPr>
                <w:noProof/>
                <w:webHidden/>
              </w:rPr>
              <w:fldChar w:fldCharType="separate"/>
            </w:r>
            <w:r w:rsidR="00EC18DC">
              <w:rPr>
                <w:noProof/>
                <w:webHidden/>
              </w:rPr>
              <w:t>102</w:t>
            </w:r>
            <w:r>
              <w:rPr>
                <w:noProof/>
                <w:webHidden/>
              </w:rPr>
              <w:fldChar w:fldCharType="end"/>
            </w:r>
          </w:hyperlink>
        </w:p>
        <w:p w14:paraId="05A8B160" w14:textId="2024D606"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0" w:history="1">
            <w:r w:rsidRPr="00261276">
              <w:rPr>
                <w:rStyle w:val="Hyperlink"/>
                <w:noProof/>
                <w:lang w:val="el-GR"/>
              </w:rPr>
              <w:t>2.2.4.1.5</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Υποδομή φιλοξενίας</w:t>
            </w:r>
            <w:r>
              <w:rPr>
                <w:noProof/>
                <w:webHidden/>
              </w:rPr>
              <w:tab/>
            </w:r>
            <w:r>
              <w:rPr>
                <w:noProof/>
                <w:webHidden/>
              </w:rPr>
              <w:fldChar w:fldCharType="begin"/>
            </w:r>
            <w:r>
              <w:rPr>
                <w:noProof/>
                <w:webHidden/>
              </w:rPr>
              <w:instrText xml:space="preserve"> PAGEREF _Toc196736000 \h </w:instrText>
            </w:r>
            <w:r>
              <w:rPr>
                <w:noProof/>
                <w:webHidden/>
              </w:rPr>
            </w:r>
            <w:r>
              <w:rPr>
                <w:noProof/>
                <w:webHidden/>
              </w:rPr>
              <w:fldChar w:fldCharType="separate"/>
            </w:r>
            <w:r w:rsidR="00EC18DC">
              <w:rPr>
                <w:noProof/>
                <w:webHidden/>
              </w:rPr>
              <w:t>104</w:t>
            </w:r>
            <w:r>
              <w:rPr>
                <w:noProof/>
                <w:webHidden/>
              </w:rPr>
              <w:fldChar w:fldCharType="end"/>
            </w:r>
          </w:hyperlink>
        </w:p>
        <w:p w14:paraId="33A95E8E" w14:textId="0DC4CD8D"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1" w:history="1">
            <w:r w:rsidRPr="00261276">
              <w:rPr>
                <w:rStyle w:val="Hyperlink"/>
                <w:noProof/>
                <w:lang w:val="el-GR"/>
              </w:rPr>
              <w:t>2.2.4.1.6</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rPr>
              <w:t>Διαλειτουργικότητα</w:t>
            </w:r>
            <w:r>
              <w:rPr>
                <w:noProof/>
                <w:webHidden/>
              </w:rPr>
              <w:tab/>
            </w:r>
            <w:r>
              <w:rPr>
                <w:noProof/>
                <w:webHidden/>
              </w:rPr>
              <w:fldChar w:fldCharType="begin"/>
            </w:r>
            <w:r>
              <w:rPr>
                <w:noProof/>
                <w:webHidden/>
              </w:rPr>
              <w:instrText xml:space="preserve"> PAGEREF _Toc196736001 \h </w:instrText>
            </w:r>
            <w:r>
              <w:rPr>
                <w:noProof/>
                <w:webHidden/>
              </w:rPr>
            </w:r>
            <w:r>
              <w:rPr>
                <w:noProof/>
                <w:webHidden/>
              </w:rPr>
              <w:fldChar w:fldCharType="separate"/>
            </w:r>
            <w:r w:rsidR="00EC18DC">
              <w:rPr>
                <w:noProof/>
                <w:webHidden/>
              </w:rPr>
              <w:t>104</w:t>
            </w:r>
            <w:r>
              <w:rPr>
                <w:noProof/>
                <w:webHidden/>
              </w:rPr>
              <w:fldChar w:fldCharType="end"/>
            </w:r>
          </w:hyperlink>
        </w:p>
        <w:p w14:paraId="039D4DA6" w14:textId="0926A4F2"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2" w:history="1">
            <w:r w:rsidRPr="00261276">
              <w:rPr>
                <w:rStyle w:val="Hyperlink"/>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Συμπληρωματικές λειτουργίες συστήματος</w:t>
            </w:r>
            <w:r>
              <w:rPr>
                <w:noProof/>
                <w:webHidden/>
              </w:rPr>
              <w:tab/>
            </w:r>
            <w:r>
              <w:rPr>
                <w:noProof/>
                <w:webHidden/>
              </w:rPr>
              <w:fldChar w:fldCharType="begin"/>
            </w:r>
            <w:r>
              <w:rPr>
                <w:noProof/>
                <w:webHidden/>
              </w:rPr>
              <w:instrText xml:space="preserve"> PAGEREF _Toc196736002 \h </w:instrText>
            </w:r>
            <w:r>
              <w:rPr>
                <w:noProof/>
                <w:webHidden/>
              </w:rPr>
            </w:r>
            <w:r>
              <w:rPr>
                <w:noProof/>
                <w:webHidden/>
              </w:rPr>
              <w:fldChar w:fldCharType="separate"/>
            </w:r>
            <w:r w:rsidR="00EC18DC">
              <w:rPr>
                <w:noProof/>
                <w:webHidden/>
              </w:rPr>
              <w:t>105</w:t>
            </w:r>
            <w:r>
              <w:rPr>
                <w:noProof/>
                <w:webHidden/>
              </w:rPr>
              <w:fldChar w:fldCharType="end"/>
            </w:r>
          </w:hyperlink>
        </w:p>
        <w:p w14:paraId="44B88789" w14:textId="53000CBE"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3" w:history="1">
            <w:r w:rsidRPr="00261276">
              <w:rPr>
                <w:rStyle w:val="Hyperlink"/>
                <w:noProof/>
                <w:lang w:val="el-GR"/>
              </w:rPr>
              <w:t>2.2.5.1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Υποσύστημα Ενημέρωσης (micro-site)</w:t>
            </w:r>
            <w:r>
              <w:rPr>
                <w:noProof/>
                <w:webHidden/>
              </w:rPr>
              <w:tab/>
            </w:r>
            <w:r>
              <w:rPr>
                <w:noProof/>
                <w:webHidden/>
              </w:rPr>
              <w:fldChar w:fldCharType="begin"/>
            </w:r>
            <w:r>
              <w:rPr>
                <w:noProof/>
                <w:webHidden/>
              </w:rPr>
              <w:instrText xml:space="preserve"> PAGEREF _Toc196736003 \h </w:instrText>
            </w:r>
            <w:r>
              <w:rPr>
                <w:noProof/>
                <w:webHidden/>
              </w:rPr>
            </w:r>
            <w:r>
              <w:rPr>
                <w:noProof/>
                <w:webHidden/>
              </w:rPr>
              <w:fldChar w:fldCharType="separate"/>
            </w:r>
            <w:r w:rsidR="00EC18DC">
              <w:rPr>
                <w:noProof/>
                <w:webHidden/>
              </w:rPr>
              <w:t>105</w:t>
            </w:r>
            <w:r>
              <w:rPr>
                <w:noProof/>
                <w:webHidden/>
              </w:rPr>
              <w:fldChar w:fldCharType="end"/>
            </w:r>
          </w:hyperlink>
        </w:p>
        <w:p w14:paraId="76346F61" w14:textId="41F4B4F6"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4" w:history="1">
            <w:r w:rsidRPr="00261276">
              <w:rPr>
                <w:rStyle w:val="Hyperlink"/>
                <w:noProof/>
                <w:lang w:val="el-GR"/>
              </w:rPr>
              <w:t>2.2.5.2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Υποσύστημα Επιχειρησιακής Ευφυίας</w:t>
            </w:r>
            <w:r>
              <w:rPr>
                <w:noProof/>
                <w:webHidden/>
              </w:rPr>
              <w:tab/>
            </w:r>
            <w:r>
              <w:rPr>
                <w:noProof/>
                <w:webHidden/>
              </w:rPr>
              <w:fldChar w:fldCharType="begin"/>
            </w:r>
            <w:r>
              <w:rPr>
                <w:noProof/>
                <w:webHidden/>
              </w:rPr>
              <w:instrText xml:space="preserve"> PAGEREF _Toc196736004 \h </w:instrText>
            </w:r>
            <w:r>
              <w:rPr>
                <w:noProof/>
                <w:webHidden/>
              </w:rPr>
            </w:r>
            <w:r>
              <w:rPr>
                <w:noProof/>
                <w:webHidden/>
              </w:rPr>
              <w:fldChar w:fldCharType="separate"/>
            </w:r>
            <w:r w:rsidR="00EC18DC">
              <w:rPr>
                <w:noProof/>
                <w:webHidden/>
              </w:rPr>
              <w:t>106</w:t>
            </w:r>
            <w:r>
              <w:rPr>
                <w:noProof/>
                <w:webHidden/>
              </w:rPr>
              <w:fldChar w:fldCharType="end"/>
            </w:r>
          </w:hyperlink>
        </w:p>
        <w:p w14:paraId="54A1C98F" w14:textId="1828F666"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5" w:history="1">
            <w:r w:rsidRPr="00261276">
              <w:rPr>
                <w:rStyle w:val="Hyperlink"/>
                <w:noProof/>
                <w:lang w:val="el-GR"/>
              </w:rPr>
              <w:t>2.2.5.3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Διασύνδεση με Χάρτη Ευρυζωνικότητας και Μητρώο Δικτύων (ΧΕΜΔ)</w:t>
            </w:r>
            <w:r>
              <w:rPr>
                <w:noProof/>
                <w:webHidden/>
              </w:rPr>
              <w:tab/>
            </w:r>
            <w:r>
              <w:rPr>
                <w:noProof/>
                <w:webHidden/>
              </w:rPr>
              <w:fldChar w:fldCharType="begin"/>
            </w:r>
            <w:r>
              <w:rPr>
                <w:noProof/>
                <w:webHidden/>
              </w:rPr>
              <w:instrText xml:space="preserve"> PAGEREF _Toc196736005 \h </w:instrText>
            </w:r>
            <w:r>
              <w:rPr>
                <w:noProof/>
                <w:webHidden/>
              </w:rPr>
            </w:r>
            <w:r>
              <w:rPr>
                <w:noProof/>
                <w:webHidden/>
              </w:rPr>
              <w:fldChar w:fldCharType="separate"/>
            </w:r>
            <w:r w:rsidR="00EC18DC">
              <w:rPr>
                <w:noProof/>
                <w:webHidden/>
              </w:rPr>
              <w:t>106</w:t>
            </w:r>
            <w:r>
              <w:rPr>
                <w:noProof/>
                <w:webHidden/>
              </w:rPr>
              <w:fldChar w:fldCharType="end"/>
            </w:r>
          </w:hyperlink>
        </w:p>
        <w:p w14:paraId="5DBE4D63" w14:textId="5D18D274"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6" w:history="1">
            <w:r w:rsidRPr="00261276">
              <w:rPr>
                <w:rStyle w:val="Hyperlink"/>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Μη λειτουργικές απαιτήσεις</w:t>
            </w:r>
            <w:r>
              <w:rPr>
                <w:noProof/>
                <w:webHidden/>
              </w:rPr>
              <w:tab/>
            </w:r>
            <w:r>
              <w:rPr>
                <w:noProof/>
                <w:webHidden/>
              </w:rPr>
              <w:fldChar w:fldCharType="begin"/>
            </w:r>
            <w:r>
              <w:rPr>
                <w:noProof/>
                <w:webHidden/>
              </w:rPr>
              <w:instrText xml:space="preserve"> PAGEREF _Toc196736006 \h </w:instrText>
            </w:r>
            <w:r>
              <w:rPr>
                <w:noProof/>
                <w:webHidden/>
              </w:rPr>
            </w:r>
            <w:r>
              <w:rPr>
                <w:noProof/>
                <w:webHidden/>
              </w:rPr>
              <w:fldChar w:fldCharType="separate"/>
            </w:r>
            <w:r w:rsidR="00EC18DC">
              <w:rPr>
                <w:noProof/>
                <w:webHidden/>
              </w:rPr>
              <w:t>107</w:t>
            </w:r>
            <w:r>
              <w:rPr>
                <w:noProof/>
                <w:webHidden/>
              </w:rPr>
              <w:fldChar w:fldCharType="end"/>
            </w:r>
          </w:hyperlink>
        </w:p>
        <w:p w14:paraId="68ABB205" w14:textId="0E791D33"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7" w:history="1">
            <w:r w:rsidRPr="00261276">
              <w:rPr>
                <w:rStyle w:val="Hyperlink"/>
                <w:noProof/>
                <w:lang w:val="el-GR"/>
              </w:rPr>
              <w:t>2.2.6.1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Ασφάλεια</w:t>
            </w:r>
            <w:r>
              <w:rPr>
                <w:noProof/>
                <w:webHidden/>
              </w:rPr>
              <w:tab/>
            </w:r>
            <w:r>
              <w:rPr>
                <w:noProof/>
                <w:webHidden/>
              </w:rPr>
              <w:fldChar w:fldCharType="begin"/>
            </w:r>
            <w:r>
              <w:rPr>
                <w:noProof/>
                <w:webHidden/>
              </w:rPr>
              <w:instrText xml:space="preserve"> PAGEREF _Toc196736007 \h </w:instrText>
            </w:r>
            <w:r>
              <w:rPr>
                <w:noProof/>
                <w:webHidden/>
              </w:rPr>
            </w:r>
            <w:r>
              <w:rPr>
                <w:noProof/>
                <w:webHidden/>
              </w:rPr>
              <w:fldChar w:fldCharType="separate"/>
            </w:r>
            <w:r w:rsidR="00EC18DC">
              <w:rPr>
                <w:noProof/>
                <w:webHidden/>
              </w:rPr>
              <w:t>107</w:t>
            </w:r>
            <w:r>
              <w:rPr>
                <w:noProof/>
                <w:webHidden/>
              </w:rPr>
              <w:fldChar w:fldCharType="end"/>
            </w:r>
          </w:hyperlink>
        </w:p>
        <w:p w14:paraId="1DD9489A" w14:textId="6226E7D8"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8" w:history="1">
            <w:r w:rsidRPr="00261276">
              <w:rPr>
                <w:rStyle w:val="Hyperlink"/>
                <w:noProof/>
                <w:lang w:val="el-GR"/>
              </w:rPr>
              <w:t>2.2.6.2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Διαθεσιμότητα</w:t>
            </w:r>
            <w:r>
              <w:rPr>
                <w:noProof/>
                <w:webHidden/>
              </w:rPr>
              <w:tab/>
            </w:r>
            <w:r>
              <w:rPr>
                <w:noProof/>
                <w:webHidden/>
              </w:rPr>
              <w:fldChar w:fldCharType="begin"/>
            </w:r>
            <w:r>
              <w:rPr>
                <w:noProof/>
                <w:webHidden/>
              </w:rPr>
              <w:instrText xml:space="preserve"> PAGEREF _Toc196736008 \h </w:instrText>
            </w:r>
            <w:r>
              <w:rPr>
                <w:noProof/>
                <w:webHidden/>
              </w:rPr>
            </w:r>
            <w:r>
              <w:rPr>
                <w:noProof/>
                <w:webHidden/>
              </w:rPr>
              <w:fldChar w:fldCharType="separate"/>
            </w:r>
            <w:r w:rsidR="00EC18DC">
              <w:rPr>
                <w:noProof/>
                <w:webHidden/>
              </w:rPr>
              <w:t>107</w:t>
            </w:r>
            <w:r>
              <w:rPr>
                <w:noProof/>
                <w:webHidden/>
              </w:rPr>
              <w:fldChar w:fldCharType="end"/>
            </w:r>
          </w:hyperlink>
        </w:p>
        <w:p w14:paraId="33C30D2B" w14:textId="531A5D4D"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09" w:history="1">
            <w:r w:rsidRPr="00261276">
              <w:rPr>
                <w:rStyle w:val="Hyperlink"/>
                <w:noProof/>
                <w:lang w:val="el-GR"/>
              </w:rPr>
              <w:t>2.2.6.3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Ευχρηστία</w:t>
            </w:r>
            <w:r>
              <w:rPr>
                <w:noProof/>
                <w:webHidden/>
              </w:rPr>
              <w:tab/>
            </w:r>
            <w:r>
              <w:rPr>
                <w:noProof/>
                <w:webHidden/>
              </w:rPr>
              <w:fldChar w:fldCharType="begin"/>
            </w:r>
            <w:r>
              <w:rPr>
                <w:noProof/>
                <w:webHidden/>
              </w:rPr>
              <w:instrText xml:space="preserve"> PAGEREF _Toc196736009 \h </w:instrText>
            </w:r>
            <w:r>
              <w:rPr>
                <w:noProof/>
                <w:webHidden/>
              </w:rPr>
            </w:r>
            <w:r>
              <w:rPr>
                <w:noProof/>
                <w:webHidden/>
              </w:rPr>
              <w:fldChar w:fldCharType="separate"/>
            </w:r>
            <w:r w:rsidR="00EC18DC">
              <w:rPr>
                <w:noProof/>
                <w:webHidden/>
              </w:rPr>
              <w:t>107</w:t>
            </w:r>
            <w:r>
              <w:rPr>
                <w:noProof/>
                <w:webHidden/>
              </w:rPr>
              <w:fldChar w:fldCharType="end"/>
            </w:r>
          </w:hyperlink>
        </w:p>
        <w:p w14:paraId="5CDD0090" w14:textId="2CA2A764"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0" w:history="1">
            <w:r w:rsidRPr="00261276">
              <w:rPr>
                <w:rStyle w:val="Hyperlink"/>
                <w:noProof/>
                <w:lang w:val="el-GR"/>
              </w:rPr>
              <w:t>2.2.6.4</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Προσβασιμότητα</w:t>
            </w:r>
            <w:r>
              <w:rPr>
                <w:noProof/>
                <w:webHidden/>
              </w:rPr>
              <w:tab/>
            </w:r>
            <w:r>
              <w:rPr>
                <w:noProof/>
                <w:webHidden/>
              </w:rPr>
              <w:fldChar w:fldCharType="begin"/>
            </w:r>
            <w:r>
              <w:rPr>
                <w:noProof/>
                <w:webHidden/>
              </w:rPr>
              <w:instrText xml:space="preserve"> PAGEREF _Toc196736010 \h </w:instrText>
            </w:r>
            <w:r>
              <w:rPr>
                <w:noProof/>
                <w:webHidden/>
              </w:rPr>
            </w:r>
            <w:r>
              <w:rPr>
                <w:noProof/>
                <w:webHidden/>
              </w:rPr>
              <w:fldChar w:fldCharType="separate"/>
            </w:r>
            <w:r w:rsidR="00EC18DC">
              <w:rPr>
                <w:noProof/>
                <w:webHidden/>
              </w:rPr>
              <w:t>109</w:t>
            </w:r>
            <w:r>
              <w:rPr>
                <w:noProof/>
                <w:webHidden/>
              </w:rPr>
              <w:fldChar w:fldCharType="end"/>
            </w:r>
          </w:hyperlink>
        </w:p>
        <w:p w14:paraId="256B7B44" w14:textId="4B25D7A5"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1" w:history="1">
            <w:r w:rsidRPr="00261276">
              <w:rPr>
                <w:rStyle w:val="Hyperlink"/>
                <w:noProof/>
                <w:lang w:val="el-GR"/>
              </w:rPr>
              <w:t>2.2.6.5</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Πνευματικά Δικαιώματα</w:t>
            </w:r>
            <w:r>
              <w:rPr>
                <w:noProof/>
                <w:webHidden/>
              </w:rPr>
              <w:tab/>
            </w:r>
            <w:r>
              <w:rPr>
                <w:noProof/>
                <w:webHidden/>
              </w:rPr>
              <w:fldChar w:fldCharType="begin"/>
            </w:r>
            <w:r>
              <w:rPr>
                <w:noProof/>
                <w:webHidden/>
              </w:rPr>
              <w:instrText xml:space="preserve"> PAGEREF _Toc196736011 \h </w:instrText>
            </w:r>
            <w:r>
              <w:rPr>
                <w:noProof/>
                <w:webHidden/>
              </w:rPr>
            </w:r>
            <w:r>
              <w:rPr>
                <w:noProof/>
                <w:webHidden/>
              </w:rPr>
              <w:fldChar w:fldCharType="separate"/>
            </w:r>
            <w:r w:rsidR="00EC18DC">
              <w:rPr>
                <w:noProof/>
                <w:webHidden/>
              </w:rPr>
              <w:t>110</w:t>
            </w:r>
            <w:r>
              <w:rPr>
                <w:noProof/>
                <w:webHidden/>
              </w:rPr>
              <w:fldChar w:fldCharType="end"/>
            </w:r>
          </w:hyperlink>
        </w:p>
        <w:p w14:paraId="2764A936" w14:textId="64E60265"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2" w:history="1">
            <w:r w:rsidRPr="00261276">
              <w:rPr>
                <w:rStyle w:val="Hyperlink"/>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Υπηρεσίες Έργου</w:t>
            </w:r>
            <w:r>
              <w:rPr>
                <w:noProof/>
                <w:webHidden/>
              </w:rPr>
              <w:tab/>
            </w:r>
            <w:r>
              <w:rPr>
                <w:noProof/>
                <w:webHidden/>
              </w:rPr>
              <w:fldChar w:fldCharType="begin"/>
            </w:r>
            <w:r>
              <w:rPr>
                <w:noProof/>
                <w:webHidden/>
              </w:rPr>
              <w:instrText xml:space="preserve"> PAGEREF _Toc196736012 \h </w:instrText>
            </w:r>
            <w:r>
              <w:rPr>
                <w:noProof/>
                <w:webHidden/>
              </w:rPr>
            </w:r>
            <w:r>
              <w:rPr>
                <w:noProof/>
                <w:webHidden/>
              </w:rPr>
              <w:fldChar w:fldCharType="separate"/>
            </w:r>
            <w:r w:rsidR="00EC18DC">
              <w:rPr>
                <w:noProof/>
                <w:webHidden/>
              </w:rPr>
              <w:t>110</w:t>
            </w:r>
            <w:r>
              <w:rPr>
                <w:noProof/>
                <w:webHidden/>
              </w:rPr>
              <w:fldChar w:fldCharType="end"/>
            </w:r>
          </w:hyperlink>
        </w:p>
        <w:p w14:paraId="5BBC375C" w14:textId="25D5E244"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3" w:history="1">
            <w:r w:rsidRPr="00261276">
              <w:rPr>
                <w:rStyle w:val="Hyperlink"/>
                <w:noProof/>
                <w:lang w:val="el-GR"/>
              </w:rPr>
              <w:t>2.2.7.1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Εκπόνηση Μελέτης Εφαρμογής</w:t>
            </w:r>
            <w:r>
              <w:rPr>
                <w:noProof/>
                <w:webHidden/>
              </w:rPr>
              <w:tab/>
            </w:r>
            <w:r>
              <w:rPr>
                <w:noProof/>
                <w:webHidden/>
              </w:rPr>
              <w:fldChar w:fldCharType="begin"/>
            </w:r>
            <w:r>
              <w:rPr>
                <w:noProof/>
                <w:webHidden/>
              </w:rPr>
              <w:instrText xml:space="preserve"> PAGEREF _Toc196736013 \h </w:instrText>
            </w:r>
            <w:r>
              <w:rPr>
                <w:noProof/>
                <w:webHidden/>
              </w:rPr>
            </w:r>
            <w:r>
              <w:rPr>
                <w:noProof/>
                <w:webHidden/>
              </w:rPr>
              <w:fldChar w:fldCharType="separate"/>
            </w:r>
            <w:r w:rsidR="00EC18DC">
              <w:rPr>
                <w:noProof/>
                <w:webHidden/>
              </w:rPr>
              <w:t>110</w:t>
            </w:r>
            <w:r>
              <w:rPr>
                <w:noProof/>
                <w:webHidden/>
              </w:rPr>
              <w:fldChar w:fldCharType="end"/>
            </w:r>
          </w:hyperlink>
        </w:p>
        <w:p w14:paraId="5EA4ADD8" w14:textId="139A75A9"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4" w:history="1">
            <w:r w:rsidRPr="00261276">
              <w:rPr>
                <w:rStyle w:val="Hyperlink"/>
                <w:noProof/>
                <w:lang w:val="el-GR"/>
              </w:rPr>
              <w:t>2.2.7.2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Υπηρεσίες Ανάπτυξης Νέων Συστημάτων</w:t>
            </w:r>
            <w:r>
              <w:rPr>
                <w:noProof/>
                <w:webHidden/>
              </w:rPr>
              <w:tab/>
            </w:r>
            <w:r>
              <w:rPr>
                <w:noProof/>
                <w:webHidden/>
              </w:rPr>
              <w:fldChar w:fldCharType="begin"/>
            </w:r>
            <w:r>
              <w:rPr>
                <w:noProof/>
                <w:webHidden/>
              </w:rPr>
              <w:instrText xml:space="preserve"> PAGEREF _Toc196736014 \h </w:instrText>
            </w:r>
            <w:r>
              <w:rPr>
                <w:noProof/>
                <w:webHidden/>
              </w:rPr>
            </w:r>
            <w:r>
              <w:rPr>
                <w:noProof/>
                <w:webHidden/>
              </w:rPr>
              <w:fldChar w:fldCharType="separate"/>
            </w:r>
            <w:r w:rsidR="00EC18DC">
              <w:rPr>
                <w:noProof/>
                <w:webHidden/>
              </w:rPr>
              <w:t>111</w:t>
            </w:r>
            <w:r>
              <w:rPr>
                <w:noProof/>
                <w:webHidden/>
              </w:rPr>
              <w:fldChar w:fldCharType="end"/>
            </w:r>
          </w:hyperlink>
        </w:p>
        <w:p w14:paraId="6EAE271C" w14:textId="56D96D0B"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5" w:history="1">
            <w:r w:rsidRPr="00261276">
              <w:rPr>
                <w:rStyle w:val="Hyperlink"/>
                <w:noProof/>
                <w:lang w:val="el-GR"/>
              </w:rPr>
              <w:t>2.2.7.3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Υπηρεσίες Εγκατάστασης και Διαχείρισης Υποδομών και Πόρων Φιλοξενίας</w:t>
            </w:r>
            <w:r>
              <w:rPr>
                <w:noProof/>
                <w:webHidden/>
              </w:rPr>
              <w:tab/>
            </w:r>
            <w:r>
              <w:rPr>
                <w:noProof/>
                <w:webHidden/>
              </w:rPr>
              <w:fldChar w:fldCharType="begin"/>
            </w:r>
            <w:r>
              <w:rPr>
                <w:noProof/>
                <w:webHidden/>
              </w:rPr>
              <w:instrText xml:space="preserve"> PAGEREF _Toc196736015 \h </w:instrText>
            </w:r>
            <w:r>
              <w:rPr>
                <w:noProof/>
                <w:webHidden/>
              </w:rPr>
            </w:r>
            <w:r>
              <w:rPr>
                <w:noProof/>
                <w:webHidden/>
              </w:rPr>
              <w:fldChar w:fldCharType="separate"/>
            </w:r>
            <w:r w:rsidR="00EC18DC">
              <w:rPr>
                <w:noProof/>
                <w:webHidden/>
              </w:rPr>
              <w:t>112</w:t>
            </w:r>
            <w:r>
              <w:rPr>
                <w:noProof/>
                <w:webHidden/>
              </w:rPr>
              <w:fldChar w:fldCharType="end"/>
            </w:r>
          </w:hyperlink>
        </w:p>
        <w:p w14:paraId="2A1F4FBD" w14:textId="1EABA4BA"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6" w:history="1">
            <w:r w:rsidRPr="00261276">
              <w:rPr>
                <w:rStyle w:val="Hyperlink"/>
                <w:noProof/>
                <w:lang w:val="el-GR"/>
              </w:rPr>
              <w:t>2.2.7.4</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Υπηρεσίες Παραγωγικής Λειτουργίας</w:t>
            </w:r>
            <w:r>
              <w:rPr>
                <w:noProof/>
                <w:webHidden/>
              </w:rPr>
              <w:tab/>
            </w:r>
            <w:r>
              <w:rPr>
                <w:noProof/>
                <w:webHidden/>
              </w:rPr>
              <w:fldChar w:fldCharType="begin"/>
            </w:r>
            <w:r>
              <w:rPr>
                <w:noProof/>
                <w:webHidden/>
              </w:rPr>
              <w:instrText xml:space="preserve"> PAGEREF _Toc196736016 \h </w:instrText>
            </w:r>
            <w:r>
              <w:rPr>
                <w:noProof/>
                <w:webHidden/>
              </w:rPr>
            </w:r>
            <w:r>
              <w:rPr>
                <w:noProof/>
                <w:webHidden/>
              </w:rPr>
              <w:fldChar w:fldCharType="separate"/>
            </w:r>
            <w:r w:rsidR="00EC18DC">
              <w:rPr>
                <w:noProof/>
                <w:webHidden/>
              </w:rPr>
              <w:t>112</w:t>
            </w:r>
            <w:r>
              <w:rPr>
                <w:noProof/>
                <w:webHidden/>
              </w:rPr>
              <w:fldChar w:fldCharType="end"/>
            </w:r>
          </w:hyperlink>
        </w:p>
        <w:p w14:paraId="0E42D52A" w14:textId="2BA318EC"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7" w:history="1">
            <w:r w:rsidRPr="00261276">
              <w:rPr>
                <w:rStyle w:val="Hyperlink"/>
                <w:noProof/>
                <w:lang w:val="el-GR"/>
              </w:rPr>
              <w:t>2.2.7.5</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Υπηρεσίες Ολοκλήρωσης Συστημάτων</w:t>
            </w:r>
            <w:r>
              <w:rPr>
                <w:noProof/>
                <w:webHidden/>
              </w:rPr>
              <w:tab/>
            </w:r>
            <w:r>
              <w:rPr>
                <w:noProof/>
                <w:webHidden/>
              </w:rPr>
              <w:fldChar w:fldCharType="begin"/>
            </w:r>
            <w:r>
              <w:rPr>
                <w:noProof/>
                <w:webHidden/>
              </w:rPr>
              <w:instrText xml:space="preserve"> PAGEREF _Toc196736017 \h </w:instrText>
            </w:r>
            <w:r>
              <w:rPr>
                <w:noProof/>
                <w:webHidden/>
              </w:rPr>
            </w:r>
            <w:r>
              <w:rPr>
                <w:noProof/>
                <w:webHidden/>
              </w:rPr>
              <w:fldChar w:fldCharType="separate"/>
            </w:r>
            <w:r w:rsidR="00EC18DC">
              <w:rPr>
                <w:noProof/>
                <w:webHidden/>
              </w:rPr>
              <w:t>112</w:t>
            </w:r>
            <w:r>
              <w:rPr>
                <w:noProof/>
                <w:webHidden/>
              </w:rPr>
              <w:fldChar w:fldCharType="end"/>
            </w:r>
          </w:hyperlink>
        </w:p>
        <w:p w14:paraId="34F85505" w14:textId="37BEEA44"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8" w:history="1">
            <w:r w:rsidRPr="00261276">
              <w:rPr>
                <w:rStyle w:val="Hyperlink"/>
                <w:noProof/>
                <w:lang w:val="el-GR"/>
              </w:rPr>
              <w:t>2.2.7.6</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Υπηρεσίες Εκπαίδευσης και Μεταφοράς Τεχνογνωσίας</w:t>
            </w:r>
            <w:r>
              <w:rPr>
                <w:noProof/>
                <w:webHidden/>
              </w:rPr>
              <w:tab/>
            </w:r>
            <w:r>
              <w:rPr>
                <w:noProof/>
                <w:webHidden/>
              </w:rPr>
              <w:fldChar w:fldCharType="begin"/>
            </w:r>
            <w:r>
              <w:rPr>
                <w:noProof/>
                <w:webHidden/>
              </w:rPr>
              <w:instrText xml:space="preserve"> PAGEREF _Toc196736018 \h </w:instrText>
            </w:r>
            <w:r>
              <w:rPr>
                <w:noProof/>
                <w:webHidden/>
              </w:rPr>
            </w:r>
            <w:r>
              <w:rPr>
                <w:noProof/>
                <w:webHidden/>
              </w:rPr>
              <w:fldChar w:fldCharType="separate"/>
            </w:r>
            <w:r w:rsidR="00EC18DC">
              <w:rPr>
                <w:noProof/>
                <w:webHidden/>
              </w:rPr>
              <w:t>113</w:t>
            </w:r>
            <w:r>
              <w:rPr>
                <w:noProof/>
                <w:webHidden/>
              </w:rPr>
              <w:fldChar w:fldCharType="end"/>
            </w:r>
          </w:hyperlink>
        </w:p>
        <w:p w14:paraId="35E27377" w14:textId="28AD2450"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19" w:history="1">
            <w:r w:rsidRPr="00261276">
              <w:rPr>
                <w:rStyle w:val="Hyperlink"/>
                <w:noProof/>
                <w:lang w:val="el-GR"/>
              </w:rPr>
              <w:t>2.2.7.6.1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Εκπαίδευση διαχειριστών (administrators) του συστήματος</w:t>
            </w:r>
            <w:r>
              <w:rPr>
                <w:noProof/>
                <w:webHidden/>
              </w:rPr>
              <w:tab/>
            </w:r>
            <w:r>
              <w:rPr>
                <w:noProof/>
                <w:webHidden/>
              </w:rPr>
              <w:fldChar w:fldCharType="begin"/>
            </w:r>
            <w:r>
              <w:rPr>
                <w:noProof/>
                <w:webHidden/>
              </w:rPr>
              <w:instrText xml:space="preserve"> PAGEREF _Toc196736019 \h </w:instrText>
            </w:r>
            <w:r>
              <w:rPr>
                <w:noProof/>
                <w:webHidden/>
              </w:rPr>
            </w:r>
            <w:r>
              <w:rPr>
                <w:noProof/>
                <w:webHidden/>
              </w:rPr>
              <w:fldChar w:fldCharType="separate"/>
            </w:r>
            <w:r w:rsidR="00EC18DC">
              <w:rPr>
                <w:noProof/>
                <w:webHidden/>
              </w:rPr>
              <w:t>115</w:t>
            </w:r>
            <w:r>
              <w:rPr>
                <w:noProof/>
                <w:webHidden/>
              </w:rPr>
              <w:fldChar w:fldCharType="end"/>
            </w:r>
          </w:hyperlink>
        </w:p>
        <w:p w14:paraId="4B745D1E" w14:textId="3EBE5CC9"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20" w:history="1">
            <w:r w:rsidRPr="00261276">
              <w:rPr>
                <w:rStyle w:val="Hyperlink"/>
                <w:noProof/>
                <w:lang w:val="el-GR"/>
              </w:rPr>
              <w:t>2.2.7.6.2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Εκπαίδευση χρηστών του συστήματος</w:t>
            </w:r>
            <w:r>
              <w:rPr>
                <w:noProof/>
                <w:webHidden/>
              </w:rPr>
              <w:tab/>
            </w:r>
            <w:r>
              <w:rPr>
                <w:noProof/>
                <w:webHidden/>
              </w:rPr>
              <w:fldChar w:fldCharType="begin"/>
            </w:r>
            <w:r>
              <w:rPr>
                <w:noProof/>
                <w:webHidden/>
              </w:rPr>
              <w:instrText xml:space="preserve"> PAGEREF _Toc196736020 \h </w:instrText>
            </w:r>
            <w:r>
              <w:rPr>
                <w:noProof/>
                <w:webHidden/>
              </w:rPr>
            </w:r>
            <w:r>
              <w:rPr>
                <w:noProof/>
                <w:webHidden/>
              </w:rPr>
              <w:fldChar w:fldCharType="separate"/>
            </w:r>
            <w:r w:rsidR="00EC18DC">
              <w:rPr>
                <w:noProof/>
                <w:webHidden/>
              </w:rPr>
              <w:t>115</w:t>
            </w:r>
            <w:r>
              <w:rPr>
                <w:noProof/>
                <w:webHidden/>
              </w:rPr>
              <w:fldChar w:fldCharType="end"/>
            </w:r>
          </w:hyperlink>
        </w:p>
        <w:p w14:paraId="4A252D47" w14:textId="4B38A663"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21" w:history="1">
            <w:r w:rsidRPr="00261276">
              <w:rPr>
                <w:rStyle w:val="Hyperlink"/>
                <w:noProof/>
                <w:lang w:val="el-GR"/>
              </w:rPr>
              <w:t>2.2.7.7</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Υπηρεσίες Εγγύησης</w:t>
            </w:r>
            <w:r>
              <w:rPr>
                <w:noProof/>
                <w:webHidden/>
              </w:rPr>
              <w:tab/>
            </w:r>
            <w:r>
              <w:rPr>
                <w:noProof/>
                <w:webHidden/>
              </w:rPr>
              <w:fldChar w:fldCharType="begin"/>
            </w:r>
            <w:r>
              <w:rPr>
                <w:noProof/>
                <w:webHidden/>
              </w:rPr>
              <w:instrText xml:space="preserve"> PAGEREF _Toc196736021 \h </w:instrText>
            </w:r>
            <w:r>
              <w:rPr>
                <w:noProof/>
                <w:webHidden/>
              </w:rPr>
            </w:r>
            <w:r>
              <w:rPr>
                <w:noProof/>
                <w:webHidden/>
              </w:rPr>
              <w:fldChar w:fldCharType="separate"/>
            </w:r>
            <w:r w:rsidR="00EC18DC">
              <w:rPr>
                <w:noProof/>
                <w:webHidden/>
              </w:rPr>
              <w:t>115</w:t>
            </w:r>
            <w:r>
              <w:rPr>
                <w:noProof/>
                <w:webHidden/>
              </w:rPr>
              <w:fldChar w:fldCharType="end"/>
            </w:r>
          </w:hyperlink>
        </w:p>
        <w:p w14:paraId="0F46CD6B" w14:textId="4DEBC61C"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22" w:history="1">
            <w:r w:rsidRPr="00261276">
              <w:rPr>
                <w:rStyle w:val="Hyperlink"/>
                <w:noProof/>
                <w:lang w:val="el-GR"/>
              </w:rPr>
              <w:t>2.2.7.7.1</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Τήρηση Εγγυημένου Επιπέδου Υπηρεσιών – Ρήτρες</w:t>
            </w:r>
            <w:r>
              <w:rPr>
                <w:noProof/>
                <w:webHidden/>
              </w:rPr>
              <w:tab/>
            </w:r>
            <w:r>
              <w:rPr>
                <w:noProof/>
                <w:webHidden/>
              </w:rPr>
              <w:fldChar w:fldCharType="begin"/>
            </w:r>
            <w:r>
              <w:rPr>
                <w:noProof/>
                <w:webHidden/>
              </w:rPr>
              <w:instrText xml:space="preserve"> PAGEREF _Toc196736022 \h </w:instrText>
            </w:r>
            <w:r>
              <w:rPr>
                <w:noProof/>
                <w:webHidden/>
              </w:rPr>
            </w:r>
            <w:r>
              <w:rPr>
                <w:noProof/>
                <w:webHidden/>
              </w:rPr>
              <w:fldChar w:fldCharType="separate"/>
            </w:r>
            <w:r w:rsidR="00EC18DC">
              <w:rPr>
                <w:noProof/>
                <w:webHidden/>
              </w:rPr>
              <w:t>116</w:t>
            </w:r>
            <w:r>
              <w:rPr>
                <w:noProof/>
                <w:webHidden/>
              </w:rPr>
              <w:fldChar w:fldCharType="end"/>
            </w:r>
          </w:hyperlink>
        </w:p>
        <w:p w14:paraId="2A43466F" w14:textId="709B1F09" w:rsidR="00F970FB" w:rsidRDefault="00F970FB">
          <w:pPr>
            <w:pStyle w:val="TOC3"/>
            <w:tabs>
              <w:tab w:val="left" w:pos="154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23" w:history="1">
            <w:r w:rsidRPr="00261276">
              <w:rPr>
                <w:rStyle w:val="Hyperlink"/>
                <w:noProof/>
                <w:lang w:val="el-GR"/>
              </w:rPr>
              <w:t>2.2.7.7.2</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Προγραμματισμένες Διακοπές Υπηρεσίας</w:t>
            </w:r>
            <w:r>
              <w:rPr>
                <w:noProof/>
                <w:webHidden/>
              </w:rPr>
              <w:tab/>
            </w:r>
            <w:r>
              <w:rPr>
                <w:noProof/>
                <w:webHidden/>
              </w:rPr>
              <w:fldChar w:fldCharType="begin"/>
            </w:r>
            <w:r>
              <w:rPr>
                <w:noProof/>
                <w:webHidden/>
              </w:rPr>
              <w:instrText xml:space="preserve"> PAGEREF _Toc196736023 \h </w:instrText>
            </w:r>
            <w:r>
              <w:rPr>
                <w:noProof/>
                <w:webHidden/>
              </w:rPr>
            </w:r>
            <w:r>
              <w:rPr>
                <w:noProof/>
                <w:webHidden/>
              </w:rPr>
              <w:fldChar w:fldCharType="separate"/>
            </w:r>
            <w:r w:rsidR="00EC18DC">
              <w:rPr>
                <w:noProof/>
                <w:webHidden/>
              </w:rPr>
              <w:t>117</w:t>
            </w:r>
            <w:r>
              <w:rPr>
                <w:noProof/>
                <w:webHidden/>
              </w:rPr>
              <w:fldChar w:fldCharType="end"/>
            </w:r>
          </w:hyperlink>
        </w:p>
        <w:p w14:paraId="71F1CB84" w14:textId="207068C2" w:rsidR="00F970FB" w:rsidRDefault="00F970FB">
          <w:pPr>
            <w:pStyle w:val="TOC3"/>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24" w:history="1">
            <w:r w:rsidRPr="00261276">
              <w:rPr>
                <w:rStyle w:val="Hyperlink"/>
                <w:noProof/>
                <w:lang w:val="el-GR" w:eastAsia="en-US"/>
              </w:rPr>
              <w:t>2.2.7.8</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eastAsia="en-US"/>
              </w:rPr>
              <w:t>Παροχή βελτιώσεων και προσαρμογών</w:t>
            </w:r>
            <w:r>
              <w:rPr>
                <w:noProof/>
                <w:webHidden/>
              </w:rPr>
              <w:tab/>
            </w:r>
            <w:r>
              <w:rPr>
                <w:noProof/>
                <w:webHidden/>
              </w:rPr>
              <w:fldChar w:fldCharType="begin"/>
            </w:r>
            <w:r>
              <w:rPr>
                <w:noProof/>
                <w:webHidden/>
              </w:rPr>
              <w:instrText xml:space="preserve"> PAGEREF _Toc196736024 \h </w:instrText>
            </w:r>
            <w:r>
              <w:rPr>
                <w:noProof/>
                <w:webHidden/>
              </w:rPr>
            </w:r>
            <w:r>
              <w:rPr>
                <w:noProof/>
                <w:webHidden/>
              </w:rPr>
              <w:fldChar w:fldCharType="separate"/>
            </w:r>
            <w:r w:rsidR="00EC18DC">
              <w:rPr>
                <w:noProof/>
                <w:webHidden/>
              </w:rPr>
              <w:t>118</w:t>
            </w:r>
            <w:r>
              <w:rPr>
                <w:noProof/>
                <w:webHidden/>
              </w:rPr>
              <w:fldChar w:fldCharType="end"/>
            </w:r>
          </w:hyperlink>
        </w:p>
        <w:p w14:paraId="641973D2" w14:textId="3D9C4DA9" w:rsidR="00F970FB" w:rsidRDefault="00F970FB">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25" w:history="1">
            <w:r w:rsidRPr="00261276">
              <w:rPr>
                <w:rStyle w:val="Hyperlink"/>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Μεθοδολογία Υλοποίησης</w:t>
            </w:r>
            <w:r>
              <w:rPr>
                <w:noProof/>
                <w:webHidden/>
              </w:rPr>
              <w:tab/>
            </w:r>
            <w:r>
              <w:rPr>
                <w:noProof/>
                <w:webHidden/>
              </w:rPr>
              <w:fldChar w:fldCharType="begin"/>
            </w:r>
            <w:r>
              <w:rPr>
                <w:noProof/>
                <w:webHidden/>
              </w:rPr>
              <w:instrText xml:space="preserve"> PAGEREF _Toc196736025 \h </w:instrText>
            </w:r>
            <w:r>
              <w:rPr>
                <w:noProof/>
                <w:webHidden/>
              </w:rPr>
            </w:r>
            <w:r>
              <w:rPr>
                <w:noProof/>
                <w:webHidden/>
              </w:rPr>
              <w:fldChar w:fldCharType="separate"/>
            </w:r>
            <w:r w:rsidR="00EC18DC">
              <w:rPr>
                <w:noProof/>
                <w:webHidden/>
              </w:rPr>
              <w:t>119</w:t>
            </w:r>
            <w:r>
              <w:rPr>
                <w:noProof/>
                <w:webHidden/>
              </w:rPr>
              <w:fldChar w:fldCharType="end"/>
            </w:r>
          </w:hyperlink>
        </w:p>
        <w:p w14:paraId="3F7D3CA5" w14:textId="5A9838F1" w:rsidR="00F970FB" w:rsidRDefault="00F970FB">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6026" w:history="1">
            <w:r w:rsidRPr="00261276">
              <w:rPr>
                <w:rStyle w:val="Hyperlink"/>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Χρονοδιάγραμμα</w:t>
            </w:r>
            <w:r>
              <w:rPr>
                <w:noProof/>
                <w:webHidden/>
              </w:rPr>
              <w:tab/>
            </w:r>
            <w:r>
              <w:rPr>
                <w:noProof/>
                <w:webHidden/>
              </w:rPr>
              <w:fldChar w:fldCharType="begin"/>
            </w:r>
            <w:r>
              <w:rPr>
                <w:noProof/>
                <w:webHidden/>
              </w:rPr>
              <w:instrText xml:space="preserve"> PAGEREF _Toc196736026 \h </w:instrText>
            </w:r>
            <w:r>
              <w:rPr>
                <w:noProof/>
                <w:webHidden/>
              </w:rPr>
            </w:r>
            <w:r>
              <w:rPr>
                <w:noProof/>
                <w:webHidden/>
              </w:rPr>
              <w:fldChar w:fldCharType="separate"/>
            </w:r>
            <w:r w:rsidR="00EC18DC">
              <w:rPr>
                <w:noProof/>
                <w:webHidden/>
              </w:rPr>
              <w:t>119</w:t>
            </w:r>
            <w:r>
              <w:rPr>
                <w:noProof/>
                <w:webHidden/>
              </w:rPr>
              <w:fldChar w:fldCharType="end"/>
            </w:r>
          </w:hyperlink>
        </w:p>
        <w:p w14:paraId="428C5B5C" w14:textId="0CBBD1DF" w:rsidR="00F970FB" w:rsidRDefault="00F970FB">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6027" w:history="1">
            <w:r w:rsidRPr="00261276">
              <w:rPr>
                <w:rStyle w:val="Hyperlink"/>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_Toc196736027 \h </w:instrText>
            </w:r>
            <w:r>
              <w:rPr>
                <w:noProof/>
                <w:webHidden/>
              </w:rPr>
            </w:r>
            <w:r>
              <w:rPr>
                <w:noProof/>
                <w:webHidden/>
              </w:rPr>
              <w:fldChar w:fldCharType="separate"/>
            </w:r>
            <w:r w:rsidR="00EC18DC">
              <w:rPr>
                <w:noProof/>
                <w:webHidden/>
              </w:rPr>
              <w:t>121</w:t>
            </w:r>
            <w:r>
              <w:rPr>
                <w:noProof/>
                <w:webHidden/>
              </w:rPr>
              <w:fldChar w:fldCharType="end"/>
            </w:r>
          </w:hyperlink>
        </w:p>
        <w:p w14:paraId="1D99B4F6" w14:textId="6D829046" w:rsidR="00F970FB" w:rsidRDefault="00F970FB">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6028" w:history="1">
            <w:r w:rsidRPr="00261276">
              <w:rPr>
                <w:rStyle w:val="Hyperlink"/>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Ομάδα Έργου/Σχήμα Διοίκησης Έργου</w:t>
            </w:r>
            <w:r>
              <w:rPr>
                <w:noProof/>
                <w:webHidden/>
              </w:rPr>
              <w:tab/>
            </w:r>
            <w:r>
              <w:rPr>
                <w:noProof/>
                <w:webHidden/>
              </w:rPr>
              <w:fldChar w:fldCharType="begin"/>
            </w:r>
            <w:r>
              <w:rPr>
                <w:noProof/>
                <w:webHidden/>
              </w:rPr>
              <w:instrText xml:space="preserve"> PAGEREF _Toc196736028 \h </w:instrText>
            </w:r>
            <w:r>
              <w:rPr>
                <w:noProof/>
                <w:webHidden/>
              </w:rPr>
            </w:r>
            <w:r>
              <w:rPr>
                <w:noProof/>
                <w:webHidden/>
              </w:rPr>
              <w:fldChar w:fldCharType="separate"/>
            </w:r>
            <w:r w:rsidR="00EC18DC">
              <w:rPr>
                <w:noProof/>
                <w:webHidden/>
              </w:rPr>
              <w:t>121</w:t>
            </w:r>
            <w:r>
              <w:rPr>
                <w:noProof/>
                <w:webHidden/>
              </w:rPr>
              <w:fldChar w:fldCharType="end"/>
            </w:r>
          </w:hyperlink>
        </w:p>
        <w:p w14:paraId="2CC0015C" w14:textId="3E7078A3" w:rsidR="00F970FB" w:rsidRDefault="00F970FB">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6029" w:history="1">
            <w:r w:rsidRPr="00261276">
              <w:rPr>
                <w:rStyle w:val="Hyperlink"/>
                <w:noProof/>
                <w:lang w:val="el-GR"/>
              </w:rPr>
              <w:t>3.4</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Μεθοδολογία Διασφάλισης Ποιότητας</w:t>
            </w:r>
            <w:r>
              <w:rPr>
                <w:noProof/>
                <w:webHidden/>
              </w:rPr>
              <w:tab/>
            </w:r>
            <w:r>
              <w:rPr>
                <w:noProof/>
                <w:webHidden/>
              </w:rPr>
              <w:fldChar w:fldCharType="begin"/>
            </w:r>
            <w:r>
              <w:rPr>
                <w:noProof/>
                <w:webHidden/>
              </w:rPr>
              <w:instrText xml:space="preserve"> PAGEREF _Toc196736029 \h </w:instrText>
            </w:r>
            <w:r>
              <w:rPr>
                <w:noProof/>
                <w:webHidden/>
              </w:rPr>
            </w:r>
            <w:r>
              <w:rPr>
                <w:noProof/>
                <w:webHidden/>
              </w:rPr>
              <w:fldChar w:fldCharType="separate"/>
            </w:r>
            <w:r w:rsidR="00EC18DC">
              <w:rPr>
                <w:noProof/>
                <w:webHidden/>
              </w:rPr>
              <w:t>122</w:t>
            </w:r>
            <w:r>
              <w:rPr>
                <w:noProof/>
                <w:webHidden/>
              </w:rPr>
              <w:fldChar w:fldCharType="end"/>
            </w:r>
          </w:hyperlink>
        </w:p>
        <w:p w14:paraId="5D00DE8B" w14:textId="1671949D" w:rsidR="00F970FB" w:rsidRDefault="00F970FB">
          <w:pPr>
            <w:pStyle w:val="TOC4"/>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6030" w:history="1">
            <w:r w:rsidRPr="00261276">
              <w:rPr>
                <w:rStyle w:val="Hyperlink"/>
                <w:noProof/>
                <w:lang w:val="el-GR"/>
              </w:rPr>
              <w:t>3.5</w:t>
            </w:r>
            <w:r>
              <w:rPr>
                <w:rFonts w:asciiTheme="minorHAnsi" w:eastAsiaTheme="minorEastAsia" w:hAnsiTheme="minorHAnsi" w:cstheme="minorBidi"/>
                <w:noProof/>
                <w:kern w:val="2"/>
                <w:sz w:val="24"/>
                <w:szCs w:val="24"/>
                <w:lang w:val="el-GR" w:eastAsia="el-GR"/>
                <w14:ligatures w14:val="standardContextual"/>
              </w:rPr>
              <w:tab/>
            </w:r>
            <w:r w:rsidRPr="00261276">
              <w:rPr>
                <w:rStyle w:val="Hyperlink"/>
                <w:noProof/>
                <w:lang w:val="el-GR"/>
              </w:rPr>
              <w:t>Τόπος υλοποίησης/παροχής υπηρεσιών</w:t>
            </w:r>
            <w:r>
              <w:rPr>
                <w:noProof/>
                <w:webHidden/>
              </w:rPr>
              <w:tab/>
            </w:r>
            <w:r>
              <w:rPr>
                <w:noProof/>
                <w:webHidden/>
              </w:rPr>
              <w:fldChar w:fldCharType="begin"/>
            </w:r>
            <w:r>
              <w:rPr>
                <w:noProof/>
                <w:webHidden/>
              </w:rPr>
              <w:instrText xml:space="preserve"> PAGEREF _Toc196736030 \h </w:instrText>
            </w:r>
            <w:r>
              <w:rPr>
                <w:noProof/>
                <w:webHidden/>
              </w:rPr>
            </w:r>
            <w:r>
              <w:rPr>
                <w:noProof/>
                <w:webHidden/>
              </w:rPr>
              <w:fldChar w:fldCharType="separate"/>
            </w:r>
            <w:r w:rsidR="00EC18DC">
              <w:rPr>
                <w:noProof/>
                <w:webHidden/>
              </w:rPr>
              <w:t>122</w:t>
            </w:r>
            <w:r>
              <w:rPr>
                <w:noProof/>
                <w:webHidden/>
              </w:rPr>
              <w:fldChar w:fldCharType="end"/>
            </w:r>
          </w:hyperlink>
        </w:p>
        <w:p w14:paraId="05665636" w14:textId="4144CBFF"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31" w:history="1">
            <w:r w:rsidRPr="00261276">
              <w:rPr>
                <w:rStyle w:val="Hyperlink"/>
                <w:noProof/>
                <w:lang w:val="el-GR"/>
              </w:rPr>
              <w:t>ΠΑΡΑΡΤΗΜΑ ΙΙ – Πίνακες Συμμόρφωσης</w:t>
            </w:r>
            <w:r>
              <w:rPr>
                <w:noProof/>
                <w:webHidden/>
              </w:rPr>
              <w:tab/>
            </w:r>
            <w:r>
              <w:rPr>
                <w:noProof/>
                <w:webHidden/>
              </w:rPr>
              <w:fldChar w:fldCharType="begin"/>
            </w:r>
            <w:r>
              <w:rPr>
                <w:noProof/>
                <w:webHidden/>
              </w:rPr>
              <w:instrText xml:space="preserve"> PAGEREF _Toc196736031 \h </w:instrText>
            </w:r>
            <w:r>
              <w:rPr>
                <w:noProof/>
                <w:webHidden/>
              </w:rPr>
            </w:r>
            <w:r>
              <w:rPr>
                <w:noProof/>
                <w:webHidden/>
              </w:rPr>
              <w:fldChar w:fldCharType="separate"/>
            </w:r>
            <w:r w:rsidR="00EC18DC">
              <w:rPr>
                <w:noProof/>
                <w:webHidden/>
              </w:rPr>
              <w:t>123</w:t>
            </w:r>
            <w:r>
              <w:rPr>
                <w:noProof/>
                <w:webHidden/>
              </w:rPr>
              <w:fldChar w:fldCharType="end"/>
            </w:r>
          </w:hyperlink>
        </w:p>
        <w:p w14:paraId="420615AE" w14:textId="112D3321"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32" w:history="1">
            <w:r w:rsidRPr="00261276">
              <w:rPr>
                <w:rStyle w:val="Hyperlink"/>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_Toc196736032 \h </w:instrText>
            </w:r>
            <w:r>
              <w:rPr>
                <w:noProof/>
                <w:webHidden/>
              </w:rPr>
            </w:r>
            <w:r>
              <w:rPr>
                <w:noProof/>
                <w:webHidden/>
              </w:rPr>
              <w:fldChar w:fldCharType="separate"/>
            </w:r>
            <w:r w:rsidR="00EC18DC">
              <w:rPr>
                <w:noProof/>
                <w:webHidden/>
              </w:rPr>
              <w:t>124</w:t>
            </w:r>
            <w:r>
              <w:rPr>
                <w:noProof/>
                <w:webHidden/>
              </w:rPr>
              <w:fldChar w:fldCharType="end"/>
            </w:r>
          </w:hyperlink>
        </w:p>
        <w:p w14:paraId="7E7A99A9" w14:textId="7A0F4188" w:rsidR="00F970FB" w:rsidRDefault="00F970FB">
          <w:pPr>
            <w:pStyle w:val="TOC4"/>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96736033" w:history="1">
            <w:r w:rsidRPr="00261276">
              <w:rPr>
                <w:rStyle w:val="Hyperlink"/>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_Toc196736033 \h </w:instrText>
            </w:r>
            <w:r>
              <w:rPr>
                <w:noProof/>
                <w:webHidden/>
              </w:rPr>
            </w:r>
            <w:r>
              <w:rPr>
                <w:noProof/>
                <w:webHidden/>
              </w:rPr>
              <w:fldChar w:fldCharType="separate"/>
            </w:r>
            <w:r w:rsidR="00EC18DC">
              <w:rPr>
                <w:noProof/>
                <w:webHidden/>
              </w:rPr>
              <w:t>124</w:t>
            </w:r>
            <w:r>
              <w:rPr>
                <w:noProof/>
                <w:webHidden/>
              </w:rPr>
              <w:fldChar w:fldCharType="end"/>
            </w:r>
          </w:hyperlink>
        </w:p>
        <w:p w14:paraId="4065E659" w14:textId="0433E651"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34" w:history="1">
            <w:r w:rsidRPr="00261276">
              <w:rPr>
                <w:rStyle w:val="Hyperlink"/>
                <w:noProof/>
                <w:lang w:val="el-GR"/>
              </w:rPr>
              <w:t>ΠΑΡΑΡΤΗΜΑ Ι</w:t>
            </w:r>
            <w:r w:rsidRPr="00261276">
              <w:rPr>
                <w:rStyle w:val="Hyperlink"/>
                <w:noProof/>
              </w:rPr>
              <w:t>V</w:t>
            </w:r>
            <w:r w:rsidRPr="00261276">
              <w:rPr>
                <w:rStyle w:val="Hyperlink"/>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_Toc196736034 \h </w:instrText>
            </w:r>
            <w:r>
              <w:rPr>
                <w:noProof/>
                <w:webHidden/>
              </w:rPr>
            </w:r>
            <w:r>
              <w:rPr>
                <w:noProof/>
                <w:webHidden/>
              </w:rPr>
              <w:fldChar w:fldCharType="separate"/>
            </w:r>
            <w:r w:rsidR="00EC18DC">
              <w:rPr>
                <w:noProof/>
                <w:webHidden/>
              </w:rPr>
              <w:t>125</w:t>
            </w:r>
            <w:r>
              <w:rPr>
                <w:noProof/>
                <w:webHidden/>
              </w:rPr>
              <w:fldChar w:fldCharType="end"/>
            </w:r>
          </w:hyperlink>
        </w:p>
        <w:p w14:paraId="2042CB36" w14:textId="5B475AEC"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35" w:history="1">
            <w:r w:rsidRPr="00261276">
              <w:rPr>
                <w:rStyle w:val="Hyperlink"/>
                <w:noProof/>
              </w:rPr>
              <w:t>ΠΑΡΑΡΤΗΜΑ V – Υπόδειγμα Τεχνικής Προσφοράς</w:t>
            </w:r>
            <w:r>
              <w:rPr>
                <w:noProof/>
                <w:webHidden/>
              </w:rPr>
              <w:tab/>
            </w:r>
            <w:r>
              <w:rPr>
                <w:noProof/>
                <w:webHidden/>
              </w:rPr>
              <w:fldChar w:fldCharType="begin"/>
            </w:r>
            <w:r>
              <w:rPr>
                <w:noProof/>
                <w:webHidden/>
              </w:rPr>
              <w:instrText xml:space="preserve"> PAGEREF _Toc196736035 \h </w:instrText>
            </w:r>
            <w:r>
              <w:rPr>
                <w:noProof/>
                <w:webHidden/>
              </w:rPr>
            </w:r>
            <w:r>
              <w:rPr>
                <w:noProof/>
                <w:webHidden/>
              </w:rPr>
              <w:fldChar w:fldCharType="separate"/>
            </w:r>
            <w:r w:rsidR="00EC18DC">
              <w:rPr>
                <w:noProof/>
                <w:webHidden/>
              </w:rPr>
              <w:t>127</w:t>
            </w:r>
            <w:r>
              <w:rPr>
                <w:noProof/>
                <w:webHidden/>
              </w:rPr>
              <w:fldChar w:fldCharType="end"/>
            </w:r>
          </w:hyperlink>
        </w:p>
        <w:p w14:paraId="3D7A9927" w14:textId="26D4A9B3"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36" w:history="1">
            <w:r w:rsidRPr="00261276">
              <w:rPr>
                <w:rStyle w:val="Hyperlink"/>
                <w:noProof/>
                <w:lang w:val="el-GR"/>
              </w:rPr>
              <w:t xml:space="preserve">ΠΑΡΑΡΤΗΜΑ </w:t>
            </w:r>
            <w:r w:rsidRPr="00261276">
              <w:rPr>
                <w:rStyle w:val="Hyperlink"/>
                <w:noProof/>
              </w:rPr>
              <w:t>VI</w:t>
            </w:r>
            <w:r w:rsidRPr="00261276">
              <w:rPr>
                <w:rStyle w:val="Hyperlink"/>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_Toc196736036 \h </w:instrText>
            </w:r>
            <w:r>
              <w:rPr>
                <w:noProof/>
                <w:webHidden/>
              </w:rPr>
            </w:r>
            <w:r>
              <w:rPr>
                <w:noProof/>
                <w:webHidden/>
              </w:rPr>
              <w:fldChar w:fldCharType="separate"/>
            </w:r>
            <w:r w:rsidR="00EC18DC">
              <w:rPr>
                <w:noProof/>
                <w:webHidden/>
              </w:rPr>
              <w:t>128</w:t>
            </w:r>
            <w:r>
              <w:rPr>
                <w:noProof/>
                <w:webHidden/>
              </w:rPr>
              <w:fldChar w:fldCharType="end"/>
            </w:r>
          </w:hyperlink>
        </w:p>
        <w:p w14:paraId="23525266" w14:textId="6DE38597"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37" w:history="1">
            <w:r w:rsidRPr="00261276">
              <w:rPr>
                <w:rStyle w:val="Hyperlink"/>
                <w:noProof/>
                <w:lang w:val="el-GR"/>
              </w:rPr>
              <w:t>ΠΑΡΑΡΤΗΜΑ VIΙ – Άλλες Δηλώσεις</w:t>
            </w:r>
            <w:r>
              <w:rPr>
                <w:noProof/>
                <w:webHidden/>
              </w:rPr>
              <w:tab/>
            </w:r>
            <w:r>
              <w:rPr>
                <w:noProof/>
                <w:webHidden/>
              </w:rPr>
              <w:fldChar w:fldCharType="begin"/>
            </w:r>
            <w:r>
              <w:rPr>
                <w:noProof/>
                <w:webHidden/>
              </w:rPr>
              <w:instrText xml:space="preserve"> PAGEREF _Toc196736037 \h </w:instrText>
            </w:r>
            <w:r>
              <w:rPr>
                <w:noProof/>
                <w:webHidden/>
              </w:rPr>
            </w:r>
            <w:r>
              <w:rPr>
                <w:noProof/>
                <w:webHidden/>
              </w:rPr>
              <w:fldChar w:fldCharType="separate"/>
            </w:r>
            <w:r w:rsidR="00EC18DC">
              <w:rPr>
                <w:noProof/>
                <w:webHidden/>
              </w:rPr>
              <w:t>131</w:t>
            </w:r>
            <w:r>
              <w:rPr>
                <w:noProof/>
                <w:webHidden/>
              </w:rPr>
              <w:fldChar w:fldCharType="end"/>
            </w:r>
          </w:hyperlink>
        </w:p>
        <w:p w14:paraId="282FD5BE" w14:textId="3998FF34"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38" w:history="1">
            <w:r w:rsidRPr="00261276">
              <w:rPr>
                <w:rStyle w:val="Hyperlink"/>
                <w:noProof/>
                <w:lang w:val="el-GR"/>
              </w:rPr>
              <w:t xml:space="preserve">ΠΑΡΑΡΤΗΜΑ </w:t>
            </w:r>
            <w:r w:rsidRPr="00261276">
              <w:rPr>
                <w:rStyle w:val="Hyperlink"/>
                <w:noProof/>
              </w:rPr>
              <w:t>VIII</w:t>
            </w:r>
            <w:r w:rsidRPr="00261276">
              <w:rPr>
                <w:rStyle w:val="Hyperlink"/>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_Toc196736038 \h </w:instrText>
            </w:r>
            <w:r>
              <w:rPr>
                <w:noProof/>
                <w:webHidden/>
              </w:rPr>
            </w:r>
            <w:r>
              <w:rPr>
                <w:noProof/>
                <w:webHidden/>
              </w:rPr>
              <w:fldChar w:fldCharType="separate"/>
            </w:r>
            <w:r w:rsidR="00EC18DC">
              <w:rPr>
                <w:noProof/>
                <w:webHidden/>
              </w:rPr>
              <w:t>132</w:t>
            </w:r>
            <w:r>
              <w:rPr>
                <w:noProof/>
                <w:webHidden/>
              </w:rPr>
              <w:fldChar w:fldCharType="end"/>
            </w:r>
          </w:hyperlink>
        </w:p>
        <w:p w14:paraId="4E27A6D3" w14:textId="70274552" w:rsidR="00F970FB" w:rsidRDefault="00F970FB">
          <w:pPr>
            <w:pStyle w:val="TOC3"/>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39" w:history="1">
            <w:r w:rsidRPr="00261276">
              <w:rPr>
                <w:rStyle w:val="Hyperlink"/>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Εγγυητική Επιστολή Συμμετοχής</w:t>
            </w:r>
            <w:r>
              <w:rPr>
                <w:noProof/>
                <w:webHidden/>
              </w:rPr>
              <w:tab/>
            </w:r>
            <w:r>
              <w:rPr>
                <w:noProof/>
                <w:webHidden/>
              </w:rPr>
              <w:fldChar w:fldCharType="begin"/>
            </w:r>
            <w:r>
              <w:rPr>
                <w:noProof/>
                <w:webHidden/>
              </w:rPr>
              <w:instrText xml:space="preserve"> PAGEREF _Toc196736039 \h </w:instrText>
            </w:r>
            <w:r>
              <w:rPr>
                <w:noProof/>
                <w:webHidden/>
              </w:rPr>
            </w:r>
            <w:r>
              <w:rPr>
                <w:noProof/>
                <w:webHidden/>
              </w:rPr>
              <w:fldChar w:fldCharType="separate"/>
            </w:r>
            <w:r w:rsidR="00EC18DC">
              <w:rPr>
                <w:noProof/>
                <w:webHidden/>
              </w:rPr>
              <w:t>132</w:t>
            </w:r>
            <w:r>
              <w:rPr>
                <w:noProof/>
                <w:webHidden/>
              </w:rPr>
              <w:fldChar w:fldCharType="end"/>
            </w:r>
          </w:hyperlink>
        </w:p>
        <w:p w14:paraId="6237CD75" w14:textId="37A625FF" w:rsidR="00F970FB" w:rsidRDefault="00F970FB">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40" w:history="1">
            <w:r w:rsidRPr="00261276">
              <w:rPr>
                <w:rStyle w:val="Hyperlink"/>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_Toc196736040 \h </w:instrText>
            </w:r>
            <w:r>
              <w:rPr>
                <w:noProof/>
                <w:webHidden/>
              </w:rPr>
            </w:r>
            <w:r>
              <w:rPr>
                <w:noProof/>
                <w:webHidden/>
              </w:rPr>
              <w:fldChar w:fldCharType="separate"/>
            </w:r>
            <w:r w:rsidR="00EC18DC">
              <w:rPr>
                <w:noProof/>
                <w:webHidden/>
              </w:rPr>
              <w:t>133</w:t>
            </w:r>
            <w:r>
              <w:rPr>
                <w:noProof/>
                <w:webHidden/>
              </w:rPr>
              <w:fldChar w:fldCharType="end"/>
            </w:r>
          </w:hyperlink>
        </w:p>
        <w:p w14:paraId="11D1F56C" w14:textId="04493418" w:rsidR="00F970FB" w:rsidRDefault="00F970FB">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41" w:history="1">
            <w:r w:rsidRPr="00261276">
              <w:rPr>
                <w:rStyle w:val="Hyperlink"/>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_Toc196736041 \h </w:instrText>
            </w:r>
            <w:r>
              <w:rPr>
                <w:noProof/>
                <w:webHidden/>
              </w:rPr>
            </w:r>
            <w:r>
              <w:rPr>
                <w:noProof/>
                <w:webHidden/>
              </w:rPr>
              <w:fldChar w:fldCharType="separate"/>
            </w:r>
            <w:r w:rsidR="00EC18DC">
              <w:rPr>
                <w:noProof/>
                <w:webHidden/>
              </w:rPr>
              <w:t>134</w:t>
            </w:r>
            <w:r>
              <w:rPr>
                <w:noProof/>
                <w:webHidden/>
              </w:rPr>
              <w:fldChar w:fldCharType="end"/>
            </w:r>
          </w:hyperlink>
        </w:p>
        <w:p w14:paraId="3EC0E3A3" w14:textId="1111753C" w:rsidR="00F970FB" w:rsidRDefault="00F970FB">
          <w:pPr>
            <w:pStyle w:val="TOC3"/>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96736042" w:history="1">
            <w:r w:rsidRPr="00261276">
              <w:rPr>
                <w:rStyle w:val="Hyperlink"/>
                <w:noProof/>
                <w:lang w:val="el-GR" w:eastAsia="el-GR"/>
              </w:rPr>
              <w:t>IV.</w:t>
            </w:r>
            <w:r>
              <w:rPr>
                <w:rFonts w:asciiTheme="minorHAnsi" w:eastAsiaTheme="minorEastAsia" w:hAnsiTheme="minorHAnsi" w:cstheme="minorBidi"/>
                <w:i w:val="0"/>
                <w:iCs w:val="0"/>
                <w:noProof/>
                <w:kern w:val="2"/>
                <w:sz w:val="24"/>
                <w:szCs w:val="24"/>
                <w:lang w:val="el-GR" w:eastAsia="el-GR"/>
                <w14:ligatures w14:val="standardContextual"/>
              </w:rPr>
              <w:tab/>
            </w:r>
            <w:r w:rsidRPr="00261276">
              <w:rPr>
                <w:rStyle w:val="Hyperlink"/>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_Toc196736042 \h </w:instrText>
            </w:r>
            <w:r>
              <w:rPr>
                <w:noProof/>
                <w:webHidden/>
              </w:rPr>
            </w:r>
            <w:r>
              <w:rPr>
                <w:noProof/>
                <w:webHidden/>
              </w:rPr>
              <w:fldChar w:fldCharType="separate"/>
            </w:r>
            <w:r w:rsidR="00EC18DC">
              <w:rPr>
                <w:noProof/>
                <w:webHidden/>
              </w:rPr>
              <w:t>136</w:t>
            </w:r>
            <w:r>
              <w:rPr>
                <w:noProof/>
                <w:webHidden/>
              </w:rPr>
              <w:fldChar w:fldCharType="end"/>
            </w:r>
          </w:hyperlink>
        </w:p>
        <w:p w14:paraId="08E9AEEC" w14:textId="405CED34"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43" w:history="1">
            <w:r w:rsidRPr="00261276">
              <w:rPr>
                <w:rStyle w:val="Hyperlink"/>
                <w:noProof/>
                <w:lang w:val="el-GR"/>
              </w:rPr>
              <w:t xml:space="preserve">ΠΑΡΑΡΤΗΜΑ </w:t>
            </w:r>
            <w:r w:rsidRPr="00261276">
              <w:rPr>
                <w:rStyle w:val="Hyperlink"/>
                <w:noProof/>
                <w:lang w:val="en-US"/>
              </w:rPr>
              <w:t>IX</w:t>
            </w:r>
            <w:r w:rsidRPr="00261276">
              <w:rPr>
                <w:rStyle w:val="Hyperlink"/>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_Toc196736043 \h </w:instrText>
            </w:r>
            <w:r>
              <w:rPr>
                <w:noProof/>
                <w:webHidden/>
              </w:rPr>
            </w:r>
            <w:r>
              <w:rPr>
                <w:noProof/>
                <w:webHidden/>
              </w:rPr>
              <w:fldChar w:fldCharType="separate"/>
            </w:r>
            <w:r w:rsidR="00EC18DC">
              <w:rPr>
                <w:noProof/>
                <w:webHidden/>
              </w:rPr>
              <w:t>137</w:t>
            </w:r>
            <w:r>
              <w:rPr>
                <w:noProof/>
                <w:webHidden/>
              </w:rPr>
              <w:fldChar w:fldCharType="end"/>
            </w:r>
          </w:hyperlink>
        </w:p>
        <w:p w14:paraId="07E84AE3" w14:textId="798AB99E" w:rsidR="00F970FB" w:rsidRDefault="00F970FB">
          <w:pPr>
            <w:pStyle w:val="TOC2"/>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96736044" w:history="1">
            <w:r w:rsidRPr="00261276">
              <w:rPr>
                <w:rStyle w:val="Hyperlink"/>
                <w:noProof/>
                <w:lang w:val="el-GR"/>
              </w:rPr>
              <w:t>ΠΑΡΑΡΤΗΜΑ X – Ρήτρα Ακεραιότητας</w:t>
            </w:r>
            <w:r>
              <w:rPr>
                <w:noProof/>
                <w:webHidden/>
              </w:rPr>
              <w:tab/>
            </w:r>
            <w:r>
              <w:rPr>
                <w:noProof/>
                <w:webHidden/>
              </w:rPr>
              <w:fldChar w:fldCharType="begin"/>
            </w:r>
            <w:r>
              <w:rPr>
                <w:noProof/>
                <w:webHidden/>
              </w:rPr>
              <w:instrText xml:space="preserve"> PAGEREF _Toc196736044 \h </w:instrText>
            </w:r>
            <w:r>
              <w:rPr>
                <w:noProof/>
                <w:webHidden/>
              </w:rPr>
            </w:r>
            <w:r>
              <w:rPr>
                <w:noProof/>
                <w:webHidden/>
              </w:rPr>
              <w:fldChar w:fldCharType="separate"/>
            </w:r>
            <w:r w:rsidR="00EC18DC">
              <w:rPr>
                <w:noProof/>
                <w:webHidden/>
              </w:rPr>
              <w:t>138</w:t>
            </w:r>
            <w:r>
              <w:rPr>
                <w:noProof/>
                <w:webHidden/>
              </w:rPr>
              <w:fldChar w:fldCharType="end"/>
            </w:r>
          </w:hyperlink>
        </w:p>
        <w:p w14:paraId="25698511" w14:textId="758D8DF3"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A352A9">
          <w:headerReference w:type="first" r:id="rId12"/>
          <w:pgSz w:w="11906" w:h="16838"/>
          <w:pgMar w:top="1134" w:right="1134" w:bottom="1134" w:left="1134" w:header="720" w:footer="0" w:gutter="0"/>
          <w:cols w:space="720"/>
          <w:titlePg/>
          <w:docGrid w:linePitch="360"/>
        </w:sectPr>
      </w:pPr>
    </w:p>
    <w:p w14:paraId="55CD7CD3" w14:textId="77777777" w:rsidR="008338F0" w:rsidRPr="003329FF" w:rsidRDefault="003355E7" w:rsidP="009B39E0">
      <w:pPr>
        <w:pStyle w:val="Heading1"/>
        <w:numPr>
          <w:ilvl w:val="0"/>
          <w:numId w:val="20"/>
        </w:numPr>
        <w:rPr>
          <w:lang w:val="el-GR"/>
        </w:rPr>
      </w:pPr>
      <w:bookmarkStart w:id="9" w:name="_Toc97194404"/>
      <w:bookmarkStart w:id="10" w:name="_Toc196735904"/>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rsidP="009B39E0">
      <w:pPr>
        <w:pStyle w:val="Heading2"/>
        <w:numPr>
          <w:ilvl w:val="1"/>
          <w:numId w:val="21"/>
        </w:numPr>
        <w:rPr>
          <w:lang w:val="el-GR"/>
        </w:rPr>
      </w:pPr>
      <w:bookmarkStart w:id="11" w:name="_Toc97194256"/>
      <w:bookmarkStart w:id="12" w:name="_Toc97194405"/>
      <w:bookmarkStart w:id="13" w:name="_Toc196735905"/>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9537C" w14:paraId="1271556F"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62442F" w14:textId="495757AC" w:rsidR="004D0444" w:rsidRPr="00603221" w:rsidRDefault="081CCAA3" w:rsidP="004D0444">
            <w:pPr>
              <w:pStyle w:val="normalwithoutspacing"/>
            </w:pPr>
            <w:r>
              <w:t xml:space="preserve">Κωδικός </w:t>
            </w:r>
            <w:r w:rsidR="749D74AE">
              <w:t>Αναθέτουσας Αρχής για την η</w:t>
            </w:r>
            <w:r>
              <w:t xml:space="preserve">λεκτρονική </w:t>
            </w:r>
            <w:r w:rsidR="749D74AE">
              <w:t>τ</w:t>
            </w:r>
            <w:r>
              <w:t>ιμολόγηση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DEA37A" w14:textId="79BD9693" w:rsidR="004D0444" w:rsidRPr="00603221" w:rsidRDefault="00067E22" w:rsidP="004D0444">
            <w:pPr>
              <w:pStyle w:val="normalwithoutspacing"/>
              <w:snapToGrid w:val="0"/>
            </w:pPr>
            <w:r w:rsidRPr="00067E22">
              <w:rPr>
                <w:lang w:val="en-GB"/>
              </w:rPr>
              <w:t>1053.E00553.0001</w:t>
            </w:r>
          </w:p>
        </w:tc>
      </w:tr>
      <w:tr w:rsidR="008338F0" w:rsidRPr="00DF02B0" w14:paraId="6B71AA81"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1"/>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37E91E5" w14:textId="77777777" w:rsidR="008338F0" w:rsidRPr="00603221" w:rsidRDefault="003355E7">
            <w:pPr>
              <w:pStyle w:val="normalwithoutspacing"/>
            </w:pPr>
            <w:r w:rsidRPr="00603221">
              <w:t>Κωδικός ΝUTS</w:t>
            </w:r>
            <w:r w:rsidRPr="00603221">
              <w:rPr>
                <w:rStyle w:val="WW-FootnoteReference"/>
              </w:rPr>
              <w:footnoteReference w:id="2"/>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725F4C55"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1BD7C" w14:textId="4171F162" w:rsidR="008338F0" w:rsidRPr="00603221" w:rsidRDefault="00E817D9">
            <w:pPr>
              <w:pStyle w:val="normalwithoutspacing"/>
              <w:snapToGrid w:val="0"/>
              <w:rPr>
                <w:lang w:val="en-US"/>
              </w:rPr>
            </w:pPr>
            <w:hyperlink r:id="rId13" w:history="1">
              <w:r w:rsidRPr="00D009BC">
                <w:rPr>
                  <w:rStyle w:val="Hyperlink"/>
                  <w:lang w:val="en-US"/>
                </w:rPr>
                <w:t>info@ktpae.gr</w:t>
              </w:r>
            </w:hyperlink>
          </w:p>
        </w:tc>
      </w:tr>
      <w:tr w:rsidR="008338F0" w:rsidRPr="00DF02B0" w14:paraId="23BFA2BC"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0056AF" w14:textId="77777777" w:rsidR="008338F0" w:rsidRPr="00603221" w:rsidRDefault="003355E7" w:rsidP="00733099">
            <w:pPr>
              <w:pStyle w:val="normalwithoutspacing"/>
              <w:snapToGrid w:val="0"/>
            </w:pPr>
            <w:r w:rsidRPr="00603221">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A5084" w14:textId="3C77D5C5" w:rsidR="008338F0" w:rsidRPr="00733099" w:rsidRDefault="00733099" w:rsidP="00733099">
            <w:pPr>
              <w:pStyle w:val="normalwithoutspacing"/>
              <w:snapToGrid w:val="0"/>
            </w:pPr>
            <w:r w:rsidRPr="00733099">
              <w:t xml:space="preserve">ΣΠΥΡΟΥ </w:t>
            </w:r>
            <w:r w:rsidR="00067E22">
              <w:t>Σ</w:t>
            </w:r>
            <w:r w:rsidRPr="00733099">
              <w:t>ΔΩΡΑ</w:t>
            </w:r>
          </w:p>
        </w:tc>
      </w:tr>
      <w:tr w:rsidR="008338F0" w:rsidRPr="00DF02B0" w14:paraId="433853CF"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5E03C" w14:textId="4B462726" w:rsidR="008338F0" w:rsidRPr="00603221" w:rsidRDefault="00E817D9">
            <w:pPr>
              <w:pStyle w:val="normalwithoutspacing"/>
              <w:snapToGrid w:val="0"/>
            </w:pPr>
            <w:hyperlink r:id="rId14" w:history="1">
              <w:r w:rsidRPr="00D009BC">
                <w:rPr>
                  <w:rStyle w:val="Hyperlink"/>
                </w:rPr>
                <w:t>http://www.ktpae.gr</w:t>
              </w:r>
            </w:hyperlink>
          </w:p>
        </w:tc>
      </w:tr>
      <w:tr w:rsidR="008338F0" w:rsidRPr="00D72C0C" w14:paraId="5772DFEA" w14:textId="77777777" w:rsidTr="07571D1B">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0D434389" w14:textId="58450DA4" w:rsidR="00866001" w:rsidRDefault="003355E7">
      <w:pPr>
        <w:pStyle w:val="normalwithoutspacing"/>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866001">
        <w:t>.</w:t>
      </w:r>
    </w:p>
    <w:p w14:paraId="44146439" w14:textId="7267A574" w:rsidR="008338F0" w:rsidRPr="00603221" w:rsidRDefault="00DB2700">
      <w:pPr>
        <w:pStyle w:val="normalwithoutspacing"/>
        <w:rPr>
          <w:rFonts w:eastAsia="Calibri"/>
        </w:rPr>
      </w:pPr>
      <w:r w:rsidRPr="00603221">
        <w:t xml:space="preserve">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565FE947" w14:textId="77777777" w:rsidR="00F242FD" w:rsidRPr="00591516"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F242FD" w:rsidRPr="00F242FD">
        <w:t>.</w:t>
      </w:r>
    </w:p>
    <w:p w14:paraId="7F9F39E8" w14:textId="688BCDB8" w:rsidR="008338F0" w:rsidRPr="00603221" w:rsidRDefault="003355E7">
      <w:pPr>
        <w:pStyle w:val="normalwithoutspacing"/>
      </w:pP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DEEA18D" w:rsidR="002E1FDE" w:rsidRDefault="003355E7" w:rsidP="002E1FDE">
      <w:pPr>
        <w:pStyle w:val="normalwithoutspacing"/>
        <w:ind w:left="567" w:hanging="567"/>
      </w:pPr>
      <w:r>
        <w:t>α)</w:t>
      </w:r>
      <w: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t xml:space="preserve">Ο.Π.Σ. </w:t>
      </w:r>
      <w:r>
        <w:t>Ε.Σ.Η.ΔΗ.Σ.</w:t>
      </w:r>
      <w:r w:rsidR="002E1FDE">
        <w:t xml:space="preserve"> και μέσω της διαδικτυακής πύλης της Αναθέτουσας Αρχής </w:t>
      </w:r>
      <w:hyperlink r:id="rId15">
        <w:r w:rsidR="00154623" w:rsidRPr="07571D1B">
          <w:rPr>
            <w:rStyle w:val="Hyperlink"/>
          </w:rPr>
          <w:t>http://www.ktpae.gr</w:t>
        </w:r>
      </w:hyperlink>
    </w:p>
    <w:p w14:paraId="1155CDD2" w14:textId="50B8C834" w:rsidR="00154623" w:rsidRPr="00EC13C7" w:rsidRDefault="00154623" w:rsidP="00154623">
      <w:pPr>
        <w:pStyle w:val="normalwithoutspacing"/>
        <w:ind w:left="567"/>
      </w:pPr>
      <w:r w:rsidRPr="00154623">
        <w:t>Κάθε είδους επικοινωνία και ανταλλαγή πληροφοριών πραγματοποιείται μέσω του Ε.Σ.Η.ΔΗ.Σ.</w:t>
      </w:r>
      <w:r w:rsidR="00EC13C7">
        <w:t xml:space="preserve"> Προμήθειες και Υπηρεσίες (εφεξής Ε.Σ.Η.ΔΗ.Σ.), το οποίο είναι προσβάσιμο από τη Διαδικτυακή Πύλη (</w:t>
      </w:r>
      <w:hyperlink r:id="rId16" w:history="1">
        <w:r w:rsidR="00EC13C7" w:rsidRPr="00603221">
          <w:rPr>
            <w:rStyle w:val="Hyperlink"/>
            <w:shd w:val="clear" w:color="auto" w:fill="FFFFFF"/>
          </w:rPr>
          <w:t>www.promitheus.gov.gr</w:t>
        </w:r>
      </w:hyperlink>
      <w:r w:rsidR="00EC13C7">
        <w:t>)</w:t>
      </w:r>
      <w:r w:rsidR="00EC13C7" w:rsidRPr="00EC13C7">
        <w:t xml:space="preserve"> </w:t>
      </w:r>
      <w:r w:rsidR="00EC13C7">
        <w:t>του Ο.Π.Σ. Ε.Σ.Η.ΔΗ.Σ.</w:t>
      </w:r>
    </w:p>
    <w:p w14:paraId="23C5A79D" w14:textId="03181883"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w:t>
      </w:r>
      <w:hyperlink r:id="rId17" w:history="1">
        <w:r w:rsidRPr="00603221">
          <w:rPr>
            <w:rStyle w:val="Hyperlink"/>
            <w:shd w:val="clear" w:color="auto" w:fill="FFFFFF"/>
          </w:rPr>
          <w:t>www.promitheus.gov.gr</w:t>
        </w:r>
      </w:hyperlink>
      <w:r w:rsidRPr="00603221">
        <w:rPr>
          <w:color w:val="000000"/>
          <w:shd w:val="clear" w:color="auto" w:fill="FFFFFF"/>
        </w:rPr>
        <w:t xml:space="preserve"> </w:t>
      </w:r>
    </w:p>
    <w:p w14:paraId="70BBFFF5" w14:textId="5C134002" w:rsidR="00E7277B" w:rsidRDefault="00A352A9" w:rsidP="00A352A9">
      <w:pPr>
        <w:pStyle w:val="normalwithoutspacing"/>
        <w:tabs>
          <w:tab w:val="left" w:pos="5535"/>
        </w:tabs>
        <w:ind w:left="567" w:hanging="567"/>
        <w:rPr>
          <w:color w:val="000000"/>
          <w:shd w:val="clear" w:color="auto" w:fill="FFFFFF"/>
        </w:rPr>
      </w:pPr>
      <w:r>
        <w:rPr>
          <w:color w:val="000000"/>
          <w:shd w:val="clear" w:color="auto" w:fill="FFFFFF"/>
        </w:rPr>
        <w:tab/>
      </w:r>
      <w:r>
        <w:rPr>
          <w:color w:val="000000"/>
          <w:shd w:val="clear" w:color="auto" w:fill="FFFFFF"/>
        </w:rPr>
        <w:tab/>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Heading2"/>
        <w:rPr>
          <w:rFonts w:cs="Tahoma"/>
          <w:lang w:val="el-GR"/>
        </w:rPr>
      </w:pPr>
      <w:bookmarkStart w:id="14" w:name="_Ref89085315"/>
      <w:bookmarkStart w:id="15" w:name="_Toc97194257"/>
      <w:bookmarkStart w:id="16" w:name="_Toc97194406"/>
      <w:bookmarkStart w:id="17" w:name="_Toc196735906"/>
      <w:r w:rsidRPr="00603221">
        <w:rPr>
          <w:rFonts w:cs="Tahoma"/>
          <w:lang w:val="el-GR"/>
        </w:rPr>
        <w:lastRenderedPageBreak/>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7571D1B">
        <w:rPr>
          <w:b/>
          <w:bCs/>
        </w:rPr>
        <w:t>Χρηματοδότηση της σύμβασης</w:t>
      </w:r>
    </w:p>
    <w:p w14:paraId="6922A22F" w14:textId="7B6E20FE" w:rsidR="754FF127" w:rsidRDefault="754FF127" w:rsidP="07571D1B">
      <w:pPr>
        <w:rPr>
          <w:rFonts w:eastAsia="Tahoma"/>
          <w:color w:val="000000" w:themeColor="text1"/>
          <w:lang w:val="el-GR"/>
        </w:rPr>
      </w:pPr>
      <w:r w:rsidRPr="07571D1B">
        <w:rPr>
          <w:rFonts w:eastAsia="Tahoma"/>
          <w:color w:val="000000" w:themeColor="text1"/>
          <w:lang w:val="el-GR"/>
        </w:rPr>
        <w:t xml:space="preserve">Φορέας χρηματοδότησης της παρούσας σύμβασης είναι το Υπουργείο Ψηφιακής Διακυβέρνησης. </w:t>
      </w:r>
    </w:p>
    <w:p w14:paraId="73C715BD" w14:textId="4E5870C6" w:rsidR="754FF127" w:rsidRDefault="754FF127" w:rsidP="07571D1B">
      <w:pPr>
        <w:rPr>
          <w:rFonts w:eastAsia="Tahoma"/>
          <w:color w:val="000000" w:themeColor="text1"/>
          <w:lang w:val="el-GR"/>
        </w:rPr>
      </w:pPr>
      <w:r w:rsidRPr="07571D1B">
        <w:rPr>
          <w:rFonts w:eastAsia="Tahoma"/>
          <w:color w:val="000000" w:themeColor="text1"/>
          <w:lang w:val="el-GR"/>
        </w:rPr>
        <w:t>Οι δαπάνες της σύμβασης, θα βαρύνουν το Πρόγραμμα Δημοσίων Επενδύσεων-TA, στη ΣΑΤΑ 063 με ενάριθμο κωδικό 2024ΤΑ06300008.</w:t>
      </w:r>
    </w:p>
    <w:p w14:paraId="4B0A7040" w14:textId="48649073" w:rsidR="754FF127" w:rsidRPr="00CA7153" w:rsidRDefault="754FF127" w:rsidP="07571D1B">
      <w:pPr>
        <w:rPr>
          <w:rFonts w:eastAsia="Tahoma"/>
          <w:color w:val="000000" w:themeColor="text1"/>
          <w:lang w:val="el-GR"/>
        </w:rPr>
      </w:pPr>
      <w:r w:rsidRPr="07571D1B">
        <w:rPr>
          <w:rFonts w:eastAsia="Tahoma"/>
          <w:color w:val="000000" w:themeColor="text1"/>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7571D1B">
        <w:rPr>
          <w:rFonts w:eastAsia="Tahoma"/>
          <w:color w:val="000000" w:themeColor="text1"/>
        </w:rPr>
        <w:t>NextGeneration</w:t>
      </w:r>
      <w:r w:rsidRPr="07571D1B">
        <w:rPr>
          <w:rFonts w:eastAsia="Tahoma"/>
          <w:color w:val="000000" w:themeColor="text1"/>
          <w:lang w:val="el-GR"/>
        </w:rPr>
        <w:t xml:space="preserve"> </w:t>
      </w:r>
      <w:r w:rsidRPr="07571D1B">
        <w:rPr>
          <w:rFonts w:eastAsia="Tahoma"/>
          <w:color w:val="000000" w:themeColor="text1"/>
        </w:rPr>
        <w:t>EU</w:t>
      </w:r>
      <w:r w:rsidRPr="07571D1B">
        <w:rPr>
          <w:rFonts w:eastAsia="Tahoma"/>
          <w:color w:val="000000" w:themeColor="text1"/>
          <w:lang w:val="el-GR"/>
        </w:rPr>
        <w:t xml:space="preserve"> (κωδικός Δράσης: 16818 / Άξονας 2.1), με βάση την Απόφαση Ένταξης με αρ. πρωτ. 132846 ΕΞ 2024/17-09-2024 (Α.Π ΚτΠ Μ.Α.Ε.21106/17-09-2024)  και ΑΔΑ: 9ΛΚ9Η-ΚΛΡ, έχει δε λάβει κωδικό ΟΠΣ ΤΑ: 5224378</w:t>
      </w:r>
      <w:r w:rsidR="00CA7153" w:rsidRPr="00CA7153">
        <w:rPr>
          <w:rFonts w:eastAsia="Tahoma"/>
          <w:color w:val="000000" w:themeColor="text1"/>
          <w:lang w:val="el-GR"/>
        </w:rPr>
        <w:t>.</w:t>
      </w:r>
    </w:p>
    <w:p w14:paraId="61A08B5A" w14:textId="77777777" w:rsidR="00824E13" w:rsidRPr="00603221" w:rsidRDefault="00824E13">
      <w:pPr>
        <w:pStyle w:val="normalwithoutspacing"/>
      </w:pPr>
    </w:p>
    <w:p w14:paraId="15E727EF" w14:textId="77777777" w:rsidR="008338F0" w:rsidRPr="00603221" w:rsidRDefault="003355E7" w:rsidP="003A109E">
      <w:pPr>
        <w:pStyle w:val="Heading2"/>
        <w:rPr>
          <w:rFonts w:cs="Tahoma"/>
          <w:lang w:val="el-GR"/>
        </w:rPr>
      </w:pPr>
      <w:r w:rsidRPr="00603221">
        <w:rPr>
          <w:rFonts w:cs="Tahoma"/>
          <w:lang w:val="el-GR"/>
        </w:rPr>
        <w:tab/>
      </w:r>
      <w:bookmarkStart w:id="18" w:name="_Toc97194258"/>
      <w:bookmarkStart w:id="19" w:name="_Toc97194407"/>
      <w:bookmarkStart w:id="20" w:name="_Toc196735907"/>
      <w:r w:rsidRPr="00603221">
        <w:rPr>
          <w:rFonts w:cs="Tahoma"/>
          <w:lang w:val="el-GR"/>
        </w:rPr>
        <w:t>Συνοπτική Περιγραφή φυσικού και οικονομικού αντικειμένου της σύμβασης</w:t>
      </w:r>
      <w:bookmarkEnd w:id="18"/>
      <w:bookmarkEnd w:id="19"/>
      <w:bookmarkEnd w:id="20"/>
      <w:r w:rsidRPr="00603221">
        <w:rPr>
          <w:rFonts w:cs="Tahoma"/>
          <w:lang w:val="el-GR"/>
        </w:rPr>
        <w:t xml:space="preserve"> </w:t>
      </w:r>
    </w:p>
    <w:p w14:paraId="0B49567A" w14:textId="52A7C3FD" w:rsidR="00CD257B" w:rsidRPr="00CD257B" w:rsidRDefault="00CD257B" w:rsidP="00CD257B">
      <w:pPr>
        <w:rPr>
          <w:rFonts w:eastAsia="Tahoma"/>
          <w:color w:val="000000" w:themeColor="text1"/>
          <w:lang w:val="el-GR"/>
        </w:rPr>
      </w:pPr>
      <w:r w:rsidRPr="00CD257B">
        <w:rPr>
          <w:rFonts w:eastAsia="Tahoma"/>
          <w:color w:val="000000" w:themeColor="text1"/>
          <w:lang w:val="el-GR"/>
        </w:rPr>
        <w:t xml:space="preserve">Στο πλαίσιο των υπηρεσιών του έργου θα παρασχεθούν από τον Ανάδοχο </w:t>
      </w:r>
      <w:r w:rsidR="00A40227">
        <w:rPr>
          <w:rFonts w:eastAsia="Tahoma"/>
          <w:color w:val="000000" w:themeColor="text1"/>
          <w:lang w:val="el-GR"/>
        </w:rPr>
        <w:t xml:space="preserve">ενδεικτικά οι </w:t>
      </w:r>
      <w:r w:rsidRPr="00CD257B">
        <w:rPr>
          <w:rFonts w:eastAsia="Tahoma"/>
          <w:color w:val="000000" w:themeColor="text1"/>
          <w:lang w:val="el-GR"/>
        </w:rPr>
        <w:t>υπηρεσίες: </w:t>
      </w:r>
      <w:r w:rsidRPr="00CD257B">
        <w:rPr>
          <w:rFonts w:eastAsia="Tahoma"/>
          <w:color w:val="000000" w:themeColor="text1"/>
          <w:lang w:val="en-US"/>
        </w:rPr>
        <w:t> </w:t>
      </w:r>
    </w:p>
    <w:p w14:paraId="39A17A34" w14:textId="4C5E6421" w:rsidR="00CD257B" w:rsidRPr="00CD257B" w:rsidRDefault="00CD257B" w:rsidP="009B39E0">
      <w:pPr>
        <w:numPr>
          <w:ilvl w:val="0"/>
          <w:numId w:val="38"/>
        </w:numPr>
        <w:rPr>
          <w:rFonts w:eastAsia="Tahoma"/>
          <w:color w:val="000000" w:themeColor="text1"/>
          <w:lang w:val="el-GR"/>
        </w:rPr>
      </w:pPr>
      <w:r w:rsidRPr="00CD257B">
        <w:rPr>
          <w:rFonts w:eastAsia="Tahoma"/>
          <w:b/>
          <w:bCs/>
          <w:color w:val="000000" w:themeColor="text1"/>
          <w:lang w:val="el-GR"/>
        </w:rPr>
        <w:t>Διαλειτουργικότητας</w:t>
      </w:r>
      <w:r w:rsidRPr="00CD257B">
        <w:rPr>
          <w:rFonts w:eastAsia="Tahoma"/>
          <w:color w:val="000000" w:themeColor="text1"/>
          <w:lang w:val="el-GR"/>
        </w:rPr>
        <w:t xml:space="preserve"> των προς ανάπτυξη συστημάτων και υποσυστημάτων με</w:t>
      </w:r>
      <w:r w:rsidR="008E6A92">
        <w:rPr>
          <w:rFonts w:eastAsia="Tahoma"/>
          <w:color w:val="000000" w:themeColor="text1"/>
          <w:lang w:val="el-GR"/>
        </w:rPr>
        <w:t xml:space="preserve"> τα υφιστάμενα συστήματα του Προγράμματος και</w:t>
      </w:r>
      <w:r w:rsidRPr="00CD257B">
        <w:rPr>
          <w:rFonts w:eastAsia="Tahoma"/>
          <w:color w:val="000000" w:themeColor="text1"/>
          <w:lang w:val="el-GR"/>
        </w:rPr>
        <w:t xml:space="preserve"> τα λοιπά απαιτούμενα μητρώα του κράτους</w:t>
      </w:r>
      <w:r w:rsidRPr="00CD257B">
        <w:rPr>
          <w:rFonts w:eastAsia="Tahoma"/>
          <w:color w:val="000000" w:themeColor="text1"/>
          <w:lang w:val="en-US"/>
        </w:rPr>
        <w:t> </w:t>
      </w:r>
    </w:p>
    <w:p w14:paraId="41003BD8" w14:textId="77777777" w:rsidR="00CD257B" w:rsidRPr="00CD257B" w:rsidRDefault="00CD257B" w:rsidP="009B39E0">
      <w:pPr>
        <w:numPr>
          <w:ilvl w:val="0"/>
          <w:numId w:val="39"/>
        </w:numPr>
        <w:rPr>
          <w:rFonts w:eastAsia="Tahoma"/>
          <w:color w:val="000000" w:themeColor="text1"/>
          <w:lang w:val="en-US"/>
        </w:rPr>
      </w:pPr>
      <w:r w:rsidRPr="00CD257B">
        <w:rPr>
          <w:rFonts w:eastAsia="Tahoma"/>
          <w:b/>
          <w:bCs/>
          <w:color w:val="000000" w:themeColor="text1"/>
          <w:lang w:val="el-GR"/>
        </w:rPr>
        <w:t>Υπηρεσίες Ανάπτυξης Νέων Συστημάτων</w:t>
      </w:r>
      <w:r w:rsidRPr="00CD257B">
        <w:rPr>
          <w:rFonts w:eastAsia="Tahoma"/>
          <w:color w:val="000000" w:themeColor="text1"/>
          <w:lang w:val="en-US"/>
        </w:rPr>
        <w:t> </w:t>
      </w:r>
    </w:p>
    <w:p w14:paraId="34925130" w14:textId="3BAA9EFB" w:rsidR="00CD257B" w:rsidRPr="00CD257B" w:rsidRDefault="007B23A9" w:rsidP="009B39E0">
      <w:pPr>
        <w:numPr>
          <w:ilvl w:val="0"/>
          <w:numId w:val="39"/>
        </w:numPr>
        <w:rPr>
          <w:rFonts w:eastAsia="Tahoma"/>
          <w:color w:val="000000" w:themeColor="text1"/>
          <w:lang w:val="el-GR"/>
        </w:rPr>
      </w:pPr>
      <w:r>
        <w:rPr>
          <w:rFonts w:eastAsia="Tahoma"/>
          <w:b/>
          <w:bCs/>
          <w:color w:val="000000" w:themeColor="text1"/>
          <w:lang w:val="el-GR"/>
        </w:rPr>
        <w:t>Προσαρμογή/παραμετροποίηση ε</w:t>
      </w:r>
      <w:r w:rsidR="00CD257B" w:rsidRPr="00CD257B">
        <w:rPr>
          <w:rFonts w:eastAsia="Tahoma"/>
          <w:b/>
          <w:bCs/>
          <w:color w:val="000000" w:themeColor="text1"/>
          <w:lang w:val="el-GR"/>
        </w:rPr>
        <w:t>γκατάστασης</w:t>
      </w:r>
      <w:r w:rsidR="00CD257B" w:rsidRPr="00CD257B">
        <w:rPr>
          <w:rFonts w:eastAsia="Tahoma"/>
          <w:color w:val="000000" w:themeColor="text1"/>
          <w:lang w:val="el-GR"/>
        </w:rPr>
        <w:t xml:space="preserve"> της ψηφιακής πλατφόρμας για το Πρόγραμμα </w:t>
      </w:r>
      <w:r w:rsidR="00CA7153" w:rsidRPr="00CA7153">
        <w:rPr>
          <w:rFonts w:eastAsia="Tahoma"/>
          <w:color w:val="000000" w:themeColor="text1"/>
          <w:lang w:val="el-GR"/>
        </w:rPr>
        <w:t>“</w:t>
      </w:r>
      <w:r w:rsidR="00CA7153">
        <w:rPr>
          <w:rFonts w:eastAsia="Tahoma"/>
          <w:color w:val="000000" w:themeColor="text1"/>
          <w:lang w:val="el-GR"/>
        </w:rPr>
        <w:t xml:space="preserve">Κουπόνι Συνδεσιμότητα </w:t>
      </w:r>
      <w:r w:rsidR="00CD257B" w:rsidRPr="00CD257B">
        <w:rPr>
          <w:rFonts w:eastAsia="Tahoma"/>
          <w:color w:val="000000" w:themeColor="text1"/>
          <w:lang w:val="el-GR"/>
        </w:rPr>
        <w:t>Gigabit</w:t>
      </w:r>
      <w:r w:rsidR="00CA7153" w:rsidRPr="00CA7153">
        <w:rPr>
          <w:rFonts w:eastAsia="Tahoma"/>
          <w:color w:val="000000" w:themeColor="text1"/>
          <w:lang w:val="el-GR"/>
        </w:rPr>
        <w:t>”</w:t>
      </w:r>
      <w:r w:rsidR="00CD257B" w:rsidRPr="00CD257B">
        <w:rPr>
          <w:rFonts w:eastAsia="Tahoma"/>
          <w:color w:val="000000" w:themeColor="text1"/>
          <w:lang w:val="el-GR"/>
        </w:rPr>
        <w:t xml:space="preserve"> στις υποδομές του κυβερνητικού νέφους (</w:t>
      </w:r>
      <w:r w:rsidR="00CD257B" w:rsidRPr="00CD257B">
        <w:rPr>
          <w:rFonts w:eastAsia="Tahoma"/>
          <w:color w:val="000000" w:themeColor="text1"/>
          <w:lang w:val="en-US"/>
        </w:rPr>
        <w:t>G</w:t>
      </w:r>
      <w:r w:rsidR="00CD257B" w:rsidRPr="00CD257B">
        <w:rPr>
          <w:rFonts w:eastAsia="Tahoma"/>
          <w:color w:val="000000" w:themeColor="text1"/>
          <w:lang w:val="el-GR"/>
        </w:rPr>
        <w:t>-</w:t>
      </w:r>
      <w:r w:rsidR="00CD257B" w:rsidRPr="00CD257B">
        <w:rPr>
          <w:rFonts w:eastAsia="Tahoma"/>
          <w:color w:val="000000" w:themeColor="text1"/>
          <w:lang w:val="en-US"/>
        </w:rPr>
        <w:t>cloud</w:t>
      </w:r>
      <w:r w:rsidR="00CD257B" w:rsidRPr="00CD257B">
        <w:rPr>
          <w:rFonts w:eastAsia="Tahoma"/>
          <w:color w:val="000000" w:themeColor="text1"/>
          <w:lang w:val="el-GR"/>
        </w:rPr>
        <w:t>)</w:t>
      </w:r>
      <w:r w:rsidR="00CD257B" w:rsidRPr="00CD257B">
        <w:rPr>
          <w:rFonts w:eastAsia="Tahoma"/>
          <w:color w:val="000000" w:themeColor="text1"/>
          <w:lang w:val="en-US"/>
        </w:rPr>
        <w:t> </w:t>
      </w:r>
    </w:p>
    <w:p w14:paraId="6C417DF8" w14:textId="41D4DC06" w:rsidR="00CD257B" w:rsidRPr="00CD257B" w:rsidRDefault="00CD257B" w:rsidP="009B39E0">
      <w:pPr>
        <w:numPr>
          <w:ilvl w:val="0"/>
          <w:numId w:val="40"/>
        </w:numPr>
        <w:rPr>
          <w:rFonts w:eastAsia="Tahoma"/>
          <w:color w:val="000000" w:themeColor="text1"/>
          <w:lang w:val="el-GR"/>
        </w:rPr>
      </w:pPr>
      <w:r w:rsidRPr="00CD257B">
        <w:rPr>
          <w:rFonts w:eastAsia="Tahoma"/>
          <w:b/>
          <w:bCs/>
          <w:color w:val="000000" w:themeColor="text1"/>
          <w:lang w:val="el-GR"/>
        </w:rPr>
        <w:t xml:space="preserve">Διαχείρισης των Υποδομών και των Πόρων Φιλοξενίας </w:t>
      </w:r>
      <w:r w:rsidRPr="00CD257B">
        <w:rPr>
          <w:rFonts w:eastAsia="Tahoma"/>
          <w:color w:val="000000" w:themeColor="text1"/>
          <w:lang w:val="el-GR"/>
        </w:rPr>
        <w:t>της ψηφιακής πλατφόρμας στις εγκαταστάσεις του κυβερνητικού νέφους (</w:t>
      </w:r>
      <w:r w:rsidRPr="00CD257B">
        <w:rPr>
          <w:rFonts w:eastAsia="Tahoma"/>
          <w:color w:val="000000" w:themeColor="text1"/>
          <w:lang w:val="en-US"/>
        </w:rPr>
        <w:t>G</w:t>
      </w:r>
      <w:r w:rsidRPr="00CD257B">
        <w:rPr>
          <w:rFonts w:eastAsia="Tahoma"/>
          <w:color w:val="000000" w:themeColor="text1"/>
          <w:lang w:val="el-GR"/>
        </w:rPr>
        <w:t>-</w:t>
      </w:r>
      <w:r w:rsidRPr="00CD257B">
        <w:rPr>
          <w:rFonts w:eastAsia="Tahoma"/>
          <w:color w:val="000000" w:themeColor="text1"/>
          <w:lang w:val="en-US"/>
        </w:rPr>
        <w:t>cloud</w:t>
      </w:r>
      <w:r w:rsidRPr="00CD257B">
        <w:rPr>
          <w:rFonts w:eastAsia="Tahoma"/>
          <w:color w:val="000000" w:themeColor="text1"/>
          <w:lang w:val="el-GR"/>
        </w:rPr>
        <w:t>)</w:t>
      </w:r>
      <w:r w:rsidRPr="00CD257B">
        <w:rPr>
          <w:rFonts w:eastAsia="Tahoma"/>
          <w:color w:val="000000" w:themeColor="text1"/>
          <w:lang w:val="en-US"/>
        </w:rPr>
        <w:t> </w:t>
      </w:r>
    </w:p>
    <w:p w14:paraId="278A83A3" w14:textId="77777777" w:rsidR="00CD257B" w:rsidRPr="00CD257B" w:rsidRDefault="00CD257B" w:rsidP="009B39E0">
      <w:pPr>
        <w:numPr>
          <w:ilvl w:val="0"/>
          <w:numId w:val="41"/>
        </w:numPr>
        <w:rPr>
          <w:rFonts w:eastAsia="Tahoma"/>
          <w:color w:val="000000" w:themeColor="text1"/>
          <w:lang w:val="en-US"/>
        </w:rPr>
      </w:pPr>
      <w:r w:rsidRPr="00CD257B">
        <w:rPr>
          <w:rFonts w:eastAsia="Tahoma"/>
          <w:b/>
          <w:bCs/>
          <w:color w:val="000000" w:themeColor="text1"/>
          <w:lang w:val="el-GR"/>
        </w:rPr>
        <w:t>Υπηρεσίες Ολοκλήρωσης Συστημάτων</w:t>
      </w:r>
      <w:r w:rsidRPr="00CD257B">
        <w:rPr>
          <w:rFonts w:eastAsia="Tahoma"/>
          <w:color w:val="000000" w:themeColor="text1"/>
          <w:lang w:val="en-US"/>
        </w:rPr>
        <w:t> </w:t>
      </w:r>
    </w:p>
    <w:p w14:paraId="07E8D777" w14:textId="77777777" w:rsidR="00CD257B" w:rsidRPr="00CD257B" w:rsidRDefault="00CD257B" w:rsidP="009B39E0">
      <w:pPr>
        <w:numPr>
          <w:ilvl w:val="0"/>
          <w:numId w:val="42"/>
        </w:numPr>
        <w:rPr>
          <w:rFonts w:eastAsia="Tahoma"/>
          <w:color w:val="000000" w:themeColor="text1"/>
          <w:lang w:val="en-US"/>
        </w:rPr>
      </w:pPr>
      <w:r w:rsidRPr="00CD257B">
        <w:rPr>
          <w:rFonts w:eastAsia="Tahoma"/>
          <w:b/>
          <w:bCs/>
          <w:color w:val="000000" w:themeColor="text1"/>
          <w:lang w:val="el-GR"/>
        </w:rPr>
        <w:t>Εκπαίδευσης – Μεταφοράς Τεχνογνωσίας</w:t>
      </w:r>
      <w:r w:rsidRPr="00CD257B">
        <w:rPr>
          <w:rFonts w:eastAsia="Tahoma"/>
          <w:color w:val="000000" w:themeColor="text1"/>
          <w:lang w:val="en-US"/>
        </w:rPr>
        <w:t> </w:t>
      </w:r>
    </w:p>
    <w:p w14:paraId="0A9E9C24" w14:textId="77777777" w:rsidR="00CD257B" w:rsidRPr="00CD257B" w:rsidRDefault="00CD257B" w:rsidP="009B39E0">
      <w:pPr>
        <w:numPr>
          <w:ilvl w:val="0"/>
          <w:numId w:val="43"/>
        </w:numPr>
        <w:rPr>
          <w:rFonts w:eastAsia="Tahoma"/>
          <w:color w:val="000000" w:themeColor="text1"/>
          <w:lang w:val="en-US"/>
        </w:rPr>
      </w:pPr>
      <w:r w:rsidRPr="00CD257B">
        <w:rPr>
          <w:rFonts w:eastAsia="Tahoma"/>
          <w:b/>
          <w:bCs/>
          <w:color w:val="000000" w:themeColor="text1"/>
          <w:lang w:val="el-GR"/>
        </w:rPr>
        <w:t>Πιλοτικής Λειτουργίας και Δοκιμαστικής Λειτουργίας</w:t>
      </w:r>
      <w:r w:rsidRPr="00CD257B">
        <w:rPr>
          <w:rFonts w:eastAsia="Tahoma"/>
          <w:color w:val="000000" w:themeColor="text1"/>
          <w:lang w:val="en-US"/>
        </w:rPr>
        <w:t> </w:t>
      </w:r>
    </w:p>
    <w:p w14:paraId="01D8D57E" w14:textId="77777777" w:rsidR="00CD257B" w:rsidRPr="00CD257B" w:rsidRDefault="00CD257B" w:rsidP="009B39E0">
      <w:pPr>
        <w:numPr>
          <w:ilvl w:val="0"/>
          <w:numId w:val="44"/>
        </w:numPr>
        <w:rPr>
          <w:rFonts w:eastAsia="Tahoma"/>
          <w:color w:val="000000" w:themeColor="text1"/>
          <w:lang w:val="en-US"/>
        </w:rPr>
      </w:pPr>
      <w:r w:rsidRPr="00CD257B">
        <w:rPr>
          <w:rFonts w:eastAsia="Tahoma"/>
          <w:b/>
          <w:bCs/>
          <w:color w:val="000000" w:themeColor="text1"/>
          <w:lang w:val="el-GR"/>
        </w:rPr>
        <w:t>Αρχικοποίησης – Παραμετροποίησης Περιεχομένου</w:t>
      </w:r>
      <w:r w:rsidRPr="00CD257B">
        <w:rPr>
          <w:rFonts w:eastAsia="Tahoma"/>
          <w:color w:val="000000" w:themeColor="text1"/>
          <w:lang w:val="en-US"/>
        </w:rPr>
        <w:t> </w:t>
      </w:r>
    </w:p>
    <w:p w14:paraId="7682F007" w14:textId="77777777" w:rsidR="00CD257B" w:rsidRPr="00CD257B" w:rsidRDefault="00CD257B" w:rsidP="009B39E0">
      <w:pPr>
        <w:numPr>
          <w:ilvl w:val="0"/>
          <w:numId w:val="45"/>
        </w:numPr>
        <w:rPr>
          <w:rFonts w:eastAsia="Tahoma"/>
          <w:color w:val="000000" w:themeColor="text1"/>
          <w:lang w:val="en-US"/>
        </w:rPr>
      </w:pPr>
      <w:r w:rsidRPr="00CD257B">
        <w:rPr>
          <w:rFonts w:eastAsia="Tahoma"/>
          <w:b/>
          <w:bCs/>
          <w:color w:val="000000" w:themeColor="text1"/>
          <w:lang w:val="el-GR"/>
        </w:rPr>
        <w:t>Εγγύησης Καλής Λειτουργίας και Συντήρησης</w:t>
      </w:r>
      <w:r w:rsidRPr="00CD257B">
        <w:rPr>
          <w:rFonts w:eastAsia="Tahoma"/>
          <w:color w:val="000000" w:themeColor="text1"/>
          <w:lang w:val="en-US"/>
        </w:rPr>
        <w:t> </w:t>
      </w:r>
    </w:p>
    <w:p w14:paraId="183F31A9" w14:textId="77777777" w:rsidR="00CD257B" w:rsidRPr="005E0918" w:rsidRDefault="00CD257B" w:rsidP="00CD257B">
      <w:pPr>
        <w:rPr>
          <w:rFonts w:eastAsia="Tahoma"/>
          <w:color w:val="000000" w:themeColor="text1"/>
          <w:lang w:val="el-GR"/>
        </w:rPr>
      </w:pPr>
      <w:r w:rsidRPr="00CD257B">
        <w:rPr>
          <w:rFonts w:eastAsia="Tahoma"/>
          <w:color w:val="000000" w:themeColor="text1"/>
          <w:lang w:val="el-GR"/>
        </w:rPr>
        <w:t>Οι παρεχόμενες υπηρεσίες κατατάσσονται στους ακόλουθους κωδικούς του Κοινού Λεξιλογίου δημοσίων συμβάσεων (</w:t>
      </w:r>
      <w:r w:rsidRPr="00CD257B">
        <w:rPr>
          <w:rFonts w:eastAsia="Tahoma"/>
          <w:color w:val="000000" w:themeColor="text1"/>
        </w:rPr>
        <w:t>CPV</w:t>
      </w:r>
      <w:r w:rsidRPr="00CD257B">
        <w:rPr>
          <w:rFonts w:eastAsia="Tahoma"/>
          <w:color w:val="000000" w:themeColor="text1"/>
          <w:lang w:val="el-GR"/>
        </w:rPr>
        <w:t>): </w:t>
      </w:r>
      <w:r w:rsidRPr="00CD257B">
        <w:rPr>
          <w:rFonts w:eastAsia="Tahoma"/>
          <w:color w:val="000000" w:themeColor="text1"/>
          <w:lang w:val="en-US"/>
        </w:rPr>
        <w:t> </w:t>
      </w:r>
    </w:p>
    <w:p w14:paraId="68490FAF" w14:textId="77777777" w:rsidR="005E0918" w:rsidRPr="00CD257B" w:rsidRDefault="005E0918" w:rsidP="00CD257B">
      <w:pPr>
        <w:rPr>
          <w:rFonts w:eastAsia="Tahoma"/>
          <w:color w:val="000000" w:themeColor="text1"/>
          <w:lang w:val="el-GR"/>
        </w:rPr>
      </w:pP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00"/>
        <w:gridCol w:w="8115"/>
      </w:tblGrid>
      <w:tr w:rsidR="00CD257B" w:rsidRPr="00CD257B" w14:paraId="129E41C2" w14:textId="77777777" w:rsidTr="0059717E">
        <w:trPr>
          <w:trHeight w:val="300"/>
        </w:trPr>
        <w:tc>
          <w:tcPr>
            <w:tcW w:w="1500" w:type="dxa"/>
            <w:tcBorders>
              <w:top w:val="single" w:sz="6" w:space="0" w:color="auto"/>
              <w:left w:val="single" w:sz="6" w:space="0" w:color="auto"/>
              <w:bottom w:val="single" w:sz="6" w:space="0" w:color="auto"/>
              <w:right w:val="single" w:sz="6" w:space="0" w:color="auto"/>
            </w:tcBorders>
            <w:shd w:val="clear" w:color="auto" w:fill="F2F2F2"/>
            <w:hideMark/>
          </w:tcPr>
          <w:p w14:paraId="4B60E734" w14:textId="77777777" w:rsidR="00CD257B" w:rsidRPr="00CD257B" w:rsidRDefault="00CD257B" w:rsidP="00CD257B">
            <w:pPr>
              <w:rPr>
                <w:rFonts w:eastAsia="Tahoma"/>
                <w:color w:val="000000" w:themeColor="text1"/>
                <w:lang w:val="en-US"/>
              </w:rPr>
            </w:pPr>
            <w:r w:rsidRPr="00CD257B">
              <w:rPr>
                <w:rFonts w:eastAsia="Tahoma"/>
                <w:b/>
                <w:bCs/>
                <w:color w:val="000000" w:themeColor="text1"/>
                <w:lang w:val="el-GR"/>
              </w:rPr>
              <w:t>Κωδικός CPV</w:t>
            </w:r>
            <w:r w:rsidRPr="00CD257B">
              <w:rPr>
                <w:rFonts w:eastAsia="Tahoma"/>
                <w:color w:val="000000" w:themeColor="text1"/>
                <w:lang w:val="en-US"/>
              </w:rPr>
              <w:t> </w:t>
            </w:r>
          </w:p>
        </w:tc>
        <w:tc>
          <w:tcPr>
            <w:tcW w:w="8115" w:type="dxa"/>
            <w:tcBorders>
              <w:top w:val="single" w:sz="6" w:space="0" w:color="auto"/>
              <w:left w:val="single" w:sz="6" w:space="0" w:color="auto"/>
              <w:bottom w:val="single" w:sz="6" w:space="0" w:color="auto"/>
              <w:right w:val="single" w:sz="6" w:space="0" w:color="auto"/>
            </w:tcBorders>
            <w:shd w:val="clear" w:color="auto" w:fill="F2F2F2"/>
            <w:hideMark/>
          </w:tcPr>
          <w:p w14:paraId="5F928251" w14:textId="77777777" w:rsidR="00CD257B" w:rsidRPr="00CD257B" w:rsidRDefault="00CD257B" w:rsidP="00CD257B">
            <w:pPr>
              <w:rPr>
                <w:rFonts w:eastAsia="Tahoma"/>
                <w:color w:val="000000" w:themeColor="text1"/>
                <w:lang w:val="en-US"/>
              </w:rPr>
            </w:pPr>
            <w:r w:rsidRPr="00CD257B">
              <w:rPr>
                <w:rFonts w:eastAsia="Tahoma"/>
                <w:b/>
                <w:bCs/>
                <w:color w:val="000000" w:themeColor="text1"/>
                <w:lang w:val="el-GR"/>
              </w:rPr>
              <w:t>Περιγραφή</w:t>
            </w:r>
            <w:r w:rsidRPr="00CD257B">
              <w:rPr>
                <w:rFonts w:eastAsia="Tahoma"/>
                <w:color w:val="000000" w:themeColor="text1"/>
                <w:lang w:val="en-US"/>
              </w:rPr>
              <w:t> </w:t>
            </w:r>
          </w:p>
        </w:tc>
      </w:tr>
      <w:tr w:rsidR="00CD257B" w:rsidRPr="00CD257B" w14:paraId="494F8370" w14:textId="77777777" w:rsidTr="0059717E">
        <w:trPr>
          <w:trHeight w:val="300"/>
        </w:trPr>
        <w:tc>
          <w:tcPr>
            <w:tcW w:w="1500" w:type="dxa"/>
            <w:tcBorders>
              <w:top w:val="single" w:sz="6" w:space="0" w:color="auto"/>
              <w:left w:val="single" w:sz="6" w:space="0" w:color="auto"/>
              <w:bottom w:val="single" w:sz="6" w:space="0" w:color="auto"/>
              <w:right w:val="single" w:sz="6" w:space="0" w:color="auto"/>
            </w:tcBorders>
            <w:shd w:val="clear" w:color="auto" w:fill="auto"/>
            <w:hideMark/>
          </w:tcPr>
          <w:p w14:paraId="468B4338" w14:textId="77777777" w:rsidR="00CD257B" w:rsidRPr="005E0918" w:rsidRDefault="00CD257B" w:rsidP="00CD257B">
            <w:pPr>
              <w:rPr>
                <w:rFonts w:eastAsia="Tahoma"/>
                <w:color w:val="000000" w:themeColor="text1"/>
                <w:lang w:val="en-US"/>
              </w:rPr>
            </w:pPr>
            <w:r w:rsidRPr="005E0918">
              <w:rPr>
                <w:rFonts w:eastAsia="Tahoma"/>
                <w:color w:val="000000" w:themeColor="text1"/>
                <w:lang w:val="el-GR"/>
              </w:rPr>
              <w:t>72262000-9</w:t>
            </w:r>
            <w:r w:rsidRPr="005E0918">
              <w:rPr>
                <w:rFonts w:eastAsia="Tahoma"/>
                <w:color w:val="000000" w:themeColor="text1"/>
                <w:lang w:val="en-US"/>
              </w:rPr>
              <w:t> </w:t>
            </w:r>
          </w:p>
        </w:tc>
        <w:tc>
          <w:tcPr>
            <w:tcW w:w="8115" w:type="dxa"/>
            <w:tcBorders>
              <w:top w:val="single" w:sz="6" w:space="0" w:color="auto"/>
              <w:left w:val="single" w:sz="6" w:space="0" w:color="auto"/>
              <w:bottom w:val="single" w:sz="6" w:space="0" w:color="auto"/>
              <w:right w:val="single" w:sz="6" w:space="0" w:color="auto"/>
            </w:tcBorders>
            <w:shd w:val="clear" w:color="auto" w:fill="auto"/>
            <w:hideMark/>
          </w:tcPr>
          <w:p w14:paraId="679E91E2" w14:textId="77777777" w:rsidR="00CD257B" w:rsidRPr="005E0918" w:rsidRDefault="00CD257B" w:rsidP="00CD257B">
            <w:pPr>
              <w:rPr>
                <w:rFonts w:eastAsia="Tahoma"/>
                <w:color w:val="000000" w:themeColor="text1"/>
                <w:lang w:val="en-US"/>
              </w:rPr>
            </w:pPr>
            <w:r w:rsidRPr="005E0918">
              <w:rPr>
                <w:rFonts w:eastAsia="Tahoma"/>
                <w:color w:val="000000" w:themeColor="text1"/>
                <w:lang w:val="el-GR"/>
              </w:rPr>
              <w:t>Υπηρεσίες ανάπτυξης λογισμικού</w:t>
            </w:r>
            <w:r w:rsidRPr="005E0918">
              <w:rPr>
                <w:rFonts w:eastAsia="Tahoma"/>
                <w:color w:val="000000" w:themeColor="text1"/>
                <w:lang w:val="en-US"/>
              </w:rPr>
              <w:t> </w:t>
            </w:r>
          </w:p>
        </w:tc>
      </w:tr>
    </w:tbl>
    <w:p w14:paraId="241915A3" w14:textId="77777777" w:rsidR="00CD257B" w:rsidRPr="00CD257B" w:rsidRDefault="00CD257B" w:rsidP="00CD257B">
      <w:pPr>
        <w:rPr>
          <w:rFonts w:eastAsia="Tahoma"/>
          <w:color w:val="000000" w:themeColor="text1"/>
          <w:lang w:val="el-GR"/>
        </w:rPr>
      </w:pPr>
      <w:r w:rsidRPr="00CD257B">
        <w:rPr>
          <w:rFonts w:eastAsia="Tahoma"/>
          <w:color w:val="000000" w:themeColor="text1"/>
          <w:lang w:val="en-US"/>
        </w:rPr>
        <w:t> </w:t>
      </w:r>
    </w:p>
    <w:p w14:paraId="715FC309" w14:textId="77777777" w:rsidR="00CD257B" w:rsidRPr="00CD257B" w:rsidRDefault="00CD257B" w:rsidP="00CD257B">
      <w:pPr>
        <w:rPr>
          <w:rFonts w:eastAsia="Tahoma"/>
          <w:color w:val="000000" w:themeColor="text1"/>
          <w:lang w:val="el-GR"/>
        </w:rPr>
      </w:pPr>
      <w:r w:rsidRPr="00CD257B">
        <w:rPr>
          <w:rFonts w:eastAsia="Tahoma"/>
          <w:color w:val="000000" w:themeColor="text1"/>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w:t>
      </w:r>
      <w:r w:rsidRPr="00CD257B">
        <w:rPr>
          <w:rFonts w:eastAsia="Tahoma"/>
          <w:color w:val="000000" w:themeColor="text1"/>
          <w:lang w:val="el-GR"/>
        </w:rPr>
        <w:lastRenderedPageBreak/>
        <w:t xml:space="preserve">τρίτα συστήματα άλλων φορέων (βλ. Παράρτημα Ι, παρ. </w:t>
      </w:r>
      <w:r w:rsidRPr="00CD257B">
        <w:rPr>
          <w:rFonts w:eastAsia="Tahoma"/>
          <w:color w:val="000000" w:themeColor="text1"/>
          <w:lang w:val="en-US"/>
        </w:rPr>
        <w:t>I</w:t>
      </w:r>
      <w:r w:rsidRPr="00CD257B">
        <w:rPr>
          <w:rFonts w:eastAsia="Tahoma"/>
          <w:color w:val="000000" w:themeColor="text1"/>
          <w:lang w:val="el-GR"/>
        </w:rPr>
        <w:t>.4.1.6 Διαλειτουργικότητα). Προσφορές γίνονται αποδεκτές για το σύνολο των υπηρεσιών που περιγράφονται.</w:t>
      </w:r>
      <w:r w:rsidRPr="00CD257B">
        <w:rPr>
          <w:rFonts w:eastAsia="Tahoma"/>
          <w:color w:val="000000" w:themeColor="text1"/>
          <w:lang w:val="en-US"/>
        </w:rPr>
        <w:t> </w:t>
      </w:r>
    </w:p>
    <w:p w14:paraId="53BD82CF" w14:textId="4C1A25F4" w:rsidR="00CD257B" w:rsidRDefault="00CD257B" w:rsidP="005E0918">
      <w:pPr>
        <w:rPr>
          <w:rFonts w:eastAsia="Tahoma"/>
          <w:color w:val="000000" w:themeColor="text1"/>
          <w:lang w:val="el-GR"/>
        </w:rPr>
      </w:pPr>
      <w:r w:rsidRPr="00FA7121">
        <w:rPr>
          <w:rFonts w:eastAsia="Tahoma"/>
          <w:color w:val="000000" w:themeColor="text1"/>
          <w:lang w:val="el-GR"/>
        </w:rPr>
        <w:t xml:space="preserve">Η εκτιμώμενη αξία της σύμβασης ανέρχεται σε </w:t>
      </w:r>
      <w:r w:rsidR="00FA7121" w:rsidRPr="005E0918">
        <w:rPr>
          <w:rFonts w:eastAsia="Tahoma"/>
          <w:color w:val="000000" w:themeColor="text1"/>
          <w:lang w:val="el-GR"/>
        </w:rPr>
        <w:t xml:space="preserve">450.483,87 </w:t>
      </w:r>
      <w:r w:rsidRPr="00FA7121">
        <w:rPr>
          <w:rFonts w:eastAsia="Tahoma"/>
          <w:color w:val="000000" w:themeColor="text1"/>
          <w:lang w:val="el-GR"/>
        </w:rPr>
        <w:t xml:space="preserve">€ μη περιλαμβανομένου ΦΠΑ, προϋπολογισμός με ΦΠΑ: </w:t>
      </w:r>
      <w:r w:rsidR="00FA7121" w:rsidRPr="005E0918">
        <w:rPr>
          <w:rFonts w:eastAsia="Tahoma"/>
          <w:color w:val="000000" w:themeColor="text1"/>
          <w:lang w:val="el-GR"/>
        </w:rPr>
        <w:t>558.600,00</w:t>
      </w:r>
      <w:r w:rsidRPr="00FA7121">
        <w:rPr>
          <w:rFonts w:eastAsia="Tahoma"/>
          <w:color w:val="000000" w:themeColor="text1"/>
          <w:lang w:val="el-GR"/>
        </w:rPr>
        <w:t xml:space="preserve"> €, ΦΠΑ 24% </w:t>
      </w:r>
      <w:r w:rsidR="00FA7121" w:rsidRPr="005E0918">
        <w:rPr>
          <w:rFonts w:eastAsia="Tahoma"/>
          <w:color w:val="000000" w:themeColor="text1"/>
          <w:lang w:val="el-GR"/>
        </w:rPr>
        <w:t xml:space="preserve">108.116,13 </w:t>
      </w:r>
      <w:r w:rsidRPr="00FA7121">
        <w:rPr>
          <w:rFonts w:eastAsia="Tahoma"/>
          <w:color w:val="000000" w:themeColor="text1"/>
          <w:lang w:val="el-GR"/>
        </w:rPr>
        <w:t>€</w:t>
      </w:r>
      <w:r w:rsidR="00AC0BA8">
        <w:rPr>
          <w:rFonts w:eastAsia="Tahoma"/>
          <w:color w:val="000000" w:themeColor="text1"/>
          <w:lang w:val="el-GR"/>
        </w:rPr>
        <w:t>.</w:t>
      </w:r>
      <w:r w:rsidRPr="00FA7121">
        <w:rPr>
          <w:rFonts w:eastAsia="Tahoma"/>
          <w:color w:val="000000" w:themeColor="text1"/>
          <w:lang w:val="el-GR"/>
        </w:rPr>
        <w:t xml:space="preserve"> </w:t>
      </w:r>
    </w:p>
    <w:p w14:paraId="28501B23" w14:textId="7BC1B8B8" w:rsidR="00CD257B" w:rsidRPr="00CD257B" w:rsidRDefault="00CD257B" w:rsidP="00CD257B">
      <w:pPr>
        <w:rPr>
          <w:rFonts w:eastAsia="Tahoma"/>
          <w:color w:val="000000" w:themeColor="text1"/>
          <w:lang w:val="el-GR"/>
        </w:rPr>
      </w:pPr>
      <w:r w:rsidRPr="00CD257B">
        <w:rPr>
          <w:rFonts w:eastAsia="Tahoma"/>
          <w:color w:val="000000" w:themeColor="text1"/>
          <w:lang w:val="el-GR"/>
        </w:rPr>
        <w:t xml:space="preserve">Η διάρκεια της σύμβασης ορίζεται σε </w:t>
      </w:r>
      <w:r w:rsidR="00582378" w:rsidRPr="00582378">
        <w:rPr>
          <w:b/>
          <w:bCs/>
          <w:lang w:val="el-GR"/>
        </w:rPr>
        <w:t xml:space="preserve"> </w:t>
      </w:r>
      <w:r w:rsidR="00582378">
        <w:rPr>
          <w:b/>
          <w:bCs/>
          <w:lang w:val="el-GR"/>
        </w:rPr>
        <w:t xml:space="preserve">οκτώ (8) μήνες </w:t>
      </w:r>
      <w:r w:rsidR="00502B3E" w:rsidRPr="009729D9">
        <w:rPr>
          <w:rFonts w:eastAsia="Tahoma"/>
          <w:color w:val="000000" w:themeColor="text1"/>
          <w:lang w:val="el-GR"/>
        </w:rPr>
        <w:t xml:space="preserve">συμπεριλαμβανομένης </w:t>
      </w:r>
      <w:r w:rsidR="00502B3E" w:rsidRPr="00126446">
        <w:rPr>
          <w:rFonts w:eastAsia="Tahoma"/>
          <w:color w:val="000000" w:themeColor="text1"/>
          <w:lang w:val="el-GR"/>
        </w:rPr>
        <w:t>της διαδικασίας ελέγχου και παραλαβής παραδοτέων, όπως ορίζεται στην Παρ. 6.3 της παρούσας</w:t>
      </w:r>
      <w:r w:rsidRPr="009729D9">
        <w:rPr>
          <w:rFonts w:eastAsia="Tahoma"/>
          <w:color w:val="000000" w:themeColor="text1"/>
          <w:lang w:val="el-GR"/>
        </w:rPr>
        <w:t>.</w:t>
      </w:r>
      <w:r w:rsidRPr="00CD257B">
        <w:rPr>
          <w:rFonts w:eastAsia="Tahoma"/>
          <w:color w:val="000000" w:themeColor="text1"/>
          <w:lang w:val="en-US"/>
        </w:rPr>
        <w:t> </w:t>
      </w:r>
    </w:p>
    <w:p w14:paraId="242DE2B0" w14:textId="40339EBD" w:rsidR="00CD257B" w:rsidRPr="00CD257B" w:rsidRDefault="00CD257B" w:rsidP="00CD257B">
      <w:pPr>
        <w:rPr>
          <w:rFonts w:eastAsia="Tahoma"/>
          <w:color w:val="000000" w:themeColor="text1"/>
          <w:lang w:val="el-GR"/>
        </w:rPr>
      </w:pPr>
      <w:r w:rsidRPr="00CD257B">
        <w:rPr>
          <w:rFonts w:eastAsia="Tahoma"/>
          <w:color w:val="000000" w:themeColor="text1"/>
          <w:lang w:val="el-GR"/>
        </w:rPr>
        <w:t xml:space="preserve">Αναλυτική περιγραφή του </w:t>
      </w:r>
      <w:r w:rsidR="000D2974">
        <w:rPr>
          <w:rFonts w:eastAsia="Tahoma"/>
          <w:color w:val="000000" w:themeColor="text1"/>
          <w:lang w:val="el-GR"/>
        </w:rPr>
        <w:t xml:space="preserve">φυσικού και οικονομικού </w:t>
      </w:r>
      <w:r w:rsidRPr="00CD257B">
        <w:rPr>
          <w:rFonts w:eastAsia="Tahoma"/>
          <w:color w:val="000000" w:themeColor="text1"/>
          <w:lang w:val="el-GR"/>
        </w:rPr>
        <w:t xml:space="preserve">αντικειμένου της σύμβασης δίδεται στο </w:t>
      </w:r>
      <w:hyperlink r:id="rId18" w:tgtFrame="_blank" w:history="1">
        <w:r>
          <w:rPr>
            <w:rStyle w:val="Hyperlink"/>
            <w:rFonts w:eastAsia="Tahoma"/>
            <w:lang w:val="el-GR"/>
          </w:rPr>
          <w:fldChar w:fldCharType="begin"/>
        </w:r>
        <w:r w:rsidRPr="00CD257B">
          <w:rPr>
            <w:rFonts w:eastAsia="Tahoma"/>
            <w:color w:val="000000" w:themeColor="text1"/>
            <w:lang w:val="el-GR"/>
          </w:rPr>
          <w:instrText xml:space="preserve"> </w:instrText>
        </w:r>
        <w:r>
          <w:rPr>
            <w:rFonts w:eastAsia="Tahoma"/>
            <w:color w:val="000000" w:themeColor="text1"/>
            <w:lang w:val="en-US"/>
          </w:rPr>
          <w:instrText>REF</w:instrText>
        </w:r>
        <w:r w:rsidRPr="00CD257B">
          <w:rPr>
            <w:rFonts w:eastAsia="Tahoma"/>
            <w:color w:val="000000" w:themeColor="text1"/>
            <w:lang w:val="el-GR"/>
          </w:rPr>
          <w:instrText xml:space="preserve"> _</w:instrText>
        </w:r>
        <w:r>
          <w:rPr>
            <w:rFonts w:eastAsia="Tahoma"/>
            <w:color w:val="000000" w:themeColor="text1"/>
            <w:lang w:val="en-US"/>
          </w:rPr>
          <w:instrText>Ref</w:instrText>
        </w:r>
        <w:r w:rsidRPr="00CD257B">
          <w:rPr>
            <w:rFonts w:eastAsia="Tahoma"/>
            <w:color w:val="000000" w:themeColor="text1"/>
            <w:lang w:val="el-GR"/>
          </w:rPr>
          <w:instrText>496625830 \</w:instrText>
        </w:r>
        <w:r>
          <w:rPr>
            <w:rFonts w:eastAsia="Tahoma"/>
            <w:color w:val="000000" w:themeColor="text1"/>
            <w:lang w:val="en-US"/>
          </w:rPr>
          <w:instrText>h</w:instrText>
        </w:r>
        <w:r w:rsidRPr="00CD257B">
          <w:rPr>
            <w:rFonts w:eastAsia="Tahoma"/>
            <w:color w:val="000000" w:themeColor="text1"/>
            <w:lang w:val="el-GR"/>
          </w:rPr>
          <w:instrText xml:space="preserve"> </w:instrText>
        </w:r>
        <w:r>
          <w:rPr>
            <w:rStyle w:val="Hyperlink"/>
            <w:rFonts w:eastAsia="Tahoma"/>
            <w:lang w:val="el-GR"/>
          </w:rPr>
        </w:r>
        <w:r>
          <w:rPr>
            <w:rStyle w:val="Hyperlink"/>
            <w:rFonts w:eastAsia="Tahoma"/>
            <w:lang w:val="el-GR"/>
          </w:rPr>
          <w:fldChar w:fldCharType="separate"/>
        </w:r>
        <w:r w:rsidR="00EC18DC" w:rsidRPr="11E90C04">
          <w:rPr>
            <w:lang w:val="el-GR"/>
          </w:rPr>
          <w:t>ΠΑΡΑΡΤΗΜΑ Ι – Αναλυτική Περιγραφή Φυσικού και Οικονομικού Αντικειμένου της Σύμβασης</w:t>
        </w:r>
        <w:r>
          <w:rPr>
            <w:rStyle w:val="Hyperlink"/>
            <w:rFonts w:eastAsia="Tahoma"/>
            <w:lang w:val="el-GR"/>
          </w:rPr>
          <w:fldChar w:fldCharType="end"/>
        </w:r>
      </w:hyperlink>
      <w:r w:rsidRPr="00CD257B">
        <w:rPr>
          <w:rFonts w:eastAsia="Tahoma"/>
          <w:color w:val="000000" w:themeColor="text1"/>
          <w:lang w:val="el-GR"/>
        </w:rPr>
        <w:t>. </w:t>
      </w:r>
      <w:r w:rsidRPr="00CD257B">
        <w:rPr>
          <w:rFonts w:eastAsia="Tahoma"/>
          <w:color w:val="000000" w:themeColor="text1"/>
          <w:lang w:val="en-US"/>
        </w:rPr>
        <w:t> </w:t>
      </w:r>
    </w:p>
    <w:p w14:paraId="0F5E2CAB" w14:textId="77777777" w:rsidR="00CD257B" w:rsidRPr="00CD257B" w:rsidRDefault="00CD257B" w:rsidP="00CD257B">
      <w:pPr>
        <w:rPr>
          <w:rFonts w:eastAsia="Tahoma"/>
          <w:color w:val="000000" w:themeColor="text1"/>
          <w:lang w:val="el-GR"/>
        </w:rPr>
      </w:pPr>
      <w:r w:rsidRPr="00CD257B">
        <w:rPr>
          <w:rFonts w:eastAsia="Tahoma"/>
          <w:color w:val="000000" w:themeColor="text1"/>
          <w:lang w:val="el-GR"/>
        </w:rPr>
        <w:t>Η σύμβαση θα ανατεθεί με το κριτήριο της πλέον συμφέρουσας από οικονομική άποψη προσφοράς, βάσει της βέλτιστης σχέσης ποιότητας – τιμής.</w:t>
      </w:r>
      <w:r w:rsidRPr="00CD257B">
        <w:rPr>
          <w:rFonts w:eastAsia="Tahoma"/>
          <w:color w:val="000000" w:themeColor="text1"/>
          <w:lang w:val="en-US"/>
        </w:rPr>
        <w:t> </w:t>
      </w:r>
    </w:p>
    <w:p w14:paraId="6293E662" w14:textId="5E898DDD" w:rsidR="008338F0" w:rsidRPr="00745634" w:rsidRDefault="008338F0" w:rsidP="00FD40D7">
      <w:pPr>
        <w:rPr>
          <w:lang w:val="el-GR"/>
        </w:rPr>
      </w:pPr>
    </w:p>
    <w:p w14:paraId="5EFA290C" w14:textId="77777777" w:rsidR="008338F0" w:rsidRPr="00603221" w:rsidRDefault="003355E7" w:rsidP="003A109E">
      <w:pPr>
        <w:pStyle w:val="Heading2"/>
        <w:rPr>
          <w:rFonts w:cs="Tahoma"/>
          <w:lang w:val="el-GR"/>
        </w:rPr>
      </w:pPr>
      <w:r w:rsidRPr="00603221">
        <w:rPr>
          <w:rFonts w:cs="Tahoma"/>
          <w:lang w:val="el-GR"/>
        </w:rPr>
        <w:tab/>
      </w:r>
      <w:bookmarkStart w:id="21" w:name="_Toc97194259"/>
      <w:bookmarkStart w:id="22" w:name="_Toc97194408"/>
      <w:bookmarkStart w:id="23" w:name="_Toc196735908"/>
      <w:r w:rsidRPr="00603221">
        <w:rPr>
          <w:rFonts w:cs="Tahoma"/>
          <w:lang w:val="el-GR"/>
        </w:rPr>
        <w:t>Θεσμικό πλαίσιο</w:t>
      </w:r>
      <w:bookmarkEnd w:id="21"/>
      <w:bookmarkEnd w:id="22"/>
      <w:bookmarkEnd w:id="23"/>
      <w:r w:rsidRPr="00603221">
        <w:rPr>
          <w:rFonts w:cs="Tahoma"/>
          <w:lang w:val="el-GR"/>
        </w:rPr>
        <w:t xml:space="preserve"> </w:t>
      </w:r>
    </w:p>
    <w:p w14:paraId="39DBD178" w14:textId="6195238E" w:rsidR="53FD7C62" w:rsidRPr="00995186" w:rsidRDefault="53FD7C62" w:rsidP="11E90C04">
      <w:pPr>
        <w:tabs>
          <w:tab w:val="left" w:pos="284"/>
        </w:tabs>
        <w:rPr>
          <w:rFonts w:eastAsia="Tahoma"/>
          <w:color w:val="000000" w:themeColor="text1"/>
          <w:lang w:val="el-GR"/>
        </w:rPr>
      </w:pPr>
      <w:r w:rsidRPr="11E90C04">
        <w:rPr>
          <w:rFonts w:eastAsia="Tahoma"/>
          <w:color w:val="000000" w:themeColor="text1"/>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4E29456"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 όπως ισχύει.</w:t>
      </w:r>
    </w:p>
    <w:p w14:paraId="6361A592" w14:textId="77777777" w:rsidR="00B60612"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 όπως τροποποιήθηκε και ισχύει.</w:t>
      </w:r>
    </w:p>
    <w:p w14:paraId="3419B552"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 όπως τροποποιήθηκε και ισχύει.</w:t>
      </w:r>
    </w:p>
    <w:p w14:paraId="594DD81D"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1A68BBC3"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ST 10152/21 ADD 1), όπως τροποποιήθηκε με την από 7 Δεκεμβρίου 2023 Εκτελεστική Απόφαση του Συμβουλίου της Ευρωπαϊκής Ένωσης (ST 15831/1/23 REV 1, ST 15831/23 ADD 1 REV 1).</w:t>
      </w:r>
    </w:p>
    <w:p w14:paraId="3EF7D88B"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453B28E2"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099C3E85"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lastRenderedPageBreak/>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A1734AE"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Toν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774CD22C"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5927CF74" w14:textId="77777777" w:rsidR="00B60612" w:rsidRPr="00CD45A4" w:rsidRDefault="00B60612" w:rsidP="00B60612">
      <w:pPr>
        <w:pStyle w:val="ListParagraph"/>
        <w:numPr>
          <w:ilvl w:val="0"/>
          <w:numId w:val="4"/>
        </w:numPr>
        <w:suppressAutoHyphens w:val="0"/>
        <w:ind w:left="426" w:hanging="426"/>
        <w:contextualSpacing w:val="0"/>
        <w:rPr>
          <w:bCs/>
          <w:lang w:val="el-GR"/>
        </w:rPr>
      </w:pPr>
      <w:r w:rsidRPr="00DB5340">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674E7D83"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49320BC4"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1FFA3DBD"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υπ’ αρ. 71693 ΕΞ 2023  Απόφαση του Αναπληρωτή Υπουργού Οικονομικών με θέμα: “Διαδικασίες επιβολής δημοσιονομικών διορθώσεων αχρεωστήτως ή παρανόμως καταβληθέντων ποσών από πόρους του κρατικού προϋπολογισμού στο πλαίσιο Δράσεων και Έργων που χρηματοδοτούνται από το Ταμείο Ανάκαμψης και Ανθεκτικότητας” (ΦΕΚ 3079/Β/09-05-2023).</w:t>
      </w:r>
    </w:p>
    <w:p w14:paraId="5E1F45D6"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υπ’ αρ. 119126 ΕΞ 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την υπ’ αρ. 188159 ΕΞ 2022 Απόφαση του Αναπληρωτή Υπ. Οικονομικών (ΦΕΚ 6973/Β/30-12-2022) και την υπ’ αρ. 66734 ΕΞ 2024 Απόφαση του Αναπληρωτή Υπ. Εθνικής Οικονομίας και Οικονομικών (ΦΕΚ 2786/Β/16-05-2024).</w:t>
      </w:r>
    </w:p>
    <w:p w14:paraId="70C71C33" w14:textId="77777777" w:rsidR="00B60612" w:rsidRDefault="00B60612" w:rsidP="00B60612">
      <w:pPr>
        <w:pStyle w:val="ListParagraph"/>
        <w:numPr>
          <w:ilvl w:val="0"/>
          <w:numId w:val="4"/>
        </w:numPr>
        <w:suppressAutoHyphens w:val="0"/>
        <w:ind w:left="426" w:hanging="426"/>
        <w:contextualSpacing w:val="0"/>
        <w:rPr>
          <w:bCs/>
          <w:lang w:val="el-GR"/>
        </w:rPr>
      </w:pPr>
      <w:r w:rsidRPr="00DB5340">
        <w:rPr>
          <w:bCs/>
          <w:lang w:val="el-GR"/>
        </w:rPr>
        <w:t>Tο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96462 ΕΞ2022/27-06-2023 (ΑΔΑ 6Θ87Η-ΟΦΞ), 68955 ΕΞ2024/17-05-2024 (ΑΔΑ 6ΙΔΛΗ-Α5Ρ) και 181806 ΕΞ2024/03-12-2024 (ΑΔΑ 6Α48Η-ΨΣΝ) Αποφάσεις του Διοικητή της Ειδικής Υπηρεσίας Συντονισμού Ταμείου Ανάκαμψης.</w:t>
      </w:r>
    </w:p>
    <w:p w14:paraId="2191BB3A"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F6570C">
        <w:rPr>
          <w:bCs/>
          <w:lang w:val="el-GR"/>
        </w:rPr>
        <w:t xml:space="preserve">Την με Αριθ. 44756 (ΦΕΚ 3380/Β΄/13.06.2024) Κοινή Υπουργική Απόφαση των Υπουργών Ανάπτυξης και Ψηφιακής Διακυβέρνησης όσον αφορά τις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w:t>
      </w:r>
      <w:r w:rsidRPr="00F6570C">
        <w:rPr>
          <w:bCs/>
          <w:lang w:val="el-GR"/>
        </w:rPr>
        <w:lastRenderedPageBreak/>
        <w:t>Συμβάσεων (ΕΣΗΔΗΣ) - Τροποποίηση της υπ’ αρ. 64233/8.6.2021 (Β'΄ 2453) κοινής απόφασης των Υπουργών Ανάπτυξης και Επενδύσεων και Επικρατείας</w:t>
      </w:r>
      <w:r>
        <w:rPr>
          <w:bCs/>
          <w:lang w:val="el-GR"/>
        </w:rPr>
        <w:t>.</w:t>
      </w:r>
    </w:p>
    <w:p w14:paraId="6EC86CB8"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4152/2013 «Επείγοντα μέτρα εφαρμογής των νόμων 4046/2012, 4093/2012 και 4127/2013» (ΦΕΚ 107/Α/09-05-2013), όπως τροποποιήθηκε και ισχύει.</w:t>
      </w:r>
    </w:p>
    <w:p w14:paraId="19FFC815"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 Α.88 του Ν. 1892/1990 «Για τον εκσυγχρονισμό και την ανάπτυξη και άλλες διατάξεις» (ΦΕΚ 101/Α/31-07-1990), όπως ισχύει.</w:t>
      </w:r>
    </w:p>
    <w:p w14:paraId="04AB7D36"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41EF4135"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 όπως ισχύει.</w:t>
      </w:r>
    </w:p>
    <w:p w14:paraId="12A557C3"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6C248E95"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517ED38D"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0986B7F2"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104B6BB9"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Toν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38706383"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2121/1993 “Πνευματική Ιδιοκτησία, Συγγενικά Δικαιώματα και Πολιτιστικά Θέματα”, (ΦΕΚ 25/Α/04-03-1993), όπως τροποποιήθηκε και ισχύει.</w:t>
      </w:r>
    </w:p>
    <w:p w14:paraId="4AA6611F"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 Π.Δ. 80/2016 «Ανάληψη υποχρεώσεων από τους Διατάκτες» (ΦΕΚ 145/Α/05-08-2016), όπως τροποποιήθηκε και ισχύει.</w:t>
      </w:r>
    </w:p>
    <w:p w14:paraId="6BE8B581"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4912/2022 Ενιαία Αρχή Δημοσίων Συμβάσεων και άλλες διατάξεις του Υπουργείου Δικαιοσύνης” (ΦΕΚ 59/A/17-03-2022), όπως ισχύει.</w:t>
      </w:r>
    </w:p>
    <w:p w14:paraId="59880E7F"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53A1090F"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lastRenderedPageBreak/>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63E56601"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7287213B"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512D1B7" w14:textId="77777777" w:rsidR="00B60612"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4635/2019 (ιδίως των άρθρων 85 επ.) “Επενδύω στην Ελλάδα και άλλες διατάξεις” (ΦΕΚ 167/Α/30-10-2019), όπως τροποποιήθηκε και ισχύει.</w:t>
      </w:r>
    </w:p>
    <w:p w14:paraId="7E0427ED"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F6570C">
        <w:rPr>
          <w:bCs/>
          <w:lang w:val="el-GR"/>
        </w:rPr>
        <w:t>Τον Ν. 5005/2022 (Α’ 236) «Ενίσχυση δημοσιότητας και διαφάνειας στον έντυπο και ηλεκτρονικό Τύπο - Σύσταση ηλεκτρονικών μητρώων εντύπου και ηλεκτρονικού Τύπου - Διατάξεις αρμοδιότητας της Γενικής Γραμματείας Επικοινωνίας και Ενημέρωσης και λοιπές επείγουσες ρυθμίσεις»</w:t>
      </w:r>
      <w:r>
        <w:rPr>
          <w:bCs/>
          <w:lang w:val="el-GR"/>
        </w:rPr>
        <w:t>.</w:t>
      </w:r>
    </w:p>
    <w:p w14:paraId="007CB61F"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 xml:space="preserve">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 </w:t>
      </w:r>
      <w:bookmarkStart w:id="24" w:name="_Hlk195627106"/>
      <w:r w:rsidRPr="00DB5340">
        <w:rPr>
          <w:bCs/>
          <w:lang w:val="el-GR"/>
        </w:rPr>
        <w:t>και του Ν. 5143/2024</w:t>
      </w:r>
      <w:bookmarkEnd w:id="24"/>
      <w:r w:rsidRPr="00DB5340">
        <w:rPr>
          <w:bCs/>
          <w:lang w:val="el-GR"/>
        </w:rPr>
        <w:t>.</w:t>
      </w:r>
    </w:p>
    <w:p w14:paraId="4B638306"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5144/2024 Κώδικας Φόρου Προστιθέμενης Αξίας (ΦΕΚ 162/A/11-10-2024).</w:t>
      </w:r>
    </w:p>
    <w:p w14:paraId="43A66D20"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w:t>
      </w:r>
    </w:p>
    <w:p w14:paraId="62B531CD"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5140/2024 “Νέο Αναπτυξιακό Πρόγραμμα Δημοσίων Επενδύσεων και συμπληρωματικές διατάξεις” (</w:t>
      </w:r>
      <w:r w:rsidRPr="002F576E">
        <w:rPr>
          <w:bCs/>
          <w:lang w:val="el-GR"/>
        </w:rPr>
        <w:t>ΦΕΚ 154/Α/30-09-2024).</w:t>
      </w:r>
    </w:p>
    <w:p w14:paraId="5C4462C2"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468D8BC9" w14:textId="77777777" w:rsidR="00B60612" w:rsidRPr="009C669A"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3F3879A8"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4A0017D"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N. 3429/2005 «Δημόσιες Επιχειρήσεις και Οργανισμοί (Δ.Ε.Κ.Ο.).» ΦΕΚ (314/Α/27-12-2005), όπως τροποποιήθηκε από τον Ν. 4972/2022.</w:t>
      </w:r>
    </w:p>
    <w:p w14:paraId="396601FC" w14:textId="77777777" w:rsidR="00B60612" w:rsidRPr="00DB5340" w:rsidRDefault="00B60612" w:rsidP="00B60612">
      <w:pPr>
        <w:pStyle w:val="ListParagraph"/>
        <w:numPr>
          <w:ilvl w:val="0"/>
          <w:numId w:val="4"/>
        </w:numPr>
        <w:suppressAutoHyphens w:val="0"/>
        <w:ind w:left="426" w:hanging="426"/>
        <w:contextualSpacing w:val="0"/>
        <w:rPr>
          <w:bCs/>
          <w:lang w:val="el-GR"/>
        </w:rPr>
      </w:pPr>
      <w:bookmarkStart w:id="25" w:name="_Hlk195627181"/>
      <w:r w:rsidRPr="00DB5340">
        <w:rPr>
          <w:bCs/>
          <w:lang w:val="el-GR"/>
        </w:rPr>
        <w:lastRenderedPageBreak/>
        <w:t>Τον N. 4972/2022 “Εταιρική διακυβέρνηση των Ανωνύμων Εταιρειών του Δημοσίου” (ΦΕΚ 181/A/23-09-2022), ως ισχύει.</w:t>
      </w:r>
      <w:bookmarkEnd w:id="25"/>
    </w:p>
    <w:p w14:paraId="1966F7D7"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1E3EBE09"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680D2B52"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 Α.39 του Ν. 4578/2018 «Μείωση ασφαλιστικών εισφορών και άλλες διατάξεις» (ΦΕΚ 200/Α/03-12-2018), όπως ισχύει.</w:t>
      </w:r>
    </w:p>
    <w:p w14:paraId="5C43D0A3"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2F576E">
        <w:rPr>
          <w:bCs/>
          <w:lang w:val="el-GR"/>
        </w:rPr>
        <w:t xml:space="preserve">Το </w:t>
      </w:r>
      <w:r w:rsidRPr="00DB5340">
        <w:rPr>
          <w:bCs/>
          <w:lang w:val="el-GR"/>
        </w:rPr>
        <w:t>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30A7F3FA"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364793D7" w14:textId="77777777" w:rsidR="00B60612" w:rsidRPr="00B10546"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2FF66A9"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από 24-11-2022 (Α.Π ΚτΠ Α.Ε.: 21428/02-12-2022), όπως αυτή έχει τροποποιηθεί και ισχύει,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«Ενίσχυση της συνδεσιμότητας υπερ-υψηλών ταχυτήτων μέσω προγράμματος επιδότησης “Gigabit” (“Gigabit voucher Scheme”)»,</w:t>
      </w:r>
    </w:p>
    <w:p w14:paraId="4B124D24"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Το άρθρο 34 του ν. 5099/04-04-2024 Πρόγραμμα «Κουπόνι Συνδεσιμότητας Gigabit» («Gigabit Connectivity Voucher Scheme») (ΦΕΚ A’ 48/05.04.2024).</w:t>
      </w:r>
    </w:p>
    <w:p w14:paraId="18263FB6"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Η υπ' αριθ. C (2024) 5152 final/19.07.2024 απόφαση της Ε. Επιτροπής με θέμα «State Aid SA. 112911 (2024/N) – RRF – Gigabit Voucher Scheme» (αρ. πρωτ. ΚτΠ Μ.Α.Ε 17381/24-07-2024).</w:t>
      </w:r>
    </w:p>
    <w:p w14:paraId="0E66F699"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Η υπ’ αρ. 1183 Κοινή Υπουργική Απόφαση με θέμα: «Όροι και ρυθμίσεις σχετικά με το Πρόγραμμα «Κουπόνι Συνδεσιμότητας Gigabit» («Gigabit Connectivity Voucher Scheme»)» (ΦΕΚ 6274/Β’/13-11-2024).</w:t>
      </w:r>
    </w:p>
    <w:p w14:paraId="1F0EF804"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 ΣΑΤΑ ΤΑ063 (Κωδ. Έργου: 2024ΤΑ06300008) του Υπουργείου Ψηφιακής Διακυβέρνησης με την οποία εγκρίθηκε η Ένταξη του Έργου «Ενίσχυση της συνδεσιμότητας υπερ-υψηλών ταχυτήτων μέσω προγράμματος επιδότησης “Gigabit” (“Gigabit voucher Scheme”)», με κωδικό ΟΠΣ ΤΑ 5224378, στο Ταμείο Ανάκαμψης και Ανθεκτικότητας, το οποίο χρηματοδοτείται από την Ευρωπαϊκή Ένωση – NextGeneration EU.</w:t>
      </w:r>
    </w:p>
    <w:p w14:paraId="1C4D8048"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lastRenderedPageBreak/>
        <w:t>Την υπ’ αρ. πρωτ. 132846 ΕΞ 2024 ΥΠΕΘΟΟ 17-09-2024 (ΚτΠ ΕΙΣ 21106/17-09-2024) Απόφαση του Αναπληρωτή Υπουργού Εθνικής Οικονομίας και Οικονομικών για την Ένταξη του Έργου με τίτλο «Ενίσχυση της συνδεσιμότητας υπερ-υψηλών ταχυτήτων μέσω προγράμματος επιδότησης “Gigabit”» (κωδικός ΟΠΣ ΤΑ 5224378) της Δράσης 16818 - «Υποδομές Οπτικών Ινών σε δημόσια κτήρια» στο Ταμείο Ανάκαμψης και Ανθεκτικότητας Ελλάδα 2.0. (ΑΔΑ:9ΛΚ9Η-ΚΡΛ).</w:t>
      </w:r>
    </w:p>
    <w:p w14:paraId="643F00ED"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DB5340">
        <w:rPr>
          <w:bCs/>
          <w:lang w:val="el-GR"/>
        </w:rPr>
        <w:t>Την υπ’ αρ. πρωτ. 42480 ΕΞ 2025 ΥΠΕΘΟΟ 11-03-2025 (ΚτΠ ΕΙΣ 5123/12-03-2025) Τροποποίηση της Απόφασης Ένταξης Έργου «Ενίσχυση της συνδεσιμότητας υπερ-υψηλών ταχυτήτων μέσω προγράμματος επιδότησης “Gigabit” (”Gigabit Voucher Scheme”)», με κωδικό ΟΠΣ ΤΑ 5224378 (Κωδικός ΠΔΕ: 2024ΤΑ06300008) , της Δράσης με ID "16818 – Υποδομές Οπτικών Ινών σε κτήρια" του Ταμείου Ανάκαμψης και Ανθεκτικότητας. (ΑΔΑ:6ΣΨΟΗ-Α09).</w:t>
      </w:r>
    </w:p>
    <w:p w14:paraId="60137BD5"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052AA7">
        <w:rPr>
          <w:bCs/>
          <w:lang w:val="el-GR"/>
        </w:rPr>
        <w:t>Την υπ’ αρ. 11359/08-10-2024 (αριθ. πρωτ. ΚτΠ Μ.Α.Ε.: 23049/09-10-2024) Απόφαση του Υπουργείου Εθνικής Οικονομίας και Οικονομικών περί έγκρισης της ένταξης στο Πρόγραμμα Δημοσίων Επενδύσεων (ΠΔΕ) 2024, στη ΣΑ ΤΑ063 του έργου “Ενίσχυση της συνδεσιμότητας υπερ-υψηλών ταχυτήτων μέσω προγράμματος επιδότησης "Gigabit" ("Gigabit Voucher Scheme")” με Κωδικό ΟΠΣ: 5224378 και ενάριθμο κωδικό: 2024ΤΑ06300008</w:t>
      </w:r>
      <w:r w:rsidRPr="00DB5340">
        <w:rPr>
          <w:bCs/>
          <w:lang w:val="el-GR"/>
        </w:rPr>
        <w:t>.</w:t>
      </w:r>
    </w:p>
    <w:p w14:paraId="66827E42" w14:textId="77777777" w:rsidR="00B60612" w:rsidRPr="00DB5340" w:rsidRDefault="00B60612" w:rsidP="00B60612">
      <w:pPr>
        <w:pStyle w:val="ListParagraph"/>
        <w:numPr>
          <w:ilvl w:val="0"/>
          <w:numId w:val="4"/>
        </w:numPr>
        <w:suppressAutoHyphens w:val="0"/>
        <w:ind w:left="426" w:hanging="426"/>
        <w:contextualSpacing w:val="0"/>
        <w:rPr>
          <w:bCs/>
          <w:lang w:val="el-GR"/>
        </w:rPr>
      </w:pPr>
      <w:r w:rsidRPr="009770C1">
        <w:rPr>
          <w:bCs/>
          <w:lang w:val="el-GR"/>
        </w:rPr>
        <w:t>Την υπ΄ αρ. 1555/13-03-2025 (αριθ. πρωτ. ΚτΠ Μ.Α.Ε.: 5343/13-03-2025) επιστολή του Υπουργείου Ψηφιακής Διακυβέρνησης με θέμα: “Παροχή σύμφωνης γνώμης για την ολοκλήρωση της Φάσης A΄ και της έναρξης της Φάσης B΄ για τα Υποέργα: α) «Υλοποίηση και Παραγωγική Λειτουργία Ηλεκτρονικής Πλατφόρμας διαχείρισης αιτήσεων και παρακολούθησης του κύκλου ζωής του Προγράμματος “Κουπόνι Συνδεσιμότητας Gigabit”», β) «Εκπόνηση πλάνου μέσων για το Πρόγραμμα “Κουπόνι Συνδεσιμότητας Gigabit”», γ) «Δημιουργικός σχεδιασμός προωθητικού υλικού για το Πρόγραμμα “Κουπόνι Συνδεσιμότητας Gigabit”», δ) «Εργασίες Παραγωγής οπτικοακουστικού υλικού για το Πρόγραμμα “Κουπόνι Συνδεσιμότητας Gigabit”», ε) «Διαχείριση και προβολή σε Μέσα Κοινωνικής Δικτύωσης για το Πρόγραμμα “Κουπόνι Συνδεσιμότητας Gigabit”», στ) «Διαχείριση, Συντήρηση – Επικαιροποίηση Ιστοσελίδας» για το Πρόγραμμα «Κουπόνι Συνδεσιμότητας Gigabit»”</w:t>
      </w:r>
      <w:r w:rsidRPr="00DB5340">
        <w:rPr>
          <w:bCs/>
          <w:lang w:val="el-GR"/>
        </w:rPr>
        <w:t>.</w:t>
      </w:r>
    </w:p>
    <w:p w14:paraId="373288B0" w14:textId="77777777" w:rsidR="00B60612" w:rsidRPr="00DB5340" w:rsidRDefault="00B60612" w:rsidP="00B60612">
      <w:pPr>
        <w:pStyle w:val="ListParagraph"/>
        <w:numPr>
          <w:ilvl w:val="0"/>
          <w:numId w:val="4"/>
        </w:numPr>
        <w:suppressAutoHyphens w:val="0"/>
        <w:ind w:left="426" w:hanging="426"/>
        <w:contextualSpacing w:val="0"/>
        <w:rPr>
          <w:bCs/>
          <w:lang w:val="el-GR"/>
        </w:rPr>
      </w:pPr>
      <w:bookmarkStart w:id="26" w:name="_Hlk71646966"/>
      <w:r w:rsidRPr="00DB5340">
        <w:rPr>
          <w:bCs/>
          <w:lang w:val="el-GR"/>
        </w:rPr>
        <w:t>Την υπ’ Α.Π.: 65052 ΕΞ 2025/11-04-2025 (αρ. πρωτ. ΚτΠ Μ.Α.Ε. 8067/11-04-2025) επιστολή του Υπουργείο Εθνικής Οικονομίας και Οικονομικών/ Ειδική Υπηρεσία Συντονισμού Ταμείου Ανάκαμψης (ΕΥΣΤΑ) με θέμα: “Έγκριση Διακήρυξης «Υλοποίηση και παραγωγική λειτουργία Ηλεκτρονικής Πλατφόρμας διαχείρισης αιτήσεων και παρακολούθησης του κύκλου ζωής του Προγράμματος “Κουπόνι Συνδεσιμότητας Gigabit”» Α/Α 2 του Έργου «Ενίσχυση της συνδεσιμότητας υπερ-υψηλών ταχυτήτων μέσω προγράμματος επιδότησης “Gigabit” (”Gigabit Voucher Scheme”)» (Κωδικός ΟΠΣ ΤΑ 5224378), της Δράσης με ID 16818 - Υποδομές Οπτικών Ινών σε κτήρια».</w:t>
      </w:r>
    </w:p>
    <w:p w14:paraId="28B29231" w14:textId="77777777" w:rsidR="00B60612" w:rsidRPr="002D6BF1" w:rsidRDefault="00B60612" w:rsidP="00B60612">
      <w:pPr>
        <w:pStyle w:val="ListParagraph"/>
        <w:numPr>
          <w:ilvl w:val="0"/>
          <w:numId w:val="4"/>
        </w:numPr>
        <w:suppressAutoHyphens w:val="0"/>
        <w:ind w:left="426" w:hanging="426"/>
        <w:contextualSpacing w:val="0"/>
        <w:rPr>
          <w:bCs/>
          <w:lang w:val="el-GR"/>
        </w:rPr>
      </w:pPr>
      <w:r w:rsidRPr="00DB5340">
        <w:rPr>
          <w:bCs/>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14:paraId="659F3BDD" w14:textId="77777777" w:rsidR="00B60612" w:rsidRPr="002D6BF1" w:rsidRDefault="00B60612" w:rsidP="00B60612">
      <w:pPr>
        <w:pStyle w:val="ListParagraph"/>
        <w:numPr>
          <w:ilvl w:val="0"/>
          <w:numId w:val="4"/>
        </w:numPr>
        <w:suppressAutoHyphens w:val="0"/>
        <w:ind w:left="426" w:hanging="426"/>
        <w:contextualSpacing w:val="0"/>
        <w:rPr>
          <w:bCs/>
          <w:lang w:val="el-GR"/>
        </w:rPr>
      </w:pPr>
      <w:r>
        <w:rPr>
          <w:bCs/>
          <w:lang w:val="el-GR"/>
        </w:rPr>
        <w:t>Την</w:t>
      </w:r>
      <w:r w:rsidRPr="002D6BF1">
        <w:rPr>
          <w:bCs/>
          <w:lang w:val="el-GR"/>
        </w:rPr>
        <w:t xml:space="preserve"> </w:t>
      </w:r>
      <w:r>
        <w:rPr>
          <w:bCs/>
          <w:lang w:val="el-GR"/>
        </w:rPr>
        <w:t>από</w:t>
      </w:r>
      <w:r w:rsidRPr="002D6BF1">
        <w:rPr>
          <w:bCs/>
          <w:lang w:val="el-GR"/>
        </w:rPr>
        <w:t xml:space="preserve"> 14-04-2025 (</w:t>
      </w:r>
      <w:r>
        <w:rPr>
          <w:bCs/>
          <w:lang w:val="en-US"/>
        </w:rPr>
        <w:t>A</w:t>
      </w:r>
      <w:r w:rsidRPr="002D6BF1">
        <w:rPr>
          <w:bCs/>
          <w:lang w:val="el-GR"/>
        </w:rPr>
        <w:t>/</w:t>
      </w:r>
      <w:r>
        <w:rPr>
          <w:bCs/>
          <w:lang w:val="en-US"/>
        </w:rPr>
        <w:t>A</w:t>
      </w:r>
      <w:r w:rsidRPr="002D6BF1">
        <w:rPr>
          <w:bCs/>
          <w:lang w:val="el-GR"/>
        </w:rPr>
        <w:t xml:space="preserve"> 457969 </w:t>
      </w:r>
      <w:r>
        <w:rPr>
          <w:bCs/>
          <w:lang w:val="en-US"/>
        </w:rPr>
        <w:t>Docutracks</w:t>
      </w:r>
      <w:r w:rsidRPr="002D6BF1">
        <w:rPr>
          <w:bCs/>
          <w:lang w:val="el-GR"/>
        </w:rPr>
        <w:t xml:space="preserve">) </w:t>
      </w:r>
      <w:r>
        <w:rPr>
          <w:bCs/>
          <w:lang w:val="el-GR"/>
        </w:rPr>
        <w:t>Εισήγηση από τη Γενική Διεύθυνση Έργων / Διεύθυνση Δράσεων Κρατικών Ενισχύσεων / Τμήμα Προγραμματισμού της ΚτΠ Μ.Α.Ε.</w:t>
      </w:r>
    </w:p>
    <w:bookmarkEnd w:id="26"/>
    <w:p w14:paraId="28C873DD" w14:textId="77777777" w:rsidR="00B60612" w:rsidRPr="00B10546" w:rsidRDefault="00B60612" w:rsidP="00B60612">
      <w:pPr>
        <w:pStyle w:val="ListParagraph"/>
        <w:numPr>
          <w:ilvl w:val="0"/>
          <w:numId w:val="4"/>
        </w:numPr>
        <w:suppressAutoHyphens w:val="0"/>
        <w:ind w:left="426" w:hanging="426"/>
        <w:contextualSpacing w:val="0"/>
        <w:rPr>
          <w:bCs/>
          <w:lang w:val="el-GR"/>
        </w:rPr>
      </w:pPr>
      <w:r w:rsidRPr="00B10546">
        <w:rPr>
          <w:bCs/>
          <w:lang w:val="el-GR"/>
        </w:rPr>
        <w:t>Την Απόφαση του ΔΣ της ΚτΠ Μ.Α.Ε. κατά την υπ’ αρ. 856/25-08-2022 Συνεδρίασή του, με θέμα Εκλογή Διευθύνοντος Συμβούλου (Θέμα 1).</w:t>
      </w:r>
    </w:p>
    <w:p w14:paraId="2D11B250" w14:textId="77777777" w:rsidR="00B60612" w:rsidRPr="00B10546" w:rsidRDefault="00B60612" w:rsidP="00B60612">
      <w:pPr>
        <w:pStyle w:val="ListParagraph"/>
        <w:numPr>
          <w:ilvl w:val="0"/>
          <w:numId w:val="4"/>
        </w:numPr>
        <w:suppressAutoHyphens w:val="0"/>
        <w:ind w:left="426" w:hanging="426"/>
        <w:contextualSpacing w:val="0"/>
        <w:rPr>
          <w:bCs/>
          <w:lang w:val="el-GR"/>
        </w:rPr>
      </w:pPr>
      <w:r w:rsidRPr="00B10546">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1AF2766A" w14:textId="77777777" w:rsidR="00B60612" w:rsidRPr="007F6743" w:rsidRDefault="00B60612" w:rsidP="00B60612">
      <w:pPr>
        <w:pStyle w:val="ListParagraph"/>
        <w:numPr>
          <w:ilvl w:val="0"/>
          <w:numId w:val="4"/>
        </w:numPr>
        <w:suppressAutoHyphens w:val="0"/>
        <w:ind w:left="426" w:hanging="426"/>
        <w:contextualSpacing w:val="0"/>
        <w:rPr>
          <w:bCs/>
          <w:lang w:val="el-GR"/>
        </w:rPr>
      </w:pPr>
      <w:r w:rsidRPr="00B10546">
        <w:rPr>
          <w:bCs/>
          <w:lang w:val="el-GR"/>
        </w:rPr>
        <w:lastRenderedPageBreak/>
        <w:t>Την Απόφαση του Διευθύνοντος Συμβούλου της ΚτΠ Μ.Α.Ε. με Αρ. Πρωτ. 22683/20-12-2022 (O.E. 23-10-2023) με θέμα «Εξουσιοδότηση δικαιώματος υπογραφής σε Γενικούς Διευθυντές και Διευθυντές της ΚτΠ Μ.Α.Ε.».</w:t>
      </w:r>
    </w:p>
    <w:p w14:paraId="62B581B2" w14:textId="77777777" w:rsidR="00B60612" w:rsidRPr="00B10546" w:rsidRDefault="00B60612" w:rsidP="00B60612">
      <w:pPr>
        <w:pStyle w:val="ListParagraph"/>
        <w:numPr>
          <w:ilvl w:val="0"/>
          <w:numId w:val="4"/>
        </w:numPr>
        <w:suppressAutoHyphens w:val="0"/>
        <w:ind w:left="426" w:hanging="426"/>
        <w:contextualSpacing w:val="0"/>
        <w:rPr>
          <w:bCs/>
          <w:lang w:val="el-GR"/>
        </w:rPr>
      </w:pPr>
      <w:r w:rsidRPr="00B10546">
        <w:rPr>
          <w:bCs/>
          <w:lang w:val="el-GR"/>
        </w:rPr>
        <w:t>Την Απόφαση του Διευθύνοντος Συμβούλου της ΚτΠ Μ.Α.Ε. με Αρ. Πρωτ. 26061/18-11-2024 με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683D648D" w14:textId="77777777" w:rsidR="00B60612" w:rsidRPr="00B10546" w:rsidRDefault="00B60612" w:rsidP="00B60612">
      <w:pPr>
        <w:pStyle w:val="ListParagraph"/>
        <w:numPr>
          <w:ilvl w:val="0"/>
          <w:numId w:val="4"/>
        </w:numPr>
        <w:suppressAutoHyphens w:val="0"/>
        <w:ind w:left="426" w:hanging="426"/>
        <w:contextualSpacing w:val="0"/>
        <w:rPr>
          <w:bCs/>
          <w:lang w:val="el-GR"/>
        </w:rPr>
      </w:pPr>
      <w:r w:rsidRPr="00B10546">
        <w:rPr>
          <w:bCs/>
          <w:lang w:val="el-GR"/>
        </w:rPr>
        <w:t>Την υπ’ αρ. πρωτ. 29756/27-12-2024 Απόφαση της ΚτΠ Μ.Α.Ε. με θέμα: «Ανάθεση προσωρινά και εκτάκτως καθηκόντων Γενικού Διευθυντή Λειτουργίας».</w:t>
      </w:r>
    </w:p>
    <w:p w14:paraId="27A22D2B" w14:textId="16475BBA" w:rsidR="00F77C0D" w:rsidRPr="004A413D" w:rsidRDefault="00B60612" w:rsidP="00B60612">
      <w:pPr>
        <w:pStyle w:val="ListParagraph"/>
        <w:numPr>
          <w:ilvl w:val="0"/>
          <w:numId w:val="4"/>
        </w:numPr>
        <w:spacing w:before="120" w:line="276" w:lineRule="auto"/>
        <w:ind w:left="426" w:hanging="426"/>
        <w:rPr>
          <w:rFonts w:eastAsia="Tahoma"/>
          <w:color w:val="000000" w:themeColor="text1"/>
          <w:lang w:val="el-GR"/>
        </w:rPr>
      </w:pPr>
      <w:r w:rsidRPr="00D67FB2">
        <w:rPr>
          <w:bCs/>
          <w:lang w:val="el-GR"/>
        </w:rPr>
        <w:t>Την Απόφαση του ΔΣ της ΚτΠ Μ.Α.Ε. κατά την υπ’ αρ. 1053/26</w:t>
      </w:r>
      <w:r>
        <w:rPr>
          <w:bCs/>
          <w:lang w:val="el-GR"/>
        </w:rPr>
        <w:t>-</w:t>
      </w:r>
      <w:r w:rsidRPr="00D67FB2">
        <w:rPr>
          <w:bCs/>
          <w:lang w:val="el-GR"/>
        </w:rPr>
        <w:t>03</w:t>
      </w:r>
      <w:r>
        <w:rPr>
          <w:bCs/>
          <w:lang w:val="el-GR"/>
        </w:rPr>
        <w:t>-</w:t>
      </w:r>
      <w:r w:rsidRPr="00D67FB2">
        <w:rPr>
          <w:bCs/>
          <w:lang w:val="el-GR"/>
        </w:rPr>
        <w:t>2025 Συνεδρίασή του (Θέμα 6.2).</w:t>
      </w:r>
    </w:p>
    <w:p w14:paraId="311D647E" w14:textId="77777777" w:rsidR="00F77C0D" w:rsidRPr="00F77C0D" w:rsidRDefault="00F77C0D" w:rsidP="00FD47CB">
      <w:pPr>
        <w:pStyle w:val="ListParagraph"/>
        <w:ind w:left="284"/>
        <w:rPr>
          <w:rFonts w:eastAsia="Tahoma"/>
          <w:color w:val="000000" w:themeColor="text1"/>
          <w:lang w:val="el-GR"/>
        </w:rPr>
      </w:pPr>
    </w:p>
    <w:p w14:paraId="1237026C" w14:textId="77777777" w:rsidR="00D01925" w:rsidRPr="00B60612" w:rsidRDefault="00D01925" w:rsidP="00B60612">
      <w:pPr>
        <w:spacing w:before="120"/>
        <w:rPr>
          <w:rFonts w:eastAsia="Tahoma"/>
          <w:color w:val="000000" w:themeColor="text1"/>
          <w:lang w:val="el-GR"/>
        </w:rPr>
      </w:pPr>
    </w:p>
    <w:p w14:paraId="0D60A7E5" w14:textId="57C7FC03" w:rsidR="008338F0" w:rsidRPr="00603221" w:rsidRDefault="003355E7" w:rsidP="003A109E">
      <w:pPr>
        <w:pStyle w:val="Heading2"/>
        <w:rPr>
          <w:rFonts w:cs="Tahoma"/>
          <w:lang w:val="el-GR"/>
        </w:rPr>
      </w:pPr>
      <w:r w:rsidRPr="005A0CDE">
        <w:rPr>
          <w:rFonts w:cs="Tahoma"/>
          <w:lang w:val="el-GR"/>
        </w:rPr>
        <w:tab/>
      </w:r>
      <w:bookmarkStart w:id="27" w:name="_Ref40979373"/>
      <w:bookmarkStart w:id="28" w:name="_Toc97194260"/>
      <w:bookmarkStart w:id="29" w:name="_Toc97194409"/>
      <w:bookmarkStart w:id="30" w:name="_Toc196735909"/>
      <w:r w:rsidRPr="00603221">
        <w:rPr>
          <w:rFonts w:cs="Tahoma"/>
          <w:lang w:val="el-GR"/>
        </w:rPr>
        <w:t>Προθεσμία παραλαβής προσφορών και διενέργεια διαγωνισμού</w:t>
      </w:r>
      <w:bookmarkEnd w:id="27"/>
      <w:bookmarkEnd w:id="28"/>
      <w:bookmarkEnd w:id="29"/>
      <w:bookmarkEnd w:id="30"/>
      <w:r w:rsidRPr="00603221">
        <w:rPr>
          <w:rFonts w:cs="Tahoma"/>
          <w:lang w:val="el-GR"/>
        </w:rPr>
        <w:t xml:space="preserve"> </w:t>
      </w:r>
    </w:p>
    <w:p w14:paraId="5015ABFF" w14:textId="535E5401" w:rsidR="00B65D70" w:rsidRPr="00995186" w:rsidRDefault="003355E7" w:rsidP="07571D1B">
      <w:pPr>
        <w:spacing w:before="240"/>
        <w:rPr>
          <w:color w:val="000000"/>
          <w:lang w:val="el-GR"/>
        </w:rPr>
      </w:pPr>
      <w:r w:rsidRPr="00995186">
        <w:rPr>
          <w:lang w:val="el-GR" w:eastAsia="el-GR"/>
        </w:rPr>
        <w:t xml:space="preserve">Η καταληκτική ημερομηνία παραλαβής των προσφορών είναι η </w:t>
      </w:r>
      <w:bookmarkStart w:id="31" w:name="_Hlk196738843"/>
      <w:r w:rsidR="00B60612" w:rsidRPr="0051123E">
        <w:rPr>
          <w:b/>
          <w:bCs/>
          <w:lang w:val="el-GR"/>
        </w:rPr>
        <w:t>02</w:t>
      </w:r>
      <w:r w:rsidR="00B60612" w:rsidRPr="00B60612">
        <w:rPr>
          <w:b/>
          <w:bCs/>
          <w:vertAlign w:val="superscript"/>
          <w:lang w:val="el-GR"/>
        </w:rPr>
        <w:t>η</w:t>
      </w:r>
      <w:r w:rsidR="00B60612" w:rsidRPr="0051123E">
        <w:rPr>
          <w:b/>
          <w:bCs/>
          <w:lang w:val="el-GR"/>
        </w:rPr>
        <w:t xml:space="preserve">-06-2025, </w:t>
      </w:r>
      <w:r w:rsidR="00B60612" w:rsidRPr="0051123E">
        <w:rPr>
          <w:lang w:val="el-GR"/>
        </w:rPr>
        <w:t>ημέρα</w:t>
      </w:r>
      <w:r w:rsidR="00B60612" w:rsidRPr="0051123E">
        <w:rPr>
          <w:b/>
          <w:bCs/>
          <w:lang w:val="el-GR"/>
        </w:rPr>
        <w:t xml:space="preserve"> Δευτέρα</w:t>
      </w:r>
      <w:r w:rsidR="00B60612">
        <w:rPr>
          <w:b/>
          <w:bCs/>
          <w:lang w:val="el-GR"/>
        </w:rPr>
        <w:t xml:space="preserve"> </w:t>
      </w:r>
      <w:r w:rsidR="00B60612">
        <w:rPr>
          <w:lang w:val="el-GR"/>
        </w:rPr>
        <w:t xml:space="preserve">και </w:t>
      </w:r>
      <w:r w:rsidR="00B60612" w:rsidRPr="0051123E">
        <w:rPr>
          <w:lang w:val="el-GR"/>
        </w:rPr>
        <w:t>ώρα</w:t>
      </w:r>
      <w:r w:rsidR="00B60612" w:rsidRPr="0051123E">
        <w:rPr>
          <w:b/>
          <w:bCs/>
          <w:lang w:val="el-GR"/>
        </w:rPr>
        <w:t xml:space="preserve"> 14:00</w:t>
      </w:r>
      <w:r w:rsidR="00B60612">
        <w:rPr>
          <w:b/>
          <w:bCs/>
          <w:lang w:val="el-GR"/>
        </w:rPr>
        <w:t xml:space="preserve"> </w:t>
      </w:r>
      <w:r w:rsidR="00B65D70" w:rsidRPr="00995186">
        <w:rPr>
          <w:lang w:val="el-GR" w:eastAsia="el-GR"/>
        </w:rPr>
        <w:t xml:space="preserve">και η </w:t>
      </w:r>
      <w:r w:rsidR="00B65D70" w:rsidRPr="00995186">
        <w:rPr>
          <w:color w:val="000000" w:themeColor="text1"/>
          <w:lang w:val="el-GR"/>
        </w:rPr>
        <w:t xml:space="preserve">Ημερομηνία έναρξης υποβολής προσφορών είναι η </w:t>
      </w:r>
      <w:r w:rsidR="00B60612" w:rsidRPr="00B60612">
        <w:rPr>
          <w:b/>
          <w:bCs/>
          <w:lang w:val="el-GR" w:eastAsia="el-GR"/>
        </w:rPr>
        <w:t>29</w:t>
      </w:r>
      <w:r w:rsidR="00B60612" w:rsidRPr="00B60612">
        <w:rPr>
          <w:b/>
          <w:bCs/>
          <w:vertAlign w:val="superscript"/>
          <w:lang w:val="el-GR" w:eastAsia="el-GR"/>
        </w:rPr>
        <w:t>η</w:t>
      </w:r>
      <w:r w:rsidR="00B60612" w:rsidRPr="00B60612">
        <w:rPr>
          <w:b/>
          <w:bCs/>
          <w:lang w:val="el-GR" w:eastAsia="el-GR"/>
        </w:rPr>
        <w:t>-04-2025</w:t>
      </w:r>
      <w:bookmarkEnd w:id="31"/>
      <w:r w:rsidR="00B65D70" w:rsidRPr="00995186">
        <w:rPr>
          <w:lang w:val="el-GR" w:eastAsia="el-GR"/>
        </w:rPr>
        <w:t>.</w:t>
      </w:r>
    </w:p>
    <w:p w14:paraId="6A742B21" w14:textId="3CB3A581" w:rsidR="001C673F" w:rsidRPr="00603221" w:rsidRDefault="001560F3" w:rsidP="001C673F">
      <w:pPr>
        <w:rPr>
          <w:lang w:val="el-GR"/>
        </w:rPr>
      </w:pPr>
      <w:bookmarkStart w:id="32" w:name="_Hlk164427837"/>
      <w:r w:rsidRPr="001560F3">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19" w:history="1">
        <w:r w:rsidRPr="001560F3">
          <w:rPr>
            <w:rStyle w:val="Hyperlink"/>
            <w:lang w:val="el-GR" w:eastAsia="el-GR"/>
          </w:rPr>
          <w:t>www.promitheus.gov.gr</w:t>
        </w:r>
      </w:hyperlink>
      <w:r w:rsidRPr="001560F3">
        <w:rPr>
          <w:lang w:val="el-GR" w:eastAsia="el-GR"/>
        </w:rPr>
        <w:t xml:space="preserve">) </w:t>
      </w:r>
      <w:hyperlink r:id="rId20" w:history="1">
        <w:r w:rsidRPr="001560F3">
          <w:rPr>
            <w:rStyle w:val="Hyperlink"/>
            <w:lang w:val="el-GR" w:eastAsia="el-GR"/>
          </w:rPr>
          <w:t>https://portal.eprocurement.gov.gr/webcenter/portal/TestPortal</w:t>
        </w:r>
      </w:hyperlink>
      <w:bookmarkEnd w:id="32"/>
      <w:r>
        <w:rPr>
          <w:lang w:val="el-GR" w:eastAsia="el-GR"/>
        </w:rPr>
        <w:t xml:space="preserve"> </w:t>
      </w:r>
      <w:r w:rsidR="003355E7" w:rsidRPr="00603221">
        <w:rPr>
          <w:lang w:val="el-GR" w:eastAsia="el-GR"/>
        </w:rPr>
        <w:t xml:space="preserve">του ως άνω συστήματος, </w:t>
      </w:r>
      <w:r w:rsidR="001C673F" w:rsidRPr="11E90C04">
        <w:rPr>
          <w:b/>
          <w:bCs/>
          <w:lang w:val="el-GR"/>
        </w:rPr>
        <w:t>τέσσερις (4) εργάσιμες</w:t>
      </w:r>
      <w:r w:rsidR="001C673F" w:rsidRPr="00603221">
        <w:rPr>
          <w:lang w:val="el-GR"/>
        </w:rPr>
        <w:t xml:space="preserve"> ημέρες μετά την καταληκτική ημερομηνία υποβολής των προσφορών </w:t>
      </w:r>
      <w:r w:rsidR="005C22C7">
        <w:rPr>
          <w:lang w:val="el-GR"/>
        </w:rPr>
        <w:t>σ</w:t>
      </w:r>
      <w:r w:rsidR="001C673F" w:rsidRPr="11E90C04">
        <w:rPr>
          <w:b/>
          <w:bCs/>
          <w:lang w:val="el-GR"/>
        </w:rPr>
        <w:t xml:space="preserve"> </w:t>
      </w:r>
      <w:r w:rsidR="00B60612">
        <w:rPr>
          <w:b/>
          <w:bCs/>
          <w:lang w:val="el-GR"/>
        </w:rPr>
        <w:br/>
      </w:r>
      <w:bookmarkStart w:id="33" w:name="_Hlk196738853"/>
      <w:r w:rsidR="00B60612">
        <w:rPr>
          <w:b/>
          <w:bCs/>
          <w:lang w:val="el-GR"/>
        </w:rPr>
        <w:t xml:space="preserve">06-06-2025, </w:t>
      </w:r>
      <w:r w:rsidR="00B60612" w:rsidRPr="00B60612">
        <w:rPr>
          <w:lang w:val="el-GR"/>
        </w:rPr>
        <w:t>ημέρα</w:t>
      </w:r>
      <w:r w:rsidR="00B60612">
        <w:rPr>
          <w:b/>
          <w:bCs/>
          <w:lang w:val="el-GR"/>
        </w:rPr>
        <w:t xml:space="preserve"> Παρασκευή</w:t>
      </w:r>
      <w:r w:rsidR="001C673F" w:rsidRPr="11E90C04">
        <w:rPr>
          <w:b/>
          <w:bCs/>
          <w:lang w:val="el-GR"/>
        </w:rPr>
        <w:t xml:space="preserve"> </w:t>
      </w:r>
      <w:r w:rsidR="001C673F" w:rsidRPr="00B60612">
        <w:rPr>
          <w:lang w:val="el-GR"/>
        </w:rPr>
        <w:t>και ώρα</w:t>
      </w:r>
      <w:r w:rsidR="001C673F" w:rsidRPr="11E90C04">
        <w:rPr>
          <w:b/>
          <w:bCs/>
          <w:lang w:val="el-GR"/>
        </w:rPr>
        <w:t xml:space="preserve"> </w:t>
      </w:r>
      <w:r w:rsidR="00B60612">
        <w:rPr>
          <w:b/>
          <w:bCs/>
          <w:lang w:val="el-GR"/>
        </w:rPr>
        <w:t>14:00</w:t>
      </w:r>
      <w:r w:rsidR="001C673F" w:rsidRPr="00603221">
        <w:rPr>
          <w:lang w:val="el-GR"/>
        </w:rPr>
        <w:t>.</w:t>
      </w:r>
      <w:bookmarkEnd w:id="33"/>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Heading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96735910"/>
      <w:r w:rsidRPr="00603221">
        <w:rPr>
          <w:rFonts w:cs="Tahoma"/>
          <w:lang w:val="el-GR"/>
        </w:rPr>
        <w:t>Δημοσιότητα</w:t>
      </w:r>
      <w:bookmarkEnd w:id="34"/>
      <w:bookmarkEnd w:id="35"/>
      <w:bookmarkEnd w:id="36"/>
      <w:bookmarkEnd w:id="37"/>
      <w:bookmarkEnd w:id="38"/>
    </w:p>
    <w:p w14:paraId="49CD4D39" w14:textId="456BAE3D" w:rsidR="008338F0" w:rsidRPr="00603221" w:rsidRDefault="003355E7" w:rsidP="00502B3E">
      <w:pPr>
        <w:spacing w:before="240"/>
        <w:rPr>
          <w:lang w:val="el-GR"/>
        </w:rPr>
      </w:pPr>
      <w:r w:rsidRPr="11E90C04">
        <w:rPr>
          <w:b/>
          <w:bCs/>
          <w:lang w:val="el-GR"/>
        </w:rPr>
        <w:t>Α.</w:t>
      </w:r>
      <w:r w:rsidRPr="00995186">
        <w:rPr>
          <w:lang w:val="el-GR"/>
        </w:rPr>
        <w:tab/>
      </w:r>
      <w:r w:rsidRPr="11E90C04">
        <w:rPr>
          <w:b/>
          <w:bCs/>
          <w:lang w:val="el-GR"/>
        </w:rPr>
        <w:t xml:space="preserve">Δημοσίευση στην Επίσημη Εφημερίδα της Ευρωπαϊκής Ένωσης </w:t>
      </w:r>
    </w:p>
    <w:p w14:paraId="7B71AFD3" w14:textId="62AADA35" w:rsidR="000D2974" w:rsidRDefault="000D2974" w:rsidP="005E0918">
      <w:pPr>
        <w:spacing w:before="240"/>
        <w:rPr>
          <w:rFonts w:eastAsia="Tahoma"/>
          <w:color w:val="000000" w:themeColor="text1"/>
          <w:lang w:val="el-GR"/>
        </w:rPr>
      </w:pPr>
      <w:r>
        <w:rPr>
          <w:rFonts w:eastAsia="Tahoma"/>
          <w:color w:val="000000" w:themeColor="text1"/>
          <w:lang w:val="el-GR"/>
        </w:rPr>
        <w:t xml:space="preserve">Προκήρυξη της παρούσας σύμβασης απεστάλη με ηλεκτρονικά μέσα για δημοσίευση στις </w:t>
      </w:r>
      <w:r w:rsidR="005C22C7">
        <w:rPr>
          <w:rFonts w:eastAsia="Tahoma"/>
          <w:color w:val="000000" w:themeColor="text1"/>
          <w:lang w:val="el-GR"/>
        </w:rPr>
        <w:br/>
      </w:r>
      <w:bookmarkStart w:id="39" w:name="_Hlk196738878"/>
      <w:r w:rsidR="005C22C7" w:rsidRPr="005C22C7">
        <w:rPr>
          <w:rFonts w:eastAsia="Tahoma"/>
          <w:b/>
          <w:bCs/>
          <w:color w:val="000000" w:themeColor="text1"/>
          <w:lang w:val="el-GR"/>
        </w:rPr>
        <w:t>25-04-2025</w:t>
      </w:r>
      <w:r>
        <w:rPr>
          <w:rFonts w:eastAsia="Tahoma"/>
          <w:color w:val="000000" w:themeColor="text1"/>
          <w:lang w:val="el-GR"/>
        </w:rPr>
        <w:t xml:space="preserve"> </w:t>
      </w:r>
      <w:bookmarkEnd w:id="39"/>
      <w:r>
        <w:rPr>
          <w:rFonts w:eastAsia="Tahoma"/>
          <w:color w:val="000000" w:themeColor="text1"/>
          <w:lang w:val="el-GR"/>
        </w:rPr>
        <w:t>στην Υπηρεσία Εκδόσεων της Ευρωπαϊκής Ένωσης</w:t>
      </w:r>
      <w:r w:rsidR="00C3126D">
        <w:rPr>
          <w:rFonts w:eastAsia="Tahoma"/>
          <w:color w:val="000000" w:themeColor="text1"/>
          <w:lang w:val="el-GR"/>
        </w:rPr>
        <w:t>.</w:t>
      </w:r>
    </w:p>
    <w:p w14:paraId="07DAA31B" w14:textId="27377B41" w:rsidR="11E90C04" w:rsidRDefault="11E90C04" w:rsidP="11E90C04">
      <w:pPr>
        <w:rPr>
          <w:lang w:val="el-GR"/>
        </w:rPr>
      </w:pPr>
    </w:p>
    <w:p w14:paraId="776D4233" w14:textId="77777777" w:rsidR="008338F0" w:rsidRPr="00603221" w:rsidRDefault="003355E7">
      <w:pPr>
        <w:rPr>
          <w:lang w:val="el-GR"/>
        </w:rPr>
      </w:pPr>
      <w:r w:rsidRPr="11E90C04">
        <w:rPr>
          <w:b/>
          <w:bCs/>
          <w:lang w:val="el-GR"/>
        </w:rPr>
        <w:t>Β.</w:t>
      </w:r>
      <w:r w:rsidRPr="00995186">
        <w:rPr>
          <w:lang w:val="el-GR"/>
        </w:rPr>
        <w:tab/>
      </w:r>
      <w:r w:rsidRPr="11E90C04">
        <w:rPr>
          <w:b/>
          <w:bCs/>
          <w:lang w:val="el-GR"/>
        </w:rPr>
        <w:t xml:space="preserve">Δημοσίευση σε εθνικό επίπεδο </w:t>
      </w:r>
    </w:p>
    <w:p w14:paraId="697DD08F" w14:textId="49638D25" w:rsidR="02DE68B9" w:rsidRDefault="02DE68B9" w:rsidP="11E90C04">
      <w:pPr>
        <w:rPr>
          <w:rFonts w:eastAsia="Tahoma"/>
          <w:color w:val="000000" w:themeColor="text1"/>
          <w:lang w:val="el-GR"/>
        </w:rPr>
      </w:pPr>
      <w:r w:rsidRPr="11E90C04">
        <w:rPr>
          <w:rFonts w:eastAsia="Tahoma"/>
          <w:color w:val="000000" w:themeColor="text1"/>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bookmarkStart w:id="40" w:name="_Hlk196738894"/>
      <w:r w:rsidR="00F922F5">
        <w:rPr>
          <w:rFonts w:eastAsia="Tahoma"/>
          <w:b/>
          <w:bCs/>
          <w:color w:val="000000" w:themeColor="text1"/>
          <w:lang w:val="el-GR"/>
        </w:rPr>
        <w:t>29-04-2025</w:t>
      </w:r>
      <w:bookmarkEnd w:id="40"/>
      <w:r w:rsidRPr="11E90C04">
        <w:rPr>
          <w:rFonts w:eastAsia="Tahoma"/>
          <w:b/>
          <w:bCs/>
          <w:color w:val="000000" w:themeColor="text1"/>
          <w:lang w:val="el-GR"/>
        </w:rPr>
        <w:t>.</w:t>
      </w:r>
      <w:r w:rsidRPr="11E90C04">
        <w:rPr>
          <w:rFonts w:eastAsia="Tahoma"/>
          <w:color w:val="000000" w:themeColor="text1"/>
          <w:lang w:val="el-GR"/>
        </w:rPr>
        <w:t xml:space="preserve"> </w:t>
      </w:r>
    </w:p>
    <w:p w14:paraId="7912878D" w14:textId="011453A2" w:rsidR="02DE68B9" w:rsidRPr="00F922F5" w:rsidRDefault="02DE68B9" w:rsidP="11E90C04">
      <w:pPr>
        <w:rPr>
          <w:rFonts w:eastAsia="Tahoma"/>
          <w:b/>
          <w:bCs/>
          <w:color w:val="000000" w:themeColor="text1"/>
          <w:lang w:val="el-GR"/>
        </w:rPr>
      </w:pPr>
      <w:r w:rsidRPr="11E90C04">
        <w:rPr>
          <w:rFonts w:eastAsia="Tahoma"/>
          <w:color w:val="000000" w:themeColor="text1"/>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sidR="00F922F5">
        <w:rPr>
          <w:rFonts w:eastAsia="Tahoma"/>
          <w:b/>
          <w:bCs/>
          <w:color w:val="000000" w:themeColor="text1"/>
          <w:lang w:val="el-GR"/>
        </w:rPr>
        <w:t xml:space="preserve">29-04-2025 </w:t>
      </w:r>
      <w:r w:rsidRPr="11E90C04">
        <w:rPr>
          <w:rFonts w:eastAsia="Tahoma"/>
          <w:color w:val="000000" w:themeColor="text1"/>
          <w:lang w:val="el-GR"/>
        </w:rPr>
        <w:t>η οποία έλαβε Συστημικό Αύξοντα Αριθμό</w:t>
      </w:r>
      <w:r w:rsidRPr="11E90C04">
        <w:rPr>
          <w:rFonts w:eastAsia="Tahoma"/>
          <w:b/>
          <w:bCs/>
          <w:color w:val="000000" w:themeColor="text1"/>
          <w:lang w:val="el-GR"/>
        </w:rPr>
        <w:t xml:space="preserve">:  </w:t>
      </w:r>
      <w:r w:rsidR="00F922F5" w:rsidRPr="00F922F5">
        <w:rPr>
          <w:rFonts w:eastAsia="Tahoma"/>
          <w:b/>
          <w:bCs/>
          <w:color w:val="000000" w:themeColor="text1"/>
          <w:lang w:val="el-GR"/>
        </w:rPr>
        <w:t>369902</w:t>
      </w:r>
      <w:r w:rsidR="00F922F5">
        <w:rPr>
          <w:rFonts w:eastAsia="Tahoma"/>
          <w:b/>
          <w:bCs/>
          <w:color w:val="000000" w:themeColor="text1"/>
          <w:lang w:val="el-GR"/>
        </w:rPr>
        <w:t xml:space="preserve"> </w:t>
      </w:r>
      <w:r w:rsidRPr="00F922F5">
        <w:rPr>
          <w:rFonts w:eastAsia="Tahoma"/>
          <w:color w:val="000000" w:themeColor="text1"/>
          <w:lang w:val="el-GR"/>
        </w:rPr>
        <w:t>και βρίσκονται αναρτημένα στη Διαδικτυακή Πύλη (</w:t>
      </w:r>
      <w:hyperlink>
        <w:r w:rsidRPr="00F922F5">
          <w:rPr>
            <w:rStyle w:val="Hyperlink"/>
            <w:rFonts w:eastAsia="Tahoma"/>
            <w:lang w:val="el-GR"/>
          </w:rPr>
          <w:t>www.promitheus.gov.gr</w:t>
        </w:r>
      </w:hyperlink>
      <w:r w:rsidRPr="00F922F5">
        <w:rPr>
          <w:rFonts w:eastAsia="Tahoma"/>
          <w:color w:val="000000" w:themeColor="text1"/>
          <w:lang w:val="el-GR"/>
        </w:rPr>
        <w:t xml:space="preserve">) του ΟΠΣ ΕΣΗΔΗΣ στη διεύθυνση (URL): </w:t>
      </w:r>
      <w:hyperlink r:id="rId21">
        <w:r w:rsidRPr="00F922F5">
          <w:rPr>
            <w:rStyle w:val="Hyperlink"/>
            <w:rFonts w:eastAsia="Tahoma"/>
            <w:lang w:val="el-GR"/>
          </w:rPr>
          <w:t>https://nepps-search.eprocurement.gov.gr/actSearch/resources/search/</w:t>
        </w:r>
        <w:r w:rsidR="00F922F5" w:rsidRPr="00F922F5">
          <w:rPr>
            <w:rStyle w:val="Hyperlink"/>
            <w:rFonts w:eastAsia="Tahoma"/>
            <w:lang w:val="el-GR"/>
          </w:rPr>
          <w:t>369902</w:t>
        </w:r>
      </w:hyperlink>
      <w:r w:rsidRPr="00F922F5">
        <w:rPr>
          <w:rFonts w:eastAsia="Tahoma"/>
          <w:color w:val="000000" w:themeColor="text1"/>
          <w:lang w:val="el-GR"/>
        </w:rPr>
        <w:t>.</w:t>
      </w:r>
    </w:p>
    <w:p w14:paraId="3C84830B" w14:textId="4A0F61E7" w:rsidR="11E90C04" w:rsidRPr="00591516" w:rsidRDefault="02DE68B9" w:rsidP="11E90C04">
      <w:pPr>
        <w:rPr>
          <w:rFonts w:eastAsia="Tahoma"/>
          <w:color w:val="000000" w:themeColor="text1"/>
          <w:lang w:val="el-GR"/>
        </w:rPr>
      </w:pPr>
      <w:r w:rsidRPr="11E90C04">
        <w:rPr>
          <w:rFonts w:eastAsia="Tahoma"/>
          <w:color w:val="000000" w:themeColor="text1"/>
          <w:lang w:val="el-GR"/>
        </w:rPr>
        <w:t xml:space="preserve">Περίληψη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w:t>
      </w:r>
      <w:hyperlink r:id="rId22">
        <w:r w:rsidRPr="11E90C04">
          <w:rPr>
            <w:rStyle w:val="Hyperlink"/>
            <w:rFonts w:eastAsia="Tahoma"/>
            <w:lang w:val="el-GR"/>
          </w:rPr>
          <w:t>http://et.diavgeia.gov.gr/</w:t>
        </w:r>
      </w:hyperlink>
      <w:r w:rsidRPr="11E90C04">
        <w:rPr>
          <w:rFonts w:eastAsia="Tahoma"/>
          <w:color w:val="000000" w:themeColor="text1"/>
          <w:lang w:val="el-GR"/>
        </w:rPr>
        <w:t xml:space="preserve"> (ΠΡΟΓΡΑΜΜΑ ΔΙΑΥΓΕΙΑ) στις </w:t>
      </w:r>
      <w:bookmarkStart w:id="41" w:name="_Hlk196738945"/>
      <w:r w:rsidR="00223EF8">
        <w:rPr>
          <w:rFonts w:eastAsia="Tahoma"/>
          <w:b/>
          <w:bCs/>
          <w:color w:val="000000" w:themeColor="text1"/>
          <w:lang w:val="el-GR"/>
        </w:rPr>
        <w:t>29-04-2025</w:t>
      </w:r>
      <w:bookmarkEnd w:id="41"/>
      <w:r w:rsidRPr="11E90C04">
        <w:rPr>
          <w:rFonts w:eastAsia="Tahoma"/>
          <w:b/>
          <w:bCs/>
          <w:color w:val="000000" w:themeColor="text1"/>
          <w:lang w:val="el-GR"/>
        </w:rPr>
        <w:t>.</w:t>
      </w:r>
    </w:p>
    <w:p w14:paraId="4F6178EA" w14:textId="24526FC4" w:rsidR="02DE68B9" w:rsidRDefault="02DE68B9" w:rsidP="11E90C04">
      <w:pPr>
        <w:pStyle w:val="normalwithoutspacing"/>
        <w:rPr>
          <w:rFonts w:eastAsia="Tahoma"/>
          <w:color w:val="000000" w:themeColor="text1"/>
        </w:rPr>
      </w:pPr>
      <w:r w:rsidRPr="11E90C04">
        <w:rPr>
          <w:rFonts w:eastAsia="Tahoma"/>
          <w:color w:val="000000" w:themeColor="text1"/>
        </w:rPr>
        <w:lastRenderedPageBreak/>
        <w:t xml:space="preserve">Η Διακήρυξη θα αναρτηθεί στο διαδίκτυο, στην ιστοσελίδα της αναθέτουσας αρχής, στη διεύθυνση (URL):  </w:t>
      </w:r>
      <w:hyperlink r:id="rId23">
        <w:r w:rsidRPr="11E90C04">
          <w:rPr>
            <w:rStyle w:val="Hyperlink"/>
            <w:rFonts w:eastAsia="Tahoma"/>
          </w:rPr>
          <w:t>http://www.ktpae.gr</w:t>
        </w:r>
      </w:hyperlink>
      <w:r w:rsidRPr="11E90C04">
        <w:rPr>
          <w:rFonts w:eastAsia="Tahoma"/>
          <w:color w:val="000000" w:themeColor="text1"/>
        </w:rPr>
        <w:t xml:space="preserve">  στη θέση Διαγωνισμοί στις </w:t>
      </w:r>
      <w:r w:rsidR="00223EF8">
        <w:rPr>
          <w:rFonts w:eastAsia="Tahoma"/>
          <w:b/>
          <w:bCs/>
          <w:color w:val="000000" w:themeColor="text1"/>
        </w:rPr>
        <w:t>29-04-2025</w:t>
      </w:r>
      <w:r w:rsidRPr="11E90C04">
        <w:rPr>
          <w:rFonts w:eastAsia="Tahoma"/>
          <w:b/>
          <w:bCs/>
          <w:color w:val="000000" w:themeColor="text1"/>
        </w:rPr>
        <w:t>.</w:t>
      </w:r>
    </w:p>
    <w:p w14:paraId="5B7C1563" w14:textId="77777777" w:rsidR="00B1259E" w:rsidRPr="00591516" w:rsidRDefault="00B1259E" w:rsidP="002F2BED">
      <w:pPr>
        <w:rPr>
          <w:lang w:val="el-GR"/>
        </w:rPr>
      </w:pPr>
    </w:p>
    <w:p w14:paraId="424D676F" w14:textId="77777777" w:rsidR="008338F0" w:rsidRPr="00603221" w:rsidRDefault="003355E7" w:rsidP="003A109E">
      <w:pPr>
        <w:pStyle w:val="Heading2"/>
        <w:rPr>
          <w:rFonts w:cs="Tahoma"/>
          <w:lang w:val="el-GR"/>
        </w:rPr>
      </w:pPr>
      <w:r w:rsidRPr="00603221">
        <w:rPr>
          <w:rFonts w:cs="Tahoma"/>
          <w:lang w:val="el-GR"/>
        </w:rPr>
        <w:tab/>
      </w:r>
      <w:bookmarkStart w:id="42" w:name="_Toc97194262"/>
      <w:bookmarkStart w:id="43" w:name="_Toc97194411"/>
      <w:bookmarkStart w:id="44" w:name="_Toc196735911"/>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362643AB"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w:t>
      </w:r>
      <w:r w:rsidR="004A0E36">
        <w:rPr>
          <w:lang w:val="el-GR"/>
        </w:rPr>
        <w:t>τ</w:t>
      </w:r>
      <w:r w:rsidRPr="00603221">
        <w:rPr>
          <w:lang w:val="el-GR"/>
        </w:rPr>
        <w:t>εί ως τέτοιες.</w:t>
      </w:r>
    </w:p>
    <w:p w14:paraId="4C87FB02" w14:textId="77777777" w:rsidR="00D52D6B" w:rsidRPr="00591516" w:rsidRDefault="00D52D6B">
      <w:pPr>
        <w:rPr>
          <w:lang w:val="el-GR"/>
        </w:rPr>
      </w:pPr>
    </w:p>
    <w:p w14:paraId="17B55F16" w14:textId="77777777" w:rsidR="00092ADB" w:rsidRPr="00603221" w:rsidRDefault="00092ADB" w:rsidP="006726E4">
      <w:pPr>
        <w:pStyle w:val="Heading1"/>
        <w:rPr>
          <w:rFonts w:cs="Tahoma"/>
          <w:sz w:val="22"/>
          <w:szCs w:val="22"/>
        </w:rPr>
      </w:pPr>
      <w:r w:rsidRPr="00603221">
        <w:rPr>
          <w:rFonts w:cs="Tahoma"/>
          <w:sz w:val="22"/>
          <w:szCs w:val="22"/>
          <w:lang w:val="el-GR"/>
        </w:rPr>
        <w:lastRenderedPageBreak/>
        <w:tab/>
      </w:r>
      <w:bookmarkStart w:id="45" w:name="_Toc97194412"/>
      <w:bookmarkStart w:id="46" w:name="_Toc196735912"/>
      <w:r w:rsidRPr="00603221">
        <w:rPr>
          <w:rFonts w:cs="Tahoma"/>
          <w:sz w:val="22"/>
          <w:szCs w:val="22"/>
        </w:rPr>
        <w:t>ΓΕΝΙΚΟΙ ΚΑΙ ΕΙΔΙΚΟΙ ΟΡΟΙ ΣΥΜΜΕΤΟΧΗΣ</w:t>
      </w:r>
      <w:bookmarkEnd w:id="45"/>
      <w:bookmarkEnd w:id="46"/>
    </w:p>
    <w:p w14:paraId="240D7CED" w14:textId="1601A5DF" w:rsidR="00092ADB" w:rsidRPr="00603221" w:rsidRDefault="00092ADB" w:rsidP="00F40D87">
      <w:pPr>
        <w:pStyle w:val="Heading2"/>
        <w:tabs>
          <w:tab w:val="clear" w:pos="567"/>
        </w:tabs>
        <w:rPr>
          <w:rFonts w:cs="Tahoma"/>
          <w:lang w:val="el-GR"/>
        </w:rPr>
      </w:pPr>
      <w:bookmarkStart w:id="47" w:name="__RefHeading___Toc491949729"/>
      <w:bookmarkStart w:id="48" w:name="__RefHeading___Toc491949730"/>
      <w:bookmarkStart w:id="49" w:name="_Toc97194263"/>
      <w:bookmarkStart w:id="50" w:name="_Toc97194413"/>
      <w:bookmarkStart w:id="51" w:name="_Toc196735913"/>
      <w:bookmarkStart w:id="52" w:name="_Hlk494445205"/>
      <w:bookmarkEnd w:id="47"/>
      <w:bookmarkEnd w:id="48"/>
      <w:r w:rsidRPr="00603221">
        <w:rPr>
          <w:rFonts w:cs="Tahoma"/>
          <w:lang w:val="el-GR"/>
        </w:rPr>
        <w:t>Γενικές Πληροφορίες</w:t>
      </w:r>
      <w:bookmarkEnd w:id="49"/>
      <w:bookmarkEnd w:id="50"/>
      <w:bookmarkEnd w:id="51"/>
    </w:p>
    <w:p w14:paraId="347E50D6" w14:textId="77777777" w:rsidR="008338F0" w:rsidRPr="00603221" w:rsidRDefault="003355E7" w:rsidP="000631F7">
      <w:pPr>
        <w:pStyle w:val="Heading3"/>
        <w:ind w:left="1276"/>
        <w:rPr>
          <w:lang w:val="el-GR"/>
        </w:rPr>
      </w:pPr>
      <w:bookmarkStart w:id="53" w:name="_Toc97194264"/>
      <w:bookmarkStart w:id="54" w:name="_Toc97194414"/>
      <w:bookmarkStart w:id="55" w:name="_Toc196735914"/>
      <w:bookmarkEnd w:id="52"/>
      <w:r w:rsidRPr="00603221">
        <w:rPr>
          <w:lang w:val="el-GR"/>
        </w:rPr>
        <w:t>Έγγραφα της σύμβασης</w:t>
      </w:r>
      <w:bookmarkEnd w:id="53"/>
      <w:bookmarkEnd w:id="54"/>
      <w:bookmarkEnd w:id="55"/>
    </w:p>
    <w:p w14:paraId="6CEFF92E" w14:textId="77777777" w:rsidR="008338F0" w:rsidRPr="00603221" w:rsidRDefault="003355E7">
      <w:pPr>
        <w:rPr>
          <w:lang w:val="el-GR"/>
        </w:rPr>
      </w:pPr>
      <w:r w:rsidRPr="11E90C04">
        <w:rPr>
          <w:lang w:val="el-GR"/>
        </w:rPr>
        <w:t>Τα έγγραφα της παρούσας διαδικασίας σύναψης είναι τα ακόλουθα:</w:t>
      </w:r>
    </w:p>
    <w:p w14:paraId="5F5BD982" w14:textId="4873D11B" w:rsidR="008338F0" w:rsidRPr="00CD257B" w:rsidRDefault="00767047" w:rsidP="009B39E0">
      <w:pPr>
        <w:numPr>
          <w:ilvl w:val="0"/>
          <w:numId w:val="7"/>
        </w:numPr>
        <w:spacing w:after="40"/>
        <w:ind w:left="567" w:hanging="567"/>
        <w:rPr>
          <w:lang w:val="el-GR"/>
        </w:rPr>
      </w:pPr>
      <w:r w:rsidRPr="00603221">
        <w:rPr>
          <w:lang w:val="el-GR"/>
        </w:rPr>
        <w:t xml:space="preserve">η </w:t>
      </w:r>
      <w:r w:rsidR="00C918DF">
        <w:rPr>
          <w:lang w:val="el-GR"/>
        </w:rPr>
        <w:t xml:space="preserve">από 24-04-2025 </w:t>
      </w:r>
      <w:r w:rsidRPr="00603221">
        <w:rPr>
          <w:lang w:val="el-GR"/>
        </w:rPr>
        <w:t>Προκήρυξη της Σύμβασης</w:t>
      </w:r>
      <w:r w:rsidRPr="00327061">
        <w:rPr>
          <w:lang w:val="el-GR"/>
        </w:rPr>
        <w:t>,</w:t>
      </w:r>
      <w:r w:rsidRPr="00603221">
        <w:rPr>
          <w:lang w:val="el-GR"/>
        </w:rPr>
        <w:t xml:space="preserve"> όπως αυτή έχει σταλεί για </w:t>
      </w:r>
      <w:r w:rsidR="009567C7" w:rsidRPr="00603221">
        <w:rPr>
          <w:lang w:val="el-GR"/>
        </w:rPr>
        <w:t>δημοσ</w:t>
      </w:r>
      <w:r w:rsidR="009567C7">
        <w:rPr>
          <w:lang w:val="el-GR"/>
        </w:rPr>
        <w:t>ί</w:t>
      </w:r>
      <w:r w:rsidR="009567C7" w:rsidRPr="00603221">
        <w:rPr>
          <w:lang w:val="el-GR"/>
        </w:rPr>
        <w:t>ευση</w:t>
      </w:r>
      <w:r w:rsidRPr="00603221">
        <w:rPr>
          <w:lang w:val="el-GR"/>
        </w:rPr>
        <w:t xml:space="preserve"> στην Επίσημη Εφημερίδα της Ευρωπαϊκής Ένωσης </w:t>
      </w:r>
    </w:p>
    <w:p w14:paraId="61B446C3" w14:textId="0CC2C03B" w:rsidR="008338F0" w:rsidRPr="00CD257B" w:rsidRDefault="003355E7" w:rsidP="009B39E0">
      <w:pPr>
        <w:numPr>
          <w:ilvl w:val="0"/>
          <w:numId w:val="7"/>
        </w:numPr>
        <w:spacing w:after="40"/>
        <w:ind w:left="567" w:hanging="567"/>
        <w:rPr>
          <w:lang w:val="el-GR"/>
        </w:rPr>
      </w:pPr>
      <w:r w:rsidRPr="00603221">
        <w:rPr>
          <w:lang w:val="el-GR"/>
        </w:rPr>
        <w:t>η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5C0B8E50" w14:textId="26554AB0" w:rsidR="008338F0" w:rsidRPr="00603221" w:rsidRDefault="003355E7" w:rsidP="009B39E0">
      <w:pPr>
        <w:numPr>
          <w:ilvl w:val="0"/>
          <w:numId w:val="7"/>
        </w:numPr>
        <w:spacing w:after="40"/>
        <w:ind w:left="567" w:hanging="567"/>
        <w:rPr>
          <w:lang w:val="el-GR"/>
        </w:rPr>
      </w:pPr>
      <w:bookmarkStart w:id="56" w:name="_Hlk164960880"/>
      <w:r w:rsidRPr="00603221">
        <w:rPr>
          <w:lang w:val="el-GR"/>
        </w:rPr>
        <w:t>το</w:t>
      </w:r>
      <w:r w:rsidR="00E1337D" w:rsidRPr="00603221">
        <w:rPr>
          <w:lang w:val="el-GR"/>
        </w:rPr>
        <w:t xml:space="preserve"> </w:t>
      </w:r>
      <w:r w:rsidRPr="00603221">
        <w:rPr>
          <w:lang w:val="el-GR"/>
        </w:rPr>
        <w:t>Ευρωπαϊκό Ενιαίο Έγγραφο Σύμβασης [ΕΕΕΣ]</w:t>
      </w:r>
    </w:p>
    <w:bookmarkEnd w:id="56"/>
    <w:p w14:paraId="425F8D58" w14:textId="6C4A7088" w:rsidR="008338F0" w:rsidRPr="00603221" w:rsidRDefault="003355E7" w:rsidP="009B39E0">
      <w:pPr>
        <w:numPr>
          <w:ilvl w:val="0"/>
          <w:numId w:val="7"/>
        </w:numPr>
        <w:spacing w:after="40"/>
        <w:ind w:left="567" w:hanging="567"/>
        <w:rPr>
          <w:lang w:val="el-GR"/>
        </w:rPr>
      </w:pPr>
      <w:r w:rsidRPr="11E90C04">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Heading3"/>
        <w:ind w:left="1276"/>
        <w:rPr>
          <w:lang w:val="el-GR"/>
        </w:rPr>
      </w:pPr>
      <w:bookmarkStart w:id="57" w:name="_Toc97194265"/>
      <w:bookmarkStart w:id="58" w:name="_Toc97194415"/>
      <w:bookmarkStart w:id="59" w:name="_Toc196735915"/>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7"/>
      <w:bookmarkEnd w:id="58"/>
      <w:bookmarkEnd w:id="59"/>
    </w:p>
    <w:p w14:paraId="59977BE9" w14:textId="1E0FBD2F" w:rsidR="008338F0" w:rsidRDefault="00716C59" w:rsidP="004C145A">
      <w:pPr>
        <w:rPr>
          <w:lang w:val="el-GR"/>
        </w:rPr>
      </w:pPr>
      <w:r w:rsidRPr="11E90C04">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sidRPr="11E90C04">
        <w:rPr>
          <w:lang w:val="el-GR"/>
        </w:rPr>
        <w:t>.</w:t>
      </w:r>
      <w:r w:rsidRPr="11E90C04">
        <w:rPr>
          <w:lang w:val="el-GR"/>
        </w:rPr>
        <w:t>Σ</w:t>
      </w:r>
      <w:r w:rsidR="00B37628" w:rsidRPr="11E90C04">
        <w:rPr>
          <w:lang w:val="el-GR"/>
        </w:rPr>
        <w:t>.</w:t>
      </w:r>
      <w:r w:rsidRPr="11E90C04">
        <w:rPr>
          <w:lang w:val="el-GR"/>
        </w:rPr>
        <w:t>Η</w:t>
      </w:r>
      <w:r w:rsidR="00B37628" w:rsidRPr="11E90C04">
        <w:rPr>
          <w:lang w:val="el-GR"/>
        </w:rPr>
        <w:t>.</w:t>
      </w:r>
      <w:r w:rsidRPr="11E90C04">
        <w:rPr>
          <w:lang w:val="el-GR"/>
        </w:rPr>
        <w:t>ΔΗ</w:t>
      </w:r>
      <w:r w:rsidR="00B37628" w:rsidRPr="11E90C04">
        <w:rPr>
          <w:lang w:val="el-GR"/>
        </w:rPr>
        <w:t>.</w:t>
      </w:r>
      <w:r w:rsidRPr="11E90C04">
        <w:rPr>
          <w:lang w:val="el-GR"/>
        </w:rPr>
        <w:t>Σ</w:t>
      </w:r>
      <w:r w:rsidR="00B37628" w:rsidRPr="11E90C04">
        <w:rPr>
          <w:lang w:val="el-GR"/>
        </w:rPr>
        <w:t>.</w:t>
      </w:r>
      <w:r w:rsidRPr="11E90C04">
        <w:rPr>
          <w:lang w:val="el-GR"/>
        </w:rPr>
        <w:t>), η οποία είναι προσβάσιμη μέσω της Διαδικτυακής πύλης (</w:t>
      </w:r>
      <w:hyperlink r:id="rId24" w:history="1">
        <w:r w:rsidR="004C145A" w:rsidRPr="11E90C04">
          <w:rPr>
            <w:rStyle w:val="Hyperlink"/>
            <w:lang w:val="el-GR"/>
          </w:rPr>
          <w:t>www.promitheus.gov.gr</w:t>
        </w:r>
      </w:hyperlink>
      <w:r w:rsidRPr="11E90C04">
        <w:rPr>
          <w:lang w:val="el-GR"/>
        </w:rPr>
        <w:t>)</w:t>
      </w:r>
      <w:r w:rsidR="003355E7" w:rsidRPr="11E90C04">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Heading3"/>
        <w:ind w:left="1276"/>
        <w:rPr>
          <w:lang w:val="el-GR"/>
        </w:rPr>
      </w:pPr>
      <w:bookmarkStart w:id="60" w:name="_Ref75870613"/>
      <w:bookmarkStart w:id="61" w:name="_Toc97194266"/>
      <w:bookmarkStart w:id="62" w:name="_Toc97194416"/>
      <w:bookmarkStart w:id="63" w:name="_Toc196735916"/>
      <w:r w:rsidRPr="00603221">
        <w:rPr>
          <w:lang w:val="el-GR"/>
        </w:rPr>
        <w:t>Παροχή Διευκρινίσεων</w:t>
      </w:r>
      <w:bookmarkEnd w:id="60"/>
      <w:bookmarkEnd w:id="61"/>
      <w:bookmarkEnd w:id="62"/>
      <w:bookmarkEnd w:id="63"/>
    </w:p>
    <w:p w14:paraId="04A6955A" w14:textId="042FEEE1" w:rsidR="008A3546" w:rsidRPr="00603221" w:rsidRDefault="008A3546" w:rsidP="11E90C04">
      <w:pPr>
        <w:rPr>
          <w:b/>
          <w:bCs/>
          <w:i/>
          <w:iCs/>
          <w:color w:val="5B9BD5"/>
          <w:lang w:val="el-GR"/>
        </w:rPr>
      </w:pPr>
      <w:r w:rsidRPr="11E90C04">
        <w:rPr>
          <w:lang w:val="el-GR"/>
        </w:rPr>
        <w:t>Τα σχετικά αιτήματα παροχής διευκρινίσεων υποβάλλονται ηλεκτρονικά,</w:t>
      </w:r>
      <w:r w:rsidR="005A402F" w:rsidRPr="11E90C04">
        <w:rPr>
          <w:lang w:val="el-GR"/>
        </w:rPr>
        <w:t xml:space="preserve"> το αργότερο</w:t>
      </w:r>
      <w:r w:rsidR="00E1337D" w:rsidRPr="11E90C04">
        <w:rPr>
          <w:lang w:val="el-GR"/>
        </w:rPr>
        <w:t xml:space="preserve"> </w:t>
      </w:r>
      <w:r w:rsidR="00F37A74" w:rsidRPr="11E90C04">
        <w:rPr>
          <w:lang w:val="el-GR"/>
        </w:rPr>
        <w:t xml:space="preserve">έως </w:t>
      </w:r>
      <w:r w:rsidR="00195F8F">
        <w:rPr>
          <w:lang w:val="el-GR"/>
        </w:rPr>
        <w:br/>
      </w:r>
      <w:bookmarkStart w:id="64" w:name="_Hlk196739303"/>
      <w:r w:rsidR="00195F8F" w:rsidRPr="00195F8F">
        <w:rPr>
          <w:b/>
          <w:bCs/>
          <w:lang w:val="el-GR"/>
        </w:rPr>
        <w:t>09-05-2025</w:t>
      </w:r>
      <w:r w:rsidRPr="11E90C04">
        <w:rPr>
          <w:lang w:val="el-GR"/>
        </w:rPr>
        <w:t xml:space="preserve"> </w:t>
      </w:r>
      <w:bookmarkEnd w:id="64"/>
      <w:r w:rsidRPr="11E90C04">
        <w:rPr>
          <w:lang w:val="el-GR"/>
        </w:rPr>
        <w:t xml:space="preserve">και απαντώνται αντίστοιχα </w:t>
      </w:r>
      <w:r w:rsidR="004C145A" w:rsidRPr="11E90C04">
        <w:rPr>
          <w:lang w:val="el-GR" w:eastAsia="ar-SA"/>
        </w:rPr>
        <w:t>στο πλαίσιο της παρούσας,</w:t>
      </w:r>
      <w:r w:rsidR="004C145A" w:rsidRPr="11E90C04">
        <w:rPr>
          <w:lang w:val="el-GR"/>
        </w:rPr>
        <w:t xml:space="preserve"> </w:t>
      </w:r>
      <w:r w:rsidR="004C145A" w:rsidRPr="11E90C04">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11E90C04">
        <w:rPr>
          <w:lang w:val="el-GR"/>
        </w:rPr>
        <w:t xml:space="preserve">μέσω της Διαδικτυακής πύλης </w:t>
      </w:r>
      <w:hyperlink r:id="rId25" w:history="1">
        <w:r w:rsidRPr="11E90C04">
          <w:rPr>
            <w:rStyle w:val="Hyperlink"/>
            <w:lang w:val="el-GR"/>
          </w:rPr>
          <w:t>www.promitheus.gov.gr</w:t>
        </w:r>
      </w:hyperlink>
      <w:r w:rsidRPr="11E90C04">
        <w:rPr>
          <w:lang w:val="el-GR"/>
        </w:rPr>
        <w:t>. Αιτήματα παροχής</w:t>
      </w:r>
      <w:r w:rsidR="003355E7" w:rsidRPr="11E90C04">
        <w:rPr>
          <w:lang w:val="el-GR"/>
        </w:rPr>
        <w:t xml:space="preserve"> </w:t>
      </w:r>
      <w:r w:rsidRPr="11E90C04">
        <w:rPr>
          <w:lang w:val="el-GR"/>
        </w:rPr>
        <w:t>συμπληρωματικών πληροφοριών – διευκρινίσεων</w:t>
      </w:r>
      <w:r w:rsidR="00E1337D" w:rsidRPr="11E90C04">
        <w:rPr>
          <w:lang w:val="el-GR"/>
        </w:rPr>
        <w:t xml:space="preserve"> </w:t>
      </w:r>
      <w:r w:rsidRPr="11E90C04">
        <w:rPr>
          <w:lang w:val="el-GR"/>
        </w:rPr>
        <w:t xml:space="preserve">υποβάλλονται </w:t>
      </w:r>
      <w:r w:rsidR="00037B97" w:rsidRPr="11E90C04">
        <w:rPr>
          <w:lang w:val="el-GR"/>
        </w:rPr>
        <w:t>α</w:t>
      </w:r>
      <w:r w:rsidRPr="11E90C04">
        <w:rPr>
          <w:lang w:val="el-GR"/>
        </w:rPr>
        <w:t>πό εγγεγραμμένους</w:t>
      </w:r>
      <w:r w:rsidR="00E1337D" w:rsidRPr="11E90C04">
        <w:rPr>
          <w:lang w:val="el-GR"/>
        </w:rPr>
        <w:t xml:space="preserve"> </w:t>
      </w:r>
      <w:r w:rsidRPr="11E90C04">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11E90C04">
        <w:rPr>
          <w:lang w:val="el-GR"/>
        </w:rPr>
        <w:t xml:space="preserve">ός </w:t>
      </w:r>
      <w:r w:rsidRPr="11E90C04">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sidRPr="11E90C04">
        <w:rPr>
          <w:lang w:val="el-GR"/>
        </w:rPr>
        <w:t>ί</w:t>
      </w:r>
      <w:r w:rsidRPr="11E90C04">
        <w:rPr>
          <w:lang w:val="el-GR"/>
        </w:rPr>
        <w:t>σεων που υποβάλλονται είτε με άλλο</w:t>
      </w:r>
      <w:r w:rsidR="00282DC8" w:rsidRPr="11E90C04">
        <w:rPr>
          <w:lang w:val="el-GR"/>
        </w:rPr>
        <w:t>ν</w:t>
      </w:r>
      <w:r w:rsidRPr="11E90C04">
        <w:rPr>
          <w:lang w:val="el-GR"/>
        </w:rPr>
        <w:t xml:space="preserve"> τρόπο είτε το ηλεκτρονικό αρχείο που τα συνοδεύει δεν είναι ηλεκτρονικά υπογεγραμμένο, δεν εξετάζονται. </w:t>
      </w:r>
    </w:p>
    <w:p w14:paraId="2662E110" w14:textId="1BAFA8E6"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00282DC8" w:rsidRPr="00282DC8">
        <w:rPr>
          <w:vertAlign w:val="superscript"/>
          <w:lang w:val="el-GR"/>
        </w:rPr>
        <w:footnoteReference w:id="3"/>
      </w:r>
      <w:r w:rsidRPr="00603221">
        <w:rPr>
          <w:lang w:val="el-GR"/>
        </w:rPr>
        <w:t>:</w:t>
      </w:r>
    </w:p>
    <w:p w14:paraId="30518353" w14:textId="47917B9E" w:rsidR="00C277E3" w:rsidRPr="00591516" w:rsidRDefault="008A3546" w:rsidP="008A3546">
      <w:pPr>
        <w:rPr>
          <w:i/>
          <w:iCs/>
          <w:color w:val="5B9BD5"/>
          <w:lang w:val="el-GR"/>
        </w:rPr>
      </w:pPr>
      <w:r w:rsidRPr="11E90C04">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11E90C04">
        <w:rPr>
          <w:b/>
          <w:bCs/>
          <w:lang w:val="el-GR"/>
        </w:rPr>
        <w:t>έξι (6) ημέρες</w:t>
      </w:r>
      <w:r w:rsidRPr="11E90C04">
        <w:rPr>
          <w:lang w:val="el-GR"/>
        </w:rPr>
        <w:t xml:space="preserve"> πριν από την προθεσμία που ορίζεται για την παραλαβή των προσφορών, </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28F62D56" w:rsidR="00784CFD" w:rsidRDefault="00784CFD" w:rsidP="00784CFD">
      <w:pPr>
        <w:rPr>
          <w:lang w:val="el-GR"/>
        </w:rPr>
      </w:pPr>
      <w:r w:rsidRPr="11E90C04">
        <w:rPr>
          <w:lang w:val="el-GR"/>
        </w:rPr>
        <w:t>Η διάρκεια της παράτασης θα είναι ανάλογη με τη σπουδαιότητα των πληροφοριών ή των αλλαγών.</w:t>
      </w:r>
    </w:p>
    <w:p w14:paraId="43900F56" w14:textId="77777777" w:rsidR="00C277E3" w:rsidRDefault="00C277E3" w:rsidP="00C277E3">
      <w:pPr>
        <w:rPr>
          <w:lang w:val="el-GR"/>
        </w:rPr>
      </w:pPr>
      <w:r>
        <w:rPr>
          <w:lang w:val="el-GR"/>
        </w:rPr>
        <w:lastRenderedPageBreak/>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4DB82AB4" w14:textId="77777777" w:rsidR="00BB6963" w:rsidRPr="00945A48" w:rsidRDefault="00BB6963" w:rsidP="00BB6963">
      <w:pPr>
        <w:rPr>
          <w:lang w:val="el-GR"/>
        </w:rPr>
      </w:pPr>
      <w:bookmarkStart w:id="65" w:name="_Hlk151136821"/>
      <w:r w:rsidRPr="00945A48">
        <w:rPr>
          <w:lang w:val="el-GR"/>
        </w:rPr>
        <w:t xml:space="preserve">Η αναθέτουσα αρχή, με </w:t>
      </w:r>
      <w:r w:rsidRPr="001C27C7">
        <w:rPr>
          <w:lang w:val="el-GR"/>
        </w:rPr>
        <w:t>ειδικά αιτιολογημένη απόφασή της,</w:t>
      </w:r>
      <w:r w:rsidRPr="00DD73BE">
        <w:rPr>
          <w:color w:val="5B9BD5"/>
          <w:lang w:val="el-GR"/>
        </w:rPr>
        <w:t xml:space="preserve"> </w:t>
      </w:r>
      <w:r w:rsidRPr="00186B76">
        <w:rPr>
          <w:lang w:val="el-GR"/>
        </w:rPr>
        <w:t>δύναται να παρατείνει την προθεσμία παραλαβής των προσφορών</w:t>
      </w:r>
      <w:r w:rsidRPr="00945A48">
        <w:rPr>
          <w:lang w:val="el-GR"/>
        </w:rPr>
        <w:t>,  τηρουμένων σε κάθε περίπτωση των αρχών της ίσης μεταχείρισης και της διαφάνειας.</w:t>
      </w:r>
    </w:p>
    <w:bookmarkEnd w:id="65"/>
    <w:p w14:paraId="1BCD7F1E" w14:textId="334025E7" w:rsidR="008A3546" w:rsidRPr="00591516" w:rsidRDefault="00C277E3" w:rsidP="008A3546">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603221" w:rsidRDefault="003355E7" w:rsidP="000631F7">
      <w:pPr>
        <w:pStyle w:val="Heading3"/>
        <w:ind w:left="1276"/>
        <w:rPr>
          <w:lang w:val="el-GR"/>
        </w:rPr>
      </w:pPr>
      <w:bookmarkStart w:id="66" w:name="_Ref75870681"/>
      <w:bookmarkStart w:id="67" w:name="_Toc97194267"/>
      <w:bookmarkStart w:id="68" w:name="_Toc97194417"/>
      <w:bookmarkStart w:id="69" w:name="_Toc196735917"/>
      <w:r w:rsidRPr="00603221">
        <w:rPr>
          <w:lang w:val="el-GR"/>
        </w:rPr>
        <w:t>Γλώσσα</w:t>
      </w:r>
      <w:bookmarkEnd w:id="66"/>
      <w:bookmarkEnd w:id="67"/>
      <w:bookmarkEnd w:id="68"/>
      <w:bookmarkEnd w:id="69"/>
    </w:p>
    <w:p w14:paraId="499FF885" w14:textId="72329BB0" w:rsidR="00C931A2" w:rsidRPr="00603221" w:rsidRDefault="003355E7" w:rsidP="005A6D30">
      <w:pPr>
        <w:rPr>
          <w:lang w:val="el-GR"/>
        </w:rPr>
      </w:pPr>
      <w:r w:rsidRPr="11E90C04">
        <w:rPr>
          <w:lang w:val="el-GR"/>
        </w:rPr>
        <w:t>Τα έγγραφα της σύμβασης έχουν συνταχθεί στην ελληνική γλώσσα</w:t>
      </w:r>
      <w:r w:rsidR="6E5FAB0D" w:rsidRPr="11E90C04">
        <w:rPr>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5A6D30">
      <w:pPr>
        <w:rPr>
          <w:color w:val="000000"/>
          <w:lang w:val="el-GR"/>
        </w:rPr>
      </w:pPr>
      <w:r>
        <w:rPr>
          <w:color w:val="000000"/>
          <w:lang w:val="el-GR"/>
        </w:rPr>
        <w:t xml:space="preserve">Οι </w:t>
      </w:r>
      <w:r w:rsidRPr="07571D1B">
        <w:rPr>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4"/>
      </w:r>
      <w:r>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501CF3C7" w:rsidR="005A6D30" w:rsidRPr="00591516" w:rsidRDefault="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1F0CD803" w:rsidR="008338F0" w:rsidRPr="00603221" w:rsidRDefault="003355E7">
      <w:pPr>
        <w:rPr>
          <w:color w:val="000000"/>
          <w:lang w:val="el-GR"/>
        </w:rPr>
      </w:pPr>
      <w:r w:rsidRPr="11E90C04">
        <w:rPr>
          <w:color w:val="000000" w:themeColor="text1"/>
          <w:lang w:val="el-GR"/>
        </w:rPr>
        <w:t xml:space="preserve">Ενημερωτικά και τεχνικά φυλλάδια και άλλα έντυπα -εταιρικά ή μη- με ειδικό τεχνικό περιεχόμενο </w:t>
      </w:r>
      <w:r w:rsidR="003459FB" w:rsidRPr="11E90C04">
        <w:rPr>
          <w:color w:val="000000" w:themeColor="text1"/>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11E90C04">
        <w:rPr>
          <w:color w:val="000000" w:themeColor="text1"/>
          <w:lang w:val="el-GR"/>
        </w:rPr>
        <w:t xml:space="preserve">μπορούν να υποβάλλονται </w:t>
      </w:r>
      <w:r w:rsidR="00F12FBD" w:rsidRPr="11E90C04">
        <w:rPr>
          <w:color w:val="000000" w:themeColor="text1"/>
          <w:lang w:val="el-GR"/>
        </w:rPr>
        <w:t>σε άλλη</w:t>
      </w:r>
      <w:r w:rsidR="00601749" w:rsidRPr="11E90C04">
        <w:rPr>
          <w:color w:val="000000" w:themeColor="text1"/>
          <w:lang w:val="el-GR"/>
        </w:rPr>
        <w:t xml:space="preserve"> </w:t>
      </w:r>
      <w:r w:rsidRPr="11E90C04">
        <w:rPr>
          <w:color w:val="000000" w:themeColor="text1"/>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Heading3"/>
        <w:ind w:left="1276"/>
        <w:rPr>
          <w:lang w:val="el-GR"/>
        </w:rPr>
      </w:pPr>
      <w:bookmarkStart w:id="70" w:name="_Ref496624630"/>
      <w:bookmarkStart w:id="71" w:name="_Ref496624815"/>
      <w:bookmarkStart w:id="72" w:name="_Ref496625091"/>
      <w:bookmarkStart w:id="73" w:name="_Toc97194268"/>
      <w:bookmarkStart w:id="74" w:name="_Toc97194418"/>
      <w:bookmarkStart w:id="75" w:name="_Toc196735918"/>
      <w:r w:rsidRPr="00603221">
        <w:rPr>
          <w:lang w:val="el-GR"/>
        </w:rPr>
        <w:t>Εγγυήσεις</w:t>
      </w:r>
      <w:bookmarkEnd w:id="70"/>
      <w:bookmarkEnd w:id="71"/>
      <w:bookmarkEnd w:id="72"/>
      <w:bookmarkEnd w:id="73"/>
      <w:bookmarkEnd w:id="74"/>
      <w:bookmarkEnd w:id="75"/>
    </w:p>
    <w:p w14:paraId="00B15F19" w14:textId="77777777" w:rsidR="008338F0" w:rsidRDefault="006771AF" w:rsidP="0054025C">
      <w:pPr>
        <w:rPr>
          <w:color w:val="000000"/>
          <w:lang w:val="el-GR"/>
        </w:rPr>
      </w:pPr>
      <w:bookmarkStart w:id="76"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7"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7"/>
    </w:p>
    <w:p w14:paraId="401DC43E" w14:textId="16CDDE20" w:rsidR="008338F0" w:rsidRDefault="003355E7">
      <w:pPr>
        <w:rPr>
          <w:color w:val="000000"/>
          <w:lang w:val="el-GR"/>
        </w:rPr>
      </w:pPr>
      <w:r w:rsidRPr="11E90C04">
        <w:rPr>
          <w:color w:val="000000" w:themeColor="text1"/>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w:t>
      </w:r>
      <w:r w:rsidRPr="11E90C04">
        <w:rPr>
          <w:color w:val="000000" w:themeColor="text1"/>
          <w:lang w:val="el-GR"/>
        </w:rPr>
        <w:lastRenderedPageBreak/>
        <w:t>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11E90C04">
        <w:rPr>
          <w:color w:val="000000" w:themeColor="text1"/>
          <w:lang w:val="el-GR"/>
        </w:rPr>
        <w:t xml:space="preserve"> </w:t>
      </w:r>
      <w:r w:rsidRPr="11E90C04">
        <w:rPr>
          <w:color w:val="000000" w:themeColor="text1"/>
          <w:lang w:val="el-GR"/>
        </w:rPr>
        <w:t xml:space="preserve">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416282" w:rsidRPr="11E90C04">
        <w:rPr>
          <w:color w:val="000000" w:themeColor="text1"/>
          <w:lang w:val="el-GR"/>
        </w:rPr>
        <w:t>Δ</w:t>
      </w:r>
      <w:r w:rsidRPr="11E90C04">
        <w:rPr>
          <w:color w:val="000000" w:themeColor="text1"/>
          <w:lang w:val="el-GR"/>
        </w:rPr>
        <w:t>ιακήρυξης και την</w:t>
      </w:r>
      <w:r w:rsidR="002F15FA" w:rsidRPr="11E90C04">
        <w:rPr>
          <w:color w:val="000000" w:themeColor="text1"/>
          <w:lang w:val="el-GR"/>
        </w:rPr>
        <w:t xml:space="preserve"> καταληκτική</w:t>
      </w:r>
      <w:r w:rsidR="00E1337D" w:rsidRPr="11E90C04">
        <w:rPr>
          <w:color w:val="000000" w:themeColor="text1"/>
          <w:lang w:val="el-GR"/>
        </w:rPr>
        <w:t xml:space="preserve"> </w:t>
      </w:r>
      <w:r w:rsidRPr="11E90C04">
        <w:rPr>
          <w:color w:val="000000" w:themeColor="text1"/>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Heading3"/>
        <w:ind w:left="1276"/>
        <w:rPr>
          <w:lang w:val="el-GR"/>
        </w:rPr>
      </w:pPr>
      <w:bookmarkStart w:id="78" w:name="_Toc97194269"/>
      <w:bookmarkStart w:id="79" w:name="_Toc97194419"/>
      <w:bookmarkStart w:id="80" w:name="_Toc196735919"/>
      <w:r w:rsidRPr="000A60A0">
        <w:rPr>
          <w:lang w:val="el-GR"/>
        </w:rPr>
        <w:t>Προστασία Προσωπικών Δεδομένων</w:t>
      </w:r>
      <w:bookmarkEnd w:id="78"/>
      <w:bookmarkEnd w:id="79"/>
      <w:bookmarkEnd w:id="80"/>
      <w:r w:rsidRPr="000A60A0">
        <w:rPr>
          <w:lang w:val="el-GR"/>
        </w:rPr>
        <w:t xml:space="preserve"> </w:t>
      </w:r>
    </w:p>
    <w:p w14:paraId="3BC1122F" w14:textId="5A213F96" w:rsidR="000A60A0" w:rsidRPr="006B2C94" w:rsidRDefault="000A60A0" w:rsidP="000A60A0">
      <w:pPr>
        <w:rPr>
          <w:lang w:val="el-GR"/>
        </w:rPr>
      </w:pPr>
      <w:r w:rsidRPr="11E90C04">
        <w:rPr>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sidRPr="11E90C04">
        <w:rPr>
          <w:lang w:val="el-GR"/>
        </w:rPr>
        <w:t>ο</w:t>
      </w:r>
      <w:r w:rsidRPr="11E90C04">
        <w:rPr>
          <w:lang w:val="el-GR"/>
        </w:rPr>
        <w:t>ρρ</w:t>
      </w:r>
      <w:r w:rsidR="00416282" w:rsidRPr="11E90C04">
        <w:rPr>
          <w:lang w:val="el-GR"/>
        </w:rPr>
        <w:t>ή</w:t>
      </w:r>
      <w:r w:rsidRPr="11E90C04">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11E90C04">
        <w:rPr>
          <w:lang w:val="el-GR"/>
        </w:rPr>
        <w:t xml:space="preserve">στο παράρτημα </w:t>
      </w:r>
      <w:r w:rsidR="0096190B" w:rsidRPr="11E90C04">
        <w:rPr>
          <w:lang w:val="en-US"/>
        </w:rPr>
        <w:t>I</w:t>
      </w:r>
      <w:r w:rsidR="00344D93" w:rsidRPr="11E90C04">
        <w:rPr>
          <w:lang w:val="en-US"/>
        </w:rPr>
        <w:t>X</w:t>
      </w:r>
      <w:r w:rsidR="0096190B" w:rsidRPr="11E90C04">
        <w:rPr>
          <w:lang w:val="el-GR"/>
        </w:rPr>
        <w:t xml:space="preserve"> </w:t>
      </w:r>
      <w:r w:rsidRPr="11E90C04">
        <w:rPr>
          <w:lang w:val="el-GR"/>
        </w:rPr>
        <w:t>στην παρούσα.</w:t>
      </w:r>
    </w:p>
    <w:p w14:paraId="4465A3BF" w14:textId="7BFC2BCB" w:rsidR="008338F0" w:rsidRPr="00474FC4" w:rsidRDefault="008338F0" w:rsidP="00474FC4">
      <w:pPr>
        <w:suppressAutoHyphens w:val="0"/>
        <w:spacing w:after="0"/>
        <w:jc w:val="left"/>
        <w:rPr>
          <w:color w:val="000000"/>
          <w:lang w:val="el-GR"/>
        </w:rPr>
      </w:pPr>
    </w:p>
    <w:bookmarkEnd w:id="76"/>
    <w:p w14:paraId="0A47A717" w14:textId="77777777" w:rsidR="008338F0" w:rsidRPr="00603221" w:rsidRDefault="003355E7" w:rsidP="003A109E">
      <w:pPr>
        <w:pStyle w:val="Heading2"/>
        <w:rPr>
          <w:rFonts w:cs="Tahoma"/>
          <w:lang w:val="el-GR"/>
        </w:rPr>
      </w:pPr>
      <w:r w:rsidRPr="00603221">
        <w:rPr>
          <w:rFonts w:cs="Tahoma"/>
          <w:lang w:val="el-GR"/>
        </w:rPr>
        <w:tab/>
      </w:r>
      <w:bookmarkStart w:id="81" w:name="_Toc97194270"/>
      <w:bookmarkStart w:id="82" w:name="_Toc97194420"/>
      <w:bookmarkStart w:id="83" w:name="_Toc196735920"/>
      <w:r w:rsidRPr="00603221">
        <w:rPr>
          <w:rFonts w:cs="Tahoma"/>
          <w:lang w:val="el-GR"/>
        </w:rPr>
        <w:t>Δικαίωμα Συμμετοχής - Κριτήρια Ποιοτικής Επιλογής</w:t>
      </w:r>
      <w:bookmarkEnd w:id="81"/>
      <w:bookmarkEnd w:id="82"/>
      <w:bookmarkEnd w:id="83"/>
    </w:p>
    <w:p w14:paraId="79E1C284" w14:textId="77777777" w:rsidR="008338F0" w:rsidRPr="00603221" w:rsidRDefault="003355E7" w:rsidP="0072750F">
      <w:pPr>
        <w:pStyle w:val="Heading3"/>
        <w:ind w:left="1276"/>
        <w:rPr>
          <w:lang w:val="el-GR"/>
        </w:rPr>
      </w:pPr>
      <w:bookmarkStart w:id="84" w:name="_Ref496541397"/>
      <w:bookmarkStart w:id="85" w:name="_Toc97194271"/>
      <w:bookmarkStart w:id="86" w:name="_Toc97194421"/>
      <w:bookmarkStart w:id="87" w:name="_Toc196735921"/>
      <w:r w:rsidRPr="00603221">
        <w:rPr>
          <w:lang w:val="el-GR"/>
        </w:rPr>
        <w:t>Δικαιούμενοι συμμετοχής</w:t>
      </w:r>
      <w:bookmarkEnd w:id="84"/>
      <w:bookmarkEnd w:id="85"/>
      <w:bookmarkEnd w:id="86"/>
      <w:bookmarkEnd w:id="87"/>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91FDA36" w:rsidR="008338F0" w:rsidRPr="00603221" w:rsidRDefault="003355E7">
      <w:pPr>
        <w:rPr>
          <w:lang w:val="el-GR"/>
        </w:rPr>
      </w:pPr>
      <w:r w:rsidRPr="11E90C04">
        <w:rPr>
          <w:lang w:val="el-GR"/>
        </w:rPr>
        <w:lastRenderedPageBreak/>
        <w:t>γ) τρίτες χώρες που έχουν υπογράψει και κυρώσει τη ΣΔΣ, στο</w:t>
      </w:r>
      <w:r w:rsidR="00D81F52" w:rsidRPr="11E90C04">
        <w:rPr>
          <w:lang w:val="el-GR"/>
        </w:rPr>
        <w:t>ν</w:t>
      </w:r>
      <w:r w:rsidRPr="11E90C04">
        <w:rPr>
          <w:lang w:val="el-GR"/>
        </w:rPr>
        <w:t xml:space="preserve"> βαθμό που η υπό ανάθεση δημόσια σύμβαση καλύπτεται από τα Παραρτήματα 1, 2, 4</w:t>
      </w:r>
      <w:r w:rsidR="00CD3B0E" w:rsidRPr="11E90C04">
        <w:rPr>
          <w:lang w:val="el-GR"/>
        </w:rPr>
        <w:t>,</w:t>
      </w:r>
      <w:r w:rsidR="005911D0">
        <w:rPr>
          <w:lang w:val="el-GR"/>
        </w:rPr>
        <w:t xml:space="preserve"> </w:t>
      </w:r>
      <w:r w:rsidRPr="11E90C04">
        <w:rPr>
          <w:lang w:val="el-GR"/>
        </w:rPr>
        <w:t>5</w:t>
      </w:r>
      <w:r w:rsidR="00CD3B0E" w:rsidRPr="11E90C04">
        <w:rPr>
          <w:lang w:val="el-GR"/>
        </w:rPr>
        <w:t>, 6</w:t>
      </w:r>
      <w:r w:rsidRPr="11E90C04">
        <w:rPr>
          <w:lang w:val="el-GR"/>
        </w:rPr>
        <w:t xml:space="preserve"> και</w:t>
      </w:r>
      <w:r w:rsidR="00CD3B0E" w:rsidRPr="11E90C04">
        <w:rPr>
          <w:lang w:val="el-GR"/>
        </w:rPr>
        <w:t xml:space="preserve"> 7 και</w:t>
      </w:r>
      <w:r w:rsidRPr="11E90C04">
        <w:rPr>
          <w:lang w:val="el-GR"/>
        </w:rPr>
        <w:t xml:space="preserve"> τις γενικές σημειώσεις του σχετικού με την Ένωση Προσαρτήματος </w:t>
      </w:r>
      <w:r>
        <w:t>I</w:t>
      </w:r>
      <w:r w:rsidRPr="11E90C04">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1C0FF93" w:rsidR="00CD3B0E" w:rsidRDefault="00CD3B0E">
      <w:pPr>
        <w:rPr>
          <w:lang w:val="el-GR"/>
        </w:rPr>
      </w:pPr>
      <w:r w:rsidRPr="00303AE1">
        <w:rPr>
          <w:lang w:val="el-GR"/>
        </w:rPr>
        <w:t>Στο</w:t>
      </w:r>
      <w:r w:rsidR="00D81F52" w:rsidRPr="07571D1B">
        <w:rPr>
          <w:lang w:val="el-GR"/>
        </w:rPr>
        <w:t>ν</w:t>
      </w:r>
      <w:r w:rsidRPr="00303AE1">
        <w:rPr>
          <w:lang w:val="el-GR"/>
        </w:rPr>
        <w:t xml:space="preserve"> βαθμό που καλύπτονται από τα Παραρτήματα 1, 2, 4</w:t>
      </w:r>
      <w:r w:rsidRPr="009070EA">
        <w:rPr>
          <w:lang w:val="el-GR"/>
        </w:rPr>
        <w:t>,</w:t>
      </w:r>
      <w:r w:rsidRPr="00303AE1">
        <w:rPr>
          <w:lang w:val="el-GR"/>
        </w:rPr>
        <w:t xml:space="preserve"> 5</w:t>
      </w:r>
      <w:r w:rsidR="00F31821" w:rsidRPr="00F31821">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5"/>
      </w:r>
      <w:r w:rsidR="005911D0">
        <w:rPr>
          <w:lang w:val="el-GR"/>
        </w:rPr>
        <w:t>.</w:t>
      </w:r>
    </w:p>
    <w:p w14:paraId="2A29223E" w14:textId="5603544F" w:rsidR="008207F2" w:rsidRPr="00811D42" w:rsidRDefault="008207F2" w:rsidP="008207F2">
      <w:pPr>
        <w:spacing w:before="120"/>
        <w:rPr>
          <w:lang w:val="el-GR"/>
        </w:rPr>
      </w:pPr>
      <w:bookmarkStart w:id="88" w:name="_Hlk118712403"/>
      <w:r w:rsidRPr="00811D42">
        <w:rPr>
          <w:b/>
          <w:lang w:val="el-GR"/>
        </w:rPr>
        <w:t>2.</w:t>
      </w:r>
      <w:r w:rsidRPr="00811D42">
        <w:rPr>
          <w:lang w:val="el-GR"/>
        </w:rPr>
        <w:t xml:space="preserve"> Απαγορεύεται η </w:t>
      </w:r>
      <w:r>
        <w:rPr>
          <w:lang w:val="el-GR"/>
        </w:rPr>
        <w:t xml:space="preserve">συμμετοχή </w:t>
      </w:r>
      <w:r w:rsidRPr="00992B9D">
        <w:rPr>
          <w:lang w:val="el-GR"/>
        </w:rPr>
        <w:t>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rPr>
          <w:lang w:val="el-GR"/>
        </w:rPr>
        <w:t xml:space="preserve"> 111/1) και συγκεκριμένα αν ο οικονομικός φορέας είναι</w:t>
      </w:r>
      <w:r w:rsidRPr="00811D42">
        <w:rPr>
          <w:lang w:val="el-GR"/>
        </w:rPr>
        <w:t>:</w:t>
      </w:r>
    </w:p>
    <w:p w14:paraId="07137C91" w14:textId="77777777" w:rsidR="008207F2" w:rsidRPr="00811D42" w:rsidRDefault="008207F2" w:rsidP="008207F2">
      <w:pPr>
        <w:spacing w:before="120"/>
        <w:rPr>
          <w:lang w:val="el-GR"/>
        </w:rPr>
      </w:pPr>
      <w:r w:rsidRPr="00811D42">
        <w:rPr>
          <w:lang w:val="el-GR"/>
        </w:rPr>
        <w:t>α) Ρώσο</w:t>
      </w:r>
      <w:r>
        <w:rPr>
          <w:lang w:val="el-GR"/>
        </w:rPr>
        <w:t>ς</w:t>
      </w:r>
      <w:r w:rsidRPr="00811D42">
        <w:rPr>
          <w:lang w:val="el-GR"/>
        </w:rPr>
        <w:t xml:space="preserve"> υπήκοο</w:t>
      </w:r>
      <w:r>
        <w:rPr>
          <w:lang w:val="el-GR"/>
        </w:rPr>
        <w:t>ς</w:t>
      </w:r>
      <w:r w:rsidRPr="00811D42">
        <w:rPr>
          <w:lang w:val="el-GR"/>
        </w:rPr>
        <w:t xml:space="preserve"> ή φυσικό ή νομικό πρόσωπο, οντότητα ή φορέα που έχει την έδρα του στη Ρωσία,</w:t>
      </w:r>
    </w:p>
    <w:p w14:paraId="119E8A90" w14:textId="77777777" w:rsidR="008207F2" w:rsidRPr="00811D42" w:rsidRDefault="008207F2" w:rsidP="008207F2">
      <w:pPr>
        <w:spacing w:before="120"/>
        <w:rPr>
          <w:lang w:val="el-GR"/>
        </w:rPr>
      </w:pPr>
      <w:r w:rsidRPr="00811D42">
        <w:rPr>
          <w:lang w:val="el-GR"/>
        </w:rPr>
        <w:t>β) νομικό πρόσωπο, οντότητα ή φορέα</w:t>
      </w:r>
      <w:r>
        <w:rPr>
          <w:lang w:val="el-GR"/>
        </w:rPr>
        <w:t>ς</w:t>
      </w:r>
      <w:r w:rsidRPr="00811D42">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811D42" w:rsidRDefault="008207F2" w:rsidP="008207F2">
      <w:pPr>
        <w:spacing w:before="120"/>
        <w:rPr>
          <w:lang w:val="el-GR"/>
        </w:rPr>
      </w:pPr>
      <w:r w:rsidRPr="00811D42">
        <w:rPr>
          <w:lang w:val="el-GR"/>
        </w:rPr>
        <w:t>γ) φυσικό ή νομικό πρόσωπο, οντότητα ή φορέα</w:t>
      </w:r>
      <w:r>
        <w:rPr>
          <w:lang w:val="el-GR"/>
        </w:rPr>
        <w:t>ς</w:t>
      </w:r>
      <w:r w:rsidRPr="00811D42">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Pr>
          <w:lang w:val="el-GR"/>
        </w:rPr>
        <w:t xml:space="preserve"> 2014/24 και του ν. 4412/2016.</w:t>
      </w:r>
    </w:p>
    <w:p w14:paraId="7FDABAFF" w14:textId="29DEAFA4" w:rsidR="009F688B" w:rsidRPr="002A09CC" w:rsidRDefault="009F688B" w:rsidP="008207F2">
      <w:pPr>
        <w:rPr>
          <w:lang w:val="el-GR"/>
        </w:rPr>
      </w:pPr>
      <w:r w:rsidRPr="009710C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sidR="00540BCC">
        <w:rPr>
          <w:lang w:val="el-GR"/>
        </w:rPr>
        <w:fldChar w:fldCharType="separate"/>
      </w:r>
      <w:r w:rsidR="00EC18DC">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EC18DC" w:rsidRPr="00603221">
        <w:rPr>
          <w:lang w:val="el-GR"/>
        </w:rPr>
        <w:t xml:space="preserve">ΠΑΡΑΡΤΗΜΑ </w:t>
      </w:r>
      <w:r w:rsidR="00EC18DC" w:rsidRPr="004D12FF">
        <w:rPr>
          <w:lang w:val="el-GR"/>
        </w:rPr>
        <w:t>VI</w:t>
      </w:r>
      <w:r w:rsidR="00EC18DC" w:rsidRPr="00603221">
        <w:rPr>
          <w:lang w:val="el-GR"/>
        </w:rPr>
        <w:t>Ι – Άλλες Δηλώσεις</w:t>
      </w:r>
      <w:r>
        <w:rPr>
          <w:lang w:val="el-GR"/>
        </w:rPr>
        <w:fldChar w:fldCharType="end"/>
      </w:r>
      <w:r>
        <w:rPr>
          <w:lang w:val="el-GR"/>
        </w:rPr>
        <w:t xml:space="preserve"> </w:t>
      </w:r>
      <w:r w:rsidRPr="009710CF">
        <w:rPr>
          <w:lang w:val="el-GR"/>
        </w:rPr>
        <w:t>της παρούσας».</w:t>
      </w:r>
      <w:r w:rsidRPr="002A09CC">
        <w:rPr>
          <w:lang w:val="el-GR"/>
        </w:rPr>
        <w:t xml:space="preserve"> </w:t>
      </w:r>
    </w:p>
    <w:bookmarkEnd w:id="88"/>
    <w:p w14:paraId="5EBAA89E" w14:textId="30E54BDD" w:rsidR="008338F0" w:rsidRDefault="00E97E4D">
      <w:pPr>
        <w:rPr>
          <w:i/>
          <w:iCs/>
          <w:color w:val="5B9BD5"/>
          <w:lang w:val="el-GR"/>
        </w:rPr>
      </w:pPr>
      <w:r>
        <w:rPr>
          <w:b/>
          <w:bCs/>
          <w:lang w:val="el-GR"/>
        </w:rPr>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6BBC253B" w:rsidR="008338F0" w:rsidRDefault="003355E7">
      <w:pPr>
        <w:rPr>
          <w:rStyle w:val="FootnoteReference2"/>
          <w:lang w:val="el-GR"/>
        </w:rPr>
      </w:pPr>
      <w:r w:rsidRPr="11E90C04">
        <w:rPr>
          <w:lang w:val="el-GR"/>
        </w:rPr>
        <w:t>Στις περιπτώσεις υποβολής προσφοράς από ένωση οικονομικών φορέων, όλα τα μέλη της ευθύνονται έναντι της αναθέτουσας αρχής αλληλ</w:t>
      </w:r>
      <w:r w:rsidR="00D81F52" w:rsidRPr="11E90C04">
        <w:rPr>
          <w:lang w:val="el-GR"/>
        </w:rPr>
        <w:t>ε</w:t>
      </w:r>
      <w:r w:rsidRPr="11E90C04">
        <w:rPr>
          <w:lang w:val="el-GR"/>
        </w:rPr>
        <w:t>γγ</w:t>
      </w:r>
      <w:r w:rsidR="00D81F52" w:rsidRPr="11E90C04">
        <w:rPr>
          <w:lang w:val="el-GR"/>
        </w:rPr>
        <w:t>ύως</w:t>
      </w:r>
      <w:r w:rsidRPr="11E90C04">
        <w:rPr>
          <w:lang w:val="el-GR"/>
        </w:rPr>
        <w:t xml:space="preserve"> και εις ολόκληρον.</w:t>
      </w:r>
      <w:r w:rsidR="00E1337D" w:rsidRPr="11E90C04">
        <w:rPr>
          <w:rStyle w:val="FootnoteReference2"/>
          <w:lang w:val="el-GR"/>
        </w:rPr>
        <w:t xml:space="preserve"> </w:t>
      </w:r>
    </w:p>
    <w:p w14:paraId="7695FA92" w14:textId="77777777" w:rsidR="002F2BED" w:rsidRPr="00591516" w:rsidRDefault="002F2BED" w:rsidP="00AB1DCF">
      <w:pPr>
        <w:pStyle w:val="a6"/>
        <w:rPr>
          <w:lang w:val="el-GR"/>
        </w:rPr>
      </w:pPr>
    </w:p>
    <w:p w14:paraId="6B39115A" w14:textId="77777777" w:rsidR="008338F0" w:rsidRPr="00603221" w:rsidRDefault="003355E7" w:rsidP="0072750F">
      <w:pPr>
        <w:pStyle w:val="Heading3"/>
        <w:ind w:left="1276"/>
        <w:rPr>
          <w:lang w:val="el-GR"/>
        </w:rPr>
      </w:pPr>
      <w:bookmarkStart w:id="89" w:name="_Ref496542081"/>
      <w:bookmarkStart w:id="90" w:name="_Toc97194272"/>
      <w:bookmarkStart w:id="91" w:name="_Toc97194422"/>
      <w:bookmarkStart w:id="92" w:name="_Toc196735922"/>
      <w:r w:rsidRPr="00603221">
        <w:rPr>
          <w:lang w:val="el-GR"/>
        </w:rPr>
        <w:t>Εγγύηση συμμετοχής</w:t>
      </w:r>
      <w:bookmarkEnd w:id="89"/>
      <w:bookmarkEnd w:id="90"/>
      <w:bookmarkEnd w:id="91"/>
      <w:bookmarkEnd w:id="92"/>
    </w:p>
    <w:p w14:paraId="3B0ACBA2" w14:textId="77777777" w:rsidR="00EC18DC" w:rsidRPr="00EC18DC" w:rsidRDefault="003355E7" w:rsidP="00EC18DC">
      <w:pPr>
        <w:pStyle w:val="ListParagraph"/>
        <w:tabs>
          <w:tab w:val="left" w:pos="0"/>
          <w:tab w:val="left" w:pos="1134"/>
        </w:tabs>
        <w:spacing w:before="24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EC18DC">
        <w:rPr>
          <w:lang w:val="el-GR"/>
        </w:rPr>
        <w:br w:type="page"/>
      </w:r>
    </w:p>
    <w:p w14:paraId="075B8B68" w14:textId="4049B72A" w:rsidR="00C960CF" w:rsidRPr="00591516" w:rsidRDefault="00EC18DC" w:rsidP="005F570C">
      <w:pPr>
        <w:pStyle w:val="ListParagraph"/>
        <w:tabs>
          <w:tab w:val="left" w:pos="0"/>
          <w:tab w:val="left" w:pos="1134"/>
        </w:tabs>
        <w:spacing w:before="240"/>
        <w:ind w:left="0"/>
        <w:rPr>
          <w:lang w:val="el-GR"/>
        </w:rPr>
      </w:pPr>
      <w:r w:rsidRPr="003329FF">
        <w:rPr>
          <w:lang w:val="el-GR"/>
        </w:rPr>
        <w:lastRenderedPageBreak/>
        <w:t xml:space="preserve">ΠΑΡΑΡΤΗΜΑ </w:t>
      </w:r>
      <w:r w:rsidRPr="00EC18DC">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08DF563F" w14:textId="77777777" w:rsidR="005F570C" w:rsidRPr="00591516" w:rsidRDefault="005F570C" w:rsidP="005F570C">
      <w:pPr>
        <w:pStyle w:val="ListParagraph"/>
        <w:tabs>
          <w:tab w:val="left" w:pos="0"/>
          <w:tab w:val="left" w:pos="1134"/>
        </w:tabs>
        <w:spacing w:before="240"/>
        <w:ind w:left="0"/>
        <w:rPr>
          <w:lang w:val="el-GR"/>
        </w:rPr>
      </w:pPr>
    </w:p>
    <w:p w14:paraId="37E366F6" w14:textId="4748FA9B" w:rsidR="00DF0C2D" w:rsidRPr="00D8550A" w:rsidRDefault="00DF0C2D" w:rsidP="11E90C04">
      <w:pPr>
        <w:pStyle w:val="ListParagraph"/>
        <w:tabs>
          <w:tab w:val="left" w:pos="1134"/>
        </w:tabs>
        <w:spacing w:before="240"/>
        <w:ind w:left="0"/>
        <w:rPr>
          <w:b/>
          <w:bCs/>
          <w:lang w:val="el-GR"/>
        </w:rPr>
      </w:pPr>
      <w:r w:rsidRPr="11E90C04">
        <w:rPr>
          <w:lang w:val="el-GR"/>
        </w:rPr>
        <w:t xml:space="preserve">Το ποσό της εγγυητικής επιστολής θα πρέπει να καλύπτει σε ευρώ (€) ποσοστό </w:t>
      </w:r>
      <w:r w:rsidR="5691495C" w:rsidRPr="005E0918">
        <w:rPr>
          <w:b/>
          <w:bCs/>
          <w:lang w:val="el-GR"/>
        </w:rPr>
        <w:t>2</w:t>
      </w:r>
      <w:r w:rsidRPr="005911D0">
        <w:rPr>
          <w:b/>
          <w:bCs/>
          <w:lang w:val="el-GR"/>
        </w:rPr>
        <w:t>%</w:t>
      </w:r>
      <w:r w:rsidRPr="11E90C04">
        <w:rPr>
          <w:lang w:val="el-GR"/>
        </w:rPr>
        <w:t xml:space="preserve"> του προϋπολογισμού του Έργου (μη συμπεριλαμβανομένου ΦΠΑ), </w:t>
      </w:r>
      <w:r w:rsidRPr="005E0918">
        <w:rPr>
          <w:lang w:val="el-GR"/>
        </w:rPr>
        <w:t xml:space="preserve">ήτοι </w:t>
      </w:r>
      <w:r w:rsidRPr="00D8550A">
        <w:rPr>
          <w:b/>
          <w:bCs/>
          <w:lang w:val="el-GR"/>
        </w:rPr>
        <w:t xml:space="preserve">ποσό  </w:t>
      </w:r>
      <w:r w:rsidR="005911D0" w:rsidRPr="00D8550A">
        <w:rPr>
          <w:b/>
          <w:bCs/>
          <w:lang w:val="el-GR"/>
        </w:rPr>
        <w:t xml:space="preserve">εννέα </w:t>
      </w:r>
      <w:r w:rsidR="39BB55C2" w:rsidRPr="00D8550A">
        <w:rPr>
          <w:b/>
          <w:bCs/>
          <w:lang w:val="el-GR"/>
        </w:rPr>
        <w:t xml:space="preserve">χιλιάδες </w:t>
      </w:r>
      <w:r w:rsidR="00665894">
        <w:rPr>
          <w:b/>
          <w:bCs/>
          <w:lang w:val="el-GR"/>
        </w:rPr>
        <w:t xml:space="preserve">και </w:t>
      </w:r>
      <w:r w:rsidR="00CD257B" w:rsidRPr="00D8550A">
        <w:rPr>
          <w:b/>
          <w:bCs/>
          <w:lang w:val="el-GR"/>
        </w:rPr>
        <w:t>ενν</w:t>
      </w:r>
      <w:r w:rsidR="00665894">
        <w:rPr>
          <w:b/>
          <w:bCs/>
          <w:lang w:val="el-GR"/>
        </w:rPr>
        <w:t>έα</w:t>
      </w:r>
      <w:r w:rsidR="39BB55C2" w:rsidRPr="00D8550A">
        <w:rPr>
          <w:b/>
          <w:bCs/>
          <w:lang w:val="el-GR"/>
        </w:rPr>
        <w:t xml:space="preserve"> Ευρώ και </w:t>
      </w:r>
      <w:r w:rsidR="00CD257B" w:rsidRPr="00D8550A">
        <w:rPr>
          <w:b/>
          <w:bCs/>
          <w:lang w:val="el-GR"/>
        </w:rPr>
        <w:t>εξήντα</w:t>
      </w:r>
      <w:r w:rsidR="39BB55C2" w:rsidRPr="00D8550A">
        <w:rPr>
          <w:b/>
          <w:bCs/>
          <w:lang w:val="el-GR"/>
        </w:rPr>
        <w:t xml:space="preserve"> </w:t>
      </w:r>
      <w:r w:rsidR="005911D0" w:rsidRPr="00D8550A">
        <w:rPr>
          <w:b/>
          <w:bCs/>
          <w:lang w:val="el-GR"/>
        </w:rPr>
        <w:t xml:space="preserve">οκτώ </w:t>
      </w:r>
      <w:r w:rsidR="39BB55C2" w:rsidRPr="00D8550A">
        <w:rPr>
          <w:b/>
          <w:bCs/>
          <w:lang w:val="el-GR"/>
        </w:rPr>
        <w:t>λεπτά (</w:t>
      </w:r>
      <w:r w:rsidR="005911D0" w:rsidRPr="00D8550A">
        <w:rPr>
          <w:b/>
          <w:bCs/>
          <w:lang w:val="el-GR"/>
        </w:rPr>
        <w:t>9.009,68</w:t>
      </w:r>
      <w:r w:rsidR="39BB55C2" w:rsidRPr="00D8550A">
        <w:rPr>
          <w:b/>
          <w:bCs/>
          <w:lang w:val="el-GR"/>
        </w:rPr>
        <w:t xml:space="preserve"> </w:t>
      </w:r>
      <w:r w:rsidRPr="00D8550A">
        <w:rPr>
          <w:b/>
          <w:bCs/>
          <w:lang w:val="el-GR"/>
        </w:rPr>
        <w:t>€ ).</w:t>
      </w:r>
    </w:p>
    <w:p w14:paraId="29F1BA91" w14:textId="77777777" w:rsidR="008338F0" w:rsidRPr="00603221" w:rsidRDefault="003355E7" w:rsidP="11E90C04">
      <w:pPr>
        <w:rPr>
          <w:lang w:val="el-GR"/>
        </w:rPr>
      </w:pPr>
      <w:r w:rsidRPr="11E90C04">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9D495DB" w:rsidR="008338F0" w:rsidRDefault="003355E7" w:rsidP="11E90C04">
      <w:pPr>
        <w:rPr>
          <w:lang w:val="el-GR"/>
        </w:rPr>
      </w:pPr>
      <w:r w:rsidRPr="11E90C04">
        <w:rPr>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11E90C04">
        <w:rPr>
          <w:lang w:val="el-GR"/>
        </w:rPr>
        <w:t xml:space="preserve">της παρ. </w:t>
      </w:r>
      <w:r w:rsidR="00061ADD" w:rsidRPr="11E90C04">
        <w:rPr>
          <w:lang w:val="el-GR"/>
        </w:rPr>
        <w:fldChar w:fldCharType="begin"/>
      </w:r>
      <w:r w:rsidR="00061ADD" w:rsidRPr="11E90C04">
        <w:rPr>
          <w:lang w:val="el-GR"/>
        </w:rPr>
        <w:instrText xml:space="preserve"> REF _Ref496542431 \r \h </w:instrText>
      </w:r>
      <w:r w:rsidR="00DF02B0" w:rsidRPr="11E90C04">
        <w:rPr>
          <w:lang w:val="el-GR"/>
        </w:rPr>
        <w:instrText xml:space="preserve"> \* MERGEFORMAT </w:instrText>
      </w:r>
      <w:r w:rsidR="00061ADD" w:rsidRPr="11E90C04">
        <w:rPr>
          <w:lang w:val="el-GR"/>
        </w:rPr>
      </w:r>
      <w:r w:rsidR="00061ADD" w:rsidRPr="11E90C04">
        <w:rPr>
          <w:lang w:val="el-GR"/>
        </w:rPr>
        <w:fldChar w:fldCharType="separate"/>
      </w:r>
      <w:r w:rsidR="00EC18DC">
        <w:rPr>
          <w:lang w:val="el-GR"/>
        </w:rPr>
        <w:t>2.4.5</w:t>
      </w:r>
      <w:r w:rsidR="00061ADD" w:rsidRPr="11E90C04">
        <w:rPr>
          <w:lang w:val="el-GR"/>
        </w:rPr>
        <w:fldChar w:fldCharType="end"/>
      </w:r>
      <w:r w:rsidRPr="11E90C04">
        <w:rPr>
          <w:lang w:val="el-GR"/>
        </w:rPr>
        <w:t xml:space="preserve"> </w:t>
      </w:r>
      <w:r w:rsidR="00C960CF" w:rsidRPr="11E90C04">
        <w:rPr>
          <w:lang w:val="el-GR"/>
        </w:rPr>
        <w:t xml:space="preserve">«Χρόνος Ισχύος των Προσφορών» </w:t>
      </w:r>
      <w:r w:rsidRPr="11E90C04">
        <w:rPr>
          <w:lang w:val="el-GR"/>
        </w:rPr>
        <w:t>της παρούσας, άλλως η προσφορά απορρίπτεται. Η αναθέτουσα αρχή μπορεί, πριν τη λήξη της προσφοράς, να ζητ</w:t>
      </w:r>
      <w:r w:rsidR="00E23534" w:rsidRPr="11E90C04">
        <w:rPr>
          <w:lang w:val="el-GR"/>
        </w:rPr>
        <w:t>εί</w:t>
      </w:r>
      <w:r w:rsidRPr="11E90C04">
        <w:rPr>
          <w:lang w:val="el-GR"/>
        </w:rPr>
        <w:t xml:space="preserve"> από τ</w:t>
      </w:r>
      <w:r w:rsidR="00730200" w:rsidRPr="11E90C04">
        <w:rPr>
          <w:lang w:val="el-GR"/>
        </w:rPr>
        <w:t>ους</w:t>
      </w:r>
      <w:r w:rsidRPr="11E90C04">
        <w:rPr>
          <w:lang w:val="el-GR"/>
        </w:rPr>
        <w:t xml:space="preserve"> προσφέροντ</w:t>
      </w:r>
      <w:r w:rsidR="00730200" w:rsidRPr="11E90C04">
        <w:rPr>
          <w:lang w:val="el-GR"/>
        </w:rPr>
        <w:t>ες</w:t>
      </w:r>
      <w:r w:rsidRPr="11E90C04">
        <w:rPr>
          <w:lang w:val="el-GR"/>
        </w:rPr>
        <w:t xml:space="preserve"> να παρατείν</w:t>
      </w:r>
      <w:r w:rsidR="00730200" w:rsidRPr="11E90C04">
        <w:rPr>
          <w:lang w:val="el-GR"/>
        </w:rPr>
        <w:t>ουν</w:t>
      </w:r>
      <w:r w:rsidRPr="11E90C04">
        <w:rPr>
          <w:lang w:val="el-GR"/>
        </w:rPr>
        <w:t>, πριν τη λήξη τους, τη διάρκεια ισχύος της προσφοράς και της εγγύησης συμμετοχής.</w:t>
      </w:r>
    </w:p>
    <w:p w14:paraId="43BCC803" w14:textId="44F40E44"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EC18DC">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ListParagraph"/>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B213442"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sidRPr="07571D1B">
        <w:rPr>
          <w:lang w:val="el-GR"/>
        </w:rPr>
        <w:t>στην παρ. 3 του ά</w:t>
      </w:r>
      <w:r w:rsidR="00E87EA9" w:rsidRPr="07571D1B">
        <w:rPr>
          <w:lang w:val="el-GR"/>
        </w:rPr>
        <w:t>ρθρο</w:t>
      </w:r>
      <w:r w:rsidR="00CD3B0E" w:rsidRPr="07571D1B">
        <w:rPr>
          <w:lang w:val="el-GR"/>
        </w:rPr>
        <w:t>υ</w:t>
      </w:r>
      <w:r w:rsidR="00E87EA9" w:rsidRPr="07571D1B">
        <w:rPr>
          <w:lang w:val="el-GR"/>
        </w:rPr>
        <w:t xml:space="preserve"> 72 του ν. 4412/2016</w:t>
      </w:r>
      <w:r w:rsidR="00E87EA9" w:rsidRPr="00603221">
        <w:rPr>
          <w:rStyle w:val="WW-FootnoteReference17"/>
          <w:lang w:val="el-GR"/>
        </w:rPr>
        <w:t xml:space="preserve"> </w:t>
      </w:r>
      <w:r w:rsidR="00E87EA9" w:rsidRPr="00603221">
        <w:rPr>
          <w:rStyle w:val="WW-FootnoteReference17"/>
        </w:rPr>
        <w:footnoteReference w:id="6"/>
      </w:r>
    </w:p>
    <w:p w14:paraId="1FB0C47E" w14:textId="145E1509"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05E93192"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EC18DC">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EC18DC">
        <w:rPr>
          <w:lang w:val="el-GR"/>
        </w:rPr>
        <w:t>2.2.8</w:t>
      </w:r>
      <w:r w:rsidR="006607CE" w:rsidRPr="00603221">
        <w:rPr>
          <w:lang w:val="el-GR"/>
        </w:rPr>
        <w:fldChar w:fldCharType="end"/>
      </w:r>
      <w:r w:rsidR="00E1337D" w:rsidRPr="00603221">
        <w:rPr>
          <w:lang w:val="el-GR"/>
        </w:rPr>
        <w:t xml:space="preserve"> </w:t>
      </w:r>
      <w:r w:rsidR="00673490" w:rsidRPr="00603221">
        <w:rPr>
          <w:lang w:val="el-GR"/>
        </w:rPr>
        <w:t xml:space="preserve">της παρούσας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EC18DC">
        <w:rPr>
          <w:lang w:val="el-GR"/>
        </w:rPr>
        <w:t>0</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EC18DC">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 xml:space="preserve">δεν προσέλθει εγκαίρως για </w:t>
      </w:r>
      <w:r w:rsidRPr="00603221">
        <w:rPr>
          <w:lang w:val="el-GR"/>
        </w:rPr>
        <w:lastRenderedPageBreak/>
        <w:t>υπογραφή της σύμβαση</w:t>
      </w:r>
      <w:r w:rsidR="00C32872">
        <w:rPr>
          <w:lang w:val="el-GR"/>
        </w:rPr>
        <w:t xml:space="preserve">ς, </w:t>
      </w:r>
      <w:r w:rsidR="00C32872" w:rsidRPr="00C32872">
        <w:rPr>
          <w:lang w:val="el-GR"/>
        </w:rPr>
        <w:t xml:space="preserve"> ε) υποβάλει μη κατάλληλη προσφορά, </w:t>
      </w:r>
      <w:r w:rsidR="00E23534">
        <w:rPr>
          <w:lang w:val="el-GR"/>
        </w:rPr>
        <w:t>κατά</w:t>
      </w:r>
      <w:r w:rsidR="00C32872" w:rsidRPr="00C32872">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EC18DC">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Pr>
          <w:lang w:val="el-GR"/>
        </w:rPr>
        <w:t>τ</w:t>
      </w:r>
      <w:r w:rsidR="00C32872" w:rsidRPr="00C32872">
        <w:rPr>
          <w:lang w:val="el-GR"/>
        </w:rPr>
        <w:t xml:space="preserve">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EC18DC">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Heading3"/>
        <w:ind w:left="1276"/>
        <w:rPr>
          <w:lang w:val="el-GR"/>
        </w:rPr>
      </w:pPr>
      <w:bookmarkStart w:id="93" w:name="_Ref496541356"/>
      <w:bookmarkStart w:id="94" w:name="_Ref496541742"/>
      <w:bookmarkStart w:id="95" w:name="_Ref496541775"/>
      <w:bookmarkStart w:id="96" w:name="_Ref496541863"/>
      <w:bookmarkStart w:id="97" w:name="_Toc97194273"/>
      <w:bookmarkStart w:id="98" w:name="_Toc97194423"/>
      <w:bookmarkStart w:id="99" w:name="_Toc196735923"/>
      <w:r w:rsidRPr="00603221">
        <w:rPr>
          <w:lang w:val="el-GR"/>
        </w:rPr>
        <w:t>Λόγοι αποκλεισμού</w:t>
      </w:r>
      <w:bookmarkEnd w:id="93"/>
      <w:bookmarkEnd w:id="94"/>
      <w:bookmarkEnd w:id="95"/>
      <w:bookmarkEnd w:id="96"/>
      <w:bookmarkEnd w:id="97"/>
      <w:bookmarkEnd w:id="98"/>
      <w:bookmarkEnd w:id="99"/>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9B39E0">
      <w:pPr>
        <w:pStyle w:val="ListParagraph"/>
        <w:numPr>
          <w:ilvl w:val="3"/>
          <w:numId w:val="16"/>
        </w:numPr>
        <w:spacing w:before="240"/>
        <w:ind w:left="0" w:firstLine="0"/>
        <w:rPr>
          <w:lang w:val="el-GR"/>
        </w:rPr>
      </w:pPr>
      <w:bookmarkStart w:id="100" w:name="_Ref496540567"/>
      <w:r w:rsidRPr="00603221">
        <w:rPr>
          <w:lang w:val="el-GR"/>
        </w:rPr>
        <w:t xml:space="preserve"> </w:t>
      </w:r>
      <w:bookmarkStart w:id="101"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100"/>
      <w:bookmarkEnd w:id="101"/>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6FD513DA" w14:textId="7D10E88D" w:rsidR="008338F0" w:rsidRPr="00591516"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0CB65978" w:rsidR="008338F0" w:rsidRPr="00591516" w:rsidRDefault="003355E7">
      <w:pPr>
        <w:rPr>
          <w:lang w:val="el-GR"/>
        </w:rPr>
      </w:pPr>
      <w:r w:rsidRPr="11E90C04">
        <w:rPr>
          <w:lang w:val="el-GR"/>
        </w:rPr>
        <w:lastRenderedPageBreak/>
        <w:t xml:space="preserve">δ) </w:t>
      </w:r>
      <w:r w:rsidR="00105242" w:rsidRPr="11E90C04">
        <w:rPr>
          <w:lang w:val="el-GR"/>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w:t>
      </w:r>
      <w:r w:rsidR="00130C5D" w:rsidRPr="11E90C04">
        <w:rPr>
          <w:lang w:val="el-GR"/>
        </w:rPr>
        <w:t>πλαίσιο</w:t>
      </w:r>
      <w:r w:rsidR="00105242" w:rsidRPr="11E90C04">
        <w:rPr>
          <w:lang w:val="el-GR"/>
        </w:rPr>
        <w:t xml:space="preserve"> 2002/475/ΔΕΥ του Συμβουλίου και για την τροποποίηση της απόφασης 2005/671/ΔΕΥ του Συμβουλίου (</w:t>
      </w:r>
      <w:r w:rsidR="00105242">
        <w:t>EE</w:t>
      </w:r>
      <w:r w:rsidR="00105242" w:rsidRPr="11E90C04">
        <w:rPr>
          <w:lang w:val="el-GR"/>
        </w:rPr>
        <w:t xml:space="preserve"> </w:t>
      </w:r>
      <w:r w:rsidR="00105242">
        <w:t>L</w:t>
      </w:r>
      <w:r w:rsidR="00105242" w:rsidRPr="11E90C04">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t> </w:t>
      </w:r>
      <w:r w:rsidR="00105242" w:rsidRPr="11E90C04">
        <w:rPr>
          <w:lang w:val="el-GR"/>
        </w:rPr>
        <w:t>4689/2020 (Α’</w:t>
      </w:r>
      <w:r w:rsidR="00105242">
        <w:t> </w:t>
      </w:r>
      <w:r w:rsidR="00105242" w:rsidRPr="11E90C04">
        <w:rPr>
          <w:lang w:val="el-GR"/>
        </w:rPr>
        <w:t>103),</w:t>
      </w:r>
    </w:p>
    <w:p w14:paraId="72D34EDF" w14:textId="4A9307F7" w:rsidR="009A3D76" w:rsidRPr="00591516"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8FE16DA"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2DC98544" w:rsidR="009A3D76" w:rsidRPr="009A3D76" w:rsidRDefault="009A3D76" w:rsidP="009A3D76">
      <w:pPr>
        <w:rPr>
          <w:lang w:val="el-GR"/>
        </w:rPr>
      </w:pPr>
      <w:r w:rsidRPr="11E90C04">
        <w:rPr>
          <w:lang w:val="el-GR"/>
        </w:rPr>
        <w:t>- σε όλες τις λοιπ</w:t>
      </w:r>
      <w:r w:rsidR="007207B7" w:rsidRPr="11E90C04">
        <w:rPr>
          <w:lang w:val="el-GR"/>
        </w:rPr>
        <w:t>έ</w:t>
      </w:r>
      <w:r w:rsidRPr="11E90C04">
        <w:rPr>
          <w:lang w:val="el-GR"/>
        </w:rPr>
        <w:t>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9B39E0">
      <w:pPr>
        <w:pStyle w:val="ListParagraph"/>
        <w:numPr>
          <w:ilvl w:val="3"/>
          <w:numId w:val="16"/>
        </w:numPr>
        <w:tabs>
          <w:tab w:val="left" w:pos="0"/>
          <w:tab w:val="left" w:pos="709"/>
          <w:tab w:val="left" w:pos="1134"/>
        </w:tabs>
        <w:spacing w:before="240"/>
        <w:ind w:left="0" w:firstLine="0"/>
        <w:rPr>
          <w:lang w:val="el-GR"/>
        </w:rPr>
      </w:pPr>
      <w:bookmarkStart w:id="102" w:name="_Ref503518036"/>
      <w:r w:rsidRPr="00603221">
        <w:rPr>
          <w:lang w:val="el-GR"/>
        </w:rPr>
        <w:t>Σ</w:t>
      </w:r>
      <w:r w:rsidR="005A0ACC" w:rsidRPr="00603221">
        <w:rPr>
          <w:lang w:val="el-GR"/>
        </w:rPr>
        <w:t>τις ακόλουθες περιπτώσεις</w:t>
      </w:r>
      <w:bookmarkEnd w:id="102"/>
      <w:r w:rsidR="005A0ACC" w:rsidRPr="00603221">
        <w:rPr>
          <w:lang w:val="el-GR"/>
        </w:rPr>
        <w:t xml:space="preserve"> </w:t>
      </w:r>
    </w:p>
    <w:p w14:paraId="252A9A52" w14:textId="08494BF4" w:rsidR="009A3D76" w:rsidRPr="00C229F3" w:rsidRDefault="009A3D76" w:rsidP="00821852">
      <w:pPr>
        <w:spacing w:before="120"/>
        <w:rPr>
          <w:lang w:val="el-GR"/>
        </w:rPr>
      </w:pPr>
      <w:r w:rsidRPr="11E90C04">
        <w:rPr>
          <w:lang w:val="el-GR"/>
        </w:rPr>
        <w:t xml:space="preserve">α) όταν ο οικονομικός φορέας έχει αθετήσει τις υποχρεώσεις του </w:t>
      </w:r>
      <w:r w:rsidR="007207B7" w:rsidRPr="11E90C04">
        <w:rPr>
          <w:lang w:val="el-GR"/>
        </w:rPr>
        <w:t>σχετικά με την</w:t>
      </w:r>
      <w:r w:rsidRPr="11E90C04">
        <w:rPr>
          <w:lang w:val="el-GR"/>
        </w:rPr>
        <w:t xml:space="preserve"> καταβολή φόρων ή εισφορών κοινωνικής ασφάλισης και αυτό έχει διαπιστωθεί </w:t>
      </w:r>
      <w:r w:rsidR="007207B7" w:rsidRPr="11E90C04">
        <w:rPr>
          <w:lang w:val="el-GR"/>
        </w:rPr>
        <w:t>με</w:t>
      </w:r>
      <w:r w:rsidRPr="11E90C04">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4FF099E6" w:rsidR="009A3D76" w:rsidRPr="009143B3" w:rsidRDefault="009A3D76" w:rsidP="009A3D76">
      <w:pPr>
        <w:rPr>
          <w:lang w:val="el-GR"/>
        </w:rPr>
      </w:pPr>
      <w:r w:rsidRPr="11E90C04">
        <w:rPr>
          <w:lang w:val="el-GR"/>
        </w:rPr>
        <w:t xml:space="preserve">Δεν αποκλείεται ο οικονομικός φορέας, όταν έχει εκπληρώσει τις υποχρεώσεις του είτε </w:t>
      </w:r>
      <w:r w:rsidR="00E42704" w:rsidRPr="11E90C04">
        <w:rPr>
          <w:lang w:val="el-GR"/>
        </w:rPr>
        <w:t>καταβάλλοντας</w:t>
      </w:r>
      <w:r w:rsidRPr="11E90C04">
        <w:rPr>
          <w:lang w:val="el-GR"/>
        </w:rPr>
        <w:t xml:space="preserve">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24683EAE" w:rsidR="00B04AF3" w:rsidRPr="00603221" w:rsidRDefault="003355E7" w:rsidP="009B39E0">
      <w:pPr>
        <w:pStyle w:val="ListParagraph"/>
        <w:numPr>
          <w:ilvl w:val="3"/>
          <w:numId w:val="16"/>
        </w:numPr>
        <w:tabs>
          <w:tab w:val="left" w:pos="0"/>
          <w:tab w:val="left" w:pos="709"/>
          <w:tab w:val="left" w:pos="1134"/>
        </w:tabs>
        <w:spacing w:before="240"/>
        <w:ind w:left="0" w:firstLine="0"/>
        <w:rPr>
          <w:i/>
          <w:color w:val="5B9BD5"/>
          <w:lang w:val="el-GR"/>
        </w:rPr>
      </w:pPr>
      <w:bookmarkStart w:id="103"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3"/>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1E25E393"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993328">
        <w:rPr>
          <w:lang w:val="el-GR"/>
        </w:rPr>
        <w:t>,</w:t>
      </w:r>
      <w:r w:rsidR="00A23EAB">
        <w:rPr>
          <w:lang w:val="el-GR"/>
        </w:rPr>
        <w:t xml:space="preserve"> </w:t>
      </w:r>
    </w:p>
    <w:p w14:paraId="75FAC5AF" w14:textId="1BA86261"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 xml:space="preserve">με την επιφύλαξη της παραγράφου </w:t>
      </w:r>
      <w:r w:rsidR="00BB6963" w:rsidRPr="00790D05">
        <w:rPr>
          <w:lang w:val="el-GR"/>
        </w:rPr>
        <w:t>3</w:t>
      </w:r>
      <w:r w:rsidR="00BB6963">
        <w:rPr>
          <w:lang w:val="el-GR"/>
        </w:rPr>
        <w:t>Γ</w:t>
      </w:r>
      <w:r w:rsidR="00BB6963" w:rsidRPr="00790D05">
        <w:rPr>
          <w:lang w:val="el-GR"/>
        </w:rPr>
        <w:t xml:space="preserve"> </w:t>
      </w:r>
      <w:r w:rsidR="00A23EAB" w:rsidRPr="00790D05">
        <w:rPr>
          <w:lang w:val="el-GR"/>
        </w:rPr>
        <w:t>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4FEC1F9" w:rsidR="008338F0" w:rsidRDefault="003355E7">
      <w:pPr>
        <w:rPr>
          <w:lang w:val="el-GR"/>
        </w:rPr>
      </w:pPr>
      <w:r w:rsidRPr="00603221">
        <w:rPr>
          <w:lang w:val="el-GR"/>
        </w:rPr>
        <w:t>δ) εάν μία κατάσταση σύγκρουσης συμφερόντων κατά την έννοια του άρθρου 24 του ν. 4412/2016 δεν μπορεί να θεραπευ</w:t>
      </w:r>
      <w:r w:rsidR="00123846">
        <w:rPr>
          <w:lang w:val="el-GR"/>
        </w:rPr>
        <w:t>τ</w:t>
      </w:r>
      <w:r w:rsidRPr="00603221">
        <w:rPr>
          <w:lang w:val="el-GR"/>
        </w:rPr>
        <w:t xml:space="preserve">εί αποτελεσματικά με άλλα, λιγότερο παρεμβατικά, μέσα, </w:t>
      </w:r>
    </w:p>
    <w:p w14:paraId="09503BF9" w14:textId="6C6458E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δεν μπορεί να θεραπευ</w:t>
      </w:r>
      <w:r w:rsidR="00123846">
        <w:rPr>
          <w:lang w:val="el-GR"/>
        </w:rPr>
        <w:t>τ</w:t>
      </w:r>
      <w:r w:rsidRPr="00603221">
        <w:rPr>
          <w:lang w:val="el-GR"/>
        </w:rPr>
        <w:t xml:space="preserve">εί με άλλα, λιγότερο παρεμβατικά, μέσα, </w:t>
      </w:r>
    </w:p>
    <w:p w14:paraId="15F1AFBF" w14:textId="2CABC79F" w:rsidR="001F3B35" w:rsidRDefault="001F3B35">
      <w:pPr>
        <w:rPr>
          <w:lang w:val="el-GR"/>
        </w:rPr>
      </w:pPr>
      <w:r w:rsidRPr="11E90C04">
        <w:rPr>
          <w:lang w:val="el-GR"/>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00993328">
        <w:rPr>
          <w:lang w:val="el-GR"/>
        </w:rPr>
        <w:t>,</w:t>
      </w:r>
      <w:r w:rsidRPr="11E90C04">
        <w:rPr>
          <w:lang w:val="el-GR"/>
        </w:rPr>
        <w:t xml:space="preserve"> </w:t>
      </w:r>
    </w:p>
    <w:p w14:paraId="46385F35" w14:textId="0E0D8A0C"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4" w:name="_Hlk126489824"/>
      <w:r w:rsidR="00A23EAB" w:rsidRPr="00A23EAB">
        <w:rPr>
          <w:lang w:val="el-GR"/>
        </w:rPr>
        <w:t xml:space="preserve">της παραγράφου </w:t>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EC18DC">
        <w:rPr>
          <w:lang w:val="el-GR"/>
        </w:rPr>
        <w:t xml:space="preserve">2.2.9.2 </w:t>
      </w:r>
      <w:r w:rsidR="00EC18DC" w:rsidRPr="07571D1B">
        <w:rPr>
          <w:lang w:val="el-GR"/>
        </w:rPr>
        <w:t>Αποδεικτικά μέσα</w:t>
      </w:r>
      <w:r w:rsidR="00EC18DC">
        <w:rPr>
          <w:rFonts w:ascii="Calibri" w:hAnsi="Calibri"/>
          <w:lang w:val="el-GR"/>
        </w:rPr>
        <w:t xml:space="preserve"> </w:t>
      </w:r>
      <w:r w:rsidR="00EC18DC" w:rsidRPr="0077634D">
        <w:rPr>
          <w:rFonts w:ascii="Calibri" w:hAnsi="Calibri"/>
          <w:lang w:val="el-GR"/>
        </w:rPr>
        <w:t xml:space="preserve">- </w:t>
      </w:r>
      <w:r w:rsidR="00EC18DC" w:rsidRPr="07571D1B">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993328">
        <w:rPr>
          <w:lang w:val="el-GR"/>
        </w:rPr>
        <w:t>,</w:t>
      </w:r>
      <w:r w:rsidR="00B941FC" w:rsidRPr="00603221">
        <w:rPr>
          <w:lang w:val="el-GR"/>
        </w:rPr>
        <w:t xml:space="preserve"> </w:t>
      </w:r>
    </w:p>
    <w:bookmarkEnd w:id="104"/>
    <w:p w14:paraId="2A733164" w14:textId="5AD24BF3"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3E5592BF"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2FB1D2C8" w14:textId="14291824" w:rsidR="008C3823" w:rsidRPr="00474FC4" w:rsidRDefault="00067067" w:rsidP="00474FC4">
      <w:pPr>
        <w:rPr>
          <w:b/>
          <w:bCs/>
          <w:lang w:val="el-GR"/>
        </w:rPr>
      </w:pPr>
      <w:r w:rsidRPr="11E90C04">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A73BECF" w14:textId="77777777" w:rsidR="00C535AC" w:rsidRPr="00603221" w:rsidRDefault="00C535AC" w:rsidP="00C535AC">
      <w:pPr>
        <w:pStyle w:val="ListParagraph"/>
        <w:tabs>
          <w:tab w:val="left" w:pos="0"/>
        </w:tabs>
        <w:spacing w:before="240"/>
        <w:ind w:left="0"/>
        <w:rPr>
          <w:b/>
          <w:bCs/>
          <w:lang w:val="el-GR"/>
        </w:rPr>
      </w:pPr>
    </w:p>
    <w:p w14:paraId="256BE5A4" w14:textId="77777777" w:rsidR="002A7C7B" w:rsidRDefault="002A7C7B" w:rsidP="009B39E0">
      <w:pPr>
        <w:pStyle w:val="ListParagraph"/>
        <w:numPr>
          <w:ilvl w:val="3"/>
          <w:numId w:val="16"/>
        </w:numPr>
        <w:tabs>
          <w:tab w:val="left" w:pos="0"/>
          <w:tab w:val="left" w:pos="709"/>
          <w:tab w:val="left" w:pos="1134"/>
        </w:tabs>
        <w:spacing w:before="240"/>
        <w:ind w:left="0" w:firstLine="0"/>
        <w:rPr>
          <w:lang w:val="el-GR"/>
        </w:rPr>
      </w:pPr>
      <w:bookmarkStart w:id="105" w:name="_Ref151369083"/>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5"/>
    </w:p>
    <w:p w14:paraId="30461056" w14:textId="5D5BD9B4" w:rsidR="002A631D" w:rsidRPr="00995186" w:rsidRDefault="002A631D" w:rsidP="07571D1B">
      <w:pPr>
        <w:suppressAutoHyphens w:val="0"/>
        <w:spacing w:after="160" w:line="252" w:lineRule="auto"/>
        <w:rPr>
          <w:lang w:val="el-GR"/>
        </w:rPr>
      </w:pPr>
      <w:r w:rsidRPr="00995186">
        <w:rPr>
          <w:b/>
          <w:bCs/>
          <w:lang w:val="el-GR"/>
        </w:rPr>
        <w:t>2.2.3.</w:t>
      </w:r>
      <w:r w:rsidR="00227822">
        <w:rPr>
          <w:b/>
          <w:bCs/>
          <w:lang w:val="el-GR"/>
        </w:rPr>
        <w:t>4</w:t>
      </w:r>
      <w:r w:rsidRPr="00995186">
        <w:rPr>
          <w:b/>
          <w:bCs/>
          <w:lang w:val="el-GR"/>
        </w:rPr>
        <w:t>.α</w:t>
      </w:r>
      <w:r w:rsidRPr="00995186">
        <w:rPr>
          <w:lang w:val="el-GR"/>
        </w:rPr>
        <w:t xml:space="preserve">  </w:t>
      </w:r>
      <w:r w:rsidR="005B3C79" w:rsidRPr="00995186">
        <w:rPr>
          <w:lang w:val="el-GR"/>
        </w:rPr>
        <w:t xml:space="preserve"> </w:t>
      </w:r>
      <w:r w:rsidRPr="00995186">
        <w:rPr>
          <w:lang w:val="el-GR"/>
        </w:rPr>
        <w:t>Απαγορεύεται η ανάθεση της παρούσας σύμβασης, σε:</w:t>
      </w:r>
    </w:p>
    <w:p w14:paraId="0AED7E06" w14:textId="77777777" w:rsidR="002A631D" w:rsidRPr="002A631D" w:rsidRDefault="002A631D" w:rsidP="00835B35">
      <w:pPr>
        <w:suppressAutoHyphens w:val="0"/>
        <w:spacing w:after="160" w:line="252" w:lineRule="auto"/>
        <w:rPr>
          <w:lang w:val="el-GR"/>
        </w:rPr>
      </w:pPr>
      <w:r w:rsidRPr="002A631D">
        <w:rPr>
          <w:lang w:val="el-GR"/>
        </w:rPr>
        <w:t xml:space="preserve">α) Ρώσο υπήκοο ή φυσικό ή νομικό πρόσωπο, οντότητα ή φορέα που έχει την έδρα του στη Ρωσία  </w:t>
      </w:r>
    </w:p>
    <w:p w14:paraId="54086A4B" w14:textId="27BBB7F8" w:rsidR="002A631D" w:rsidRPr="002A631D" w:rsidRDefault="002A631D" w:rsidP="00835B35">
      <w:pPr>
        <w:suppressAutoHyphens w:val="0"/>
        <w:spacing w:after="160" w:line="252" w:lineRule="auto"/>
        <w:rPr>
          <w:lang w:val="el-GR"/>
        </w:rPr>
      </w:pPr>
      <w:r w:rsidRPr="002A631D">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E2AF56" w14:textId="77777777" w:rsidR="002A631D" w:rsidRPr="002A631D" w:rsidRDefault="002A631D" w:rsidP="00835B35">
      <w:pPr>
        <w:suppressAutoHyphens w:val="0"/>
        <w:spacing w:after="160" w:line="252" w:lineRule="auto"/>
        <w:rPr>
          <w:b/>
          <w:bCs/>
          <w:lang w:val="el-GR"/>
        </w:rPr>
      </w:pPr>
      <w:r w:rsidRPr="002A631D">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4D484DE4" w14:textId="3AEAAA27" w:rsidR="00002DC2" w:rsidRPr="00C229F3" w:rsidRDefault="00002DC2" w:rsidP="009B39E0">
      <w:pPr>
        <w:pStyle w:val="ListParagraph"/>
        <w:numPr>
          <w:ilvl w:val="3"/>
          <w:numId w:val="16"/>
        </w:numPr>
        <w:tabs>
          <w:tab w:val="left" w:pos="709"/>
          <w:tab w:val="left" w:pos="1134"/>
        </w:tabs>
        <w:spacing w:before="240"/>
        <w:ind w:left="0" w:firstLine="0"/>
        <w:rPr>
          <w:lang w:val="el-GR"/>
        </w:rPr>
      </w:pPr>
      <w:r w:rsidRPr="11E90C04">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7558145" w14:textId="77777777" w:rsidR="002A7C7B" w:rsidRDefault="002A7C7B" w:rsidP="002A7C7B">
      <w:pPr>
        <w:pStyle w:val="ListParagraph"/>
        <w:tabs>
          <w:tab w:val="left" w:pos="0"/>
          <w:tab w:val="left" w:pos="709"/>
          <w:tab w:val="left" w:pos="1134"/>
        </w:tabs>
        <w:spacing w:before="240"/>
        <w:ind w:left="0"/>
        <w:rPr>
          <w:lang w:val="el-GR"/>
        </w:rPr>
      </w:pPr>
    </w:p>
    <w:p w14:paraId="1F65CED2" w14:textId="770E77F0" w:rsidR="002A7C7B" w:rsidRPr="002A7C7B" w:rsidRDefault="003355E7" w:rsidP="009B39E0">
      <w:pPr>
        <w:pStyle w:val="ListParagraph"/>
        <w:numPr>
          <w:ilvl w:val="3"/>
          <w:numId w:val="16"/>
        </w:numPr>
        <w:tabs>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EC18DC">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EC18DC">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 ο οικονομικός φορέας αποδεικνύει ότι έχει καταβάλει ή έχει δεσμευ</w:t>
      </w:r>
      <w:r w:rsidR="00244F14">
        <w:rPr>
          <w:lang w:val="el-GR"/>
        </w:rPr>
        <w:t>τ</w:t>
      </w:r>
      <w:r w:rsidR="002A7C7B" w:rsidRPr="002A7C7B">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ListParagraph"/>
        <w:tabs>
          <w:tab w:val="left" w:pos="0"/>
          <w:tab w:val="left" w:pos="709"/>
          <w:tab w:val="left" w:pos="1134"/>
        </w:tabs>
        <w:spacing w:before="240"/>
        <w:ind w:left="0"/>
        <w:rPr>
          <w:b/>
          <w:bCs/>
          <w:lang w:val="el-GR"/>
        </w:rPr>
      </w:pPr>
    </w:p>
    <w:p w14:paraId="5EB38C06" w14:textId="678D6CF3" w:rsidR="00841F47" w:rsidRDefault="00841F47" w:rsidP="009B39E0">
      <w:pPr>
        <w:pStyle w:val="ListParagraph"/>
        <w:numPr>
          <w:ilvl w:val="3"/>
          <w:numId w:val="16"/>
        </w:numPr>
        <w:tabs>
          <w:tab w:val="left" w:pos="709"/>
          <w:tab w:val="left" w:pos="1134"/>
        </w:tabs>
        <w:spacing w:before="240"/>
        <w:ind w:left="0" w:firstLine="0"/>
        <w:rPr>
          <w:lang w:val="el-GR"/>
        </w:rPr>
      </w:pPr>
      <w:bookmarkStart w:id="106" w:name="_Ref151369188"/>
      <w:r w:rsidRPr="07571D1B">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w:t>
      </w:r>
      <w:r w:rsidRPr="11E90C04">
        <w:rPr>
          <w:lang w:val="el-GR"/>
        </w:rPr>
        <w:t>την υπ’ αριθμ</w:t>
      </w:r>
      <w:r w:rsidRPr="07571D1B">
        <w:rPr>
          <w:lang w:val="el-GR"/>
        </w:rPr>
        <w:t xml:space="preserve">. 102080/24-10-2022 (Β΄5623/02.11.2022) απόφαση του </w:t>
      </w:r>
      <w:r w:rsidRPr="07571D1B">
        <w:rPr>
          <w:lang w:val="el-GR"/>
        </w:rPr>
        <w:lastRenderedPageBreak/>
        <w:t xml:space="preserve">Υπουργού Ανάπτυξης και Επενδύσεων, με θέμα: </w:t>
      </w:r>
      <w:r w:rsidRPr="005A0CDE">
        <w:rPr>
          <w:lang w:val="el-GR"/>
        </w:rPr>
        <w:t>«Ρύθμιση θεμάτων σχετικά με την εξέταση επανορθωτικών μέτρων από την Επιτροπή της παρ.  9 του άρθρου 73 του ν. 4412/2016».</w:t>
      </w:r>
    </w:p>
    <w:p w14:paraId="574E7893" w14:textId="227BE5A1" w:rsidR="00841F47" w:rsidRDefault="00841F47" w:rsidP="00DD4962">
      <w:pPr>
        <w:tabs>
          <w:tab w:val="left" w:pos="709"/>
          <w:tab w:val="left" w:pos="1134"/>
        </w:tabs>
        <w:suppressAutoHyphens w:val="0"/>
        <w:autoSpaceDE w:val="0"/>
        <w:autoSpaceDN w:val="0"/>
        <w:adjustRightInd w:val="0"/>
        <w:spacing w:before="240" w:after="0"/>
        <w:rPr>
          <w:lang w:val="el-GR"/>
        </w:rPr>
      </w:pPr>
      <w:r>
        <w:rPr>
          <w:lang w:val="el-GR"/>
        </w:rPr>
        <w:t>Η</w:t>
      </w:r>
      <w:r w:rsidRPr="11E90C04">
        <w:rPr>
          <w:lang w:val="el-GR"/>
        </w:rPr>
        <w:t xml:space="preserve">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6" w:history="1">
        <w:r>
          <w:t>epanorthotika</w:t>
        </w:r>
        <w:r w:rsidRPr="11E90C04">
          <w:rPr>
            <w:lang w:val="el-GR"/>
          </w:rPr>
          <w:t>@</w:t>
        </w:r>
        <w:r>
          <w:t>eaadhsy</w:t>
        </w:r>
        <w:r w:rsidRPr="11E90C04">
          <w:rPr>
            <w:lang w:val="el-GR"/>
          </w:rPr>
          <w:t>.</w:t>
        </w:r>
        <w:r>
          <w:t>gr</w:t>
        </w:r>
      </w:hyperlink>
      <w:r w:rsidRPr="11E90C04">
        <w:rPr>
          <w:lang w:val="el-GR"/>
        </w:rPr>
        <w:t>.</w:t>
      </w:r>
    </w:p>
    <w:p w14:paraId="787475A4" w14:textId="77777777" w:rsidR="00841F47" w:rsidRDefault="00841F47" w:rsidP="00841F47">
      <w:pPr>
        <w:suppressAutoHyphens w:val="0"/>
        <w:autoSpaceDE w:val="0"/>
        <w:autoSpaceDN w:val="0"/>
        <w:adjustRightInd w:val="0"/>
        <w:spacing w:after="0"/>
        <w:rPr>
          <w:lang w:val="el-GR"/>
        </w:rPr>
      </w:pPr>
    </w:p>
    <w:p w14:paraId="26D21768" w14:textId="77777777" w:rsidR="00841F47" w:rsidRDefault="00841F47" w:rsidP="00841F47">
      <w:pPr>
        <w:suppressAutoHyphens w:val="0"/>
        <w:autoSpaceDE w:val="0"/>
        <w:autoSpaceDN w:val="0"/>
        <w:adjustRightInd w:val="0"/>
        <w:spacing w:after="0"/>
        <w:rPr>
          <w:lang w:val="el-GR"/>
        </w:rPr>
      </w:pPr>
      <w:r w:rsidRPr="11E90C04">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4D8A9F3" w14:textId="77777777" w:rsidR="00841F47" w:rsidRDefault="00841F47" w:rsidP="00841F47">
      <w:pPr>
        <w:suppressAutoHyphens w:val="0"/>
        <w:autoSpaceDE w:val="0"/>
        <w:autoSpaceDN w:val="0"/>
        <w:adjustRightInd w:val="0"/>
        <w:spacing w:after="0"/>
        <w:rPr>
          <w:lang w:val="el-GR"/>
        </w:rPr>
      </w:pPr>
    </w:p>
    <w:p w14:paraId="66FCBFD1" w14:textId="77777777" w:rsidR="00841F47" w:rsidRDefault="00841F47" w:rsidP="00841F47">
      <w:pPr>
        <w:suppressAutoHyphens w:val="0"/>
        <w:autoSpaceDE w:val="0"/>
        <w:autoSpaceDN w:val="0"/>
        <w:adjustRightInd w:val="0"/>
        <w:spacing w:after="0"/>
        <w:rPr>
          <w:lang w:val="el-GR"/>
        </w:rPr>
      </w:pPr>
      <w:r w:rsidRPr="11E90C04">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957AE63" w14:textId="77777777" w:rsidR="00841F47" w:rsidRDefault="00841F47" w:rsidP="00841F47">
      <w:pPr>
        <w:suppressAutoHyphens w:val="0"/>
        <w:autoSpaceDE w:val="0"/>
        <w:autoSpaceDN w:val="0"/>
        <w:adjustRightInd w:val="0"/>
        <w:spacing w:after="0"/>
        <w:rPr>
          <w:lang w:val="el-GR"/>
        </w:rPr>
      </w:pPr>
    </w:p>
    <w:p w14:paraId="03C9D04E" w14:textId="77777777" w:rsidR="00841F47" w:rsidRDefault="00841F47" w:rsidP="00841F47">
      <w:pPr>
        <w:suppressAutoHyphens w:val="0"/>
        <w:autoSpaceDE w:val="0"/>
        <w:autoSpaceDN w:val="0"/>
        <w:adjustRightInd w:val="0"/>
        <w:spacing w:after="0"/>
        <w:rPr>
          <w:lang w:val="el-GR"/>
        </w:rPr>
      </w:pPr>
      <w:r w:rsidRPr="11E90C04">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048E69F" w14:textId="77777777" w:rsidR="00841F47" w:rsidRDefault="00841F47" w:rsidP="00841F47">
      <w:pPr>
        <w:suppressAutoHyphens w:val="0"/>
        <w:autoSpaceDE w:val="0"/>
        <w:autoSpaceDN w:val="0"/>
        <w:adjustRightInd w:val="0"/>
        <w:spacing w:after="0"/>
        <w:rPr>
          <w:lang w:val="el-GR"/>
        </w:rPr>
      </w:pPr>
    </w:p>
    <w:p w14:paraId="37C45AFF" w14:textId="77777777" w:rsidR="00841F47" w:rsidRDefault="00841F47" w:rsidP="00841F47">
      <w:pPr>
        <w:suppressAutoHyphens w:val="0"/>
        <w:autoSpaceDE w:val="0"/>
        <w:autoSpaceDN w:val="0"/>
        <w:adjustRightInd w:val="0"/>
        <w:spacing w:after="0"/>
        <w:rPr>
          <w:lang w:val="el-GR"/>
        </w:rPr>
      </w:pPr>
      <w:r w:rsidRPr="11E90C04">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76131AB7" w14:textId="77777777" w:rsidR="00841F47" w:rsidRPr="00990B68" w:rsidRDefault="00841F47" w:rsidP="00841F47">
      <w:pPr>
        <w:suppressAutoHyphens w:val="0"/>
        <w:autoSpaceDE w:val="0"/>
        <w:autoSpaceDN w:val="0"/>
        <w:adjustRightInd w:val="0"/>
        <w:spacing w:before="240" w:after="0"/>
        <w:rPr>
          <w:lang w:val="el-GR"/>
        </w:rPr>
      </w:pPr>
      <w:r w:rsidRPr="11E90C04">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t> </w:t>
      </w:r>
      <w:r w:rsidRPr="11E90C04">
        <w:rPr>
          <w:lang w:val="el-GR"/>
        </w:rPr>
        <w:t>1 και της παρ.</w:t>
      </w:r>
      <w:r>
        <w:t> </w:t>
      </w:r>
      <w:r w:rsidRPr="11E90C04">
        <w:rPr>
          <w:lang w:val="el-GR"/>
        </w:rPr>
        <w:t>4, εκτός από την περ.</w:t>
      </w:r>
      <w:r>
        <w:t> </w:t>
      </w:r>
      <w:r w:rsidRPr="11E90C04">
        <w:rPr>
          <w:lang w:val="el-GR"/>
        </w:rPr>
        <w:t>β’ αυτής, του άρθρου</w:t>
      </w:r>
      <w:r>
        <w:t> </w:t>
      </w:r>
      <w:r w:rsidRPr="11E90C04">
        <w:rPr>
          <w:lang w:val="el-GR"/>
        </w:rPr>
        <w:t>73 του ν.</w:t>
      </w:r>
      <w:r>
        <w:t> </w:t>
      </w:r>
      <w:r w:rsidRPr="11E90C04">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5F4CE5A" w14:textId="77777777" w:rsidR="00841F47" w:rsidRDefault="00841F47" w:rsidP="00841F47">
      <w:pPr>
        <w:rPr>
          <w:lang w:val="el-GR"/>
        </w:rPr>
      </w:pPr>
      <w:r w:rsidRPr="11E90C04">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bookmarkEnd w:id="106"/>
    <w:p w14:paraId="25F03DA6" w14:textId="48CD47D5" w:rsidR="00C535AC" w:rsidRPr="007E61C0" w:rsidRDefault="00C535AC" w:rsidP="005E0918">
      <w:pPr>
        <w:tabs>
          <w:tab w:val="left" w:pos="709"/>
          <w:tab w:val="left" w:pos="1134"/>
        </w:tabs>
        <w:spacing w:before="240"/>
        <w:rPr>
          <w:i/>
          <w:iCs/>
          <w:lang w:val="el-GR"/>
        </w:rPr>
      </w:pPr>
    </w:p>
    <w:p w14:paraId="0C79C613" w14:textId="4A41A484" w:rsidR="008338F0" w:rsidRPr="00821852" w:rsidRDefault="003355E7" w:rsidP="009B39E0">
      <w:pPr>
        <w:pStyle w:val="ListParagraph"/>
        <w:numPr>
          <w:ilvl w:val="3"/>
          <w:numId w:val="16"/>
        </w:numPr>
        <w:tabs>
          <w:tab w:val="left" w:pos="709"/>
          <w:tab w:val="left" w:pos="1134"/>
        </w:tabs>
        <w:spacing w:before="240"/>
        <w:ind w:left="0" w:firstLine="0"/>
        <w:rPr>
          <w:lang w:val="el-GR"/>
        </w:rPr>
      </w:pPr>
      <w:r w:rsidRPr="11E90C04">
        <w:rPr>
          <w:lang w:val="el-GR"/>
        </w:rPr>
        <w:t xml:space="preserve"> </w:t>
      </w:r>
      <w:bookmarkStart w:id="107" w:name="_Ref496540821"/>
      <w:r w:rsidR="001E5DE0" w:rsidRPr="11E90C04">
        <w:rPr>
          <w:lang w:val="el-GR"/>
        </w:rPr>
        <w:t xml:space="preserve">Οικονομικός φορέας, </w:t>
      </w:r>
      <w:r w:rsidR="00DF1F52" w:rsidRPr="11E90C04">
        <w:rPr>
          <w:lang w:val="el-GR"/>
        </w:rPr>
        <w:t>εις</w:t>
      </w:r>
      <w:r w:rsidR="001E5DE0" w:rsidRPr="11E90C04">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11E90C04">
        <w:rPr>
          <w:lang w:val="el-GR"/>
        </w:rPr>
        <w:t>.</w:t>
      </w:r>
      <w:bookmarkEnd w:id="107"/>
    </w:p>
    <w:p w14:paraId="36B0864B" w14:textId="77777777" w:rsidR="00D93C0C" w:rsidRPr="00603221" w:rsidRDefault="00D93C0C" w:rsidP="00603221">
      <w:pPr>
        <w:pStyle w:val="ListParagraph"/>
        <w:rPr>
          <w:color w:val="000000"/>
          <w:lang w:val="el-GR"/>
        </w:rPr>
      </w:pPr>
    </w:p>
    <w:p w14:paraId="34F1DB97" w14:textId="078FC744" w:rsidR="00EA086C" w:rsidRPr="00474FC4" w:rsidRDefault="003355E7" w:rsidP="00474FC4">
      <w:pPr>
        <w:pStyle w:val="Heading3"/>
        <w:numPr>
          <w:ilvl w:val="0"/>
          <w:numId w:val="0"/>
        </w:numPr>
        <w:ind w:left="720" w:hanging="720"/>
        <w:rPr>
          <w:rFonts w:cs="Tahoma"/>
          <w:szCs w:val="22"/>
          <w:lang w:val="el-GR"/>
        </w:rPr>
      </w:pPr>
      <w:bookmarkStart w:id="108" w:name="_Toc97194274"/>
      <w:bookmarkStart w:id="109" w:name="_Toc97194424"/>
      <w:bookmarkStart w:id="110" w:name="_Toc196735924"/>
      <w:r w:rsidRPr="11E90C04">
        <w:rPr>
          <w:rFonts w:cs="Tahoma"/>
          <w:lang w:val="el-GR"/>
        </w:rPr>
        <w:t xml:space="preserve">Κριτήρια </w:t>
      </w:r>
      <w:r w:rsidR="00F11417" w:rsidRPr="11E90C04">
        <w:rPr>
          <w:rFonts w:cs="Tahoma"/>
          <w:lang w:val="el-GR"/>
        </w:rPr>
        <w:t xml:space="preserve">Ποιοτικής </w:t>
      </w:r>
      <w:r w:rsidRPr="11E90C04">
        <w:rPr>
          <w:rFonts w:cs="Tahoma"/>
          <w:lang w:val="el-GR"/>
        </w:rPr>
        <w:t xml:space="preserve">Επιλογής </w:t>
      </w:r>
      <w:r w:rsidR="00F11417" w:rsidRPr="11E90C04">
        <w:rPr>
          <w:rFonts w:cs="Tahoma"/>
          <w:lang w:val="el-GR"/>
        </w:rPr>
        <w:t>&amp; αποδεικτά στοιχεία</w:t>
      </w:r>
      <w:bookmarkEnd w:id="108"/>
      <w:bookmarkEnd w:id="109"/>
      <w:bookmarkEnd w:id="110"/>
      <w:r w:rsidR="00F11417" w:rsidRPr="11E90C04">
        <w:rPr>
          <w:rFonts w:cs="Tahoma"/>
          <w:lang w:val="el-GR"/>
        </w:rPr>
        <w:t xml:space="preserve"> </w:t>
      </w:r>
    </w:p>
    <w:p w14:paraId="3D9437BC" w14:textId="77777777" w:rsidR="008338F0" w:rsidRPr="00603221" w:rsidDel="00893E05" w:rsidRDefault="003355E7" w:rsidP="00EA086C">
      <w:pPr>
        <w:pStyle w:val="Heading3"/>
        <w:ind w:left="1276"/>
        <w:rPr>
          <w:lang w:val="el-GR"/>
        </w:rPr>
      </w:pPr>
      <w:bookmarkStart w:id="111" w:name="_Ref74510337"/>
      <w:bookmarkStart w:id="112" w:name="_Toc97194275"/>
      <w:bookmarkStart w:id="113" w:name="_Toc97194425"/>
      <w:bookmarkStart w:id="114" w:name="_Toc196735925"/>
      <w:r w:rsidRPr="00603221" w:rsidDel="00893E05">
        <w:rPr>
          <w:lang w:val="el-GR"/>
        </w:rPr>
        <w:t>Καταλληλόλητα άσκησης επαγγελματικής δραστηριότητας</w:t>
      </w:r>
      <w:bookmarkEnd w:id="111"/>
      <w:bookmarkEnd w:id="112"/>
      <w:bookmarkEnd w:id="113"/>
      <w:bookmarkEnd w:id="114"/>
      <w:r w:rsidRPr="00603221" w:rsidDel="00893E05">
        <w:rPr>
          <w:lang w:val="el-GR"/>
        </w:rPr>
        <w:t xml:space="preserve"> </w:t>
      </w:r>
    </w:p>
    <w:p w14:paraId="1E5348BB" w14:textId="6086A46E" w:rsidR="00F86B7A" w:rsidRDefault="00F86B7A" w:rsidP="11E90C04">
      <w:pPr>
        <w:rPr>
          <w:rFonts w:eastAsia="Tahoma"/>
          <w:lang w:val="el-GR"/>
        </w:rPr>
      </w:pPr>
      <w:bookmarkStart w:id="115" w:name="_Toc97194276"/>
      <w:r w:rsidRPr="11E90C04">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15"/>
      <w:r w:rsidR="2F7E1331" w:rsidRPr="11E90C04">
        <w:rPr>
          <w:rFonts w:eastAsia="Tahoma"/>
          <w:b/>
          <w:bCs/>
          <w:color w:val="000000" w:themeColor="text1"/>
          <w:lang w:val="el-GR"/>
        </w:rPr>
        <w:t xml:space="preserve">ήτοι στην παροχή </w:t>
      </w:r>
      <w:r w:rsidR="00CD257B">
        <w:rPr>
          <w:rFonts w:eastAsia="Tahoma"/>
          <w:b/>
          <w:bCs/>
          <w:color w:val="000000" w:themeColor="text1"/>
          <w:lang w:val="el-GR"/>
        </w:rPr>
        <w:t>υπηρεσιών πληροφορικής και επικοινωνιών</w:t>
      </w:r>
      <w:r w:rsidR="2F7E1331" w:rsidRPr="11E90C04">
        <w:rPr>
          <w:rFonts w:eastAsia="Tahoma"/>
          <w:color w:val="000000" w:themeColor="text1"/>
          <w:lang w:val="el-GR"/>
        </w:rPr>
        <w:t>.</w:t>
      </w:r>
    </w:p>
    <w:p w14:paraId="5F0E0AEE" w14:textId="77777777" w:rsidR="007E243D" w:rsidDel="00893E05" w:rsidRDefault="007E243D" w:rsidP="00BE6F4C">
      <w:pPr>
        <w:pStyle w:val="ListParagraph"/>
        <w:rPr>
          <w:lang w:val="el-GR"/>
        </w:rPr>
      </w:pPr>
    </w:p>
    <w:p w14:paraId="38C6245A" w14:textId="5CAC5075" w:rsidR="007E243D" w:rsidRDefault="007E243D" w:rsidP="00086782">
      <w:pPr>
        <w:pStyle w:val="ListParagraph"/>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21DCAD20" w:rsidR="00BE6F4C" w:rsidDel="00893E05" w:rsidRDefault="00BE6F4C" w:rsidP="00086782">
      <w:pPr>
        <w:pStyle w:val="ListParagraph"/>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ListParagraph"/>
        <w:ind w:left="0"/>
        <w:rPr>
          <w:lang w:val="el-GR"/>
        </w:rPr>
      </w:pPr>
    </w:p>
    <w:p w14:paraId="17AEFDD6" w14:textId="6CA0FD0D" w:rsidR="00722D14" w:rsidRDefault="00BE6F4C" w:rsidP="00086782">
      <w:pPr>
        <w:pStyle w:val="ListParagraph"/>
        <w:ind w:left="0"/>
        <w:rPr>
          <w:lang w:val="el-GR"/>
        </w:rPr>
      </w:pPr>
      <w:r w:rsidRPr="11E90C04">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11E90C04">
        <w:rPr>
          <w:lang w:val="el-GR"/>
        </w:rPr>
        <w:t>.</w:t>
      </w:r>
    </w:p>
    <w:p w14:paraId="2F4CAEF8" w14:textId="77777777" w:rsidR="00FA4CDD" w:rsidRDefault="00FA4CDD" w:rsidP="00086782">
      <w:pPr>
        <w:pStyle w:val="ListParagraph"/>
        <w:ind w:left="0"/>
        <w:rPr>
          <w:lang w:val="el-GR"/>
        </w:rPr>
      </w:pPr>
    </w:p>
    <w:p w14:paraId="2BE12AB9" w14:textId="49EC4D6A" w:rsidR="00BE6F4C" w:rsidRPr="00BE6F4C" w:rsidDel="00893E05" w:rsidRDefault="00722D14" w:rsidP="00086782">
      <w:pPr>
        <w:pStyle w:val="ListParagraph"/>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Heading3"/>
        <w:ind w:left="1276"/>
        <w:rPr>
          <w:lang w:val="el-GR"/>
        </w:rPr>
      </w:pPr>
      <w:bookmarkStart w:id="116" w:name="_Toc74566826"/>
      <w:bookmarkStart w:id="117" w:name="_Ref496541309"/>
      <w:bookmarkStart w:id="118" w:name="_Ref496541508"/>
      <w:bookmarkStart w:id="119" w:name="_Toc97194277"/>
      <w:bookmarkStart w:id="120" w:name="_Toc97194426"/>
      <w:bookmarkStart w:id="121" w:name="_Toc196735926"/>
      <w:bookmarkEnd w:id="116"/>
      <w:r w:rsidRPr="11E90C04">
        <w:rPr>
          <w:lang w:val="el-GR"/>
        </w:rPr>
        <w:t>Οικονομική και χρηματοοικονομική επάρκεια</w:t>
      </w:r>
      <w:bookmarkEnd w:id="117"/>
      <w:bookmarkEnd w:id="118"/>
      <w:bookmarkEnd w:id="119"/>
      <w:bookmarkEnd w:id="120"/>
      <w:bookmarkEnd w:id="121"/>
    </w:p>
    <w:p w14:paraId="71256553" w14:textId="61CD5F03" w:rsidR="00CD257B" w:rsidRPr="00CD257B" w:rsidRDefault="00CD257B" w:rsidP="00CD257B">
      <w:pPr>
        <w:pStyle w:val="paragraph"/>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 xml:space="preserve">Οι οικονομικοί φορείς που συμμετέχουν στη διαδικασία σύναψης της παρούσας απαιτείται να έχουν </w:t>
      </w:r>
      <w:r w:rsidR="008E17AF">
        <w:rPr>
          <w:rStyle w:val="normaltextrun"/>
          <w:rFonts w:ascii="Tahoma" w:hAnsi="Tahoma" w:cs="Tahoma"/>
          <w:sz w:val="22"/>
          <w:szCs w:val="22"/>
          <w:lang w:val="el-GR"/>
        </w:rPr>
        <w:t xml:space="preserve">μέσο </w:t>
      </w:r>
      <w:r>
        <w:rPr>
          <w:rStyle w:val="normaltextrun"/>
          <w:rFonts w:ascii="Tahoma" w:hAnsi="Tahoma" w:cs="Tahoma"/>
          <w:sz w:val="22"/>
          <w:szCs w:val="22"/>
          <w:lang w:val="el-GR"/>
        </w:rPr>
        <w:t>γενικό ετήσιο κύκλο εργασιών για τις τρεις (3) τελευταίες οικονομικές χρήσεις (202</w:t>
      </w:r>
      <w:r w:rsidR="00E42704">
        <w:rPr>
          <w:rStyle w:val="normaltextrun"/>
          <w:rFonts w:ascii="Tahoma" w:hAnsi="Tahoma" w:cs="Tahoma"/>
          <w:sz w:val="22"/>
          <w:szCs w:val="22"/>
          <w:lang w:val="el-GR"/>
        </w:rPr>
        <w:t>2</w:t>
      </w:r>
      <w:r>
        <w:rPr>
          <w:rStyle w:val="normaltextrun"/>
          <w:rFonts w:ascii="Tahoma" w:hAnsi="Tahoma" w:cs="Tahoma"/>
          <w:sz w:val="22"/>
          <w:szCs w:val="22"/>
          <w:lang w:val="el-GR"/>
        </w:rPr>
        <w:t>, 202</w:t>
      </w:r>
      <w:r w:rsidR="00E42704">
        <w:rPr>
          <w:rStyle w:val="normaltextrun"/>
          <w:rFonts w:ascii="Tahoma" w:hAnsi="Tahoma" w:cs="Tahoma"/>
          <w:sz w:val="22"/>
          <w:szCs w:val="22"/>
          <w:lang w:val="el-GR"/>
        </w:rPr>
        <w:t>3</w:t>
      </w:r>
      <w:r>
        <w:rPr>
          <w:rStyle w:val="normaltextrun"/>
          <w:rFonts w:ascii="Tahoma" w:hAnsi="Tahoma" w:cs="Tahoma"/>
          <w:sz w:val="22"/>
          <w:szCs w:val="22"/>
          <w:lang w:val="el-GR"/>
        </w:rPr>
        <w:t>, 202</w:t>
      </w:r>
      <w:r w:rsidR="00E42704">
        <w:rPr>
          <w:rStyle w:val="normaltextrun"/>
          <w:rFonts w:ascii="Tahoma" w:hAnsi="Tahoma" w:cs="Tahoma"/>
          <w:sz w:val="22"/>
          <w:szCs w:val="22"/>
          <w:lang w:val="el-GR"/>
        </w:rPr>
        <w:t>4</w:t>
      </w:r>
      <w:r>
        <w:rPr>
          <w:rStyle w:val="normaltextrun"/>
          <w:rFonts w:ascii="Tahoma" w:hAnsi="Tahoma" w:cs="Tahoma"/>
          <w:sz w:val="22"/>
          <w:szCs w:val="22"/>
          <w:lang w:val="el-GR"/>
        </w:rPr>
        <w:t xml:space="preserve">) ή, τις οικονομικές χρήσεις κατά τις οποίες ο οικονομικός φορέας δραστηριοποιείται, αν είναι λιγότερες από </w:t>
      </w:r>
      <w:r w:rsidRPr="00DE1F94">
        <w:rPr>
          <w:rStyle w:val="normaltextrun"/>
          <w:rFonts w:ascii="Tahoma" w:hAnsi="Tahoma" w:cs="Tahoma"/>
          <w:sz w:val="22"/>
          <w:szCs w:val="22"/>
          <w:lang w:val="el-GR"/>
        </w:rPr>
        <w:t xml:space="preserve">τρεις κατ’ ελάχιστον ίσο με το </w:t>
      </w:r>
      <w:r w:rsidR="005E0918" w:rsidRPr="00DE1F94">
        <w:rPr>
          <w:rStyle w:val="normaltextrun"/>
          <w:rFonts w:ascii="Tahoma" w:hAnsi="Tahoma" w:cs="Tahoma"/>
          <w:sz w:val="22"/>
          <w:szCs w:val="22"/>
          <w:lang w:val="el-GR"/>
        </w:rPr>
        <w:t>1</w:t>
      </w:r>
      <w:r w:rsidRPr="00DE1F94">
        <w:rPr>
          <w:rStyle w:val="normaltextrun"/>
          <w:rFonts w:ascii="Tahoma" w:hAnsi="Tahoma" w:cs="Tahoma"/>
          <w:sz w:val="22"/>
          <w:szCs w:val="22"/>
          <w:lang w:val="el-GR"/>
        </w:rPr>
        <w:t>00% της εκτιμώμενης αξίας της</w:t>
      </w:r>
      <w:r>
        <w:rPr>
          <w:rStyle w:val="normaltextrun"/>
          <w:rFonts w:ascii="Tahoma" w:hAnsi="Tahoma" w:cs="Tahoma"/>
          <w:sz w:val="22"/>
          <w:szCs w:val="22"/>
          <w:lang w:val="el-GR"/>
        </w:rPr>
        <w:t xml:space="preserve"> σύμβασης, μη συμπεριλαμβανομένου ΦΠΑ.</w:t>
      </w:r>
      <w:r>
        <w:rPr>
          <w:rStyle w:val="eop"/>
          <w:rFonts w:ascii="Tahoma" w:hAnsi="Tahoma" w:cs="Tahoma"/>
          <w:sz w:val="22"/>
          <w:szCs w:val="22"/>
        </w:rPr>
        <w:t> </w:t>
      </w:r>
    </w:p>
    <w:p w14:paraId="42AD02A2" w14:textId="77777777" w:rsidR="00CD257B" w:rsidRPr="00CD257B" w:rsidRDefault="00CD257B" w:rsidP="00CD257B">
      <w:pPr>
        <w:pStyle w:val="paragraph"/>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Σε περίπτωση ένωσης οικονομικών φορέων, οι παραπάνω απαιτήσεις καλύπτονται αθροιστικά από τα μέλη της ένωσης</w:t>
      </w:r>
      <w:r>
        <w:rPr>
          <w:rStyle w:val="normaltextrun"/>
          <w:rFonts w:ascii="Tahoma" w:hAnsi="Tahoma" w:cs="Tahoma"/>
          <w:i/>
          <w:iCs/>
          <w:color w:val="729FCF"/>
          <w:sz w:val="22"/>
          <w:szCs w:val="22"/>
          <w:lang w:val="el-GR"/>
        </w:rPr>
        <w:t>.</w:t>
      </w:r>
      <w:r>
        <w:rPr>
          <w:rStyle w:val="eop"/>
          <w:rFonts w:ascii="Tahoma" w:hAnsi="Tahoma" w:cs="Tahoma"/>
          <w:color w:val="729FCF"/>
          <w:sz w:val="22"/>
          <w:szCs w:val="22"/>
        </w:rPr>
        <w:t> </w:t>
      </w:r>
    </w:p>
    <w:p w14:paraId="6D5EBBA7" w14:textId="77777777" w:rsidR="00722D14" w:rsidRPr="0059717E" w:rsidRDefault="00722D14" w:rsidP="00821852">
      <w:pPr>
        <w:rPr>
          <w:lang w:val="el-GR" w:eastAsia="en-US"/>
        </w:rPr>
      </w:pPr>
    </w:p>
    <w:p w14:paraId="6651E130" w14:textId="77777777" w:rsidR="008338F0" w:rsidRPr="00603221" w:rsidRDefault="003355E7" w:rsidP="00086782">
      <w:pPr>
        <w:pStyle w:val="Heading3"/>
        <w:ind w:left="1276"/>
        <w:rPr>
          <w:lang w:val="el-GR"/>
        </w:rPr>
      </w:pPr>
      <w:bookmarkStart w:id="122" w:name="_Ref496541329"/>
      <w:bookmarkStart w:id="123" w:name="_Ref496541556"/>
      <w:bookmarkStart w:id="124" w:name="_Toc97194279"/>
      <w:bookmarkStart w:id="125" w:name="_Toc97194427"/>
      <w:bookmarkStart w:id="126" w:name="_Toc196735927"/>
      <w:r w:rsidRPr="11E90C04">
        <w:rPr>
          <w:lang w:val="el-GR"/>
        </w:rPr>
        <w:t>Τεχνική και επαγγελματική ικανότητα</w:t>
      </w:r>
      <w:bookmarkEnd w:id="122"/>
      <w:bookmarkEnd w:id="123"/>
      <w:bookmarkEnd w:id="124"/>
      <w:bookmarkEnd w:id="125"/>
      <w:bookmarkEnd w:id="126"/>
      <w:r w:rsidR="0071303E" w:rsidRPr="11E90C04">
        <w:rPr>
          <w:lang w:val="el-GR"/>
        </w:rPr>
        <w:t xml:space="preserve"> </w:t>
      </w:r>
    </w:p>
    <w:p w14:paraId="1791E9A9" w14:textId="77777777" w:rsidR="00C90F76" w:rsidRPr="00C90F76" w:rsidRDefault="00C90F76" w:rsidP="007E37A3">
      <w:pPr>
        <w:widowControl w:val="0"/>
        <w:spacing w:before="120" w:after="0"/>
        <w:rPr>
          <w:rFonts w:eastAsia="Tahoma"/>
          <w:color w:val="000000" w:themeColor="text1"/>
          <w:lang w:val="el-GR"/>
        </w:rPr>
      </w:pPr>
      <w:bookmarkStart w:id="127" w:name="_Ref40965350"/>
      <w:r w:rsidRPr="00C90F76">
        <w:rPr>
          <w:rFonts w:eastAsia="Tahoma"/>
          <w:color w:val="000000" w:themeColor="text1"/>
          <w:lang w:val="el-GR"/>
        </w:rPr>
        <w:t>Όσον αφορά στην τεχνική και επαγγελματική ικανότητα για την παρούσα διαδικασία σύναψης σύμβασης, οι οικονομικοί φορείς που συμμετέχουν (ή σε περίπτωση ένωσης/κοινοπραξίας εταιρειών σωρευτικά τα μέλη της ένωσης/ κοινοπραξίας) απαιτείται:</w:t>
      </w:r>
      <w:r w:rsidRPr="00C90F76">
        <w:rPr>
          <w:rFonts w:eastAsia="Tahoma"/>
          <w:color w:val="000000" w:themeColor="text1"/>
          <w:lang w:val="en-US"/>
        </w:rPr>
        <w:t> </w:t>
      </w:r>
    </w:p>
    <w:p w14:paraId="4966896D" w14:textId="695BCC17" w:rsidR="00F77ECD" w:rsidRPr="00F77ECD" w:rsidRDefault="00F77ECD" w:rsidP="007E37A3">
      <w:pPr>
        <w:widowControl w:val="0"/>
        <w:spacing w:before="120" w:after="0"/>
        <w:rPr>
          <w:rFonts w:eastAsia="Tahoma"/>
          <w:color w:val="000000" w:themeColor="text1"/>
          <w:lang w:val="el-GR"/>
        </w:rPr>
      </w:pPr>
      <w:r w:rsidRPr="00C90F76">
        <w:rPr>
          <w:rFonts w:eastAsia="Tahoma"/>
          <w:color w:val="000000" w:themeColor="text1"/>
          <w:lang w:val="el-GR"/>
        </w:rPr>
        <w:t>α) 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Pr="00C90F76">
        <w:rPr>
          <w:rFonts w:eastAsia="Tahoma"/>
          <w:color w:val="000000" w:themeColor="text1"/>
          <w:lang w:val="en-US"/>
        </w:rPr>
        <w:t> </w:t>
      </w:r>
    </w:p>
    <w:p w14:paraId="7DB2FEC6" w14:textId="77777777" w:rsidR="00F77ECD" w:rsidRPr="004725AE" w:rsidRDefault="00F77ECD" w:rsidP="007E37A3">
      <w:pPr>
        <w:widowControl w:val="0"/>
        <w:spacing w:before="120" w:after="0"/>
        <w:rPr>
          <w:rFonts w:eastAsia="Tahoma"/>
          <w:color w:val="000000" w:themeColor="text1"/>
          <w:lang w:val="el-GR"/>
        </w:rPr>
      </w:pPr>
      <w:r w:rsidRPr="00C90F76">
        <w:rPr>
          <w:rFonts w:eastAsia="Tahoma"/>
          <w:color w:val="000000" w:themeColor="text1"/>
          <w:lang w:val="el-GR"/>
        </w:rPr>
        <w:lastRenderedPageBreak/>
        <w:t xml:space="preserve">Συγκεκριμένα απαιτείται κατά τα τελευταία τρία (3) έτη </w:t>
      </w:r>
      <w:r>
        <w:rPr>
          <w:rFonts w:eastAsia="Tahoma"/>
          <w:color w:val="000000" w:themeColor="text1"/>
          <w:lang w:val="el-GR"/>
        </w:rPr>
        <w:t xml:space="preserve">από την ημερομηνία διενέργειας του διαγωνισμού (ήτοι 2022, 2023, 2024) </w:t>
      </w:r>
      <w:r w:rsidRPr="00C90F76">
        <w:rPr>
          <w:rFonts w:eastAsia="Tahoma"/>
          <w:color w:val="000000" w:themeColor="text1"/>
          <w:lang w:val="el-GR"/>
        </w:rPr>
        <w:t xml:space="preserve">να έχουν </w:t>
      </w:r>
      <w:r>
        <w:rPr>
          <w:rFonts w:eastAsia="Tahoma"/>
          <w:color w:val="000000" w:themeColor="text1"/>
          <w:lang w:val="el-GR"/>
        </w:rPr>
        <w:t>ολοκληρώσει επιτυχώς</w:t>
      </w:r>
      <w:r w:rsidRPr="00C90F76">
        <w:rPr>
          <w:rFonts w:eastAsia="Tahoma"/>
          <w:color w:val="000000" w:themeColor="text1"/>
          <w:lang w:val="el-GR"/>
        </w:rPr>
        <w:t>:</w:t>
      </w:r>
      <w:r w:rsidRPr="00C90F76">
        <w:rPr>
          <w:rFonts w:eastAsia="Tahoma"/>
          <w:color w:val="000000" w:themeColor="text1"/>
          <w:lang w:val="en-US"/>
        </w:rPr>
        <w:t> </w:t>
      </w:r>
    </w:p>
    <w:p w14:paraId="56E4EC83" w14:textId="7EF69C28" w:rsidR="00F77ECD" w:rsidRDefault="00F77ECD" w:rsidP="006D2C7C">
      <w:pPr>
        <w:pStyle w:val="ListParagraph"/>
        <w:widowControl w:val="0"/>
        <w:numPr>
          <w:ilvl w:val="0"/>
          <w:numId w:val="237"/>
        </w:numPr>
        <w:spacing w:before="120" w:after="0"/>
        <w:rPr>
          <w:rFonts w:eastAsia="Tahoma"/>
          <w:color w:val="000000" w:themeColor="text1"/>
          <w:lang w:val="el-GR"/>
        </w:rPr>
      </w:pPr>
      <w:r w:rsidRPr="00173FAA">
        <w:rPr>
          <w:rFonts w:eastAsia="Tahoma"/>
          <w:color w:val="000000" w:themeColor="text1"/>
          <w:lang w:val="el-GR"/>
        </w:rPr>
        <w:t>Τουλάχιστον ένα (1) έργο το οποίο να αφορά την υλοποίηση πληροφοριακού συστήματος</w:t>
      </w:r>
      <w:r>
        <w:rPr>
          <w:rFonts w:eastAsia="Tahoma"/>
          <w:color w:val="000000" w:themeColor="text1"/>
          <w:lang w:val="el-GR"/>
        </w:rPr>
        <w:t xml:space="preserve"> σε περιβάλλον δημόσιας νεφοϋπολογιστικής υποδομής </w:t>
      </w:r>
      <w:r>
        <w:rPr>
          <w:rFonts w:eastAsia="Tahoma"/>
          <w:color w:val="000000" w:themeColor="text1"/>
          <w:lang w:val="en-US"/>
        </w:rPr>
        <w:t>G</w:t>
      </w:r>
      <w:r w:rsidRPr="00173FAA">
        <w:rPr>
          <w:rFonts w:eastAsia="Tahoma"/>
          <w:color w:val="000000" w:themeColor="text1"/>
          <w:lang w:val="el-GR"/>
        </w:rPr>
        <w:t>-</w:t>
      </w:r>
      <w:r>
        <w:rPr>
          <w:rFonts w:eastAsia="Tahoma"/>
          <w:color w:val="000000" w:themeColor="text1"/>
          <w:lang w:val="en-US"/>
        </w:rPr>
        <w:t>Cloud</w:t>
      </w:r>
      <w:r w:rsidRPr="00173FAA">
        <w:rPr>
          <w:rFonts w:eastAsia="Tahoma"/>
          <w:color w:val="000000" w:themeColor="text1"/>
          <w:lang w:val="el-GR"/>
        </w:rPr>
        <w:t xml:space="preserve"> για την υποβολή αιτήσεων στο πλαίσιο δράσεων κρατικής ενίσχυσης πολιτών ή/και επιχειρήσεων, το οποίο υποστηρίζει κατ’ελάχιστον την παρακολούθηση της εξέλιξης εργασιών, τη διοικητική πληροφόρηση, συλλογή και επεξεργασία δεδομένων και υλοποίηση συγκεντρωτικών αναφορών, με διασύνδεση και διαλειτουργικότητα με τρίτα συστήματα, </w:t>
      </w:r>
      <w:r w:rsidR="00F5032D">
        <w:rPr>
          <w:rFonts w:eastAsia="Tahoma"/>
          <w:color w:val="000000" w:themeColor="text1"/>
          <w:lang w:val="el-GR"/>
        </w:rPr>
        <w:t>διαμέσου του Κέντρου Διαλειτουργικότητας (ΚΕΔ)</w:t>
      </w:r>
      <w:r>
        <w:rPr>
          <w:rFonts w:eastAsia="Tahoma"/>
          <w:color w:val="000000" w:themeColor="text1"/>
          <w:lang w:val="el-GR"/>
        </w:rPr>
        <w:t>. Ο προϋπολογισμός εκάστου έργου αυτής της κατηγορίας δεν μπορεί να είναι μικρότερος από το 100% του προϋπολογισμού του παρόντος έργου χωρίς ΦΠΑ.</w:t>
      </w:r>
    </w:p>
    <w:p w14:paraId="27523DBA" w14:textId="77777777" w:rsidR="00F77ECD" w:rsidRPr="000633DA" w:rsidRDefault="00F77ECD" w:rsidP="006D2C7C">
      <w:pPr>
        <w:pStyle w:val="ListParagraph"/>
        <w:widowControl w:val="0"/>
        <w:numPr>
          <w:ilvl w:val="0"/>
          <w:numId w:val="237"/>
        </w:numPr>
        <w:spacing w:before="120" w:after="0"/>
        <w:rPr>
          <w:rFonts w:eastAsia="Tahoma"/>
          <w:color w:val="000000" w:themeColor="text1"/>
          <w:lang w:val="el-GR"/>
        </w:rPr>
      </w:pPr>
      <w:r w:rsidRPr="000633DA">
        <w:rPr>
          <w:rFonts w:eastAsia="Tahoma"/>
          <w:color w:val="000000" w:themeColor="text1"/>
          <w:lang w:val="el-GR"/>
        </w:rPr>
        <w:t>Τουλάχιστον ένα (1) έργο παροχής συμβουλευτικών και τεχνολογικών υπηρεσιών για τον ψηφιακό μετασχηματισμό Διαδικασιών</w:t>
      </w:r>
      <w:r>
        <w:rPr>
          <w:rFonts w:eastAsia="Tahoma"/>
          <w:color w:val="000000" w:themeColor="text1"/>
          <w:lang w:val="el-GR"/>
        </w:rPr>
        <w:t xml:space="preserve"> </w:t>
      </w:r>
      <w:r w:rsidRPr="000633DA">
        <w:rPr>
          <w:rFonts w:eastAsia="Tahoma"/>
          <w:color w:val="000000" w:themeColor="text1"/>
          <w:lang w:val="el-GR"/>
        </w:rPr>
        <w:t xml:space="preserve">σε Δημόσιο Φορέα. </w:t>
      </w:r>
    </w:p>
    <w:p w14:paraId="33D71E41" w14:textId="7DE2D3D6" w:rsidR="00C90F76" w:rsidRPr="00665894" w:rsidRDefault="00F77ECD" w:rsidP="00665894">
      <w:pPr>
        <w:pStyle w:val="ListParagraph"/>
        <w:widowControl w:val="0"/>
        <w:numPr>
          <w:ilvl w:val="0"/>
          <w:numId w:val="237"/>
        </w:numPr>
        <w:spacing w:before="120" w:after="0"/>
        <w:rPr>
          <w:rFonts w:eastAsia="Tahoma"/>
          <w:color w:val="000000" w:themeColor="text1"/>
          <w:lang w:val="el-GR"/>
        </w:rPr>
      </w:pPr>
      <w:r w:rsidRPr="000027B9">
        <w:rPr>
          <w:rFonts w:eastAsia="Tahoma"/>
          <w:color w:val="000000" w:themeColor="text1"/>
          <w:lang w:val="el-GR"/>
        </w:rPr>
        <w:t xml:space="preserve">Τουλάχιστον ένα (1) έργο παροχής υπηρεσιών για την υποστήριξη στην διαχείριση και παρακολούθηση κύριων παρεμβάσεων σε φορέα του δημοσίου ή του ιδιωτικού τομέα, </w:t>
      </w:r>
      <w:r>
        <w:rPr>
          <w:rFonts w:eastAsia="Tahoma"/>
          <w:color w:val="000000" w:themeColor="text1"/>
          <w:lang w:val="el-GR"/>
        </w:rPr>
        <w:t>αθροιστικού προϋπολογισμού ίσου τουλάχιστον με το 100% του προϋπολογισμού του παρόντος έργου χωρίς ΦΠΑ.</w:t>
      </w:r>
    </w:p>
    <w:p w14:paraId="5EB0604E" w14:textId="77777777" w:rsidR="00C90F76" w:rsidRPr="00C90F76" w:rsidRDefault="00C90F76" w:rsidP="007E37A3">
      <w:pPr>
        <w:widowControl w:val="0"/>
        <w:spacing w:before="120" w:after="0"/>
        <w:rPr>
          <w:rFonts w:eastAsia="Tahoma"/>
          <w:color w:val="000000" w:themeColor="text1"/>
          <w:lang w:val="el-GR"/>
        </w:rPr>
      </w:pPr>
      <w:r w:rsidRPr="00C90F76">
        <w:rPr>
          <w:rFonts w:eastAsia="Tahoma"/>
          <w:color w:val="000000" w:themeColor="text1"/>
          <w:lang w:val="el-GR"/>
        </w:rPr>
        <w:t>β) να διαθέτουν Προσωπικό επαρκές σε πλήθος και δεξιότητες (επαγγελματικά προσόντα) για την ανάληψη του εν λόγω έργου. Ο οικονομικός φορέας υποχρεούται να υποβάλλει στην Προσφορά του ολοκληρωμένη πρόταση για το σχήμα διοίκησης του Έργου, το γνωστικό αντικείμενο που θα καλύψει ο Υπεύθυνος και η Ομάδα Έργου, καθώς και το χρόνο απασχόλησης ανά Φάση του προσωπικού (Υπεύθυνος Έργου – Ομάδα Έργου) στο Έργο. </w:t>
      </w:r>
      <w:r w:rsidRPr="00C90F76">
        <w:rPr>
          <w:rFonts w:eastAsia="Tahoma"/>
          <w:color w:val="000000" w:themeColor="text1"/>
          <w:lang w:val="en-US"/>
        </w:rPr>
        <w:t> </w:t>
      </w:r>
    </w:p>
    <w:p w14:paraId="0D7F3CE2" w14:textId="5B68044F" w:rsidR="001C5EA3" w:rsidRPr="00C90F76" w:rsidRDefault="001C5EA3" w:rsidP="001C5EA3">
      <w:pPr>
        <w:widowControl w:val="0"/>
        <w:spacing w:before="120" w:after="0"/>
        <w:ind w:left="360"/>
        <w:rPr>
          <w:rFonts w:eastAsia="Tahoma"/>
          <w:color w:val="000000" w:themeColor="text1"/>
          <w:lang w:val="el-GR"/>
        </w:rPr>
      </w:pPr>
      <w:r w:rsidRPr="00C90F76">
        <w:rPr>
          <w:rFonts w:eastAsia="Tahoma"/>
          <w:color w:val="000000" w:themeColor="text1"/>
          <w:lang w:val="el-GR"/>
        </w:rPr>
        <w:t xml:space="preserve">- </w:t>
      </w:r>
      <w:r w:rsidRPr="00C90F76">
        <w:rPr>
          <w:rFonts w:eastAsia="Tahoma"/>
          <w:b/>
          <w:bCs/>
          <w:color w:val="000000" w:themeColor="text1"/>
          <w:lang w:val="el-GR"/>
        </w:rPr>
        <w:t>έναν (1) Υπεύθυνο Έργου</w:t>
      </w:r>
      <w:r w:rsidRPr="00C90F76">
        <w:rPr>
          <w:rFonts w:eastAsia="Tahoma"/>
          <w:color w:val="000000" w:themeColor="text1"/>
          <w:lang w:val="el-GR"/>
        </w:rPr>
        <w:t> </w:t>
      </w:r>
      <w:r w:rsidR="0002571F">
        <w:rPr>
          <w:rFonts w:eastAsia="Tahoma"/>
          <w:color w:val="000000" w:themeColor="text1"/>
          <w:lang w:val="el-GR"/>
        </w:rPr>
        <w:t xml:space="preserve"> </w:t>
      </w:r>
      <w:r w:rsidRPr="00C90F76">
        <w:rPr>
          <w:rFonts w:eastAsia="Tahoma"/>
          <w:color w:val="000000" w:themeColor="text1"/>
          <w:lang w:val="el-GR"/>
        </w:rPr>
        <w:t xml:space="preserve">πανεπιστημιακής εκπαίδευσης, με 15ετή τουλάχιστον επαγγελματική εμπειρία σε Διαχείριση Έργων, ο οποίος να διαθέτει </w:t>
      </w:r>
      <w:r w:rsidR="0002571F">
        <w:rPr>
          <w:rFonts w:eastAsia="Tahoma"/>
          <w:color w:val="000000" w:themeColor="text1"/>
          <w:lang w:val="el-GR"/>
        </w:rPr>
        <w:t>κατ’</w:t>
      </w:r>
      <w:r>
        <w:rPr>
          <w:rFonts w:eastAsia="Tahoma"/>
          <w:color w:val="000000" w:themeColor="text1"/>
          <w:lang w:val="el-GR"/>
        </w:rPr>
        <w:t xml:space="preserve"> ελάχιστον</w:t>
      </w:r>
      <w:r w:rsidRPr="00C90F76">
        <w:rPr>
          <w:rFonts w:eastAsia="Tahoma"/>
          <w:color w:val="000000" w:themeColor="text1"/>
          <w:lang w:val="el-GR"/>
        </w:rPr>
        <w:t>:</w:t>
      </w:r>
      <w:r w:rsidRPr="00C90F76">
        <w:rPr>
          <w:rFonts w:eastAsia="Tahoma"/>
          <w:color w:val="000000" w:themeColor="text1"/>
          <w:lang w:val="en-US"/>
        </w:rPr>
        <w:t> </w:t>
      </w:r>
    </w:p>
    <w:p w14:paraId="654F733B" w14:textId="6CAD7F99" w:rsidR="001C5EA3" w:rsidRPr="00C90F76" w:rsidRDefault="001C5EA3" w:rsidP="006D2C7C">
      <w:pPr>
        <w:widowControl w:val="0"/>
        <w:numPr>
          <w:ilvl w:val="0"/>
          <w:numId w:val="46"/>
        </w:numPr>
        <w:spacing w:before="120" w:after="0"/>
        <w:rPr>
          <w:rFonts w:eastAsia="Tahoma"/>
          <w:color w:val="000000" w:themeColor="text1"/>
          <w:lang w:val="el-GR"/>
        </w:rPr>
      </w:pPr>
      <w:r w:rsidRPr="00C90F76">
        <w:rPr>
          <w:rFonts w:eastAsia="Tahoma"/>
          <w:color w:val="000000" w:themeColor="text1"/>
          <w:lang w:val="el-GR"/>
        </w:rPr>
        <w:t xml:space="preserve">πτυχίο και μεταπτυχιακό τίτλο σπουδών από εκπαιδευτικό ίδρυμα της ημεδαπής ή ισότιμο της αλλοδαπής νομίμως αναγνωρισμένο, κατεύθυνσης Πληροφορικής, </w:t>
      </w:r>
      <w:r>
        <w:rPr>
          <w:rFonts w:eastAsia="Tahoma"/>
          <w:color w:val="000000" w:themeColor="text1"/>
          <w:lang w:val="el-GR"/>
        </w:rPr>
        <w:t xml:space="preserve">ή Ηλεκτρολόγου Μηχανικού και Μηχανικού Η/Υ Πολυτεχνείου/Πολυτεχνικής Σχολής </w:t>
      </w:r>
      <w:r w:rsidRPr="00C90F76">
        <w:rPr>
          <w:rFonts w:eastAsia="Tahoma"/>
          <w:color w:val="000000" w:themeColor="text1"/>
          <w:lang w:val="el-GR"/>
        </w:rPr>
        <w:t>της ημεδαπής ή ισότιμο της αλλοδαπής νομίμως αναγνωρισμένο</w:t>
      </w:r>
      <w:r>
        <w:rPr>
          <w:rFonts w:eastAsia="Tahoma"/>
          <w:color w:val="000000" w:themeColor="text1"/>
          <w:lang w:val="el-GR"/>
        </w:rPr>
        <w:t>.</w:t>
      </w:r>
      <w:r w:rsidRPr="00C90F76">
        <w:rPr>
          <w:rFonts w:eastAsia="Tahoma"/>
          <w:color w:val="000000" w:themeColor="text1"/>
          <w:lang w:val="en-US"/>
        </w:rPr>
        <w:t> </w:t>
      </w:r>
    </w:p>
    <w:p w14:paraId="57AE49DF" w14:textId="07C15671" w:rsidR="00645EBE" w:rsidRPr="00665894" w:rsidRDefault="001C5EA3" w:rsidP="00126446">
      <w:pPr>
        <w:widowControl w:val="0"/>
        <w:numPr>
          <w:ilvl w:val="0"/>
          <w:numId w:val="47"/>
        </w:numPr>
        <w:spacing w:before="120" w:after="0"/>
        <w:rPr>
          <w:rFonts w:eastAsia="Tahoma"/>
          <w:color w:val="000000" w:themeColor="text1"/>
          <w:lang w:val="el-GR"/>
        </w:rPr>
      </w:pPr>
      <w:r w:rsidRPr="00C90F76">
        <w:rPr>
          <w:rFonts w:eastAsia="Tahoma"/>
          <w:color w:val="000000" w:themeColor="text1"/>
          <w:lang w:val="el-GR"/>
        </w:rPr>
        <w:t>συμμετοχή σε τουλάχιστον ένα (1) έργο, την τελευταία τριετία, που να αφορά στην ανάλυση και τον σχεδιασμό σύνθετων πληροφοριακών συστημάτων που παρέχουν διαδικτυακές υπηρεσίες και διαλειτουργούν με τρίτα συστήματα με χρήση </w:t>
      </w:r>
      <w:r w:rsidRPr="00C90F76">
        <w:rPr>
          <w:rFonts w:eastAsia="Tahoma"/>
          <w:color w:val="000000" w:themeColor="text1"/>
          <w:lang w:val="en-US"/>
        </w:rPr>
        <w:t>Web</w:t>
      </w:r>
      <w:r w:rsidRPr="00C90F76">
        <w:rPr>
          <w:rFonts w:eastAsia="Tahoma"/>
          <w:color w:val="000000" w:themeColor="text1"/>
          <w:lang w:val="el-GR"/>
        </w:rPr>
        <w:t> </w:t>
      </w:r>
      <w:r w:rsidRPr="00C90F76">
        <w:rPr>
          <w:rFonts w:eastAsia="Tahoma"/>
          <w:color w:val="000000" w:themeColor="text1"/>
          <w:lang w:val="en-US"/>
        </w:rPr>
        <w:t>services</w:t>
      </w:r>
      <w:r w:rsidR="001E0F8C">
        <w:rPr>
          <w:rFonts w:eastAsia="Tahoma"/>
          <w:color w:val="000000" w:themeColor="text1"/>
          <w:lang w:val="el-GR"/>
        </w:rPr>
        <w:t>.</w:t>
      </w:r>
      <w:r w:rsidRPr="00C90F76">
        <w:rPr>
          <w:rFonts w:eastAsia="Tahoma"/>
          <w:color w:val="000000" w:themeColor="text1"/>
          <w:lang w:val="en-US"/>
        </w:rPr>
        <w:t> </w:t>
      </w:r>
    </w:p>
    <w:p w14:paraId="5454C761" w14:textId="6316C134" w:rsidR="00645EBE" w:rsidRDefault="00645EBE" w:rsidP="00645EBE">
      <w:pPr>
        <w:widowControl w:val="0"/>
        <w:spacing w:before="120" w:after="0"/>
        <w:ind w:left="360"/>
        <w:rPr>
          <w:rFonts w:eastAsia="Tahoma"/>
          <w:color w:val="000000" w:themeColor="text1"/>
          <w:lang w:val="el-GR"/>
        </w:rPr>
      </w:pPr>
      <w:r w:rsidRPr="00C90F76">
        <w:rPr>
          <w:rFonts w:eastAsia="Tahoma"/>
          <w:color w:val="000000" w:themeColor="text1"/>
          <w:lang w:val="el-GR"/>
        </w:rPr>
        <w:t>-</w:t>
      </w:r>
      <w:r w:rsidR="00665894">
        <w:rPr>
          <w:rFonts w:eastAsia="Tahoma"/>
          <w:color w:val="000000" w:themeColor="text1"/>
          <w:lang w:val="el-GR"/>
        </w:rPr>
        <w:t xml:space="preserve"> </w:t>
      </w:r>
      <w:r w:rsidRPr="00C90F76">
        <w:rPr>
          <w:rFonts w:eastAsia="Tahoma"/>
          <w:color w:val="000000" w:themeColor="text1"/>
          <w:lang w:val="el-GR"/>
        </w:rPr>
        <w:t> </w:t>
      </w:r>
      <w:r w:rsidRPr="00C90F76">
        <w:rPr>
          <w:rFonts w:eastAsia="Tahoma"/>
          <w:b/>
          <w:bCs/>
          <w:color w:val="000000" w:themeColor="text1"/>
          <w:lang w:val="el-GR"/>
        </w:rPr>
        <w:t xml:space="preserve">έναν (1) Υπεύθυνο </w:t>
      </w:r>
      <w:r w:rsidRPr="00E741E1">
        <w:rPr>
          <w:rFonts w:eastAsia="Tahoma"/>
          <w:b/>
          <w:bCs/>
          <w:color w:val="000000" w:themeColor="text1"/>
          <w:lang w:val="el-GR"/>
        </w:rPr>
        <w:t>Ανάλυσης και Σχεδίασης Πληροφοριακών Συστημάτων</w:t>
      </w:r>
      <w:r w:rsidRPr="00C90F76">
        <w:rPr>
          <w:rFonts w:eastAsia="Tahoma"/>
          <w:color w:val="000000" w:themeColor="text1"/>
          <w:lang w:val="el-GR"/>
        </w:rPr>
        <w:t>, πανεπιστημιακής εκπαίδευσης, ο οποίος θα διαθέτει πτυχίο  ΑΕΙ από εκπαιδευτικό ίδρυμα, της ημεδαπής ή ισότιμο της αλλοδαπής νομίμως αναγνωρισμένο, κατεύθυνσης Πληροφορικής, Θετικών ή Τεχνολογικών Επιστημών με</w:t>
      </w:r>
      <w:r>
        <w:rPr>
          <w:rFonts w:eastAsia="Tahoma"/>
          <w:color w:val="000000" w:themeColor="text1"/>
          <w:lang w:val="el-GR"/>
        </w:rPr>
        <w:t xml:space="preserve"> τουλάχιστον</w:t>
      </w:r>
      <w:r w:rsidRPr="00C90F76">
        <w:rPr>
          <w:rFonts w:eastAsia="Tahoma"/>
          <w:color w:val="000000" w:themeColor="text1"/>
          <w:lang w:val="el-GR"/>
        </w:rPr>
        <w:t xml:space="preserve"> 10ετή εμπειρία στην </w:t>
      </w:r>
      <w:r>
        <w:rPr>
          <w:rFonts w:eastAsia="Tahoma"/>
          <w:color w:val="000000" w:themeColor="text1"/>
          <w:lang w:val="el-GR"/>
        </w:rPr>
        <w:t>ανάλυση και σχεδιασμό πληροφοριακών συστημάτων</w:t>
      </w:r>
      <w:r w:rsidRPr="00C90F76">
        <w:rPr>
          <w:rFonts w:eastAsia="Tahoma"/>
          <w:color w:val="000000" w:themeColor="text1"/>
          <w:lang w:val="el-GR"/>
        </w:rPr>
        <w:t>.</w:t>
      </w:r>
      <w:r w:rsidRPr="00C90F76">
        <w:rPr>
          <w:rFonts w:eastAsia="Tahoma"/>
          <w:color w:val="000000" w:themeColor="text1"/>
          <w:lang w:val="en-US"/>
        </w:rPr>
        <w:t> </w:t>
      </w:r>
    </w:p>
    <w:p w14:paraId="49FF54A5" w14:textId="4987DA27" w:rsidR="00645EBE" w:rsidRPr="00E741E1" w:rsidRDefault="00645EBE" w:rsidP="00665894">
      <w:pPr>
        <w:widowControl w:val="0"/>
        <w:spacing w:before="120" w:after="0"/>
        <w:ind w:left="360"/>
        <w:rPr>
          <w:rFonts w:eastAsia="Tahoma"/>
          <w:color w:val="000000" w:themeColor="text1"/>
          <w:lang w:val="el-GR"/>
        </w:rPr>
      </w:pPr>
      <w:r w:rsidRPr="00C90F76">
        <w:rPr>
          <w:rFonts w:eastAsia="Tahoma"/>
          <w:color w:val="000000" w:themeColor="text1"/>
          <w:lang w:val="el-GR"/>
        </w:rPr>
        <w:t>-</w:t>
      </w:r>
      <w:r w:rsidR="00665894">
        <w:rPr>
          <w:rFonts w:eastAsia="Tahoma"/>
          <w:color w:val="000000" w:themeColor="text1"/>
          <w:lang w:val="el-GR"/>
        </w:rPr>
        <w:t xml:space="preserve"> </w:t>
      </w:r>
      <w:r w:rsidRPr="00C90F76">
        <w:rPr>
          <w:rFonts w:eastAsia="Tahoma"/>
          <w:color w:val="000000" w:themeColor="text1"/>
          <w:lang w:val="el-GR"/>
        </w:rPr>
        <w:t> </w:t>
      </w:r>
      <w:r w:rsidRPr="00C90F76">
        <w:rPr>
          <w:rFonts w:eastAsia="Tahoma"/>
          <w:b/>
          <w:bCs/>
          <w:color w:val="000000" w:themeColor="text1"/>
          <w:lang w:val="el-GR"/>
        </w:rPr>
        <w:t>έναν (1) Υπεύθυνο Ανάπτυξης Εφαρμογών</w:t>
      </w:r>
      <w:r w:rsidRPr="00C90F76">
        <w:rPr>
          <w:rFonts w:eastAsia="Tahoma"/>
          <w:color w:val="000000" w:themeColor="text1"/>
          <w:lang w:val="el-GR"/>
        </w:rPr>
        <w:t>, πανεπιστημιακής εκπαίδευσης, ο οποίος θα διαθέτει πτυχίο  ΑΕΙ από εκπαιδευτικό ίδρυμα, της ημεδαπής ή ισότιμο της αλλοδαπής νομίμως αναγνωρισμένο, κατεύθυνσης Πληροφορικής, Θετικών ή Τεχνολογικών Επιστημών με</w:t>
      </w:r>
      <w:r>
        <w:rPr>
          <w:rFonts w:eastAsia="Tahoma"/>
          <w:color w:val="000000" w:themeColor="text1"/>
          <w:lang w:val="el-GR"/>
        </w:rPr>
        <w:t xml:space="preserve"> τουλάχιστον</w:t>
      </w:r>
      <w:r w:rsidRPr="00C90F76">
        <w:rPr>
          <w:rFonts w:eastAsia="Tahoma"/>
          <w:color w:val="000000" w:themeColor="text1"/>
          <w:lang w:val="el-GR"/>
        </w:rPr>
        <w:t xml:space="preserve"> 10ετή εμπειρία στην ανάπτυξη και σχεδιασμό διαδικτυακών εφαρμογών.</w:t>
      </w:r>
      <w:r w:rsidRPr="00C90F76">
        <w:rPr>
          <w:rFonts w:eastAsia="Tahoma"/>
          <w:color w:val="000000" w:themeColor="text1"/>
          <w:lang w:val="en-US"/>
        </w:rPr>
        <w:t> </w:t>
      </w:r>
    </w:p>
    <w:p w14:paraId="635F262A" w14:textId="77777777" w:rsidR="00645EBE" w:rsidRPr="003A65D1" w:rsidRDefault="00645EBE" w:rsidP="00645EBE">
      <w:pPr>
        <w:widowControl w:val="0"/>
        <w:spacing w:before="120" w:after="0"/>
        <w:ind w:left="360"/>
        <w:rPr>
          <w:rFonts w:eastAsia="Tahoma"/>
          <w:color w:val="000000" w:themeColor="text1"/>
          <w:lang w:val="el-GR"/>
        </w:rPr>
      </w:pPr>
      <w:r w:rsidRPr="00C90F76">
        <w:rPr>
          <w:rFonts w:eastAsia="Tahoma"/>
          <w:color w:val="000000" w:themeColor="text1"/>
          <w:lang w:val="el-GR"/>
        </w:rPr>
        <w:t>- </w:t>
      </w:r>
      <w:r w:rsidRPr="00C90F76">
        <w:rPr>
          <w:rFonts w:eastAsia="Tahoma"/>
          <w:b/>
          <w:bCs/>
          <w:color w:val="000000" w:themeColor="text1"/>
          <w:lang w:val="el-GR"/>
        </w:rPr>
        <w:t>ένα</w:t>
      </w:r>
      <w:r>
        <w:rPr>
          <w:rFonts w:eastAsia="Tahoma"/>
          <w:b/>
          <w:bCs/>
          <w:color w:val="000000" w:themeColor="text1"/>
          <w:lang w:val="el-GR"/>
        </w:rPr>
        <w:t>ν</w:t>
      </w:r>
      <w:r w:rsidRPr="00C90F76">
        <w:rPr>
          <w:rFonts w:eastAsia="Tahoma"/>
          <w:b/>
          <w:bCs/>
          <w:color w:val="000000" w:themeColor="text1"/>
          <w:lang w:val="el-GR"/>
        </w:rPr>
        <w:t xml:space="preserve"> (1) </w:t>
      </w:r>
      <w:r>
        <w:rPr>
          <w:rFonts w:eastAsia="Tahoma"/>
          <w:b/>
          <w:bCs/>
          <w:color w:val="000000" w:themeColor="text1"/>
          <w:lang w:val="el-GR"/>
        </w:rPr>
        <w:t>Εξειδικευμένο Επιστήμονα</w:t>
      </w:r>
      <w:r w:rsidRPr="00C90F76">
        <w:rPr>
          <w:rFonts w:eastAsia="Tahoma"/>
          <w:b/>
          <w:bCs/>
          <w:color w:val="000000" w:themeColor="text1"/>
          <w:lang w:val="el-GR"/>
        </w:rPr>
        <w:t xml:space="preserve"> Δεδομένων,</w:t>
      </w:r>
      <w:r w:rsidRPr="00C90F76">
        <w:rPr>
          <w:rFonts w:eastAsia="Tahoma"/>
          <w:color w:val="000000" w:themeColor="text1"/>
          <w:lang w:val="el-GR"/>
        </w:rPr>
        <w:t xml:space="preserve"> ο οποίος θα διαθέτει πτυχίο  ΑΕΙ </w:t>
      </w:r>
      <w:r>
        <w:rPr>
          <w:rFonts w:eastAsia="Tahoma"/>
          <w:color w:val="000000" w:themeColor="text1"/>
          <w:lang w:val="el-GR"/>
        </w:rPr>
        <w:t xml:space="preserve">και μεταπτυχιακό τίτλο σπουδών </w:t>
      </w:r>
      <w:r w:rsidRPr="00C90F76">
        <w:rPr>
          <w:rFonts w:eastAsia="Tahoma"/>
          <w:color w:val="000000" w:themeColor="text1"/>
          <w:lang w:val="el-GR"/>
        </w:rPr>
        <w:t>από εκπαιδευτικό ίδρυμα, της ημεδαπής ή ισότιμο της αλλοδαπής νομίμως αναγνωρισμένο, κατεύθυνσης Πληροφορικής, Θετικών ή Τεχνολογικών Επιστημών</w:t>
      </w:r>
      <w:r>
        <w:rPr>
          <w:rFonts w:eastAsia="Tahoma"/>
          <w:color w:val="000000" w:themeColor="text1"/>
          <w:lang w:val="el-GR"/>
        </w:rPr>
        <w:t xml:space="preserve">, </w:t>
      </w:r>
      <w:r w:rsidRPr="00C90F76">
        <w:rPr>
          <w:rFonts w:eastAsia="Tahoma"/>
          <w:color w:val="000000" w:themeColor="text1"/>
          <w:lang w:val="el-GR"/>
        </w:rPr>
        <w:t>με</w:t>
      </w:r>
      <w:r>
        <w:rPr>
          <w:rFonts w:eastAsia="Tahoma"/>
          <w:color w:val="000000" w:themeColor="text1"/>
          <w:lang w:val="el-GR"/>
        </w:rPr>
        <w:t xml:space="preserve"> τουλάχιστον</w:t>
      </w:r>
      <w:r w:rsidRPr="00C90F76">
        <w:rPr>
          <w:rFonts w:eastAsia="Tahoma"/>
          <w:color w:val="000000" w:themeColor="text1"/>
          <w:lang w:val="el-GR"/>
        </w:rPr>
        <w:t xml:space="preserve"> 10ετή</w:t>
      </w:r>
      <w:r>
        <w:rPr>
          <w:rFonts w:eastAsia="Tahoma"/>
          <w:color w:val="000000" w:themeColor="text1"/>
          <w:lang w:val="el-GR"/>
        </w:rPr>
        <w:t xml:space="preserve"> γενική επαγγελματική</w:t>
      </w:r>
      <w:r w:rsidRPr="00C90F76">
        <w:rPr>
          <w:rFonts w:eastAsia="Tahoma"/>
          <w:color w:val="000000" w:themeColor="text1"/>
          <w:lang w:val="el-GR"/>
        </w:rPr>
        <w:t xml:space="preserve"> εμπειρία</w:t>
      </w:r>
      <w:r>
        <w:rPr>
          <w:rFonts w:eastAsia="Tahoma"/>
          <w:color w:val="000000" w:themeColor="text1"/>
          <w:lang w:val="el-GR"/>
        </w:rPr>
        <w:t xml:space="preserve"> στην πληροφορική και τουλάχιστον έξι (6) έτη ε</w:t>
      </w:r>
      <w:r w:rsidRPr="003A65D1">
        <w:rPr>
          <w:rFonts w:eastAsia="Tahoma"/>
          <w:color w:val="000000" w:themeColor="text1"/>
          <w:lang w:val="el-GR"/>
        </w:rPr>
        <w:t>ξειδικευμένη επαγγελματική εμπειρία στην ανάπτυξη λύσεων για ανάλυση δεδομένων</w:t>
      </w:r>
      <w:r>
        <w:rPr>
          <w:rFonts w:eastAsia="Tahoma"/>
          <w:color w:val="000000" w:themeColor="text1"/>
          <w:lang w:val="el-GR"/>
        </w:rPr>
        <w:t xml:space="preserve"> ή/και την διαχείριση δεδομένων</w:t>
      </w:r>
    </w:p>
    <w:p w14:paraId="54480C7F" w14:textId="6E8F2C3B" w:rsidR="00645EBE" w:rsidRPr="00C90F76" w:rsidRDefault="00645EBE" w:rsidP="00645EBE">
      <w:pPr>
        <w:widowControl w:val="0"/>
        <w:spacing w:before="120" w:after="0"/>
        <w:ind w:left="360"/>
        <w:rPr>
          <w:rFonts w:eastAsia="Tahoma"/>
          <w:color w:val="000000" w:themeColor="text1"/>
          <w:lang w:val="el-GR"/>
        </w:rPr>
      </w:pPr>
      <w:r w:rsidRPr="00C90F76">
        <w:rPr>
          <w:rFonts w:eastAsia="Tahoma"/>
          <w:color w:val="000000" w:themeColor="text1"/>
          <w:lang w:val="el-GR"/>
        </w:rPr>
        <w:lastRenderedPageBreak/>
        <w:t>- </w:t>
      </w:r>
      <w:r w:rsidRPr="00C90F76">
        <w:rPr>
          <w:rFonts w:eastAsia="Tahoma"/>
          <w:b/>
          <w:bCs/>
          <w:color w:val="000000" w:themeColor="text1"/>
          <w:lang w:val="el-GR"/>
        </w:rPr>
        <w:t>τρία (3)</w:t>
      </w:r>
      <w:r w:rsidR="0002571F">
        <w:rPr>
          <w:rFonts w:eastAsia="Tahoma"/>
          <w:b/>
          <w:bCs/>
          <w:color w:val="000000" w:themeColor="text1"/>
          <w:lang w:val="el-GR"/>
        </w:rPr>
        <w:t xml:space="preserve"> </w:t>
      </w:r>
      <w:r w:rsidRPr="00C90F76">
        <w:rPr>
          <w:rFonts w:eastAsia="Tahoma"/>
          <w:b/>
          <w:bCs/>
          <w:color w:val="000000" w:themeColor="text1"/>
          <w:lang w:val="el-GR"/>
        </w:rPr>
        <w:t> στελέχη σε ρόλο </w:t>
      </w:r>
      <w:r w:rsidR="0009637D">
        <w:rPr>
          <w:rFonts w:eastAsia="Tahoma"/>
          <w:b/>
          <w:bCs/>
          <w:color w:val="000000" w:themeColor="text1"/>
          <w:lang w:val="el-GR"/>
        </w:rPr>
        <w:t xml:space="preserve"> </w:t>
      </w:r>
      <w:r w:rsidRPr="00C90F76">
        <w:rPr>
          <w:rFonts w:eastAsia="Tahoma"/>
          <w:b/>
          <w:bCs/>
          <w:color w:val="000000" w:themeColor="text1"/>
          <w:lang w:val="en-US"/>
        </w:rPr>
        <w:t>Senior</w:t>
      </w:r>
      <w:r w:rsidR="001C5EA3">
        <w:rPr>
          <w:rFonts w:eastAsia="Tahoma"/>
          <w:b/>
          <w:bCs/>
          <w:color w:val="000000" w:themeColor="text1"/>
          <w:lang w:val="el-GR"/>
        </w:rPr>
        <w:t xml:space="preserve"> </w:t>
      </w:r>
      <w:r w:rsidRPr="00C90F76">
        <w:rPr>
          <w:rFonts w:eastAsia="Tahoma"/>
          <w:b/>
          <w:bCs/>
          <w:color w:val="000000" w:themeColor="text1"/>
          <w:lang w:val="el-GR"/>
        </w:rPr>
        <w:t> Προγραμματιστή Εφαρμογών (</w:t>
      </w:r>
      <w:r w:rsidRPr="00C90F76">
        <w:rPr>
          <w:rFonts w:eastAsia="Tahoma"/>
          <w:b/>
          <w:bCs/>
          <w:color w:val="000000" w:themeColor="text1"/>
          <w:lang w:val="en-US"/>
        </w:rPr>
        <w:t>Senior</w:t>
      </w:r>
      <w:r w:rsidRPr="00C90F76">
        <w:rPr>
          <w:rFonts w:eastAsia="Tahoma"/>
          <w:b/>
          <w:bCs/>
          <w:color w:val="000000" w:themeColor="text1"/>
          <w:lang w:val="el-GR"/>
        </w:rPr>
        <w:t> </w:t>
      </w:r>
      <w:r w:rsidRPr="00C90F76">
        <w:rPr>
          <w:rFonts w:eastAsia="Tahoma"/>
          <w:b/>
          <w:bCs/>
          <w:color w:val="000000" w:themeColor="text1"/>
          <w:lang w:val="en-US"/>
        </w:rPr>
        <w:t>Developer</w:t>
      </w:r>
      <w:r w:rsidRPr="00C90F76">
        <w:rPr>
          <w:rFonts w:eastAsia="Tahoma"/>
          <w:b/>
          <w:bCs/>
          <w:color w:val="000000" w:themeColor="text1"/>
          <w:lang w:val="el-GR"/>
        </w:rPr>
        <w:t>)</w:t>
      </w:r>
      <w:r w:rsidRPr="00C90F76">
        <w:rPr>
          <w:rFonts w:eastAsia="Tahoma"/>
          <w:color w:val="000000" w:themeColor="text1"/>
          <w:lang w:val="el-GR"/>
        </w:rPr>
        <w:t> </w:t>
      </w:r>
      <w:r>
        <w:rPr>
          <w:rFonts w:eastAsia="Tahoma"/>
          <w:color w:val="000000" w:themeColor="text1"/>
          <w:lang w:val="el-GR"/>
        </w:rPr>
        <w:t xml:space="preserve">πολυτεχνικής ή </w:t>
      </w:r>
      <w:r w:rsidRPr="00C90F76">
        <w:rPr>
          <w:rFonts w:eastAsia="Tahoma"/>
          <w:color w:val="000000" w:themeColor="text1"/>
          <w:lang w:val="el-GR"/>
        </w:rPr>
        <w:t>πανεπιστημιακής ή τεχνολογικής εκπαίδευσης στην Πληροφορική, καθένας εκ των οποίων να διαθέτει τουλάχιστον 5ετή γενική επαγγελματική εμπειρία στην ανάπτυξη διαδικτυακών εφαρμογών</w:t>
      </w:r>
      <w:r w:rsidRPr="00C90F76">
        <w:rPr>
          <w:rFonts w:eastAsia="Tahoma"/>
          <w:color w:val="000000" w:themeColor="text1"/>
          <w:lang w:val="en-US"/>
        </w:rPr>
        <w:t> </w:t>
      </w:r>
    </w:p>
    <w:p w14:paraId="6B144BE9" w14:textId="77777777" w:rsidR="00645EBE" w:rsidRPr="00C90F76" w:rsidRDefault="00645EBE" w:rsidP="00645EBE">
      <w:pPr>
        <w:widowControl w:val="0"/>
        <w:spacing w:before="120" w:after="0"/>
        <w:ind w:left="360"/>
        <w:rPr>
          <w:rFonts w:eastAsia="Tahoma"/>
          <w:color w:val="000000" w:themeColor="text1"/>
          <w:lang w:val="el-GR"/>
        </w:rPr>
      </w:pPr>
      <w:r w:rsidRPr="00C90F76">
        <w:rPr>
          <w:rFonts w:eastAsia="Tahoma"/>
          <w:color w:val="000000" w:themeColor="text1"/>
          <w:lang w:val="el-GR"/>
        </w:rPr>
        <w:t>- </w:t>
      </w:r>
      <w:r>
        <w:rPr>
          <w:rFonts w:eastAsia="Tahoma"/>
          <w:b/>
          <w:bCs/>
          <w:color w:val="000000" w:themeColor="text1"/>
          <w:lang w:val="el-GR"/>
        </w:rPr>
        <w:t>τρία</w:t>
      </w:r>
      <w:r w:rsidRPr="00C90F76">
        <w:rPr>
          <w:rFonts w:eastAsia="Tahoma"/>
          <w:b/>
          <w:bCs/>
          <w:color w:val="000000" w:themeColor="text1"/>
          <w:lang w:val="el-GR"/>
        </w:rPr>
        <w:t xml:space="preserve"> (</w:t>
      </w:r>
      <w:r>
        <w:rPr>
          <w:rFonts w:eastAsia="Tahoma"/>
          <w:b/>
          <w:bCs/>
          <w:color w:val="000000" w:themeColor="text1"/>
          <w:lang w:val="el-GR"/>
        </w:rPr>
        <w:t>3</w:t>
      </w:r>
      <w:r w:rsidRPr="00C90F76">
        <w:rPr>
          <w:rFonts w:eastAsia="Tahoma"/>
          <w:b/>
          <w:bCs/>
          <w:color w:val="000000" w:themeColor="text1"/>
          <w:lang w:val="el-GR"/>
        </w:rPr>
        <w:t>) στελέχη σε ρόλο Προγραμματιστή Εφαρμογών (</w:t>
      </w:r>
      <w:r w:rsidRPr="00C90F76">
        <w:rPr>
          <w:rFonts w:eastAsia="Tahoma"/>
          <w:b/>
          <w:bCs/>
          <w:color w:val="000000" w:themeColor="text1"/>
          <w:lang w:val="en-US"/>
        </w:rPr>
        <w:t>Developer</w:t>
      </w:r>
      <w:r w:rsidRPr="00C90F76">
        <w:rPr>
          <w:rFonts w:eastAsia="Tahoma"/>
          <w:b/>
          <w:bCs/>
          <w:color w:val="000000" w:themeColor="text1"/>
          <w:lang w:val="el-GR"/>
        </w:rPr>
        <w:t>)</w:t>
      </w:r>
      <w:r w:rsidRPr="00C90F76">
        <w:rPr>
          <w:rFonts w:eastAsia="Tahoma"/>
          <w:color w:val="000000" w:themeColor="text1"/>
          <w:lang w:val="el-GR"/>
        </w:rPr>
        <w:t> </w:t>
      </w:r>
      <w:r>
        <w:rPr>
          <w:rFonts w:eastAsia="Tahoma"/>
          <w:color w:val="000000" w:themeColor="text1"/>
          <w:lang w:val="el-GR"/>
        </w:rPr>
        <w:t xml:space="preserve">πολυτεχνικής ή </w:t>
      </w:r>
      <w:r w:rsidRPr="00C90F76">
        <w:rPr>
          <w:rFonts w:eastAsia="Tahoma"/>
          <w:color w:val="000000" w:themeColor="text1"/>
          <w:lang w:val="el-GR"/>
        </w:rPr>
        <w:t xml:space="preserve">πανεπιστημιακής ή τεχνολογικής εκπαίδευσης, καθένας εκ των οποίων να διαθέτει τουλάχιστον </w:t>
      </w:r>
      <w:r>
        <w:rPr>
          <w:rFonts w:eastAsia="Tahoma"/>
          <w:color w:val="000000" w:themeColor="text1"/>
          <w:lang w:val="el-GR"/>
        </w:rPr>
        <w:t>3</w:t>
      </w:r>
      <w:r w:rsidRPr="00C90F76">
        <w:rPr>
          <w:rFonts w:eastAsia="Tahoma"/>
          <w:color w:val="000000" w:themeColor="text1"/>
          <w:lang w:val="el-GR"/>
        </w:rPr>
        <w:t>ετή γενική επαγγελματική εμπειρία στην ανάπτυξη διαδικτυακών εφαρμογών</w:t>
      </w:r>
      <w:r w:rsidRPr="00C90F76">
        <w:rPr>
          <w:rFonts w:eastAsia="Tahoma"/>
          <w:color w:val="000000" w:themeColor="text1"/>
          <w:lang w:val="en-US"/>
        </w:rPr>
        <w:t> </w:t>
      </w:r>
    </w:p>
    <w:p w14:paraId="04B11971" w14:textId="613647F5" w:rsidR="00645EBE" w:rsidRPr="00C90F76" w:rsidRDefault="00645EBE" w:rsidP="00645EBE">
      <w:pPr>
        <w:widowControl w:val="0"/>
        <w:spacing w:before="120" w:after="0"/>
        <w:ind w:left="360"/>
        <w:rPr>
          <w:rFonts w:eastAsia="Tahoma"/>
          <w:color w:val="000000" w:themeColor="text1"/>
          <w:lang w:val="el-GR"/>
        </w:rPr>
      </w:pPr>
      <w:r w:rsidRPr="00C90F76">
        <w:rPr>
          <w:rFonts w:eastAsia="Tahoma"/>
          <w:color w:val="000000" w:themeColor="text1"/>
          <w:lang w:val="el-GR"/>
        </w:rPr>
        <w:t>-  </w:t>
      </w:r>
      <w:r w:rsidRPr="00C90F76">
        <w:rPr>
          <w:rFonts w:eastAsia="Tahoma"/>
          <w:b/>
          <w:bCs/>
          <w:color w:val="000000" w:themeColor="text1"/>
          <w:lang w:val="el-GR"/>
        </w:rPr>
        <w:t>ένα</w:t>
      </w:r>
      <w:r w:rsidR="00665894">
        <w:rPr>
          <w:rFonts w:eastAsia="Tahoma"/>
          <w:b/>
          <w:bCs/>
          <w:color w:val="000000" w:themeColor="text1"/>
          <w:lang w:val="el-GR"/>
        </w:rPr>
        <w:t>ν</w:t>
      </w:r>
      <w:r w:rsidRPr="00C90F76">
        <w:rPr>
          <w:rFonts w:eastAsia="Tahoma"/>
          <w:b/>
          <w:bCs/>
          <w:color w:val="000000" w:themeColor="text1"/>
          <w:lang w:val="el-GR"/>
        </w:rPr>
        <w:t xml:space="preserve"> (1) </w:t>
      </w:r>
      <w:r>
        <w:rPr>
          <w:rFonts w:eastAsia="Tahoma"/>
          <w:b/>
          <w:bCs/>
          <w:color w:val="000000" w:themeColor="text1"/>
          <w:lang w:val="el-GR"/>
        </w:rPr>
        <w:t>Υπεύθυνο</w:t>
      </w:r>
      <w:r w:rsidRPr="00C90F76">
        <w:rPr>
          <w:rFonts w:eastAsia="Tahoma"/>
          <w:b/>
          <w:bCs/>
          <w:color w:val="000000" w:themeColor="text1"/>
          <w:lang w:val="el-GR"/>
        </w:rPr>
        <w:t xml:space="preserve"> Ασφάλειας Πληροφοριακών Συστημάτων</w:t>
      </w:r>
      <w:r w:rsidRPr="00C90F76">
        <w:rPr>
          <w:rFonts w:eastAsia="Tahoma"/>
          <w:color w:val="000000" w:themeColor="text1"/>
          <w:lang w:val="el-GR"/>
        </w:rPr>
        <w:t>,</w:t>
      </w:r>
      <w:r>
        <w:rPr>
          <w:rFonts w:eastAsia="Tahoma"/>
          <w:color w:val="000000" w:themeColor="text1"/>
          <w:lang w:val="el-GR"/>
        </w:rPr>
        <w:t xml:space="preserve"> </w:t>
      </w:r>
      <w:r w:rsidRPr="00C90F76">
        <w:rPr>
          <w:rFonts w:eastAsia="Tahoma"/>
          <w:color w:val="000000" w:themeColor="text1"/>
          <w:lang w:val="el-GR"/>
        </w:rPr>
        <w:t>ο οποίο</w:t>
      </w:r>
      <w:r>
        <w:rPr>
          <w:rFonts w:eastAsia="Tahoma"/>
          <w:color w:val="000000" w:themeColor="text1"/>
          <w:lang w:val="el-GR"/>
        </w:rPr>
        <w:t>ς</w:t>
      </w:r>
      <w:r w:rsidRPr="00C90F76">
        <w:rPr>
          <w:rFonts w:eastAsia="Tahoma"/>
          <w:color w:val="000000" w:themeColor="text1"/>
          <w:lang w:val="el-GR"/>
        </w:rPr>
        <w:t xml:space="preserve"> να διαθέτει τουλάχιστον:</w:t>
      </w:r>
      <w:r w:rsidRPr="00C90F76">
        <w:rPr>
          <w:rFonts w:eastAsia="Tahoma"/>
          <w:color w:val="000000" w:themeColor="text1"/>
          <w:lang w:val="en-US"/>
        </w:rPr>
        <w:t> </w:t>
      </w:r>
    </w:p>
    <w:p w14:paraId="1929B7D4" w14:textId="77777777" w:rsidR="00645EBE" w:rsidRPr="00C90F76" w:rsidRDefault="00645EBE" w:rsidP="006D2C7C">
      <w:pPr>
        <w:widowControl w:val="0"/>
        <w:numPr>
          <w:ilvl w:val="0"/>
          <w:numId w:val="48"/>
        </w:numPr>
        <w:spacing w:before="120" w:after="0"/>
        <w:rPr>
          <w:rFonts w:eastAsia="Tahoma"/>
          <w:color w:val="000000" w:themeColor="text1"/>
          <w:lang w:val="el-GR"/>
        </w:rPr>
      </w:pPr>
      <w:r w:rsidRPr="00C90F76">
        <w:rPr>
          <w:rFonts w:eastAsia="Tahoma"/>
          <w:color w:val="000000" w:themeColor="text1"/>
          <w:lang w:val="el-GR"/>
        </w:rPr>
        <w:t>πτυχίο τριτοβάθμιας εκπαίδευσης από εκπαιδευτικό ίδρυμα της ημεδαπής ή ισότιμο της αλλοδαπής νομίμως αναγνωρισμένο  κατεύθυνσης Πληροφορικής</w:t>
      </w:r>
      <w:r>
        <w:rPr>
          <w:rFonts w:eastAsia="Tahoma"/>
          <w:color w:val="000000" w:themeColor="text1"/>
          <w:lang w:val="el-GR"/>
        </w:rPr>
        <w:t xml:space="preserve"> ή Ηλεκτρολόγου Μηχανικού και Μηχανικού Η/Υ Πολυτεχνείου/Πολυτεχνικής Σχολής </w:t>
      </w:r>
      <w:r w:rsidRPr="00C90F76">
        <w:rPr>
          <w:rFonts w:eastAsia="Tahoma"/>
          <w:color w:val="000000" w:themeColor="text1"/>
          <w:lang w:val="el-GR"/>
        </w:rPr>
        <w:t>της ημεδαπής ή ισότιμο της αλλοδαπής νομίμως αναγνωρισμένο</w:t>
      </w:r>
      <w:r w:rsidRPr="00C90F76">
        <w:rPr>
          <w:rFonts w:eastAsia="Tahoma"/>
          <w:color w:val="000000" w:themeColor="text1"/>
          <w:lang w:val="en-US"/>
        </w:rPr>
        <w:t> </w:t>
      </w:r>
    </w:p>
    <w:p w14:paraId="2DE6F86F" w14:textId="77777777" w:rsidR="00645EBE" w:rsidRPr="00173FAA" w:rsidRDefault="00645EBE" w:rsidP="006D2C7C">
      <w:pPr>
        <w:widowControl w:val="0"/>
        <w:numPr>
          <w:ilvl w:val="0"/>
          <w:numId w:val="49"/>
        </w:numPr>
        <w:spacing w:before="120" w:after="0"/>
        <w:rPr>
          <w:rFonts w:eastAsia="Tahoma"/>
          <w:color w:val="000000" w:themeColor="text1"/>
          <w:lang w:val="el-GR"/>
        </w:rPr>
      </w:pPr>
      <w:r w:rsidRPr="00173FAA">
        <w:rPr>
          <w:lang w:val="el-GR"/>
        </w:rPr>
        <w:t>Τουλάχιστον 20ετή γενική επαγγελματική εμπειρία, εκ των οποίων τουλάχιστον τα δέκα (10) στον τομέα της Ασφάλειας Πληροφοριακών Συστημάτων</w:t>
      </w:r>
    </w:p>
    <w:p w14:paraId="6B20B242" w14:textId="6808704E" w:rsidR="00645EBE" w:rsidRPr="00C90F76" w:rsidRDefault="00645EBE" w:rsidP="00645EBE">
      <w:pPr>
        <w:widowControl w:val="0"/>
        <w:spacing w:before="120" w:after="0"/>
        <w:ind w:left="360"/>
        <w:rPr>
          <w:rFonts w:eastAsia="Tahoma"/>
          <w:color w:val="000000" w:themeColor="text1"/>
          <w:lang w:val="el-GR"/>
        </w:rPr>
      </w:pPr>
      <w:r w:rsidRPr="00C90F76">
        <w:rPr>
          <w:rFonts w:eastAsia="Tahoma"/>
          <w:color w:val="000000" w:themeColor="text1"/>
          <w:lang w:val="el-GR"/>
        </w:rPr>
        <w:t>-  </w:t>
      </w:r>
      <w:r w:rsidRPr="00C90F76">
        <w:rPr>
          <w:rFonts w:eastAsia="Tahoma"/>
          <w:b/>
          <w:bCs/>
          <w:color w:val="000000" w:themeColor="text1"/>
          <w:lang w:val="el-GR"/>
        </w:rPr>
        <w:t>ένα</w:t>
      </w:r>
      <w:r w:rsidR="00665894">
        <w:rPr>
          <w:rFonts w:eastAsia="Tahoma"/>
          <w:b/>
          <w:bCs/>
          <w:color w:val="000000" w:themeColor="text1"/>
          <w:lang w:val="el-GR"/>
        </w:rPr>
        <w:t>ν</w:t>
      </w:r>
      <w:r w:rsidRPr="00C90F76">
        <w:rPr>
          <w:rFonts w:eastAsia="Tahoma"/>
          <w:b/>
          <w:bCs/>
          <w:color w:val="000000" w:themeColor="text1"/>
          <w:lang w:val="el-GR"/>
        </w:rPr>
        <w:t xml:space="preserve"> (1) </w:t>
      </w:r>
      <w:r w:rsidRPr="00222687">
        <w:rPr>
          <w:rFonts w:eastAsia="Tahoma"/>
          <w:b/>
          <w:bCs/>
          <w:color w:val="000000" w:themeColor="text1"/>
          <w:lang w:val="el-GR"/>
        </w:rPr>
        <w:t>Υπεύθυν</w:t>
      </w:r>
      <w:r>
        <w:rPr>
          <w:rFonts w:eastAsia="Tahoma"/>
          <w:b/>
          <w:bCs/>
          <w:color w:val="000000" w:themeColor="text1"/>
          <w:lang w:val="el-GR"/>
        </w:rPr>
        <w:t>ο</w:t>
      </w:r>
      <w:r w:rsidRPr="00222687">
        <w:rPr>
          <w:rFonts w:eastAsia="Tahoma"/>
          <w:b/>
          <w:bCs/>
          <w:color w:val="000000" w:themeColor="text1"/>
          <w:lang w:val="el-GR"/>
        </w:rPr>
        <w:t xml:space="preserve"> Προστασίας Δεδομένων Προσωπικού Χαρακτήρα</w:t>
      </w:r>
      <w:r w:rsidRPr="00C90F76">
        <w:rPr>
          <w:rFonts w:eastAsia="Tahoma"/>
          <w:color w:val="000000" w:themeColor="text1"/>
          <w:lang w:val="el-GR"/>
        </w:rPr>
        <w:t>,</w:t>
      </w:r>
      <w:r>
        <w:rPr>
          <w:rFonts w:eastAsia="Tahoma"/>
          <w:color w:val="000000" w:themeColor="text1"/>
          <w:lang w:val="el-GR"/>
        </w:rPr>
        <w:t xml:space="preserve"> </w:t>
      </w:r>
      <w:r w:rsidRPr="00C90F76">
        <w:rPr>
          <w:rFonts w:eastAsia="Tahoma"/>
          <w:color w:val="000000" w:themeColor="text1"/>
          <w:lang w:val="el-GR"/>
        </w:rPr>
        <w:t>ο οποίο</w:t>
      </w:r>
      <w:r>
        <w:rPr>
          <w:rFonts w:eastAsia="Tahoma"/>
          <w:color w:val="000000" w:themeColor="text1"/>
          <w:lang w:val="el-GR"/>
        </w:rPr>
        <w:t>ς</w:t>
      </w:r>
      <w:r w:rsidRPr="00C90F76">
        <w:rPr>
          <w:rFonts w:eastAsia="Tahoma"/>
          <w:color w:val="000000" w:themeColor="text1"/>
          <w:lang w:val="el-GR"/>
        </w:rPr>
        <w:t xml:space="preserve"> να διαθέτει τουλάχιστον:</w:t>
      </w:r>
      <w:r w:rsidRPr="00C90F76">
        <w:rPr>
          <w:rFonts w:eastAsia="Tahoma"/>
          <w:color w:val="000000" w:themeColor="text1"/>
          <w:lang w:val="en-US"/>
        </w:rPr>
        <w:t> </w:t>
      </w:r>
    </w:p>
    <w:p w14:paraId="60637680" w14:textId="77777777" w:rsidR="00645EBE" w:rsidRPr="00C90F76" w:rsidRDefault="00645EBE" w:rsidP="006D2C7C">
      <w:pPr>
        <w:widowControl w:val="0"/>
        <w:numPr>
          <w:ilvl w:val="0"/>
          <w:numId w:val="48"/>
        </w:numPr>
        <w:spacing w:before="120" w:after="0"/>
        <w:rPr>
          <w:rFonts w:eastAsia="Tahoma"/>
          <w:color w:val="000000" w:themeColor="text1"/>
          <w:lang w:val="el-GR"/>
        </w:rPr>
      </w:pPr>
      <w:r w:rsidRPr="00C90F76">
        <w:rPr>
          <w:rFonts w:eastAsia="Tahoma"/>
          <w:color w:val="000000" w:themeColor="text1"/>
          <w:lang w:val="el-GR"/>
        </w:rPr>
        <w:t xml:space="preserve">πτυχίο </w:t>
      </w:r>
      <w:r>
        <w:rPr>
          <w:rFonts w:eastAsia="Tahoma"/>
          <w:color w:val="000000" w:themeColor="text1"/>
          <w:lang w:val="el-GR"/>
        </w:rPr>
        <w:t>νομικής</w:t>
      </w:r>
      <w:r w:rsidRPr="00C90F76">
        <w:rPr>
          <w:rFonts w:eastAsia="Tahoma"/>
          <w:color w:val="000000" w:themeColor="text1"/>
          <w:lang w:val="el-GR"/>
        </w:rPr>
        <w:t xml:space="preserve"> από εκπαιδευτικό ίδρυμα της ημεδαπής ή ισότιμο της αλλοδαπής νομίμως αναγνωρισμένο </w:t>
      </w:r>
      <w:r w:rsidRPr="00C90F76">
        <w:rPr>
          <w:rFonts w:eastAsia="Tahoma"/>
          <w:color w:val="000000" w:themeColor="text1"/>
          <w:lang w:val="en-US"/>
        </w:rPr>
        <w:t> </w:t>
      </w:r>
    </w:p>
    <w:p w14:paraId="5F614F69" w14:textId="77777777" w:rsidR="00645EBE" w:rsidRPr="008F249D" w:rsidRDefault="00645EBE" w:rsidP="006D2C7C">
      <w:pPr>
        <w:widowControl w:val="0"/>
        <w:numPr>
          <w:ilvl w:val="0"/>
          <w:numId w:val="49"/>
        </w:numPr>
        <w:spacing w:before="120" w:after="0"/>
        <w:rPr>
          <w:rFonts w:eastAsia="Tahoma"/>
          <w:color w:val="000000" w:themeColor="text1"/>
          <w:lang w:val="el-GR"/>
        </w:rPr>
      </w:pPr>
      <w:r w:rsidRPr="008F249D">
        <w:rPr>
          <w:rFonts w:eastAsia="Tahoma"/>
          <w:color w:val="000000" w:themeColor="text1"/>
          <w:lang w:val="el-GR"/>
        </w:rPr>
        <w:t>Γενική επαγγελματική εμπειρία πλέον των δέκα (10) ετών</w:t>
      </w:r>
      <w:r>
        <w:rPr>
          <w:rFonts w:eastAsia="Tahoma"/>
          <w:color w:val="000000" w:themeColor="text1"/>
          <w:lang w:val="el-GR"/>
        </w:rPr>
        <w:t xml:space="preserve">, εκ των οποίων </w:t>
      </w:r>
      <w:r w:rsidRPr="008F249D">
        <w:rPr>
          <w:rFonts w:eastAsia="Tahoma"/>
          <w:color w:val="000000" w:themeColor="text1"/>
          <w:lang w:val="el-GR"/>
        </w:rPr>
        <w:t xml:space="preserve">εξειδικευμένη </w:t>
      </w:r>
      <w:r>
        <w:rPr>
          <w:rFonts w:eastAsia="Tahoma"/>
          <w:color w:val="000000" w:themeColor="text1"/>
          <w:lang w:val="el-GR"/>
        </w:rPr>
        <w:t>ε</w:t>
      </w:r>
      <w:r w:rsidRPr="008F249D">
        <w:rPr>
          <w:rFonts w:eastAsia="Tahoma"/>
          <w:color w:val="000000" w:themeColor="text1"/>
          <w:lang w:val="el-GR"/>
        </w:rPr>
        <w:t>μπειρία άνω των τεσσάρων (4) ετών </w:t>
      </w:r>
      <w:r w:rsidRPr="008F249D">
        <w:rPr>
          <w:rFonts w:eastAsia="Tahoma"/>
          <w:color w:val="000000" w:themeColor="text1"/>
          <w:lang w:val="en-US"/>
        </w:rPr>
        <w:t> </w:t>
      </w:r>
      <w:r w:rsidRPr="00173FAA">
        <w:rPr>
          <w:rFonts w:eastAsia="Tahoma"/>
          <w:color w:val="000000" w:themeColor="text1"/>
          <w:lang w:val="el-GR"/>
        </w:rPr>
        <w:t>στο αντικείμενο της προστασίας προσωπικών δεδομένων και κανονιστικής συμμόρφωσης με το ΓΚΠΔ_</w:t>
      </w:r>
      <w:r w:rsidRPr="00222687">
        <w:rPr>
          <w:rFonts w:eastAsia="Tahoma"/>
          <w:color w:val="000000" w:themeColor="text1"/>
          <w:lang w:val="en-US"/>
        </w:rPr>
        <w:t>GDPR</w:t>
      </w:r>
    </w:p>
    <w:p w14:paraId="7BC7ACDF" w14:textId="6D7C3F72" w:rsidR="11E90C04" w:rsidRDefault="11E90C04" w:rsidP="11E90C04">
      <w:pPr>
        <w:widowControl w:val="0"/>
        <w:spacing w:before="120" w:after="0"/>
        <w:ind w:left="360"/>
        <w:rPr>
          <w:rFonts w:ascii="Arial" w:eastAsia="Arial" w:hAnsi="Arial" w:cs="Arial"/>
          <w:color w:val="222222"/>
          <w:lang w:val="el-GR"/>
        </w:rPr>
      </w:pPr>
    </w:p>
    <w:p w14:paraId="289342CA" w14:textId="20E3BA07" w:rsidR="65D74348" w:rsidRDefault="65D74348" w:rsidP="11E90C04">
      <w:pPr>
        <w:rPr>
          <w:rFonts w:eastAsia="Tahoma"/>
          <w:color w:val="222222"/>
          <w:lang w:val="el-GR"/>
        </w:rPr>
      </w:pPr>
      <w:r w:rsidRPr="11E90C04">
        <w:rPr>
          <w:rFonts w:eastAsia="Tahoma"/>
          <w:color w:val="000000" w:themeColor="text1"/>
          <w:lang w:val="el-GR"/>
        </w:rPr>
        <w:t xml:space="preserve">Σε περίπτωση ένωσης οικονομικών φορέων, </w:t>
      </w:r>
      <w:r w:rsidRPr="11E90C04">
        <w:rPr>
          <w:rFonts w:eastAsia="Tahoma"/>
          <w:color w:val="222222"/>
          <w:lang w:val="el-GR"/>
        </w:rPr>
        <w:t>οι παραπάνω απαιτήσεις καλύπτονται αθροιστικά από τα μέλη της ένωσης</w:t>
      </w:r>
    </w:p>
    <w:bookmarkEnd w:id="127"/>
    <w:p w14:paraId="6FECEA86" w14:textId="00F804C9" w:rsidR="11E90C04" w:rsidRDefault="11E90C04" w:rsidP="11E90C04">
      <w:pPr>
        <w:rPr>
          <w:i/>
          <w:iCs/>
          <w:color w:val="5B9BD5" w:themeColor="accent1"/>
          <w:lang w:val="el-GR"/>
        </w:rPr>
      </w:pPr>
    </w:p>
    <w:p w14:paraId="00569173" w14:textId="4260F17B" w:rsidR="00DE1F94" w:rsidRDefault="00117F5A" w:rsidP="00B8545D">
      <w:pPr>
        <w:rPr>
          <w:lang w:val="el-GR"/>
        </w:rPr>
      </w:pPr>
      <w:r w:rsidRPr="001449C9">
        <w:rPr>
          <w:bCs/>
          <w:lang w:val="en-US"/>
        </w:rPr>
        <w:t>T</w:t>
      </w:r>
      <w:r w:rsidRPr="001449C9">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429E13F0" w14:textId="77777777" w:rsidR="00DE1F94" w:rsidRPr="00591516" w:rsidRDefault="00DE1F94" w:rsidP="00B8545D">
      <w:pPr>
        <w:rPr>
          <w:lang w:val="el-GR"/>
        </w:rPr>
      </w:pPr>
    </w:p>
    <w:p w14:paraId="33C2B840" w14:textId="7F54B005" w:rsidR="008338F0" w:rsidRPr="001F4428" w:rsidRDefault="003355E7" w:rsidP="00086782">
      <w:pPr>
        <w:pStyle w:val="Heading3"/>
        <w:ind w:left="1276"/>
        <w:rPr>
          <w:lang w:val="el-GR"/>
        </w:rPr>
      </w:pPr>
      <w:bookmarkStart w:id="128" w:name="_Toc196735928"/>
      <w:bookmarkStart w:id="129" w:name="_Ref496541343"/>
      <w:bookmarkStart w:id="130" w:name="_Ref496541651"/>
      <w:bookmarkStart w:id="131" w:name="_Toc97194282"/>
      <w:bookmarkStart w:id="132" w:name="_Toc97194428"/>
      <w:r w:rsidRPr="11E90C04">
        <w:rPr>
          <w:lang w:val="el-GR"/>
        </w:rPr>
        <w:t>Πρότυπα διασφάλισης ποιότητας</w:t>
      </w:r>
      <w:bookmarkEnd w:id="128"/>
      <w:r w:rsidRPr="11E90C04">
        <w:rPr>
          <w:lang w:val="el-GR"/>
        </w:rPr>
        <w:t xml:space="preserve"> </w:t>
      </w:r>
      <w:bookmarkEnd w:id="129"/>
      <w:bookmarkEnd w:id="130"/>
      <w:bookmarkEnd w:id="131"/>
      <w:bookmarkEnd w:id="132"/>
    </w:p>
    <w:p w14:paraId="650E0EFD" w14:textId="77777777" w:rsidR="00C90F76" w:rsidRPr="00C90F76" w:rsidRDefault="00C90F76" w:rsidP="00C90F76">
      <w:pPr>
        <w:pStyle w:val="paragraph"/>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επί ποινή αποκλεισμού:</w:t>
      </w:r>
      <w:r>
        <w:rPr>
          <w:rStyle w:val="eop"/>
          <w:rFonts w:ascii="Tahoma" w:hAnsi="Tahoma" w:cs="Tahoma"/>
          <w:sz w:val="22"/>
          <w:szCs w:val="22"/>
        </w:rPr>
        <w:t> </w:t>
      </w:r>
    </w:p>
    <w:p w14:paraId="6761FA0B" w14:textId="77777777" w:rsidR="00C90F76" w:rsidRPr="00C90F76" w:rsidRDefault="00C90F76" w:rsidP="00C90F76">
      <w:pPr>
        <w:pStyle w:val="paragraph"/>
        <w:spacing w:before="0" w:beforeAutospacing="0" w:after="0" w:afterAutospacing="0"/>
        <w:jc w:val="both"/>
        <w:textAlignment w:val="baseline"/>
        <w:rPr>
          <w:rFonts w:ascii="Segoe UI" w:hAnsi="Segoe UI" w:cs="Segoe UI"/>
          <w:sz w:val="18"/>
          <w:szCs w:val="18"/>
          <w:lang w:val="el-GR"/>
        </w:rPr>
      </w:pPr>
      <w:r>
        <w:rPr>
          <w:rStyle w:val="eop"/>
          <w:rFonts w:ascii="Tahoma" w:hAnsi="Tahoma" w:cs="Tahoma"/>
          <w:sz w:val="22"/>
          <w:szCs w:val="22"/>
        </w:rPr>
        <w:t> </w:t>
      </w:r>
    </w:p>
    <w:p w14:paraId="34C254AF" w14:textId="563FEBC1" w:rsidR="00C90F76" w:rsidRPr="00C90F76" w:rsidRDefault="00C90F76" w:rsidP="00C90F76">
      <w:pPr>
        <w:pStyle w:val="paragraph"/>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 xml:space="preserve">α) </w:t>
      </w:r>
      <w:r>
        <w:rPr>
          <w:rStyle w:val="normaltextrun"/>
          <w:rFonts w:ascii="Tahoma" w:hAnsi="Tahoma" w:cs="Tahoma"/>
          <w:b/>
          <w:bCs/>
          <w:sz w:val="22"/>
          <w:szCs w:val="22"/>
          <w:lang w:val="el-GR"/>
        </w:rPr>
        <w:t>Πιστοποιητικό ISO 9001:2015 για τη διαχείριση Ποιότητας, ή ισοδύναμο, εν ισχύ</w:t>
      </w:r>
      <w:r>
        <w:rPr>
          <w:rStyle w:val="normaltextrun"/>
          <w:rFonts w:ascii="Tahoma" w:hAnsi="Tahoma" w:cs="Tahoma"/>
          <w:sz w:val="22"/>
          <w:szCs w:val="22"/>
          <w:lang w:val="el-GR"/>
        </w:rPr>
        <w:t>, από διαπιστευμένο οργανισμό, με πεδίο εφαρμογής την ανάλυση, σχεδιασμό, ανάπτυξη, εγκατάσταση, θέση σε παραγωγική λειτουργία και υποστήριξη ολοκληρωμένων πληροφοριακών συστημάτων.</w:t>
      </w:r>
      <w:r>
        <w:rPr>
          <w:rStyle w:val="eop"/>
          <w:rFonts w:ascii="Tahoma" w:hAnsi="Tahoma" w:cs="Tahoma"/>
          <w:sz w:val="22"/>
          <w:szCs w:val="22"/>
        </w:rPr>
        <w:t> </w:t>
      </w:r>
    </w:p>
    <w:p w14:paraId="1E378B81" w14:textId="0584C3D5" w:rsidR="00C90F76" w:rsidRPr="00C90F76" w:rsidRDefault="00C90F76" w:rsidP="00C90F76">
      <w:pPr>
        <w:pStyle w:val="paragraph"/>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 xml:space="preserve">β) </w:t>
      </w:r>
      <w:r>
        <w:rPr>
          <w:rStyle w:val="normaltextrun"/>
          <w:rFonts w:ascii="Tahoma" w:hAnsi="Tahoma" w:cs="Tahoma"/>
          <w:b/>
          <w:bCs/>
          <w:sz w:val="22"/>
          <w:szCs w:val="22"/>
          <w:lang w:val="el-GR"/>
        </w:rPr>
        <w:t>Πιστοποιητικό ISO 27001:2013 για την Ασφάλεια των Πληροφοριών, ή ισοδύναμο, εν ισχύ</w:t>
      </w:r>
      <w:r>
        <w:rPr>
          <w:rStyle w:val="normaltextrun"/>
          <w:rFonts w:ascii="Tahoma" w:hAnsi="Tahoma" w:cs="Tahoma"/>
          <w:sz w:val="22"/>
          <w:szCs w:val="22"/>
          <w:lang w:val="el-GR"/>
        </w:rPr>
        <w:t>, από διαπιστευμένο οργανισμό, με πεδίο εφαρμογής την ανάλυση, σχεδιασμό, ανάπτυξη εγκατάσταση, θέση σε παραγωγική λειτουργία και υποστήριξη ολοκληρωμένων πληροφοριακών συστημάτων.</w:t>
      </w:r>
      <w:r>
        <w:rPr>
          <w:rStyle w:val="eop"/>
          <w:rFonts w:ascii="Tahoma" w:hAnsi="Tahoma" w:cs="Tahoma"/>
          <w:sz w:val="22"/>
          <w:szCs w:val="22"/>
        </w:rPr>
        <w:t> </w:t>
      </w:r>
    </w:p>
    <w:p w14:paraId="53EF83BE" w14:textId="1B081DE9" w:rsidR="00C90F76" w:rsidRPr="00C90F76" w:rsidRDefault="00C90F76" w:rsidP="00C90F76">
      <w:pPr>
        <w:pStyle w:val="paragraph"/>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lastRenderedPageBreak/>
        <w:t xml:space="preserve">γ) </w:t>
      </w:r>
      <w:r>
        <w:rPr>
          <w:rStyle w:val="normaltextrun"/>
          <w:rFonts w:ascii="Tahoma" w:hAnsi="Tahoma" w:cs="Tahoma"/>
          <w:b/>
          <w:bCs/>
          <w:sz w:val="22"/>
          <w:szCs w:val="22"/>
          <w:lang w:val="el-GR"/>
        </w:rPr>
        <w:t>Πιστοποιητικό ISO 22301:2019 για τη διαχείριση Επιχειρησιακής Συνέχειας, ή ισοδύναμο, εν ισχύ,</w:t>
      </w:r>
      <w:r>
        <w:rPr>
          <w:rStyle w:val="normaltextrun"/>
          <w:rFonts w:ascii="Tahoma" w:hAnsi="Tahoma" w:cs="Tahoma"/>
          <w:sz w:val="22"/>
          <w:szCs w:val="22"/>
          <w:lang w:val="el-GR"/>
        </w:rPr>
        <w:t xml:space="preserve"> από διαπιστευμένο οργανισμό, με πεδίο εφαρμογής τη Διαχείριση της Επιχειρησιακής Συνέχειας, για το σχεδιασμό, ανάπτυξη, εγκατάσταση, παραμετροποίηση &amp; υποστήριξη ολοκληρωμένων πληροφοριακών συστημάτων.</w:t>
      </w:r>
      <w:r>
        <w:rPr>
          <w:rStyle w:val="eop"/>
          <w:rFonts w:ascii="Tahoma" w:hAnsi="Tahoma" w:cs="Tahoma"/>
          <w:sz w:val="22"/>
          <w:szCs w:val="22"/>
        </w:rPr>
        <w:t> </w:t>
      </w:r>
    </w:p>
    <w:p w14:paraId="269DEC7D" w14:textId="7AB5D0ED" w:rsidR="00C90F76" w:rsidRPr="006D2C7C" w:rsidRDefault="00C90F76" w:rsidP="00C90F76">
      <w:pPr>
        <w:pStyle w:val="paragraph"/>
        <w:spacing w:before="0" w:beforeAutospacing="0" w:after="0" w:afterAutospacing="0"/>
        <w:jc w:val="both"/>
        <w:textAlignment w:val="baseline"/>
        <w:rPr>
          <w:rStyle w:val="eop"/>
          <w:rFonts w:ascii="Tahoma" w:hAnsi="Tahoma" w:cs="Tahoma"/>
          <w:sz w:val="22"/>
          <w:szCs w:val="22"/>
          <w:lang w:val="el-GR"/>
        </w:rPr>
      </w:pPr>
      <w:r>
        <w:rPr>
          <w:rStyle w:val="normaltextrun"/>
          <w:rFonts w:ascii="Tahoma" w:hAnsi="Tahoma" w:cs="Tahoma"/>
          <w:sz w:val="22"/>
          <w:szCs w:val="22"/>
          <w:lang w:val="el-GR"/>
        </w:rPr>
        <w:t xml:space="preserve">δ) </w:t>
      </w:r>
      <w:r>
        <w:rPr>
          <w:rStyle w:val="normaltextrun"/>
          <w:rFonts w:ascii="Tahoma" w:hAnsi="Tahoma" w:cs="Tahoma"/>
          <w:b/>
          <w:bCs/>
          <w:sz w:val="22"/>
          <w:szCs w:val="22"/>
          <w:lang w:val="el-GR"/>
        </w:rPr>
        <w:t>Πιστοποιητικό ISO 14001:2015 για την Περιβαλλοντική Διαχείριση, ή ισοδύναμο, εν ισχύ</w:t>
      </w:r>
      <w:r>
        <w:rPr>
          <w:rStyle w:val="normaltextrun"/>
          <w:rFonts w:ascii="Tahoma" w:hAnsi="Tahoma" w:cs="Tahoma"/>
          <w:sz w:val="22"/>
          <w:szCs w:val="22"/>
          <w:lang w:val="el-GR"/>
        </w:rPr>
        <w:t>, από διαπιστευμένο οργανισμό, με πεδίο εφαρμογής που καλύπτει για την ανάλυση, σχεδιασμό, ανάπτυξη, εγκατάσταση, θέση σε παραγωγική λειτουργία και υποστήριξη ολοκληρωμένων πληροφοριακών συστημάτων.</w:t>
      </w:r>
      <w:r>
        <w:rPr>
          <w:rStyle w:val="eop"/>
          <w:rFonts w:ascii="Tahoma" w:hAnsi="Tahoma" w:cs="Tahoma"/>
          <w:sz w:val="22"/>
          <w:szCs w:val="22"/>
        </w:rPr>
        <w:t> </w:t>
      </w:r>
    </w:p>
    <w:p w14:paraId="4410DE96" w14:textId="4FD1206D" w:rsidR="008A1564" w:rsidRPr="00C90F76" w:rsidRDefault="008A1564" w:rsidP="00C90F76">
      <w:pPr>
        <w:pStyle w:val="paragraph"/>
        <w:spacing w:before="0" w:beforeAutospacing="0" w:after="0" w:afterAutospacing="0"/>
        <w:jc w:val="both"/>
        <w:textAlignment w:val="baseline"/>
        <w:rPr>
          <w:rFonts w:ascii="Segoe UI" w:hAnsi="Segoe UI" w:cs="Segoe UI"/>
          <w:sz w:val="18"/>
          <w:szCs w:val="18"/>
          <w:lang w:val="el-GR"/>
        </w:rPr>
      </w:pPr>
    </w:p>
    <w:p w14:paraId="70ACF795" w14:textId="6B8823C1"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r w:rsidR="0023144C" w:rsidRPr="07571D1B">
        <w:rPr>
          <w:lang w:val="el-GR"/>
        </w:rPr>
        <w:t xml:space="preserve">οι οποίοι </w:t>
      </w:r>
      <w:r w:rsidRPr="008A366B">
        <w:rPr>
          <w:lang w:val="el-GR"/>
        </w:rPr>
        <w:t>εδρεύο</w:t>
      </w:r>
      <w:r w:rsidR="0023144C" w:rsidRPr="07571D1B">
        <w:rPr>
          <w:lang w:val="el-GR"/>
        </w:rPr>
        <w:t>υν</w:t>
      </w:r>
      <w:r w:rsidRPr="008A366B">
        <w:rPr>
          <w:lang w:val="el-GR"/>
        </w:rPr>
        <w:t xml:space="preserve"> και σε άλλα κράτη - μέλη</w:t>
      </w:r>
      <w:r w:rsidR="0023144C" w:rsidRPr="07571D1B">
        <w:rPr>
          <w:lang w:val="el-GR"/>
        </w:rPr>
        <w:t xml:space="preserve">, </w:t>
      </w:r>
      <w:bookmarkStart w:id="133" w:name="_Hlk164430049"/>
      <w:r w:rsidR="0023144C" w:rsidRPr="07571D1B">
        <w:rPr>
          <w:lang w:val="el-GR"/>
        </w:rPr>
        <w:t xml:space="preserve">σύμφωνα με τον Κανονισμό </w:t>
      </w:r>
      <w:bookmarkEnd w:id="133"/>
      <w:r w:rsidR="00841F47" w:rsidRPr="11E90C04">
        <w:rPr>
          <w:i/>
          <w:iCs/>
          <w:lang w:val="el-GR"/>
        </w:rPr>
        <w:t>765/2008.</w:t>
      </w:r>
      <w:r w:rsidR="00841F47" w:rsidRPr="00B64E9F">
        <w:rPr>
          <w:rStyle w:val="FootnoteReference"/>
          <w:i/>
          <w:lang w:val="el-GR"/>
        </w:rPr>
        <w:footnoteReference w:id="7"/>
      </w:r>
      <w:r w:rsidR="00841F47" w:rsidRPr="11E90C04">
        <w:rPr>
          <w:i/>
          <w:iCs/>
          <w:lang w:val="el-GR"/>
        </w:rPr>
        <w:t xml:space="preserve"> </w:t>
      </w:r>
      <w:r w:rsidRPr="008A366B">
        <w:rPr>
          <w:lang w:val="el-GR"/>
        </w:rPr>
        <w:t>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667E2CC2" w:rsidR="003E34BF" w:rsidRPr="003E34BF" w:rsidRDefault="003E34BF" w:rsidP="00B8545D">
      <w:pPr>
        <w:rPr>
          <w:bCs/>
          <w:lang w:val="el-GR"/>
        </w:rPr>
      </w:pPr>
    </w:p>
    <w:p w14:paraId="4DF41897" w14:textId="0ABF1551" w:rsidR="002F5250" w:rsidRPr="00603221" w:rsidRDefault="717F6FE6" w:rsidP="11E90C04">
      <w:pPr>
        <w:rPr>
          <w:rFonts w:eastAsia="Tahoma"/>
          <w:color w:val="000000" w:themeColor="text1"/>
          <w:lang w:val="el-GR"/>
        </w:rPr>
      </w:pPr>
      <w:r w:rsidRPr="11E90C04">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r w:rsidR="00573D91">
        <w:rPr>
          <w:rFonts w:eastAsia="Tahoma"/>
          <w:color w:val="000000" w:themeColor="text1"/>
          <w:lang w:val="el-GR"/>
        </w:rPr>
        <w:t>.</w:t>
      </w:r>
    </w:p>
    <w:p w14:paraId="43BF3E82" w14:textId="7D2DCF77" w:rsidR="002F5250" w:rsidRPr="00603221" w:rsidRDefault="002F5250" w:rsidP="11E90C04">
      <w:pPr>
        <w:rPr>
          <w:lang w:val="el-GR"/>
        </w:rPr>
      </w:pPr>
    </w:p>
    <w:p w14:paraId="1ACDD6DF" w14:textId="77777777" w:rsidR="008338F0" w:rsidRDefault="003355E7" w:rsidP="00086782">
      <w:pPr>
        <w:pStyle w:val="Heading3"/>
        <w:ind w:left="1276"/>
        <w:rPr>
          <w:lang w:val="el-GR"/>
        </w:rPr>
      </w:pPr>
      <w:bookmarkStart w:id="134" w:name="_Ref496541185"/>
      <w:bookmarkStart w:id="135" w:name="_Ref496541244"/>
      <w:bookmarkStart w:id="136" w:name="_Ref496541410"/>
      <w:bookmarkStart w:id="137" w:name="_Ref496541700"/>
      <w:bookmarkStart w:id="138" w:name="_Ref74505980"/>
      <w:bookmarkStart w:id="139" w:name="_Toc97194283"/>
      <w:bookmarkStart w:id="140" w:name="_Toc97194429"/>
      <w:bookmarkStart w:id="141" w:name="_Toc196735929"/>
      <w:r w:rsidRPr="00DD72A9">
        <w:rPr>
          <w:lang w:val="el-GR"/>
        </w:rPr>
        <w:t>Στήριξη στην ικανότητα τρίτων</w:t>
      </w:r>
      <w:bookmarkEnd w:id="134"/>
      <w:bookmarkEnd w:id="135"/>
      <w:bookmarkEnd w:id="136"/>
      <w:bookmarkEnd w:id="137"/>
      <w:r w:rsidRPr="00DD72A9">
        <w:rPr>
          <w:lang w:val="el-GR"/>
        </w:rPr>
        <w:t xml:space="preserve"> </w:t>
      </w:r>
      <w:r w:rsidR="0049631E" w:rsidRPr="00821852">
        <w:rPr>
          <w:lang w:val="el-GR"/>
        </w:rPr>
        <w:t>– Υπεργολαβία</w:t>
      </w:r>
      <w:bookmarkEnd w:id="138"/>
      <w:bookmarkEnd w:id="139"/>
      <w:bookmarkEnd w:id="140"/>
      <w:bookmarkEnd w:id="141"/>
    </w:p>
    <w:p w14:paraId="65B8F417" w14:textId="48A0F07B" w:rsidR="0049631E" w:rsidRPr="00A334BA" w:rsidRDefault="0049631E" w:rsidP="006D2C7C">
      <w:pPr>
        <w:pStyle w:val="Heading4"/>
        <w:numPr>
          <w:ilvl w:val="3"/>
          <w:numId w:val="231"/>
        </w:numPr>
        <w:rPr>
          <w:lang w:val="el-GR"/>
        </w:rPr>
      </w:pPr>
      <w:bookmarkStart w:id="142" w:name="_Toc97194284"/>
      <w:bookmarkStart w:id="143" w:name="_Toc196735930"/>
      <w:r w:rsidRPr="00A334BA">
        <w:rPr>
          <w:lang w:val="el-GR"/>
        </w:rPr>
        <w:t xml:space="preserve">Στήριξη στην ικανότητα </w:t>
      </w:r>
      <w:r w:rsidR="008E4CAF" w:rsidRPr="07571D1B">
        <w:rPr>
          <w:lang w:val="el-GR"/>
        </w:rPr>
        <w:t>τρίτων</w:t>
      </w:r>
      <w:r w:rsidR="008E4CAF">
        <w:rPr>
          <w:rStyle w:val="FootnoteReference"/>
          <w:lang w:val="el-GR"/>
        </w:rPr>
        <w:footnoteReference w:id="8"/>
      </w:r>
      <w:bookmarkEnd w:id="142"/>
      <w:bookmarkEnd w:id="143"/>
    </w:p>
    <w:p w14:paraId="0378F059" w14:textId="209BA282"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C18DC">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EC18DC">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6D60E916" w:rsidR="008338F0" w:rsidRPr="00603221" w:rsidRDefault="003355E7">
      <w:pPr>
        <w:rPr>
          <w:lang w:val="el-GR"/>
        </w:rPr>
      </w:pPr>
      <w:r w:rsidRPr="11E90C04">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11E90C04">
        <w:rPr>
          <w:lang w:val="el-GR"/>
        </w:rPr>
        <w:t>.</w:t>
      </w:r>
    </w:p>
    <w:p w14:paraId="1852765D" w14:textId="1561AA99" w:rsidR="00124EDD" w:rsidRPr="00591516" w:rsidRDefault="006A09A8" w:rsidP="11E90C04">
      <w:pPr>
        <w:rPr>
          <w:lang w:val="el-GR"/>
        </w:rPr>
      </w:pPr>
      <w:r>
        <w:rPr>
          <w:lang w:val="el-GR"/>
        </w:rPr>
        <w:t>Τ</w:t>
      </w:r>
      <w:r w:rsidR="00124EDD" w:rsidRPr="11E90C04">
        <w:rPr>
          <w:lang w:val="el-GR"/>
        </w:rPr>
        <w:t>α  φυσικά πρόσωπα που δηλώνονται από τον προσφέροντα στην Ομάδα Έργου και δεν αποτελούν ίδιους πόρους του προσφέροντος, κατά την παρ. 2.2.6.</w:t>
      </w:r>
      <w:r w:rsidR="00DB1137" w:rsidRPr="11E90C04">
        <w:rPr>
          <w:lang w:val="el-GR"/>
        </w:rPr>
        <w:t xml:space="preserve">2 </w:t>
      </w:r>
      <w:r w:rsidR="00124EDD" w:rsidRPr="11E90C04">
        <w:rPr>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11E90C04">
        <w:rPr>
          <w:lang w:val="el-GR"/>
        </w:rPr>
        <w:t>παρούσα.</w:t>
      </w:r>
      <w:r w:rsidR="008E4CAF" w:rsidRPr="07571D1B">
        <w:rPr>
          <w:lang w:val="el-GR"/>
        </w:rPr>
        <w:t>￼.</w:t>
      </w:r>
    </w:p>
    <w:p w14:paraId="64F8E1E9" w14:textId="5705E5EC"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 xml:space="preserve">εν </w:t>
      </w:r>
      <w:r w:rsidRPr="00603221">
        <w:rPr>
          <w:lang w:val="el-GR"/>
        </w:rPr>
        <w:lastRenderedPageBreak/>
        <w:t>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4" w:name="_Hlk35854368"/>
      <w:r w:rsidRPr="11E90C04">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bookmarkEnd w:id="144"/>
    </w:p>
    <w:p w14:paraId="67DFCF77" w14:textId="1B4D9501" w:rsidR="00C70B7E" w:rsidRPr="00CF3BE7" w:rsidRDefault="00C70B7E" w:rsidP="11E90C04">
      <w:pPr>
        <w:rPr>
          <w:lang w:val="el-GR" w:eastAsia="ar-SA"/>
        </w:rPr>
      </w:pPr>
      <w:r w:rsidRPr="11E90C04">
        <w:rPr>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11E90C04">
        <w:rPr>
          <w:lang w:val="el-GR" w:eastAsia="ar-SA"/>
        </w:rPr>
        <w:fldChar w:fldCharType="begin"/>
      </w:r>
      <w:r w:rsidRPr="11E90C04">
        <w:rPr>
          <w:lang w:val="el-GR" w:eastAsia="ar-SA"/>
        </w:rPr>
        <w:instrText xml:space="preserve"> REF _Ref496541356 \r \h </w:instrText>
      </w:r>
      <w:r w:rsidRPr="11E90C04">
        <w:rPr>
          <w:lang w:val="el-GR" w:eastAsia="ar-SA"/>
        </w:rPr>
      </w:r>
      <w:r w:rsidRPr="11E90C04">
        <w:rPr>
          <w:lang w:val="el-GR" w:eastAsia="ar-SA"/>
        </w:rPr>
        <w:fldChar w:fldCharType="separate"/>
      </w:r>
      <w:r w:rsidR="00EC18DC">
        <w:rPr>
          <w:lang w:val="el-GR" w:eastAsia="ar-SA"/>
        </w:rPr>
        <w:t>2.2.3</w:t>
      </w:r>
      <w:r w:rsidRPr="11E90C04">
        <w:rPr>
          <w:lang w:val="el-GR" w:eastAsia="ar-SA"/>
        </w:rPr>
        <w:fldChar w:fldCharType="end"/>
      </w:r>
      <w:r w:rsidRPr="11E90C04">
        <w:rPr>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11E90C04">
        <w:rPr>
          <w:color w:val="000000"/>
          <w:lang w:val="el-GR" w:eastAsia="ar-SA"/>
        </w:rPr>
        <w:t xml:space="preserve"> </w:t>
      </w:r>
      <w:r w:rsidRPr="11E90C04">
        <w:rPr>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Pr="00591516" w:rsidRDefault="00111D5A" w:rsidP="0049631E">
      <w:pPr>
        <w:rPr>
          <w:bCs/>
          <w:lang w:val="el-GR"/>
        </w:rPr>
      </w:pPr>
    </w:p>
    <w:p w14:paraId="13454337" w14:textId="45065015" w:rsidR="00111D5A" w:rsidRPr="003C1E1A" w:rsidRDefault="00111D5A" w:rsidP="006D2C7C">
      <w:pPr>
        <w:pStyle w:val="Heading4"/>
        <w:numPr>
          <w:ilvl w:val="3"/>
          <w:numId w:val="231"/>
        </w:numPr>
        <w:rPr>
          <w:lang w:val="el-GR"/>
        </w:rPr>
      </w:pPr>
      <w:bookmarkStart w:id="145" w:name="_Toc97194285"/>
      <w:bookmarkStart w:id="146" w:name="_Toc196735931"/>
      <w:r w:rsidRPr="003C1E1A">
        <w:rPr>
          <w:lang w:val="el-GR"/>
        </w:rPr>
        <w:t>Υπεργολαβία</w:t>
      </w:r>
      <w:bookmarkEnd w:id="145"/>
      <w:bookmarkEnd w:id="146"/>
      <w:r w:rsidRPr="003C1E1A">
        <w:rPr>
          <w:lang w:val="el-GR"/>
        </w:rPr>
        <w:t xml:space="preserve"> </w:t>
      </w:r>
    </w:p>
    <w:p w14:paraId="633050B2" w14:textId="1DA0480D"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EC18DC">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EC18DC">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6D2C7C">
      <w:pPr>
        <w:pStyle w:val="Heading3"/>
        <w:numPr>
          <w:ilvl w:val="2"/>
          <w:numId w:val="231"/>
        </w:numPr>
        <w:ind w:left="1276"/>
        <w:rPr>
          <w:lang w:val="el-GR"/>
        </w:rPr>
      </w:pPr>
      <w:bookmarkStart w:id="147" w:name="_Toc97194286"/>
      <w:bookmarkStart w:id="148" w:name="_Toc97194430"/>
      <w:bookmarkStart w:id="149" w:name="_Toc196735932"/>
      <w:r w:rsidRPr="00603221">
        <w:rPr>
          <w:lang w:val="el-GR"/>
        </w:rPr>
        <w:t>Κανόνες απόδειξης ποιοτικής επιλογής</w:t>
      </w:r>
      <w:bookmarkEnd w:id="147"/>
      <w:bookmarkEnd w:id="148"/>
      <w:bookmarkEnd w:id="149"/>
    </w:p>
    <w:p w14:paraId="1DF38431" w14:textId="529CB252" w:rsidR="00A817FC" w:rsidRPr="0049623E" w:rsidRDefault="00A817FC" w:rsidP="11E90C04">
      <w:pPr>
        <w:rPr>
          <w:lang w:val="el-GR" w:eastAsia="ar-SA"/>
        </w:rPr>
      </w:pPr>
      <w:r w:rsidRPr="11E90C04">
        <w:rPr>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11E90C04">
        <w:rPr>
          <w:lang w:val="el-GR" w:eastAsia="ar-SA"/>
        </w:rPr>
        <w:fldChar w:fldCharType="begin"/>
      </w:r>
      <w:r w:rsidRPr="11E90C04">
        <w:rPr>
          <w:lang w:val="el-GR" w:eastAsia="ar-SA"/>
        </w:rPr>
        <w:instrText xml:space="preserve"> REF _Ref496541397 \r \h </w:instrText>
      </w:r>
      <w:r w:rsidRPr="11E90C04">
        <w:rPr>
          <w:lang w:val="el-GR" w:eastAsia="ar-SA"/>
        </w:rPr>
      </w:r>
      <w:r w:rsidRPr="11E90C04">
        <w:rPr>
          <w:lang w:val="el-GR" w:eastAsia="ar-SA"/>
        </w:rPr>
        <w:fldChar w:fldCharType="separate"/>
      </w:r>
      <w:r w:rsidR="00EC18DC">
        <w:rPr>
          <w:lang w:val="el-GR" w:eastAsia="ar-SA"/>
        </w:rPr>
        <w:t>2.2.1</w:t>
      </w:r>
      <w:r w:rsidRPr="11E90C04">
        <w:rPr>
          <w:lang w:val="el-GR" w:eastAsia="ar-SA"/>
        </w:rPr>
        <w:fldChar w:fldCharType="end"/>
      </w:r>
      <w:r w:rsidRPr="11E90C04">
        <w:rPr>
          <w:lang w:val="el-GR" w:eastAsia="ar-SA"/>
        </w:rPr>
        <w:t xml:space="preserve"> έως </w:t>
      </w:r>
      <w:r w:rsidRPr="11E90C04">
        <w:rPr>
          <w:lang w:val="el-GR" w:eastAsia="ar-SA"/>
        </w:rPr>
        <w:fldChar w:fldCharType="begin"/>
      </w:r>
      <w:r w:rsidRPr="11E90C04">
        <w:rPr>
          <w:lang w:val="el-GR" w:eastAsia="ar-SA"/>
        </w:rPr>
        <w:instrText xml:space="preserve"> REF _Ref74505980 \r \h </w:instrText>
      </w:r>
      <w:r w:rsidRPr="11E90C04">
        <w:rPr>
          <w:lang w:val="el-GR" w:eastAsia="ar-SA"/>
        </w:rPr>
      </w:r>
      <w:r w:rsidRPr="11E90C04">
        <w:rPr>
          <w:lang w:val="el-GR" w:eastAsia="ar-SA"/>
        </w:rPr>
        <w:fldChar w:fldCharType="separate"/>
      </w:r>
      <w:r w:rsidR="00EC18DC">
        <w:rPr>
          <w:lang w:val="el-GR" w:eastAsia="ar-SA"/>
        </w:rPr>
        <w:t>2.2.8</w:t>
      </w:r>
      <w:r w:rsidRPr="11E90C04">
        <w:rPr>
          <w:lang w:val="el-GR" w:eastAsia="ar-SA"/>
        </w:rPr>
        <w:fldChar w:fldCharType="end"/>
      </w:r>
      <w:r w:rsidRPr="11E90C04">
        <w:rPr>
          <w:lang w:val="el-GR" w:eastAsia="ar-SA"/>
        </w:rPr>
        <w:t>, κρίνονται κατά την υποβολή της προσφοράς δια του ΕΕΕΣ</w:t>
      </w:r>
      <w:r w:rsidR="00715C12" w:rsidRPr="11E90C04">
        <w:rPr>
          <w:lang w:val="el-GR" w:eastAsia="ar-SA"/>
        </w:rPr>
        <w:t xml:space="preserve"> σύμφωνα με</w:t>
      </w:r>
      <w:r w:rsidRPr="11E90C04">
        <w:rPr>
          <w:lang w:val="el-GR" w:eastAsia="ar-SA"/>
        </w:rPr>
        <w:t xml:space="preserve"> τα οριζόμενα στην παράγραφο </w:t>
      </w:r>
      <w:r w:rsidRPr="11E90C04">
        <w:rPr>
          <w:lang w:val="el-GR" w:eastAsia="ar-SA"/>
        </w:rPr>
        <w:fldChar w:fldCharType="begin"/>
      </w:r>
      <w:r w:rsidRPr="11E90C04">
        <w:rPr>
          <w:lang w:val="el-GR" w:eastAsia="ar-SA"/>
        </w:rPr>
        <w:instrText xml:space="preserve"> REF _Ref74505997 \r \h </w:instrText>
      </w:r>
      <w:r w:rsidRPr="11E90C04">
        <w:rPr>
          <w:lang w:val="el-GR" w:eastAsia="ar-SA"/>
        </w:rPr>
      </w:r>
      <w:r w:rsidRPr="11E90C04">
        <w:rPr>
          <w:lang w:val="el-GR" w:eastAsia="ar-SA"/>
        </w:rPr>
        <w:fldChar w:fldCharType="separate"/>
      </w:r>
      <w:r w:rsidR="00EC18DC">
        <w:rPr>
          <w:lang w:val="el-GR" w:eastAsia="ar-SA"/>
        </w:rPr>
        <w:t>0</w:t>
      </w:r>
      <w:r w:rsidRPr="11E90C04">
        <w:rPr>
          <w:lang w:val="el-GR" w:eastAsia="ar-SA"/>
        </w:rPr>
        <w:fldChar w:fldCharType="end"/>
      </w:r>
      <w:r w:rsidRPr="11E90C04">
        <w:rPr>
          <w:lang w:val="el-GR" w:eastAsia="ar-SA"/>
        </w:rPr>
        <w:t xml:space="preserve">, κατά την υποβολή των δικαιολογητικών της παραγράφου </w:t>
      </w:r>
      <w:r w:rsidR="00E72FB5" w:rsidRPr="11E90C04">
        <w:rPr>
          <w:lang w:val="el-GR" w:eastAsia="ar-SA"/>
        </w:rPr>
        <w:fldChar w:fldCharType="begin"/>
      </w:r>
      <w:r w:rsidR="00E72FB5" w:rsidRPr="11E90C04">
        <w:rPr>
          <w:lang w:val="el-GR" w:eastAsia="ar-SA"/>
        </w:rPr>
        <w:instrText xml:space="preserve"> REF _Ref40957856 \r \h </w:instrText>
      </w:r>
      <w:r w:rsidR="00E72FB5" w:rsidRPr="11E90C04">
        <w:rPr>
          <w:lang w:val="el-GR" w:eastAsia="ar-SA"/>
        </w:rPr>
      </w:r>
      <w:r w:rsidR="00E72FB5" w:rsidRPr="11E90C04">
        <w:rPr>
          <w:lang w:val="el-GR" w:eastAsia="ar-SA"/>
        </w:rPr>
        <w:fldChar w:fldCharType="separate"/>
      </w:r>
      <w:r w:rsidR="00EC18DC">
        <w:rPr>
          <w:lang w:val="el-GR" w:eastAsia="ar-SA"/>
        </w:rPr>
        <w:t>0</w:t>
      </w:r>
      <w:r w:rsidR="00E72FB5" w:rsidRPr="11E90C04">
        <w:rPr>
          <w:lang w:val="el-GR" w:eastAsia="ar-SA"/>
        </w:rPr>
        <w:fldChar w:fldCharType="end"/>
      </w:r>
      <w:r w:rsidR="00E72FB5" w:rsidRPr="11E90C04">
        <w:rPr>
          <w:lang w:val="el-GR" w:eastAsia="ar-SA"/>
        </w:rPr>
        <w:t xml:space="preserve"> </w:t>
      </w:r>
      <w:r w:rsidRPr="11E90C04">
        <w:rPr>
          <w:lang w:val="el-GR" w:eastAsia="ar-SA"/>
        </w:rPr>
        <w:t>και κατά τη σύναψη της σύμβασης</w:t>
      </w:r>
      <w:r w:rsidR="00A16BD9" w:rsidRPr="11E90C04">
        <w:rPr>
          <w:lang w:val="el-GR" w:eastAsia="ar-SA"/>
        </w:rPr>
        <w:t xml:space="preserve">, με την </w:t>
      </w:r>
      <w:r w:rsidRPr="11E90C04">
        <w:rPr>
          <w:lang w:val="el-GR" w:eastAsia="ar-SA"/>
        </w:rPr>
        <w:t xml:space="preserve">υπεύθυνη δήλωση, της περ. δ΄ της παρ. 3 του άρθρου 105 του ν. 4412/2016. </w:t>
      </w:r>
    </w:p>
    <w:p w14:paraId="5E761437" w14:textId="28542EBB" w:rsidR="00A16BD9" w:rsidRDefault="00A16BD9" w:rsidP="11E90C04">
      <w:pPr>
        <w:rPr>
          <w:lang w:val="el-GR"/>
        </w:rPr>
      </w:pPr>
      <w:r w:rsidRPr="07571D1B">
        <w:rPr>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w:t>
      </w:r>
      <w:r w:rsidRPr="11E90C04">
        <w:rPr>
          <w:lang w:val="el-GR"/>
        </w:rPr>
        <w:t xml:space="preserve"> ή εφόσον τους ζητηθεί, από την αναθέτουσα αρχή σύμφωνα με την παράγραφο 2.2.9.2 Α</w:t>
      </w:r>
      <w:r w:rsidR="166ABEA4" w:rsidRPr="07571D1B">
        <w:rPr>
          <w:lang w:val="el-GR"/>
        </w:rPr>
        <w:t>.</w:t>
      </w:r>
    </w:p>
    <w:p w14:paraId="222313CF" w14:textId="162A9A7A"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EC18DC">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EC18DC">
        <w:rPr>
          <w:bCs/>
          <w:lang w:val="el-GR" w:eastAsia="ar-SA"/>
        </w:rPr>
        <w:t>0</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EC18DC">
        <w:rPr>
          <w:bCs/>
          <w:lang w:val="el-GR" w:eastAsia="ar-SA"/>
        </w:rPr>
        <w:t>0</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EC18DC">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EC18DC">
        <w:rPr>
          <w:bCs/>
          <w:lang w:val="el-GR" w:eastAsia="ar-SA"/>
        </w:rPr>
        <w:t>2.2.5</w:t>
      </w:r>
      <w:r>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531DB6E3"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7D2F6F" w:rsidRPr="007D2F6F">
        <w:rPr>
          <w:bCs/>
          <w:lang w:val="el-GR" w:eastAsia="ar-SA"/>
        </w:rPr>
        <w:t>2.2.9.1</w:t>
      </w:r>
      <w:r>
        <w:rPr>
          <w:bCs/>
          <w:lang w:val="el-GR" w:eastAsia="ar-SA"/>
        </w:rPr>
        <w:t xml:space="preserve"> </w:t>
      </w:r>
      <w:r w:rsidRPr="0049623E">
        <w:rPr>
          <w:bCs/>
          <w:lang w:val="el-GR" w:eastAsia="ar-SA"/>
        </w:rPr>
        <w:t xml:space="preserve">και </w:t>
      </w:r>
      <w:r w:rsidR="007D2F6F" w:rsidRPr="007D2F6F">
        <w:rPr>
          <w:bCs/>
          <w:lang w:val="el-GR" w:eastAsia="ar-SA"/>
        </w:rPr>
        <w:t>2.2.9.</w:t>
      </w:r>
      <w:r w:rsidR="007D2F6F" w:rsidRPr="001338BF">
        <w:rPr>
          <w:bCs/>
          <w:lang w:val="el-GR" w:eastAsia="ar-SA"/>
        </w:rPr>
        <w:t>2</w:t>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EC18DC">
        <w:rPr>
          <w:lang w:val="el-GR" w:eastAsia="ar-SA"/>
        </w:rPr>
        <w:t>2.2.3</w:t>
      </w:r>
      <w:r>
        <w:rPr>
          <w:lang w:val="el-GR" w:eastAsia="ar-SA"/>
        </w:rPr>
        <w:fldChar w:fldCharType="end"/>
      </w:r>
      <w:r w:rsidR="00E23097">
        <w:rPr>
          <w:lang w:val="el-GR" w:eastAsia="ar-SA"/>
        </w:rPr>
        <w:t xml:space="preserve"> </w:t>
      </w:r>
      <w:r w:rsidRPr="0049623E">
        <w:rPr>
          <w:bCs/>
          <w:lang w:val="el-GR" w:eastAsia="ar-SA"/>
        </w:rPr>
        <w:t xml:space="preserve">της παρούσας. </w:t>
      </w:r>
    </w:p>
    <w:p w14:paraId="5A1CBCA9" w14:textId="31ECDAE9" w:rsidR="00E72FB5" w:rsidRPr="0049623E" w:rsidRDefault="00A215A7" w:rsidP="00E72FB5">
      <w:pPr>
        <w:suppressAutoHyphens w:val="0"/>
        <w:spacing w:after="160" w:line="259" w:lineRule="auto"/>
        <w:rPr>
          <w:rFonts w:eastAsia="Calibri" w:cs="Times New Roman"/>
          <w:lang w:val="el-GR" w:eastAsia="en-US"/>
        </w:rPr>
      </w:pPr>
      <w:r w:rsidRPr="07571D1B">
        <w:rPr>
          <w:rFonts w:eastAsia="Calibri" w:cs="Times New Roman"/>
          <w:lang w:val="el-GR" w:eastAsia="en-US"/>
        </w:rPr>
        <w:lastRenderedPageBreak/>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00E337D7" w:rsidRPr="07571D1B">
        <w:rPr>
          <w:rStyle w:val="FootnoteReference"/>
          <w:lang w:val="el-GR"/>
        </w:rPr>
        <w:t xml:space="preserve"> </w:t>
      </w:r>
      <w:r w:rsidR="00DE2C65">
        <w:rPr>
          <w:rStyle w:val="FootnoteReference"/>
          <w:lang w:val="el-GR"/>
        </w:rPr>
        <w:footnoteReference w:id="9"/>
      </w:r>
      <w:r w:rsidRPr="07571D1B">
        <w:rPr>
          <w:rFonts w:eastAsia="Calibri" w:cs="Times New Roman"/>
          <w:lang w:val="el-GR" w:eastAsia="en-US"/>
        </w:rPr>
        <w:t xml:space="preserve">. </w:t>
      </w:r>
    </w:p>
    <w:p w14:paraId="6022CBC4" w14:textId="0AC9156D" w:rsidR="008338F0" w:rsidRPr="00603221" w:rsidRDefault="006A09A8" w:rsidP="005E0918">
      <w:pPr>
        <w:pStyle w:val="Heading4"/>
        <w:numPr>
          <w:ilvl w:val="0"/>
          <w:numId w:val="0"/>
        </w:numPr>
        <w:ind w:left="864"/>
        <w:rPr>
          <w:rFonts w:cs="Tahoma"/>
          <w:i/>
          <w:color w:val="5B9BD5"/>
          <w:szCs w:val="22"/>
          <w:lang w:val="el-GR"/>
        </w:rPr>
      </w:pPr>
      <w:bookmarkStart w:id="150" w:name="_Ref74505997"/>
      <w:bookmarkStart w:id="151" w:name="_Toc97194287"/>
      <w:bookmarkStart w:id="152" w:name="_Toc196735933"/>
      <w:r>
        <w:rPr>
          <w:rFonts w:cs="Tahoma"/>
          <w:szCs w:val="22"/>
          <w:lang w:val="el-GR"/>
        </w:rPr>
        <w:t xml:space="preserve">2.2.9.1 </w:t>
      </w:r>
      <w:r w:rsidR="003355E7" w:rsidRPr="00603221">
        <w:rPr>
          <w:rFonts w:cs="Tahoma"/>
          <w:szCs w:val="22"/>
          <w:lang w:val="el-GR"/>
        </w:rPr>
        <w:t>Προκαταρκτική απόδειξη κατά την υποβολή προσφορών</w:t>
      </w:r>
      <w:bookmarkEnd w:id="150"/>
      <w:bookmarkEnd w:id="151"/>
      <w:bookmarkEnd w:id="152"/>
      <w:r w:rsidR="003355E7" w:rsidRPr="00603221">
        <w:rPr>
          <w:rFonts w:cs="Tahoma"/>
          <w:szCs w:val="22"/>
          <w:lang w:val="el-GR"/>
        </w:rPr>
        <w:t xml:space="preserve"> </w:t>
      </w:r>
    </w:p>
    <w:p w14:paraId="45226E8D" w14:textId="6C00FEC8" w:rsidR="001338BF" w:rsidRPr="00591516" w:rsidRDefault="003355E7" w:rsidP="001338BF">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C18DC">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EC18DC">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C18DC">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C18DC">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EC18DC">
        <w:rPr>
          <w:lang w:val="el-GR"/>
        </w:rPr>
        <w:t>2.2.7</w:t>
      </w:r>
      <w:r w:rsidR="00B622FA" w:rsidRPr="00603221">
        <w:rPr>
          <w:lang w:val="el-GR"/>
        </w:rPr>
        <w:fldChar w:fldCharType="end"/>
      </w:r>
      <w:r w:rsidRPr="00603221">
        <w:rPr>
          <w:lang w:val="el-GR"/>
        </w:rPr>
        <w:t xml:space="preserve"> της παρούσ</w:t>
      </w:r>
      <w:r w:rsidR="002D261F" w:rsidRPr="07571D1B">
        <w:rPr>
          <w:lang w:val="el-GR"/>
        </w:rPr>
        <w:t>α</w:t>
      </w:r>
      <w:r w:rsidRPr="00603221">
        <w:rPr>
          <w:lang w:val="el-GR"/>
        </w:rPr>
        <w:t>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EC18DC" w:rsidRPr="00603221">
        <w:rPr>
          <w:lang w:val="el-GR"/>
        </w:rPr>
        <w:t>ΕΥΡΩΠΑΙΚΟ ΕΝΙΑΙΟ ΕΓΓΡΑΦΟ ΣΥΜΒΑΣΗΣ (ΕΕΕΣ)</w:t>
      </w:r>
      <w:r w:rsidR="00AE32CA" w:rsidRPr="00603221">
        <w:rPr>
          <w:lang w:val="el-GR"/>
        </w:rPr>
        <w:fldChar w:fldCharType="end"/>
      </w:r>
      <w:r w:rsidR="001338BF" w:rsidRPr="001338BF">
        <w:rPr>
          <w:lang w:val="el-GR"/>
        </w:rPr>
        <w:t>,</w:t>
      </w:r>
      <w:r w:rsidR="00F64037">
        <w:rPr>
          <w:lang w:val="el-GR"/>
        </w:rPr>
        <w:t xml:space="preserve"> </w:t>
      </w:r>
      <w:r w:rsidR="001338BF" w:rsidRPr="00821852">
        <w:rPr>
          <w:lang w:val="el-GR"/>
        </w:rPr>
        <w:t>το οποίο ισοδυναμεί  με</w:t>
      </w:r>
      <w:r w:rsidR="001338BF" w:rsidRPr="00603221">
        <w:rPr>
          <w:lang w:val="el-GR"/>
        </w:rPr>
        <w:t xml:space="preserve"> ενημερωμένη υπεύθυνη δήλωση, με τις συνέπειες του ν. 1599/1986.</w:t>
      </w:r>
      <w:r w:rsidR="001338BF" w:rsidRPr="00B739BB">
        <w:rPr>
          <w:lang w:val="el-GR"/>
        </w:rPr>
        <w:t xml:space="preserve">Το ΕΕΕΣ </w:t>
      </w:r>
      <w:r w:rsidR="001338BF">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1338BF">
        <w:rPr>
          <w:rStyle w:val="WW-FootnoteReference10"/>
          <w:lang w:val="el-GR"/>
        </w:rPr>
        <w:footnoteReference w:id="10"/>
      </w:r>
      <w:r w:rsidR="001338BF" w:rsidRPr="07571D1B">
        <w:rPr>
          <w:lang w:val="el-GR"/>
        </w:rPr>
        <w:t xml:space="preserve"> και λειτουργεί μόνο ως προκαταρκτική απόδειξη προς αντικατάσταση των πιστοποιητικών που εκδίδουν δημόσιες αρχές ή τρίτα μέρη</w:t>
      </w:r>
      <w:r w:rsidR="001338BF">
        <w:rPr>
          <w:rStyle w:val="FootnoteReference"/>
          <w:lang w:val="el-GR"/>
        </w:rPr>
        <w:footnoteReference w:id="11"/>
      </w:r>
      <w:r w:rsidR="001338BF">
        <w:rPr>
          <w:lang w:val="el-GR"/>
        </w:rPr>
        <w:t>.</w:t>
      </w:r>
    </w:p>
    <w:p w14:paraId="54F7EEF6" w14:textId="77777777" w:rsidR="001338BF" w:rsidRPr="003329FF" w:rsidRDefault="001338BF" w:rsidP="001338BF">
      <w:pPr>
        <w:rPr>
          <w:i/>
          <w:color w:val="5B9BD5"/>
          <w:u w:val="single"/>
          <w:lang w:val="el-GR"/>
        </w:rPr>
      </w:pPr>
      <w:r w:rsidRPr="11E90C04">
        <w:rPr>
          <w:u w:val="single"/>
          <w:lang w:val="el-GR"/>
        </w:rPr>
        <w:t>Επισημαίνεται ότι οι προσφέροντες για το μέρος IV Κριτήρια επιλογής του ΕΕΕΣ συμπληρώνουν μόνο την</w:t>
      </w:r>
      <w:r w:rsidRPr="11E90C04">
        <w:rPr>
          <w:b/>
          <w:bCs/>
          <w:u w:val="single"/>
          <w:lang w:val="el-GR"/>
        </w:rPr>
        <w:t xml:space="preserve"> ενότητα α «Γενική ένδειξη για όλα τα κριτήρια επιλογής».</w:t>
      </w:r>
      <w:r w:rsidRPr="11E90C04">
        <w:rPr>
          <w:i/>
          <w:iCs/>
          <w:color w:val="5B9BD5" w:themeColor="accent1"/>
          <w:u w:val="single"/>
          <w:lang w:val="el-GR"/>
        </w:rPr>
        <w:t xml:space="preserve"> </w:t>
      </w:r>
    </w:p>
    <w:p w14:paraId="6EDD5546" w14:textId="4697481B" w:rsidR="001338BF" w:rsidRPr="001338BF" w:rsidRDefault="001338BF" w:rsidP="00991C00">
      <w:pPr>
        <w:rPr>
          <w:lang w:val="el-GR"/>
        </w:rPr>
      </w:pPr>
    </w:p>
    <w:p w14:paraId="3E54FC9B" w14:textId="350174B2" w:rsidR="00F64037" w:rsidRDefault="00F64037" w:rsidP="00F64037">
      <w:pPr>
        <w:rPr>
          <w:lang w:val="el-GR"/>
        </w:rPr>
      </w:pPr>
      <w:r w:rsidRPr="11E90C04">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sidRPr="11E90C04">
        <w:rPr>
          <w:lang w:val="el-GR"/>
        </w:rPr>
        <w:t>αυτό</w:t>
      </w:r>
      <w:r w:rsidRPr="11E90C04">
        <w:rPr>
          <w:lang w:val="el-GR"/>
        </w:rPr>
        <w:t>.</w:t>
      </w:r>
    </w:p>
    <w:p w14:paraId="5D6BA7A4" w14:textId="6EF48C0D" w:rsidR="00F64037" w:rsidRDefault="00F64037" w:rsidP="00F64037">
      <w:pPr>
        <w:rPr>
          <w:lang w:val="el-GR"/>
        </w:rPr>
      </w:pPr>
      <w:r w:rsidRPr="11E90C04">
        <w:rPr>
          <w:lang w:val="el-GR"/>
        </w:rPr>
        <w:t>Κατά την υποβολή του ΕΕΕΣ, καθώς και της συνοδευτικής υπεύθυνης δήλωσης, είναι δυνατή, με μόνη την υπογραφή το</w:t>
      </w:r>
      <w:r w:rsidR="004F7D3D" w:rsidRPr="11E90C04">
        <w:rPr>
          <w:lang w:val="el-GR"/>
        </w:rPr>
        <w:t>ύ</w:t>
      </w:r>
      <w:r w:rsidRPr="11E90C04">
        <w:rPr>
          <w:lang w:val="el-GR"/>
        </w:rPr>
        <w:t xml:space="preserve"> κατά περίπτωση εκπροσώπου το</w:t>
      </w:r>
      <w:r w:rsidR="004F7D3D" w:rsidRPr="11E90C04">
        <w:rPr>
          <w:lang w:val="el-GR"/>
        </w:rPr>
        <w:t>ύ</w:t>
      </w:r>
      <w:r w:rsidRPr="11E90C04">
        <w:rPr>
          <w:lang w:val="el-GR"/>
        </w:rPr>
        <w:t xml:space="preserve">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C229F3" w:rsidRDefault="00F64037" w:rsidP="00F64037">
      <w:pPr>
        <w:rPr>
          <w:lang w:val="el-GR"/>
        </w:rPr>
      </w:pPr>
      <w:r w:rsidRPr="11E90C04">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sidRPr="11E90C04">
        <w:rPr>
          <w:lang w:val="el-GR"/>
        </w:rPr>
        <w:t>ν</w:t>
      </w:r>
      <w:r w:rsidRPr="11E90C04">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684461F3" w:rsidR="00F64037" w:rsidRPr="00901D54" w:rsidRDefault="00F64037" w:rsidP="11E90C04">
      <w:pPr>
        <w:rPr>
          <w:rStyle w:val="Hyperlink"/>
          <w:lang w:val="el-GR"/>
        </w:rPr>
      </w:pPr>
      <w:r w:rsidRPr="11E90C04">
        <w:rPr>
          <w:lang w:val="el-GR"/>
        </w:rPr>
        <w:lastRenderedPageBreak/>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11E90C04">
        <w:rPr>
          <w:lang w:val="el-GR" w:eastAsia="ar-SA"/>
        </w:rPr>
        <w:t xml:space="preserve"> </w:t>
      </w:r>
    </w:p>
    <w:p w14:paraId="4F86609E" w14:textId="0A83DE0F" w:rsidR="00F64037" w:rsidRDefault="00F64037" w:rsidP="00F64037">
      <w:pPr>
        <w:suppressAutoHyphens w:val="0"/>
        <w:spacing w:line="259" w:lineRule="auto"/>
        <w:rPr>
          <w:rFonts w:eastAsia="Calibri" w:cs="Times New Roman"/>
          <w:lang w:val="el-GR" w:eastAsia="en-US"/>
        </w:rPr>
      </w:pPr>
      <w:r w:rsidRPr="11E90C04">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sidRPr="11E90C04">
        <w:rPr>
          <w:rFonts w:eastAsia="Calibri" w:cs="Times New Roman"/>
          <w:lang w:val="el-GR" w:eastAsia="en-US"/>
        </w:rPr>
        <w:t>σ</w:t>
      </w:r>
      <w:r w:rsidR="0067035E" w:rsidRPr="11E90C04">
        <w:rPr>
          <w:rFonts w:eastAsia="Calibri" w:cs="Times New Roman"/>
          <w:lang w:val="el-GR" w:eastAsia="en-US"/>
        </w:rPr>
        <w:t xml:space="preserve">την </w:t>
      </w:r>
      <w:r w:rsidRPr="11E90C04">
        <w:rPr>
          <w:rFonts w:eastAsia="Calibri" w:cs="Times New Roman"/>
          <w:lang w:val="el-GR" w:eastAsia="en-US"/>
        </w:rPr>
        <w:t>παρ</w:t>
      </w:r>
      <w:r w:rsidR="0067035E" w:rsidRPr="11E90C04">
        <w:rPr>
          <w:rFonts w:eastAsia="Calibri" w:cs="Times New Roman"/>
          <w:lang w:val="el-GR" w:eastAsia="en-US"/>
        </w:rPr>
        <w:t>ά</w:t>
      </w:r>
      <w:r w:rsidRPr="11E90C04">
        <w:rPr>
          <w:rFonts w:eastAsia="Calibri" w:cs="Times New Roman"/>
          <w:lang w:val="el-GR" w:eastAsia="en-US"/>
        </w:rPr>
        <w:t>γρ</w:t>
      </w:r>
      <w:r w:rsidR="0067035E" w:rsidRPr="11E90C04">
        <w:rPr>
          <w:rFonts w:eastAsia="Calibri" w:cs="Times New Roman"/>
          <w:lang w:val="el-GR" w:eastAsia="en-US"/>
        </w:rPr>
        <w:t>α</w:t>
      </w:r>
      <w:r w:rsidRPr="11E90C04">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1F00ACEB"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12"/>
      </w:r>
      <w:r w:rsidRPr="00E14C02">
        <w:rPr>
          <w:rFonts w:eastAsia="Calibri" w:cs="Times New Roman"/>
          <w:lang w:val="el-GR" w:eastAsia="en-US"/>
        </w:rPr>
        <w:t>.</w:t>
      </w:r>
    </w:p>
    <w:p w14:paraId="2B6142D4" w14:textId="3899E620" w:rsidR="00F64037" w:rsidRDefault="00F64037" w:rsidP="00F64037">
      <w:pPr>
        <w:rPr>
          <w:rFonts w:eastAsia="Calibri" w:cs="Times New Roman"/>
          <w:lang w:val="el-GR" w:eastAsia="en-US"/>
        </w:rPr>
      </w:pPr>
      <w:r w:rsidRPr="11E90C04">
        <w:rPr>
          <w:rFonts w:eastAsia="Calibri" w:cs="Times New Roman"/>
          <w:lang w:val="el-GR" w:eastAsia="en-US"/>
        </w:rPr>
        <w:t xml:space="preserve">Όσον αφορά στις υποχρεώσεις του </w:t>
      </w:r>
      <w:r w:rsidR="007E0303" w:rsidRPr="11E90C04">
        <w:rPr>
          <w:rFonts w:eastAsia="Calibri" w:cs="Times New Roman"/>
          <w:lang w:val="el-GR" w:eastAsia="en-US"/>
        </w:rPr>
        <w:t>σχετικά με την</w:t>
      </w:r>
      <w:r w:rsidRPr="11E90C04">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sidRPr="11E90C04">
        <w:rPr>
          <w:rFonts w:eastAsia="Calibri" w:cs="Times New Roman"/>
          <w:lang w:val="el-GR" w:eastAsia="en-US"/>
        </w:rPr>
        <w:t>σχετικά με την</w:t>
      </w:r>
      <w:r w:rsidRPr="11E90C04">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77777777" w:rsidR="00BE6996" w:rsidRPr="00F62DBC"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Στην περίπτωση που ένας οικονομικός φορέας, </w:t>
      </w:r>
      <w:r>
        <w:rPr>
          <w:rFonts w:eastAsia="Calibri" w:cs="Times New Roman"/>
          <w:lang w:val="el-GR" w:eastAsia="en-US"/>
        </w:rPr>
        <w:t xml:space="preserve">δηλώνει </w:t>
      </w:r>
      <w:r w:rsidRPr="00F62DBC">
        <w:rPr>
          <w:rFonts w:eastAsia="Calibri" w:cs="Times New Roman"/>
          <w:lang w:val="el-GR" w:eastAsia="en-US"/>
        </w:rPr>
        <w:t xml:space="preserve">ότι εμπίπτει σε μία από τις καταστάσεις της </w:t>
      </w:r>
      <w:r w:rsidRPr="00CD148D">
        <w:rPr>
          <w:rFonts w:eastAsia="Calibri" w:cs="Times New Roman"/>
          <w:lang w:val="el-GR" w:eastAsia="en-US"/>
        </w:rPr>
        <w:t xml:space="preserve">παρ. </w:t>
      </w:r>
      <w:r w:rsidRPr="001C57FC">
        <w:rPr>
          <w:rFonts w:eastAsia="Calibri" w:cs="Times New Roman"/>
          <w:lang w:val="el-GR" w:eastAsia="en-US"/>
        </w:rPr>
        <w:t>2.2.3.</w:t>
      </w:r>
      <w:r w:rsidRPr="00CD148D">
        <w:rPr>
          <w:rFonts w:eastAsia="Calibri" w:cs="Times New Roman"/>
          <w:lang w:val="el-GR" w:eastAsia="en-US"/>
        </w:rPr>
        <w:t xml:space="preserve">1 και </w:t>
      </w:r>
      <w:r w:rsidRPr="001C57FC">
        <w:rPr>
          <w:rFonts w:eastAsia="Calibri" w:cs="Times New Roman"/>
          <w:lang w:val="el-GR" w:eastAsia="en-US"/>
        </w:rPr>
        <w:t>2.2.3.4</w:t>
      </w:r>
      <w:r>
        <w:rPr>
          <w:rFonts w:eastAsia="Calibri" w:cs="Times New Roman"/>
          <w:lang w:val="el-GR" w:eastAsia="en-US"/>
        </w:rPr>
        <w:t>,</w:t>
      </w:r>
      <w:r w:rsidRPr="00CD148D">
        <w:rPr>
          <w:rFonts w:eastAsia="Calibri" w:cs="Times New Roman"/>
          <w:lang w:val="el-GR" w:eastAsia="en-US"/>
        </w:rPr>
        <w:t xml:space="preserve"> εκτός από την περ. β’ αυτής</w:t>
      </w:r>
      <w:r>
        <w:rPr>
          <w:rFonts w:eastAsia="Calibri" w:cs="Times New Roman"/>
          <w:lang w:val="el-GR" w:eastAsia="en-US"/>
        </w:rPr>
        <w:t>,</w:t>
      </w:r>
      <w:r w:rsidRPr="00F62DBC">
        <w:rPr>
          <w:rFonts w:eastAsia="Calibri" w:cs="Times New Roman"/>
          <w:lang w:val="el-GR"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Pr>
          <w:rStyle w:val="FootnoteReference"/>
          <w:rFonts w:eastAsia="Calibri" w:cs="Times New Roman"/>
          <w:lang w:val="el-GR" w:eastAsia="en-US"/>
        </w:rPr>
        <w:footnoteReference w:id="13"/>
      </w:r>
      <w:r w:rsidRPr="00F62DBC">
        <w:rPr>
          <w:rFonts w:eastAsia="Calibri" w:cs="Times New Roman"/>
          <w:lang w:val="el-GR" w:eastAsia="en-US"/>
        </w:rPr>
        <w:t>:</w:t>
      </w:r>
    </w:p>
    <w:p w14:paraId="5FB7666E" w14:textId="77777777" w:rsidR="00BE6996" w:rsidRDefault="00BE6996" w:rsidP="00BE6996">
      <w:pPr>
        <w:suppressAutoHyphens w:val="0"/>
        <w:spacing w:after="0" w:line="259" w:lineRule="auto"/>
        <w:rPr>
          <w:rFonts w:eastAsia="Calibri" w:cs="Times New Roman"/>
          <w:lang w:val="el-GR" w:eastAsia="en-US"/>
        </w:rPr>
      </w:pPr>
    </w:p>
    <w:p w14:paraId="19E17795"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 xml:space="preserve">α. εάν τα μέτρα αυτοκάθαρσης, </w:t>
      </w:r>
      <w:r>
        <w:rPr>
          <w:rFonts w:eastAsia="Calibri" w:cs="Times New Roman"/>
          <w:lang w:val="el-GR" w:eastAsia="en-US"/>
        </w:rPr>
        <w:t>τα οποία</w:t>
      </w:r>
      <w:r w:rsidRPr="00F62DBC">
        <w:rPr>
          <w:rFonts w:eastAsia="Calibri" w:cs="Times New Roman"/>
          <w:lang w:val="el-GR" w:eastAsia="en-US"/>
        </w:rPr>
        <w:t xml:space="preserve"> έλαβε για τον συγκεκριμένο λόγο αποκλεισμού που έχει δηλώσει στο</w:t>
      </w:r>
      <w:r>
        <w:rPr>
          <w:rFonts w:eastAsia="Calibri" w:cs="Times New Roman"/>
          <w:lang w:val="el-GR" w:eastAsia="en-US"/>
        </w:rPr>
        <w:t xml:space="preserve"> </w:t>
      </w:r>
      <w:r w:rsidRPr="00F62DBC">
        <w:rPr>
          <w:rFonts w:eastAsia="Calibri" w:cs="Times New Roman"/>
          <w:lang w:val="el-GR"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val="el-GR" w:eastAsia="en-US"/>
        </w:rPr>
        <w:t>,</w:t>
      </w:r>
      <w:r w:rsidRPr="00F62DBC">
        <w:rPr>
          <w:rFonts w:eastAsia="Calibri" w:cs="Times New Roman"/>
          <w:lang w:val="el-GR" w:eastAsia="en-US"/>
        </w:rPr>
        <w:t xml:space="preserve"> κατόπιν γνωμοδότησης της Επιτροπής</w:t>
      </w:r>
      <w:r>
        <w:rPr>
          <w:rFonts w:eastAsia="Calibri" w:cs="Times New Roman"/>
          <w:lang w:val="el-GR" w:eastAsia="en-US"/>
        </w:rPr>
        <w:t xml:space="preserve"> εξέτασης επανορθωτικών </w:t>
      </w:r>
      <w:r w:rsidRPr="00EA0B5E">
        <w:rPr>
          <w:rFonts w:eastAsia="Calibri" w:cs="Times New Roman"/>
          <w:lang w:val="el-GR" w:eastAsia="en-US"/>
        </w:rPr>
        <w:t xml:space="preserve">μέτρων. </w:t>
      </w:r>
    </w:p>
    <w:p w14:paraId="79B55F00" w14:textId="77777777" w:rsidR="00BE6996" w:rsidRPr="00F62DBC" w:rsidRDefault="00BE6996" w:rsidP="00BE6996">
      <w:pPr>
        <w:suppressAutoHyphens w:val="0"/>
        <w:spacing w:after="0" w:line="259" w:lineRule="auto"/>
        <w:rPr>
          <w:rFonts w:eastAsia="Calibri" w:cs="Times New Roman"/>
          <w:lang w:val="el-GR" w:eastAsia="en-US"/>
        </w:rPr>
      </w:pPr>
    </w:p>
    <w:p w14:paraId="32360C36" w14:textId="5761DA03" w:rsidR="00BE6996" w:rsidRDefault="00BE6996" w:rsidP="00BE6996">
      <w:pPr>
        <w:suppressAutoHyphens w:val="0"/>
        <w:spacing w:after="0" w:line="259" w:lineRule="auto"/>
        <w:rPr>
          <w:rFonts w:eastAsia="Calibri" w:cs="Times New Roman"/>
          <w:lang w:val="el-GR" w:eastAsia="en-US"/>
        </w:rPr>
      </w:pPr>
      <w:r w:rsidRPr="11E90C04">
        <w:rPr>
          <w:rFonts w:eastAsia="Calibri" w:cs="Times New Roman"/>
          <w:lang w:val="el-GR" w:eastAsia="en-US"/>
        </w:rPr>
        <w:t>β. εάν τα μέτρα κρίθηκαν ως επαρκή ή μη επαρκή, επισυνάπτοντας την απόφαση της περ. α με βάση την</w:t>
      </w:r>
      <w:r w:rsidR="00DF1B84" w:rsidRPr="11E90C04">
        <w:rPr>
          <w:rFonts w:eastAsia="Calibri" w:cs="Times New Roman"/>
          <w:lang w:val="el-GR" w:eastAsia="en-US"/>
        </w:rPr>
        <w:t xml:space="preserve"> </w:t>
      </w:r>
      <w:r w:rsidRPr="11E90C04">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F62DBC" w:rsidRDefault="00BE6996" w:rsidP="00BE6996">
      <w:pPr>
        <w:suppressAutoHyphens w:val="0"/>
        <w:spacing w:after="0" w:line="259" w:lineRule="auto"/>
        <w:rPr>
          <w:rFonts w:eastAsia="Calibri" w:cs="Times New Roman"/>
          <w:lang w:val="el-GR" w:eastAsia="en-US"/>
        </w:rPr>
      </w:pPr>
    </w:p>
    <w:p w14:paraId="52614EFB" w14:textId="77777777" w:rsidR="00BE6996" w:rsidRDefault="00BE6996" w:rsidP="00BE6996">
      <w:pPr>
        <w:suppressAutoHyphens w:val="0"/>
        <w:spacing w:after="0" w:line="259" w:lineRule="auto"/>
        <w:rPr>
          <w:rFonts w:eastAsia="Calibri" w:cs="Times New Roman"/>
          <w:lang w:val="el-GR" w:eastAsia="en-US"/>
        </w:rPr>
      </w:pPr>
      <w:r w:rsidRPr="00F62DBC">
        <w:rPr>
          <w:rFonts w:eastAsia="Calibri" w:cs="Times New Roman"/>
          <w:lang w:val="el-GR" w:eastAsia="en-US"/>
        </w:rPr>
        <w:t>γ. στην περίπτωση που τα μέτρα έχουν κριθεί ως μη επαρκή, εάν έχει</w:t>
      </w:r>
      <w:r>
        <w:rPr>
          <w:rFonts w:eastAsia="Calibri" w:cs="Times New Roman"/>
          <w:lang w:val="el-GR" w:eastAsia="en-US"/>
        </w:rPr>
        <w:t xml:space="preserve"> λάβει πρόσθετα μέτρα αυτοκάθαρ</w:t>
      </w:r>
      <w:r w:rsidRPr="00F62DBC">
        <w:rPr>
          <w:rFonts w:eastAsia="Calibri" w:cs="Times New Roman"/>
          <w:lang w:val="el-GR"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val="el-GR" w:eastAsia="en-US"/>
        </w:rPr>
        <w:t>,</w:t>
      </w:r>
      <w:r w:rsidRPr="00F62DBC">
        <w:rPr>
          <w:rFonts w:eastAsia="Calibri" w:cs="Times New Roman"/>
          <w:lang w:val="el-GR" w:eastAsia="en-US"/>
        </w:rPr>
        <w:t xml:space="preserve"> αναγράφοντας υποχρεωτικά και την ημερομηνία κατά την οποία αυτά ελήφθησαν.</w:t>
      </w:r>
    </w:p>
    <w:p w14:paraId="7A1FD03E" w14:textId="77777777" w:rsidR="00BE6996" w:rsidRDefault="00BE6996" w:rsidP="00BE6996">
      <w:pPr>
        <w:suppressAutoHyphens w:val="0"/>
        <w:spacing w:after="0" w:line="259" w:lineRule="auto"/>
        <w:rPr>
          <w:rFonts w:eastAsia="Calibri" w:cs="Times New Roman"/>
          <w:lang w:val="el-GR" w:eastAsia="en-US"/>
        </w:rPr>
      </w:pPr>
    </w:p>
    <w:p w14:paraId="3184CB4B" w14:textId="77777777" w:rsidR="00BE6996" w:rsidRPr="001C57FC" w:rsidRDefault="00BE6996" w:rsidP="00BE6996">
      <w:pPr>
        <w:suppressAutoHyphens w:val="0"/>
        <w:spacing w:after="0" w:line="259" w:lineRule="auto"/>
        <w:rPr>
          <w:rFonts w:eastAsia="Calibri" w:cs="Times New Roman"/>
          <w:lang w:val="el-GR" w:eastAsia="en-US"/>
        </w:rPr>
      </w:pPr>
      <w:r w:rsidRPr="000649DF">
        <w:rPr>
          <w:rFonts w:eastAsia="Calibri" w:cs="Times New Roman"/>
          <w:lang w:val="el-GR"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val="el-GR" w:eastAsia="en-US"/>
        </w:rPr>
        <w:t>, για τους οποίους δεν έχουν προβλεφθεί πεδία δήλωσης πληροφοριών</w:t>
      </w:r>
      <w:r w:rsidRPr="000649DF">
        <w:rPr>
          <w:rFonts w:eastAsia="Calibri" w:cs="Times New Roman"/>
          <w:lang w:val="el-GR" w:eastAsia="en-US"/>
        </w:rPr>
        <w:t xml:space="preserve"> στο Ευρωπαϊκό </w:t>
      </w:r>
      <w:r w:rsidRPr="000649DF">
        <w:rPr>
          <w:rFonts w:eastAsia="Calibri" w:cs="Times New Roman"/>
          <w:lang w:val="el-GR" w:eastAsia="en-US"/>
        </w:rPr>
        <w:lastRenderedPageBreak/>
        <w:t xml:space="preserve">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rPr>
          <w:lang w:val="el-GR"/>
        </w:rPr>
        <w:t>παρ. 9,</w:t>
      </w:r>
      <w:r w:rsidRPr="000649DF">
        <w:rPr>
          <w:rFonts w:eastAsia="Calibri" w:cs="Times New Roman"/>
          <w:lang w:val="el-GR" w:eastAsia="en-US"/>
        </w:rPr>
        <w:t xml:space="preserve"> του ά</w:t>
      </w:r>
      <w:r w:rsidRPr="000649DF">
        <w:rPr>
          <w:lang w:val="el-GR"/>
        </w:rPr>
        <w:t>ρθρου 79 του ν. 4412/2016.</w:t>
      </w:r>
    </w:p>
    <w:p w14:paraId="4E77BDF5" w14:textId="77777777" w:rsidR="00BE6996" w:rsidRPr="001C57FC" w:rsidRDefault="00BE6996" w:rsidP="00BE6996">
      <w:pPr>
        <w:suppressAutoHyphens w:val="0"/>
        <w:spacing w:after="160" w:line="259" w:lineRule="auto"/>
        <w:rPr>
          <w:rFonts w:eastAsia="Calibri" w:cs="Times New Roman"/>
          <w:lang w:val="el-GR" w:eastAsia="en-US"/>
        </w:rPr>
      </w:pPr>
    </w:p>
    <w:p w14:paraId="4D4D9B8D" w14:textId="78E21AFB" w:rsidR="00F64037" w:rsidRPr="00A86054" w:rsidRDefault="00BE6996" w:rsidP="00A86054">
      <w:pPr>
        <w:suppressAutoHyphens w:val="0"/>
        <w:spacing w:after="160" w:line="259" w:lineRule="auto"/>
        <w:rPr>
          <w:rFonts w:eastAsia="Calibri" w:cs="Times New Roman"/>
          <w:lang w:val="el-GR" w:eastAsia="en-US"/>
        </w:rPr>
      </w:pPr>
      <w:r w:rsidRPr="000649DF">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Pr>
          <w:rFonts w:eastAsia="Calibri" w:cs="Times New Roman"/>
          <w:lang w:val="el-GR" w:eastAsia="en-US"/>
        </w:rPr>
        <w:fldChar w:fldCharType="begin"/>
      </w:r>
      <w:r w:rsidR="002A3AA1">
        <w:rPr>
          <w:rFonts w:eastAsia="Calibri" w:cs="Times New Roman"/>
          <w:lang w:val="el-GR" w:eastAsia="en-US"/>
        </w:rPr>
        <w:instrText xml:space="preserve"> REF _Ref494118533 \h </w:instrText>
      </w:r>
      <w:r w:rsidR="002A3AA1">
        <w:rPr>
          <w:rFonts w:eastAsia="Calibri" w:cs="Times New Roman"/>
          <w:lang w:val="el-GR" w:eastAsia="en-US"/>
        </w:rPr>
      </w:r>
      <w:r w:rsidR="002A3AA1">
        <w:rPr>
          <w:rFonts w:eastAsia="Calibri" w:cs="Times New Roman"/>
          <w:lang w:val="el-GR" w:eastAsia="en-US"/>
        </w:rPr>
        <w:fldChar w:fldCharType="separate"/>
      </w:r>
      <w:r w:rsidR="00EC18DC" w:rsidRPr="00603221">
        <w:rPr>
          <w:lang w:val="el-GR"/>
        </w:rPr>
        <w:t xml:space="preserve">ΠΑΡΑΡΤΗΜΑ </w:t>
      </w:r>
      <w:r w:rsidR="00EC18DC" w:rsidRPr="004D12FF">
        <w:rPr>
          <w:lang w:val="el-GR"/>
        </w:rPr>
        <w:t>VI</w:t>
      </w:r>
      <w:r w:rsidR="00EC18DC" w:rsidRPr="00603221">
        <w:rPr>
          <w:lang w:val="el-GR"/>
        </w:rPr>
        <w:t>Ι – Άλλες Δηλώσεις</w:t>
      </w:r>
      <w:r w:rsidR="002A3AA1">
        <w:rPr>
          <w:rFonts w:eastAsia="Calibri" w:cs="Times New Roman"/>
          <w:lang w:val="el-GR" w:eastAsia="en-US"/>
        </w:rPr>
        <w:fldChar w:fldCharType="end"/>
      </w:r>
      <w:r w:rsidR="002A3AA1">
        <w:rPr>
          <w:rFonts w:eastAsia="Calibri" w:cs="Times New Roman"/>
          <w:lang w:val="el-GR" w:eastAsia="en-US"/>
        </w:rPr>
        <w:t xml:space="preserve"> </w:t>
      </w:r>
      <w:r w:rsidRPr="000649DF">
        <w:rPr>
          <w:rFonts w:eastAsia="Calibri" w:cs="Times New Roman"/>
          <w:lang w:val="el-GR" w:eastAsia="en-US"/>
        </w:rPr>
        <w:t>της παρούσας.</w:t>
      </w:r>
    </w:p>
    <w:p w14:paraId="35555693" w14:textId="64753F9D" w:rsidR="00C0210C" w:rsidRDefault="006A09A8" w:rsidP="005E0918">
      <w:pPr>
        <w:pStyle w:val="Heading4"/>
        <w:numPr>
          <w:ilvl w:val="0"/>
          <w:numId w:val="0"/>
        </w:numPr>
        <w:ind w:left="864"/>
        <w:rPr>
          <w:rFonts w:ascii="Calibri" w:hAnsi="Calibri" w:cs="Calibri"/>
          <w:lang w:val="el-GR"/>
        </w:rPr>
      </w:pPr>
      <w:bookmarkStart w:id="153" w:name="_Toc74566838"/>
      <w:bookmarkStart w:id="154" w:name="_Toc74566839"/>
      <w:bookmarkStart w:id="155" w:name="_Toc74566840"/>
      <w:bookmarkStart w:id="156" w:name="_Toc74566841"/>
      <w:bookmarkStart w:id="157" w:name="_Toc74566842"/>
      <w:bookmarkStart w:id="158" w:name="_Toc74566843"/>
      <w:bookmarkStart w:id="159" w:name="_Toc74566844"/>
      <w:bookmarkStart w:id="160" w:name="_Toc74566845"/>
      <w:bookmarkStart w:id="161" w:name="_Toc74566846"/>
      <w:bookmarkStart w:id="162" w:name="_Toc74566847"/>
      <w:bookmarkStart w:id="163" w:name="_Toc74566848"/>
      <w:bookmarkStart w:id="164" w:name="_Toc74566849"/>
      <w:bookmarkStart w:id="165" w:name="_Hlk35420523"/>
      <w:bookmarkStart w:id="166" w:name="_Ref40957856"/>
      <w:bookmarkStart w:id="167" w:name="_Toc97194288"/>
      <w:bookmarkStart w:id="168" w:name="_Toc196735934"/>
      <w:bookmarkEnd w:id="153"/>
      <w:bookmarkEnd w:id="154"/>
      <w:bookmarkEnd w:id="155"/>
      <w:bookmarkEnd w:id="156"/>
      <w:bookmarkEnd w:id="157"/>
      <w:bookmarkEnd w:id="158"/>
      <w:bookmarkEnd w:id="159"/>
      <w:bookmarkEnd w:id="160"/>
      <w:bookmarkEnd w:id="161"/>
      <w:bookmarkEnd w:id="162"/>
      <w:bookmarkEnd w:id="163"/>
      <w:bookmarkEnd w:id="164"/>
      <w:r>
        <w:rPr>
          <w:rFonts w:cs="Tahoma"/>
          <w:lang w:val="el-GR"/>
        </w:rPr>
        <w:t xml:space="preserve">2.2.9.2 </w:t>
      </w:r>
      <w:r w:rsidR="00C0210C" w:rsidRPr="07571D1B">
        <w:rPr>
          <w:rFonts w:cs="Tahoma"/>
          <w:lang w:val="el-GR"/>
        </w:rPr>
        <w:t>Αποδεικτικά μέσα</w:t>
      </w:r>
      <w:r w:rsidR="00C0210C">
        <w:rPr>
          <w:rFonts w:ascii="Calibri" w:hAnsi="Calibri"/>
          <w:lang w:val="el-GR"/>
        </w:rPr>
        <w:t xml:space="preserve"> </w:t>
      </w:r>
      <w:r w:rsidR="00C0210C">
        <w:rPr>
          <w:rStyle w:val="FootnoteReference"/>
          <w:rFonts w:ascii="Calibri" w:hAnsi="Calibri"/>
          <w:lang w:val="el-GR"/>
        </w:rPr>
        <w:footnoteReference w:id="14"/>
      </w:r>
      <w:bookmarkEnd w:id="165"/>
      <w:r w:rsidR="00C0210C" w:rsidRPr="0077634D">
        <w:rPr>
          <w:rFonts w:ascii="Calibri" w:hAnsi="Calibri"/>
          <w:lang w:val="el-GR"/>
        </w:rPr>
        <w:t xml:space="preserve">- </w:t>
      </w:r>
      <w:r w:rsidR="00C0210C" w:rsidRPr="07571D1B">
        <w:rPr>
          <w:rFonts w:cs="Tahoma"/>
          <w:lang w:val="el-GR"/>
        </w:rPr>
        <w:t>Δικαιολογητικά προσωρινού αναδόχου</w:t>
      </w:r>
      <w:bookmarkEnd w:id="166"/>
      <w:bookmarkEnd w:id="167"/>
      <w:bookmarkEnd w:id="168"/>
    </w:p>
    <w:p w14:paraId="25E723E4" w14:textId="3BE9E1B2" w:rsidR="008338F0" w:rsidRDefault="003355E7" w:rsidP="11E90C04">
      <w:pPr>
        <w:rPr>
          <w:lang w:val="el-GR"/>
        </w:rPr>
      </w:pPr>
      <w:r w:rsidRPr="00603221">
        <w:rPr>
          <w:b/>
          <w:bCs/>
          <w:lang w:val="el-GR"/>
        </w:rPr>
        <w:t>Α</w:t>
      </w:r>
      <w:r w:rsidRPr="07571D1B">
        <w:rPr>
          <w:lang w:val="el-GR"/>
        </w:rPr>
        <w:t xml:space="preserve">. </w:t>
      </w:r>
      <w:r w:rsidR="00B9111A" w:rsidRPr="07571D1B">
        <w:rPr>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7571D1B">
        <w:rPr>
          <w:lang w:val="el-GR"/>
        </w:rPr>
        <w:fldChar w:fldCharType="begin"/>
      </w:r>
      <w:r w:rsidR="00B9111A" w:rsidRPr="07571D1B">
        <w:rPr>
          <w:lang w:val="el-GR"/>
        </w:rPr>
        <w:instrText xml:space="preserve"> REF _Ref67613215 \r \h </w:instrText>
      </w:r>
      <w:r w:rsidR="00B9111A" w:rsidRPr="07571D1B">
        <w:rPr>
          <w:lang w:val="el-GR"/>
        </w:rPr>
      </w:r>
      <w:r w:rsidR="00B9111A" w:rsidRPr="07571D1B">
        <w:rPr>
          <w:lang w:val="el-GR"/>
        </w:rPr>
        <w:fldChar w:fldCharType="separate"/>
      </w:r>
      <w:r w:rsidR="00EC18DC">
        <w:rPr>
          <w:lang w:val="el-GR"/>
        </w:rPr>
        <w:t>3.2</w:t>
      </w:r>
      <w:r w:rsidR="00B9111A" w:rsidRPr="07571D1B">
        <w:rPr>
          <w:lang w:val="el-GR"/>
        </w:rPr>
        <w:fldChar w:fldCharType="end"/>
      </w:r>
      <w:r w:rsidR="00B9111A" w:rsidRPr="07571D1B">
        <w:rPr>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sidRPr="07571D1B">
        <w:rPr>
          <w:lang w:val="el-GR"/>
        </w:rPr>
        <w:t xml:space="preserve"> </w:t>
      </w:r>
      <w:bookmarkStart w:id="169" w:name="_Hlk164430658"/>
      <w:r w:rsidR="00D74E39" w:rsidRPr="07571D1B">
        <w:rPr>
          <w:lang w:val="el-GR"/>
        </w:rPr>
        <w:t xml:space="preserve">Οι οικονομικοί φορείς μεριμνούν να διαθέτουν δικαιολογητικά, τα οποία να καλύπτουν και τον χρόνο υποβολής </w:t>
      </w:r>
      <w:r w:rsidR="00B46541" w:rsidRPr="07571D1B">
        <w:rPr>
          <w:lang w:val="el-GR"/>
        </w:rPr>
        <w:t>τ</w:t>
      </w:r>
      <w:r w:rsidR="00D74E39" w:rsidRPr="07571D1B">
        <w:rPr>
          <w:lang w:val="el-GR"/>
        </w:rPr>
        <w:t xml:space="preserve">ης </w:t>
      </w:r>
      <w:bookmarkEnd w:id="169"/>
      <w:r w:rsidR="00B46541" w:rsidRPr="07571D1B">
        <w:rPr>
          <w:lang w:val="el-GR"/>
        </w:rPr>
        <w:t>προσφοράς</w:t>
      </w:r>
      <w:r w:rsidR="00B46541">
        <w:rPr>
          <w:rStyle w:val="FootnoteReference"/>
          <w:lang w:val="el-GR"/>
        </w:rPr>
        <w:footnoteReference w:id="15"/>
      </w:r>
      <w:r w:rsidR="00E97D1B" w:rsidRPr="07571D1B">
        <w:rPr>
          <w:lang w:val="el-GR"/>
        </w:rPr>
        <w:t xml:space="preserve"> προκειμένου να τα υποβάλουν, εφόσον αναδειχθούν προσωρινοί ανάδοχοι</w:t>
      </w:r>
      <w:r w:rsidR="004419F7" w:rsidRPr="07571D1B">
        <w:rPr>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6AF35F79"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EC18DC">
        <w:rPr>
          <w:bCs/>
          <w:lang w:val="el-GR"/>
        </w:rPr>
        <w:t>3.2</w:t>
      </w:r>
      <w:r>
        <w:rPr>
          <w:bCs/>
          <w:lang w:val="el-GR"/>
        </w:rPr>
        <w:fldChar w:fldCharType="end"/>
      </w:r>
      <w:r w:rsidRPr="00B76605">
        <w:rPr>
          <w:bCs/>
          <w:lang w:val="el-GR"/>
        </w:rPr>
        <w:t xml:space="preserve"> της παρούσας.</w:t>
      </w:r>
    </w:p>
    <w:p w14:paraId="014AEB59" w14:textId="31ECE5D8" w:rsidR="00B9111A" w:rsidRPr="00BB06B6" w:rsidRDefault="005B4B64" w:rsidP="00B9111A">
      <w:pPr>
        <w:rPr>
          <w:b/>
          <w:bCs/>
          <w:lang w:val="el-GR"/>
        </w:rPr>
      </w:pPr>
      <w:r w:rsidRPr="11E90C04">
        <w:rPr>
          <w:lang w:val="el-GR"/>
        </w:rPr>
        <w:t>Τ</w:t>
      </w:r>
      <w:r w:rsidR="00B9111A" w:rsidRPr="11E90C04">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1959A23B" w:rsidR="00B9111A" w:rsidRDefault="00B9111A" w:rsidP="00B9111A">
      <w:pPr>
        <w:rPr>
          <w:lang w:val="el-GR"/>
        </w:rPr>
      </w:pPr>
      <w:r>
        <w:rPr>
          <w:b/>
          <w:bCs/>
          <w:lang w:val="el-GR"/>
        </w:rPr>
        <w:t>Β.</w:t>
      </w:r>
      <w:r>
        <w:rPr>
          <w:lang w:val="el-GR"/>
        </w:rPr>
        <w:t xml:space="preserve"> </w:t>
      </w:r>
      <w:r w:rsidRPr="11E90C04">
        <w:rPr>
          <w:b/>
          <w:bCs/>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EC18DC">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w:t>
      </w:r>
      <w:r w:rsidR="00187EA5">
        <w:rPr>
          <w:lang w:val="el-GR"/>
        </w:rPr>
        <w:t xml:space="preserve"> κατωτέρω</w:t>
      </w:r>
      <w:r w:rsidR="009E4679">
        <w:rPr>
          <w:lang w:val="el-GR"/>
        </w:rPr>
        <w:t>.</w:t>
      </w:r>
    </w:p>
    <w:p w14:paraId="1D4A7482" w14:textId="3829C217" w:rsidR="00187EA5" w:rsidRPr="00C229F3" w:rsidRDefault="00187EA5" w:rsidP="00B9111A">
      <w:pPr>
        <w:rPr>
          <w:lang w:val="el-GR"/>
        </w:rPr>
      </w:pPr>
      <w:r w:rsidRPr="11E90C04">
        <w:rPr>
          <w:lang w:val="el-GR"/>
        </w:rPr>
        <w:t xml:space="preserve">Τα εν λόγω πιστοποιητικά υποβάλλονται μαζί με τα υπόλοιπα αποδεικτικά μέσα </w:t>
      </w:r>
      <w:r w:rsidR="00E97D1B" w:rsidRPr="11E90C04">
        <w:rPr>
          <w:lang w:val="el-GR"/>
        </w:rPr>
        <w:t xml:space="preserve">της παραγράφου 3.2 της παρούσας, </w:t>
      </w:r>
      <w:r w:rsidRPr="11E90C04">
        <w:rPr>
          <w:lang w:val="el-GR"/>
        </w:rPr>
        <w:t>από τον προσωρινό ανάδοχο, μέσω του υποσυστήματος, στον φάκελο «δικαιολογητικά προσωρινού αναδόχου»</w:t>
      </w:r>
      <w:r w:rsidR="0061792C" w:rsidRPr="11E90C04">
        <w:rPr>
          <w:lang w:val="el-GR"/>
        </w:rPr>
        <w:t>.</w:t>
      </w:r>
    </w:p>
    <w:p w14:paraId="7790D2A8" w14:textId="147512E2"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w:t>
      </w:r>
      <w:r>
        <w:rPr>
          <w:color w:val="000000"/>
          <w:lang w:val="el-GR"/>
        </w:rPr>
        <w:lastRenderedPageBreak/>
        <w:t xml:space="preserve">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EC18DC">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EC18DC">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15B67D7"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EC18DC">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έχει εκδοθεί έως τρεις (3) μήνες πριν από την υποβολή του. </w:t>
      </w:r>
    </w:p>
    <w:p w14:paraId="5DF15F63" w14:textId="62D35FD4"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EC18DC">
        <w:rPr>
          <w:lang w:val="el-GR"/>
        </w:rPr>
        <w:t>2.2.3.1</w:t>
      </w:r>
      <w:r w:rsidRPr="00821852">
        <w:rPr>
          <w:lang w:val="el-GR"/>
        </w:rPr>
        <w:fldChar w:fldCharType="end"/>
      </w:r>
      <w:r w:rsidRPr="00C27CEC">
        <w:rPr>
          <w:color w:val="000000"/>
          <w:lang w:val="el-GR"/>
        </w:rPr>
        <w:t>,</w:t>
      </w:r>
    </w:p>
    <w:p w14:paraId="0FE55007" w14:textId="25678140"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EC18DC">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 xml:space="preserve">πιστοποιητικό που εκδίδεται από την αρμόδια αρχή του οικείου κράτους - μέλους ή χώρας, που είναι </w:t>
      </w:r>
      <w:r w:rsidR="005F652F" w:rsidRPr="07571D1B">
        <w:rPr>
          <w:color w:val="000000" w:themeColor="text1"/>
          <w:lang w:val="el-GR"/>
        </w:rPr>
        <w:t>σε</w:t>
      </w:r>
      <w:r w:rsidRPr="005609B2">
        <w:rPr>
          <w:color w:val="000000"/>
          <w:lang w:val="el-GR"/>
        </w:rPr>
        <w:t xml:space="preserve"> ισχύ κατά το</w:t>
      </w:r>
      <w:r w:rsidR="005F652F" w:rsidRPr="07571D1B">
        <w:rPr>
          <w:color w:val="000000" w:themeColor="text1"/>
          <w:lang w:val="el-GR"/>
        </w:rPr>
        <w:t>ν</w:t>
      </w:r>
      <w:r w:rsidRPr="005609B2">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5609B2">
        <w:rPr>
          <w:rStyle w:val="0"/>
          <w:color w:val="000000"/>
          <w:lang w:val="el-GR"/>
        </w:rPr>
        <w:footnoteReference w:id="16"/>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4C9E8FA0"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EC18DC">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578B6830"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EC18DC">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w:t>
      </w:r>
      <w:r w:rsidR="00D20E8D">
        <w:rPr>
          <w:color w:val="000000"/>
          <w:lang w:val="el-GR"/>
        </w:rPr>
        <w:t>λ</w:t>
      </w:r>
      <w:r w:rsidR="008E444E" w:rsidRPr="00821852">
        <w:rPr>
          <w:color w:val="000000"/>
          <w:lang w:val="el-GR"/>
        </w:rPr>
        <w:t>λει εισφορές</w:t>
      </w:r>
      <w:r w:rsidR="008E444E">
        <w:rPr>
          <w:color w:val="000000"/>
          <w:lang w:val="el-GR"/>
        </w:rPr>
        <w:t>.</w:t>
      </w:r>
    </w:p>
    <w:p w14:paraId="7BAEA4BA" w14:textId="2B0A5EC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EC18DC">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Pr>
          <w:color w:val="000000"/>
          <w:lang w:val="el-GR"/>
        </w:rPr>
        <w:t>σχετικά με την</w:t>
      </w:r>
      <w:r>
        <w:rPr>
          <w:color w:val="000000"/>
          <w:lang w:val="el-GR"/>
        </w:rPr>
        <w:t xml:space="preserve"> καταβολή φόρων ή εισφορών κοινωνικής ασφάλισης.</w:t>
      </w:r>
    </w:p>
    <w:p w14:paraId="75F27CFC" w14:textId="7A303055" w:rsidR="008E444E" w:rsidRDefault="008E444E" w:rsidP="008E444E">
      <w:pPr>
        <w:rPr>
          <w:color w:val="000000"/>
          <w:lang w:val="el-GR"/>
        </w:rPr>
      </w:pPr>
      <w:r w:rsidRPr="00FA08C7">
        <w:rPr>
          <w:b/>
          <w:bCs/>
          <w:lang w:val="el-GR"/>
        </w:rPr>
        <w:t xml:space="preserve">γ) </w:t>
      </w:r>
      <w:r w:rsidR="006A09A8">
        <w:rPr>
          <w:color w:val="000000"/>
          <w:lang w:val="el-GR"/>
        </w:rPr>
        <w:t>Γ</w:t>
      </w:r>
      <w:r w:rsidRPr="00FA08C7">
        <w:rPr>
          <w:color w:val="000000"/>
          <w:lang w:val="el-GR"/>
        </w:rPr>
        <w:t>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EC18DC">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w:t>
      </w:r>
      <w:r w:rsidR="00D716C4">
        <w:rPr>
          <w:color w:val="000000"/>
          <w:lang w:val="el-GR"/>
        </w:rPr>
        <w:t>το οποίο</w:t>
      </w:r>
      <w:r>
        <w:rPr>
          <w:color w:val="000000"/>
          <w:lang w:val="el-GR"/>
        </w:rPr>
        <w:t xml:space="preserve">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52B3138F" w:rsidR="008E444E" w:rsidRDefault="008E444E" w:rsidP="008E444E">
      <w:pPr>
        <w:rPr>
          <w:b/>
          <w:lang w:val="el-GR"/>
        </w:rPr>
      </w:pPr>
      <w:bookmarkStart w:id="170" w:name="_Hlk69240569"/>
      <w:r>
        <w:rPr>
          <w:b/>
          <w:bCs/>
          <w:lang w:val="en-US"/>
        </w:rPr>
        <w:lastRenderedPageBreak/>
        <w:t>i</w:t>
      </w:r>
      <w:r w:rsidRPr="00BD65F6">
        <w:rPr>
          <w:b/>
          <w:bCs/>
          <w:lang w:val="el-GR"/>
        </w:rPr>
        <w:t>)</w:t>
      </w:r>
      <w:r>
        <w:rPr>
          <w:bCs/>
          <w:lang w:val="el-GR"/>
        </w:rPr>
        <w:t xml:space="preserve"> Ενιαίο Πιστοποιητικό Δικαστικής Φερεγγυότητας</w:t>
      </w:r>
      <w:bookmarkEnd w:id="170"/>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71" w:name="_Hlk151727489"/>
      <w:r w:rsidR="00EE0915" w:rsidRPr="000649DF">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EE0915">
        <w:rPr>
          <w:bCs/>
          <w:lang w:val="el-GR"/>
        </w:rPr>
        <w:t>.</w:t>
      </w:r>
      <w:bookmarkEnd w:id="171"/>
      <w:r w:rsidR="00EE0915">
        <w:rPr>
          <w:bCs/>
          <w:lang w:val="el-GR"/>
        </w:rPr>
        <w:t xml:space="preserve"> </w:t>
      </w:r>
      <w:r>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032078AB" w:rsidR="008E444E" w:rsidRDefault="00101772" w:rsidP="11E90C04">
      <w:pPr>
        <w:rPr>
          <w:b/>
          <w:bCs/>
          <w:color w:val="000000"/>
          <w:lang w:val="el-GR"/>
        </w:rPr>
      </w:pPr>
      <w:r w:rsidRPr="11E90C04">
        <w:rPr>
          <w:color w:val="000000" w:themeColor="text1"/>
          <w:lang w:val="el-GR"/>
        </w:rPr>
        <w:t>Για</w:t>
      </w:r>
      <w:r w:rsidR="008E444E" w:rsidRPr="11E90C04">
        <w:rPr>
          <w:color w:val="000000" w:themeColor="text1"/>
          <w:lang w:val="el-GR"/>
        </w:rPr>
        <w:t xml:space="preserve"> τα σωματεία, το Ενιαίο Πιστοποιητικό Δικαστικής Φερεγγυότητας εκδίδεται από το αρμόδιο Πρωτοδικείο, </w:t>
      </w:r>
      <w:r w:rsidRPr="11E90C04">
        <w:rPr>
          <w:color w:val="000000" w:themeColor="text1"/>
          <w:lang w:val="el-GR"/>
        </w:rPr>
        <w:t>ενώ</w:t>
      </w:r>
      <w:r w:rsidR="008E444E" w:rsidRPr="11E90C04">
        <w:rPr>
          <w:color w:val="000000" w:themeColor="text1"/>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1A60FD7F" w:rsidR="00614898" w:rsidRPr="005609B2" w:rsidRDefault="00614898" w:rsidP="00614898">
      <w:pPr>
        <w:rPr>
          <w:color w:val="000000"/>
          <w:lang w:val="el-GR"/>
        </w:rPr>
      </w:pPr>
      <w:r w:rsidRPr="11E90C04">
        <w:rPr>
          <w:b/>
          <w:bCs/>
          <w:color w:val="000000"/>
          <w:lang w:val="el-GR"/>
        </w:rPr>
        <w:t>δ)</w:t>
      </w:r>
      <w:r w:rsidRPr="005609B2">
        <w:rPr>
          <w:color w:val="000000"/>
          <w:lang w:val="el-GR"/>
        </w:rPr>
        <w:t xml:space="preserve"> </w:t>
      </w:r>
      <w:r w:rsidR="006A09A8">
        <w:rPr>
          <w:color w:val="000000"/>
          <w:lang w:val="el-GR"/>
        </w:rPr>
        <w:t>Γ</w:t>
      </w:r>
      <w:r w:rsidRPr="005609B2">
        <w:rPr>
          <w:color w:val="000000"/>
          <w:lang w:val="el-GR"/>
        </w:rPr>
        <w:t xml:space="preserve">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EC18DC">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228AC81"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sidR="006A09A8">
        <w:rPr>
          <w:lang w:val="el-GR"/>
        </w:rPr>
        <w:t>Γ</w:t>
      </w:r>
      <w:r>
        <w:rPr>
          <w:lang w:val="el-GR"/>
        </w:rPr>
        <w:t xml:space="preserve">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EC18DC">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 xml:space="preserve">περί μη επιβολής </w:t>
      </w:r>
      <w:r w:rsidR="00101772">
        <w:rPr>
          <w:lang w:val="el-GR"/>
        </w:rPr>
        <w:t>εις</w:t>
      </w:r>
      <w:r w:rsidRPr="00591B46">
        <w:rPr>
          <w:lang w:val="el-GR"/>
        </w:rPr>
        <w:t xml:space="preserve">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E2D7986" w14:textId="03125E2C" w:rsidR="00981F81" w:rsidRDefault="00A875FC" w:rsidP="00614898">
      <w:pPr>
        <w:rPr>
          <w:color w:val="000000"/>
          <w:lang w:val="el-GR"/>
        </w:rPr>
      </w:pPr>
      <w:r>
        <w:rPr>
          <w:b/>
          <w:bCs/>
          <w:color w:val="000000" w:themeColor="text1"/>
          <w:lang w:val="el-GR"/>
        </w:rPr>
        <w:t>στ</w:t>
      </w:r>
      <w:r w:rsidR="00981F81" w:rsidRPr="11E90C04">
        <w:rPr>
          <w:b/>
          <w:bCs/>
          <w:color w:val="000000" w:themeColor="text1"/>
          <w:lang w:val="el-GR"/>
        </w:rPr>
        <w:t>)</w:t>
      </w:r>
      <w:r w:rsidR="00981F81" w:rsidRPr="11E90C04">
        <w:rPr>
          <w:color w:val="000000" w:themeColor="text1"/>
          <w:lang w:val="el-GR"/>
        </w:rPr>
        <w:t xml:space="preserve"> </w:t>
      </w:r>
      <w:r w:rsidR="006A09A8">
        <w:rPr>
          <w:color w:val="000000" w:themeColor="text1"/>
          <w:lang w:val="el-GR"/>
        </w:rPr>
        <w:t>Γ</w:t>
      </w:r>
      <w:r w:rsidR="00981F81" w:rsidRPr="11E90C04">
        <w:rPr>
          <w:color w:val="000000" w:themeColor="text1"/>
          <w:lang w:val="el-GR"/>
        </w:rPr>
        <w:t>ια την παράγραφο 2.2.3.</w:t>
      </w:r>
      <w:r w:rsidR="00D20E8D">
        <w:rPr>
          <w:color w:val="000000" w:themeColor="text1"/>
          <w:lang w:val="el-GR"/>
        </w:rPr>
        <w:t>4</w:t>
      </w:r>
      <w:r w:rsidR="00981F81" w:rsidRPr="11E90C04">
        <w:rPr>
          <w:color w:val="000000" w:themeColor="text1"/>
          <w:lang w:val="el-GR"/>
        </w:rPr>
        <w:t>α</w:t>
      </w:r>
      <w:r w:rsidR="00981F81" w:rsidRPr="11E90C04">
        <w:rPr>
          <w:i/>
          <w:iCs/>
          <w:color w:val="000000" w:themeColor="text1"/>
          <w:lang w:val="el-GR"/>
        </w:rPr>
        <w:t xml:space="preserve">, </w:t>
      </w:r>
      <w:r w:rsidR="00981F81" w:rsidRPr="11E90C04">
        <w:rPr>
          <w:color w:val="000000" w:themeColor="text1"/>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00981F81" w:rsidRPr="11E90C04">
        <w:rPr>
          <w:i/>
          <w:iCs/>
          <w:color w:val="000000" w:themeColor="text1"/>
          <w:lang w:val="el-GR"/>
        </w:rPr>
        <w:t xml:space="preserve"> (υπόδειγμα του περιεχομένου της υπεύθυνης δήλωσης περιλαμβάνεται στο Παράρτημα ΧΙΙ της παρούσας Διακήρυξης</w:t>
      </w:r>
      <w:r w:rsidR="00981F81" w:rsidRPr="11E90C04">
        <w:rPr>
          <w:color w:val="000000" w:themeColor="text1"/>
          <w:lang w:val="el-GR"/>
        </w:rPr>
        <w:t>). Η υπεύθυνη δήλωση υπογράφεται από τον νόμιμο εκπρόσωπο του οικονομικού φορέα, σύμφωνα με τα προβλεπόμενα στο άρθρο 79Α του ν. 4412/2016.</w:t>
      </w:r>
    </w:p>
    <w:p w14:paraId="34D75CB7" w14:textId="77777777" w:rsidR="00DE1F94" w:rsidRPr="00DD1A4B" w:rsidRDefault="00DE1F94">
      <w:pPr>
        <w:rPr>
          <w:b/>
          <w:bCs/>
          <w:lang w:val="el-GR"/>
        </w:rPr>
      </w:pPr>
    </w:p>
    <w:p w14:paraId="61686EB1" w14:textId="0AF91D29" w:rsidR="008338F0" w:rsidRPr="00603221" w:rsidRDefault="003355E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EC18DC">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2" w:name="_Hlk67663604"/>
      <w:r w:rsidR="00A61AA7" w:rsidRPr="00603221">
        <w:rPr>
          <w:b/>
          <w:lang w:val="el-GR"/>
        </w:rPr>
        <w:t xml:space="preserve">οι οικονομικοί φορείς </w:t>
      </w:r>
      <w:bookmarkEnd w:id="172"/>
      <w:r w:rsidR="00A61AA7" w:rsidRPr="00603221">
        <w:rPr>
          <w:b/>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9537C" w14:paraId="1B0915C6" w14:textId="77777777" w:rsidTr="11E90C04">
        <w:trPr>
          <w:trHeight w:val="711"/>
        </w:trPr>
        <w:tc>
          <w:tcPr>
            <w:tcW w:w="675" w:type="dxa"/>
            <w:shd w:val="clear" w:color="auto" w:fill="D9D9D9" w:themeFill="background1" w:themeFillShade="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hemeFill="background1" w:themeFillShade="D9"/>
          </w:tcPr>
          <w:p w14:paraId="793B9912" w14:textId="66B9BA0E" w:rsidR="00915C7C" w:rsidRPr="00603221" w:rsidRDefault="1EC190C9" w:rsidP="00915C7C">
            <w:pPr>
              <w:pStyle w:val="Tabletext"/>
              <w:jc w:val="both"/>
              <w:rPr>
                <w:rFonts w:cs="Tahoma"/>
                <w:b/>
                <w:bCs/>
                <w:sz w:val="22"/>
                <w:szCs w:val="22"/>
              </w:rPr>
            </w:pPr>
            <w:r w:rsidRPr="00603221">
              <w:rPr>
                <w:rFonts w:cs="Tahoma"/>
                <w:b/>
                <w:bCs/>
                <w:sz w:val="22"/>
                <w:szCs w:val="22"/>
              </w:rPr>
              <w:t xml:space="preserve">Οι </w:t>
            </w:r>
            <w:r w:rsidRPr="006A09A8">
              <w:rPr>
                <w:rFonts w:cs="Tahoma"/>
                <w:b/>
                <w:bCs/>
                <w:sz w:val="22"/>
                <w:szCs w:val="22"/>
              </w:rPr>
              <w:t>οικονομικοί φορείς</w:t>
            </w:r>
            <w:r w:rsidRPr="00603221">
              <w:rPr>
                <w:rFonts w:cs="Tahoma"/>
                <w:b/>
                <w:bCs/>
                <w:sz w:val="22"/>
                <w:szCs w:val="22"/>
              </w:rPr>
              <w:t xml:space="preserve"> που συμμετέχουν στη διαδικασία σύναψης της παρούσας απαιτείται να ασκούν επαγγελματική </w:t>
            </w:r>
            <w:r w:rsidRPr="005E0918">
              <w:rPr>
                <w:rFonts w:cs="Tahoma"/>
                <w:b/>
                <w:bCs/>
                <w:sz w:val="22"/>
                <w:szCs w:val="22"/>
              </w:rPr>
              <w:t xml:space="preserve">δραστηριότητα συναφή με το αντικείμενο των προς παροχή υπηρεσιών, </w:t>
            </w:r>
            <w:r w:rsidR="7F9A3FB8" w:rsidRPr="005E0918">
              <w:rPr>
                <w:rFonts w:cs="Tahoma"/>
                <w:b/>
                <w:bCs/>
                <w:sz w:val="22"/>
                <w:szCs w:val="22"/>
              </w:rPr>
              <w:t>σύμφωνα με την παρ.</w:t>
            </w:r>
            <w:r w:rsidR="00A30F24" w:rsidRPr="005E0918">
              <w:rPr>
                <w:rFonts w:cs="Tahoma"/>
                <w:b/>
                <w:bCs/>
                <w:sz w:val="22"/>
                <w:szCs w:val="22"/>
              </w:rPr>
              <w:t xml:space="preserve"> </w:t>
            </w:r>
            <w:r w:rsidR="00A30F24" w:rsidRPr="005E0918">
              <w:rPr>
                <w:rFonts w:cs="Tahoma"/>
                <w:b/>
                <w:bCs/>
                <w:sz w:val="22"/>
                <w:szCs w:val="22"/>
              </w:rPr>
              <w:fldChar w:fldCharType="begin"/>
            </w:r>
            <w:r w:rsidR="00A30F24" w:rsidRPr="005E0918">
              <w:rPr>
                <w:rFonts w:cs="Tahoma"/>
                <w:b/>
                <w:bCs/>
                <w:sz w:val="22"/>
                <w:szCs w:val="22"/>
              </w:rPr>
              <w:instrText xml:space="preserve"> REF _Ref74510337 \r \h </w:instrText>
            </w:r>
            <w:r w:rsidR="00C90F76" w:rsidRPr="005E0918">
              <w:rPr>
                <w:rFonts w:cs="Tahoma"/>
                <w:b/>
                <w:bCs/>
                <w:sz w:val="22"/>
                <w:szCs w:val="22"/>
              </w:rPr>
              <w:instrText xml:space="preserve"> \* MERGEFORMAT </w:instrText>
            </w:r>
            <w:r w:rsidR="00A30F24" w:rsidRPr="005E0918">
              <w:rPr>
                <w:rFonts w:cs="Tahoma"/>
                <w:b/>
                <w:bCs/>
                <w:sz w:val="22"/>
                <w:szCs w:val="22"/>
              </w:rPr>
            </w:r>
            <w:r w:rsidR="00A30F24" w:rsidRPr="005E0918">
              <w:rPr>
                <w:rFonts w:cs="Tahoma"/>
                <w:b/>
                <w:bCs/>
                <w:sz w:val="22"/>
                <w:szCs w:val="22"/>
              </w:rPr>
              <w:fldChar w:fldCharType="separate"/>
            </w:r>
            <w:r w:rsidR="00EC18DC">
              <w:rPr>
                <w:rFonts w:cs="Tahoma"/>
                <w:b/>
                <w:bCs/>
                <w:sz w:val="22"/>
                <w:szCs w:val="22"/>
              </w:rPr>
              <w:t>2.2.4</w:t>
            </w:r>
            <w:r w:rsidR="00A30F24" w:rsidRPr="005E0918">
              <w:rPr>
                <w:rFonts w:cs="Tahoma"/>
                <w:b/>
                <w:bCs/>
                <w:sz w:val="22"/>
                <w:szCs w:val="22"/>
              </w:rPr>
              <w:fldChar w:fldCharType="end"/>
            </w:r>
            <w:r w:rsidR="79688BF3" w:rsidRPr="005E0918">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9537C" w14:paraId="7B6D8413" w14:textId="77777777" w:rsidTr="11E90C04">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w:t>
            </w:r>
            <w:r w:rsidRPr="00872F65">
              <w:rPr>
                <w:lang w:val="el-GR"/>
              </w:rPr>
              <w:lastRenderedPageBreak/>
              <w:t>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01BD8EA" w14:textId="4A1FCD48" w:rsidR="00D05C7B" w:rsidRPr="00603221" w:rsidRDefault="6EE2B079" w:rsidP="11E90C04">
            <w:pPr>
              <w:rPr>
                <w:rFonts w:eastAsia="Calibri"/>
                <w:lang w:val="el-GR"/>
              </w:rPr>
            </w:pPr>
            <w:r w:rsidRPr="11E90C04">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75B0F79" w14:textId="53E8C645" w:rsidR="00D05C7B" w:rsidRPr="00603221" w:rsidRDefault="72E5B553" w:rsidP="11E90C04">
            <w:pPr>
              <w:rPr>
                <w:rFonts w:eastAsia="Calibri"/>
                <w:lang w:val="el-GR"/>
              </w:rPr>
            </w:pPr>
            <w:r w:rsidRPr="11E90C04">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6EE2B079" w:rsidRPr="11E90C04">
              <w:rPr>
                <w:lang w:val="el-GR"/>
              </w:rPr>
              <w:t xml:space="preserve"> </w:t>
            </w:r>
          </w:p>
        </w:tc>
      </w:tr>
    </w:tbl>
    <w:p w14:paraId="3370B521" w14:textId="77777777" w:rsidR="0041248A" w:rsidRDefault="0041248A">
      <w:pPr>
        <w:rPr>
          <w:b/>
          <w:lang w:val="el-GR"/>
        </w:rPr>
      </w:pPr>
    </w:p>
    <w:p w14:paraId="05E17FF2" w14:textId="2D458E18" w:rsidR="00282306" w:rsidRPr="0041248A" w:rsidRDefault="00282306" w:rsidP="11E90C04">
      <w:pPr>
        <w:rPr>
          <w:lang w:val="el-GR"/>
        </w:rPr>
      </w:pPr>
      <w:bookmarkStart w:id="173" w:name="_Hlk35424944"/>
      <w:r w:rsidRPr="11E90C04">
        <w:rPr>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3"/>
    <w:p w14:paraId="36F608EF" w14:textId="77777777" w:rsidR="00270326" w:rsidRPr="00603221" w:rsidRDefault="00270326">
      <w:pPr>
        <w:rPr>
          <w:lang w:val="el-GR"/>
        </w:rPr>
      </w:pPr>
    </w:p>
    <w:p w14:paraId="17C17E23" w14:textId="35A6532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EC18DC">
        <w:rPr>
          <w:b/>
          <w:lang w:val="el-GR"/>
        </w:rPr>
        <w:t>2.2.5</w:t>
      </w:r>
      <w:r w:rsidR="00B622FA" w:rsidRPr="00603221">
        <w:rPr>
          <w:b/>
          <w:lang w:val="el-GR"/>
        </w:rPr>
        <w:fldChar w:fldCharType="end"/>
      </w:r>
      <w:r w:rsidRPr="00603221">
        <w:rPr>
          <w:b/>
          <w:lang w:val="el-GR"/>
        </w:rPr>
        <w:t xml:space="preserve"> </w:t>
      </w:r>
      <w:bookmarkStart w:id="17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9537C" w14:paraId="364D20BB" w14:textId="77777777" w:rsidTr="11E90C04">
        <w:trPr>
          <w:trHeight w:val="711"/>
        </w:trPr>
        <w:tc>
          <w:tcPr>
            <w:tcW w:w="675" w:type="dxa"/>
            <w:shd w:val="clear" w:color="auto" w:fill="D9D9D9" w:themeFill="background1" w:themeFillShade="D9"/>
          </w:tcPr>
          <w:bookmarkEnd w:id="174"/>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hemeFill="background1" w:themeFillShade="D9"/>
          </w:tcPr>
          <w:p w14:paraId="69531A62" w14:textId="5FB22FE6" w:rsidR="6307868B" w:rsidRDefault="6307868B" w:rsidP="11E90C04">
            <w:pPr>
              <w:rPr>
                <w:rFonts w:eastAsia="Tahoma"/>
                <w:b/>
                <w:bCs/>
                <w:color w:val="000000" w:themeColor="text1"/>
                <w:lang w:val="el-GR"/>
              </w:rPr>
            </w:pPr>
            <w:r w:rsidRPr="11E90C04">
              <w:rPr>
                <w:rFonts w:eastAsia="Tahoma"/>
                <w:b/>
                <w:bCs/>
                <w:color w:val="000000" w:themeColor="text1"/>
                <w:lang w:val="el-GR"/>
              </w:rPr>
              <w:t>Οι οικονομικοί φορείς που συμμετέχουν στη διαδικασία σύναψης της παρούσας απαιτείται να έχουν</w:t>
            </w:r>
            <w:r w:rsidRPr="11E90C04">
              <w:rPr>
                <w:rFonts w:eastAsia="Tahoma"/>
                <w:color w:val="000000" w:themeColor="text1"/>
                <w:lang w:val="el-GR"/>
              </w:rPr>
              <w:t xml:space="preserve"> </w:t>
            </w:r>
            <w:r w:rsidR="00126446" w:rsidRPr="009729D9">
              <w:rPr>
                <w:rFonts w:eastAsia="Tahoma"/>
                <w:b/>
                <w:bCs/>
                <w:color w:val="000000" w:themeColor="text1"/>
                <w:lang w:val="el-GR"/>
              </w:rPr>
              <w:t xml:space="preserve">μέσο </w:t>
            </w:r>
            <w:r w:rsidR="003C0F6B" w:rsidRPr="009729D9">
              <w:rPr>
                <w:rStyle w:val="normaltextrun"/>
                <w:b/>
                <w:bCs/>
                <w:lang w:val="el-GR"/>
              </w:rPr>
              <w:t>γενικό ετήσιο κύκλο εργασιών</w:t>
            </w:r>
            <w:r w:rsidR="003C0F6B">
              <w:rPr>
                <w:rStyle w:val="normaltextrun"/>
                <w:lang w:val="el-GR"/>
              </w:rPr>
              <w:t xml:space="preserve"> </w:t>
            </w:r>
            <w:r w:rsidRPr="11E90C04">
              <w:rPr>
                <w:rFonts w:eastAsia="Tahoma"/>
                <w:b/>
                <w:bCs/>
                <w:color w:val="000000" w:themeColor="text1"/>
                <w:lang w:val="el-GR"/>
              </w:rPr>
              <w:t>των τριών τελευταίων διαχειριστικών χρήσεων</w:t>
            </w:r>
            <w:r w:rsidRPr="11E90C04">
              <w:rPr>
                <w:rFonts w:eastAsia="Tahoma"/>
                <w:b/>
                <w:bCs/>
                <w:color w:val="000000" w:themeColor="text1"/>
              </w:rPr>
              <w:t> </w:t>
            </w:r>
            <w:r w:rsidRPr="11E90C04">
              <w:rPr>
                <w:rFonts w:eastAsia="Tahoma"/>
                <w:b/>
                <w:bCs/>
                <w:color w:val="222222"/>
                <w:lang w:val="el-GR"/>
              </w:rPr>
              <w:t>(202</w:t>
            </w:r>
            <w:r w:rsidR="0002571F">
              <w:rPr>
                <w:rFonts w:eastAsia="Tahoma"/>
                <w:b/>
                <w:bCs/>
                <w:color w:val="222222"/>
                <w:lang w:val="el-GR"/>
              </w:rPr>
              <w:t>2</w:t>
            </w:r>
            <w:r w:rsidRPr="11E90C04">
              <w:rPr>
                <w:rFonts w:eastAsia="Tahoma"/>
                <w:b/>
                <w:bCs/>
                <w:color w:val="222222"/>
                <w:lang w:val="el-GR"/>
              </w:rPr>
              <w:t>, 202</w:t>
            </w:r>
            <w:r w:rsidR="0002571F">
              <w:rPr>
                <w:rFonts w:eastAsia="Tahoma"/>
                <w:b/>
                <w:bCs/>
                <w:color w:val="222222"/>
                <w:lang w:val="el-GR"/>
              </w:rPr>
              <w:t>3</w:t>
            </w:r>
            <w:r w:rsidRPr="11E90C04">
              <w:rPr>
                <w:rFonts w:eastAsia="Tahoma"/>
                <w:b/>
                <w:bCs/>
                <w:color w:val="222222"/>
                <w:lang w:val="el-GR"/>
              </w:rPr>
              <w:t>, 202</w:t>
            </w:r>
            <w:r w:rsidR="0002571F">
              <w:rPr>
                <w:rFonts w:eastAsia="Tahoma"/>
                <w:b/>
                <w:bCs/>
                <w:color w:val="222222"/>
                <w:lang w:val="el-GR"/>
              </w:rPr>
              <w:t>4</w:t>
            </w:r>
            <w:r w:rsidRPr="11E90C04">
              <w:rPr>
                <w:rFonts w:eastAsia="Tahoma"/>
                <w:b/>
                <w:bCs/>
                <w:color w:val="222222"/>
                <w:lang w:val="el-GR"/>
              </w:rPr>
              <w:t xml:space="preserve">) </w:t>
            </w:r>
            <w:r w:rsidRPr="11E90C04">
              <w:rPr>
                <w:rFonts w:eastAsia="Tahoma"/>
                <w:b/>
                <w:bCs/>
                <w:color w:val="222222"/>
              </w:rPr>
              <w:t> </w:t>
            </w:r>
            <w:r w:rsidRPr="11E90C04">
              <w:rPr>
                <w:rFonts w:eastAsia="Tahoma"/>
                <w:b/>
                <w:bCs/>
                <w:color w:val="000000" w:themeColor="text1"/>
                <w:lang w:val="el-GR"/>
              </w:rPr>
              <w:t xml:space="preserve">ή για όσο διάστημα ασκούν την επιχειρηματική τους δράση </w:t>
            </w:r>
            <w:r w:rsidRPr="00DE1F94">
              <w:rPr>
                <w:rFonts w:eastAsia="Tahoma"/>
                <w:b/>
                <w:bCs/>
                <w:color w:val="000000" w:themeColor="text1"/>
                <w:lang w:val="el-GR"/>
              </w:rPr>
              <w:t>εφόσον είναι μικρότερο των τριών ετών, τουλάχιστον ίσο με τον προϋπολογισμό του υπό ανάθεση έργου μη συμπεριλαμβανομένου ΦΠΑ, για το οποίο υποβάλλει προσφορά.</w:t>
            </w:r>
          </w:p>
          <w:p w14:paraId="00CF5285" w14:textId="1DC28D8A" w:rsidR="6307868B" w:rsidRDefault="6307868B" w:rsidP="11E90C04">
            <w:pPr>
              <w:rPr>
                <w:rFonts w:eastAsia="Tahoma"/>
                <w:color w:val="000000" w:themeColor="text1"/>
                <w:lang w:val="el-GR"/>
              </w:rPr>
            </w:pPr>
            <w:r w:rsidRPr="11E90C04">
              <w:rPr>
                <w:rFonts w:eastAsia="Tahoma"/>
                <w:color w:val="000000" w:themeColor="text1"/>
                <w:lang w:val="el-GR"/>
              </w:rPr>
              <w:t>Σε περίπτωση ένωσης οικονομικών φορέων, οι παραπάνω απαιτήσεις καλύπτονται αθροιστικά από τα μέλη της ένωσης</w:t>
            </w: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9537C" w14:paraId="1C9B40BC" w14:textId="77777777" w:rsidTr="11E90C04">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Pr="005E2F65" w:rsidRDefault="006119DB" w:rsidP="006119DB">
            <w:pPr>
              <w:rPr>
                <w:lang w:val="el-GR" w:eastAsia="en-US"/>
              </w:rPr>
            </w:pPr>
            <w:r w:rsidRPr="005E2F65">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Default="00540A73">
            <w:pPr>
              <w:rPr>
                <w:rFonts w:eastAsia="Calibri"/>
                <w:lang w:val="el-GR" w:eastAsia="ar-SA"/>
              </w:rPr>
            </w:pPr>
            <w:r w:rsidRPr="005E2F65">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5E2F65">
            <w:pPr>
              <w:rPr>
                <w:b/>
                <w:lang w:val="el-GR" w:eastAsia="el-GR"/>
              </w:rPr>
            </w:pPr>
          </w:p>
        </w:tc>
      </w:tr>
    </w:tbl>
    <w:p w14:paraId="0B0F3787" w14:textId="77777777" w:rsidR="00D56132" w:rsidRDefault="00D56132">
      <w:pPr>
        <w:rPr>
          <w:b/>
          <w:lang w:val="el-GR"/>
        </w:rPr>
      </w:pPr>
    </w:p>
    <w:p w14:paraId="63C0D5CE" w14:textId="77777777" w:rsidR="00A86054" w:rsidRDefault="00A86054">
      <w:pPr>
        <w:rPr>
          <w:b/>
          <w:lang w:val="el-GR"/>
        </w:rPr>
      </w:pPr>
    </w:p>
    <w:p w14:paraId="1217D27D" w14:textId="77777777" w:rsidR="00A86054" w:rsidRPr="00603221" w:rsidRDefault="00A86054">
      <w:pPr>
        <w:rPr>
          <w:b/>
          <w:lang w:val="el-GR"/>
        </w:rPr>
      </w:pPr>
    </w:p>
    <w:p w14:paraId="61D1F79A" w14:textId="793CAF95"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EC18DC">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9537C" w14:paraId="3AE6A0A7" w14:textId="77777777" w:rsidTr="11E90C04">
        <w:trPr>
          <w:trHeight w:val="758"/>
        </w:trPr>
        <w:tc>
          <w:tcPr>
            <w:tcW w:w="675" w:type="dxa"/>
            <w:shd w:val="clear" w:color="auto" w:fill="D9D9D9" w:themeFill="background1" w:themeFillShade="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hemeFill="background1" w:themeFillShade="D9"/>
          </w:tcPr>
          <w:p w14:paraId="6BFCDABE" w14:textId="1BA99DAC" w:rsidR="009D3802" w:rsidRPr="00603221" w:rsidRDefault="6E5988A0"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11E90C04">
              <w:rPr>
                <w:rFonts w:cs="Tahoma"/>
                <w:b/>
                <w:bCs/>
                <w:sz w:val="22"/>
                <w:szCs w:val="22"/>
                <w:lang w:eastAsia="el-GR"/>
              </w:rPr>
              <w:t>ν</w:t>
            </w:r>
            <w:r w:rsidRPr="11E90C04">
              <w:rPr>
                <w:rFonts w:cs="Tahoma"/>
                <w:b/>
                <w:bCs/>
                <w:sz w:val="22"/>
                <w:szCs w:val="22"/>
              </w:rPr>
              <w:t xml:space="preserve">α διαθέτουν </w:t>
            </w:r>
            <w:r w:rsidR="1D7083E2" w:rsidRPr="11E90C04">
              <w:rPr>
                <w:rFonts w:cs="Tahoma"/>
                <w:b/>
                <w:bCs/>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5C2E50" w:rsidRPr="005C2E50">
              <w:rPr>
                <w:rFonts w:cs="Tahoma"/>
                <w:b/>
                <w:bCs/>
                <w:sz w:val="22"/>
                <w:szCs w:val="22"/>
              </w:rPr>
              <w:t xml:space="preserve"> 2.2.6.1</w:t>
            </w:r>
            <w:r w:rsidR="006A09A8">
              <w:rPr>
                <w:rFonts w:cs="Tahoma"/>
                <w:b/>
                <w:bCs/>
                <w:sz w:val="22"/>
                <w:szCs w:val="22"/>
              </w:rPr>
              <w:t xml:space="preserve"> </w:t>
            </w:r>
            <w:r w:rsidRPr="11E90C04">
              <w:rPr>
                <w:rFonts w:cs="Tahoma"/>
                <w:b/>
                <w:bCs/>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99537C" w14:paraId="22AA5E17" w14:textId="77777777" w:rsidTr="11E90C04">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3060E178" w:rsidR="007340CA" w:rsidRPr="00603221" w:rsidRDefault="6E5988A0" w:rsidP="009C5EA6">
            <w:pPr>
              <w:pStyle w:val="Tabletext"/>
              <w:jc w:val="both"/>
              <w:rPr>
                <w:rFonts w:cs="Tahoma"/>
                <w:sz w:val="22"/>
                <w:szCs w:val="22"/>
              </w:rPr>
            </w:pPr>
            <w:r w:rsidRPr="11E90C04">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9537C"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99537C"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9B39E0">
            <w:pPr>
              <w:numPr>
                <w:ilvl w:val="0"/>
                <w:numId w:val="13"/>
              </w:numPr>
              <w:suppressAutoHyphens w:val="0"/>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67F379C" w14:textId="77777777" w:rsidR="00234877" w:rsidRPr="00414485" w:rsidRDefault="7EDFAB3C" w:rsidP="009B39E0">
            <w:pPr>
              <w:numPr>
                <w:ilvl w:val="0"/>
                <w:numId w:val="13"/>
              </w:numPr>
              <w:suppressAutoHyphens w:val="0"/>
              <w:spacing w:after="0" w:line="276" w:lineRule="auto"/>
              <w:rPr>
                <w:lang w:val="el-GR"/>
              </w:rPr>
            </w:pPr>
            <w:r w:rsidRPr="11E90C04">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57DBB48D" w14:textId="202D1808" w:rsidR="007340CA" w:rsidRPr="003D3ECD" w:rsidRDefault="007340CA" w:rsidP="005E0918">
            <w:pPr>
              <w:suppressAutoHyphens w:val="0"/>
              <w:spacing w:line="276" w:lineRule="auto"/>
              <w:ind w:left="420"/>
              <w:rPr>
                <w:lang w:val="el-GR"/>
              </w:rPr>
            </w:pPr>
          </w:p>
        </w:tc>
      </w:tr>
      <w:tr w:rsidR="00135A3A" w:rsidRPr="0099537C" w14:paraId="2BAD2037" w14:textId="77777777" w:rsidTr="11E90C04">
        <w:tc>
          <w:tcPr>
            <w:tcW w:w="675" w:type="dxa"/>
            <w:shd w:val="clear" w:color="auto" w:fill="D9D9D9" w:themeFill="background1" w:themeFillShade="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hemeFill="background1" w:themeFillShade="D9"/>
          </w:tcPr>
          <w:p w14:paraId="01308E48" w14:textId="66A3EC4E" w:rsidR="00135A3A" w:rsidRPr="008C7BA7" w:rsidRDefault="2D581823" w:rsidP="11E90C04">
            <w:pPr>
              <w:autoSpaceDE w:val="0"/>
              <w:autoSpaceDN w:val="0"/>
              <w:adjustRightInd w:val="0"/>
              <w:spacing w:after="0"/>
              <w:jc w:val="left"/>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8C4C1C">
              <w:rPr>
                <w:b/>
                <w:bCs/>
                <w:lang w:val="el-GR" w:eastAsia="el-GR"/>
              </w:rPr>
              <w:t>2.2.6</w:t>
            </w:r>
            <w:r w:rsidR="008C7BA7" w:rsidRPr="008C7BA7">
              <w:rPr>
                <w:b/>
                <w:bCs/>
                <w:lang w:val="el-GR" w:eastAsia="el-GR"/>
              </w:rPr>
              <w:t>.2</w:t>
            </w:r>
          </w:p>
          <w:p w14:paraId="41DF397C" w14:textId="0B3A8D1D" w:rsidR="00135A3A" w:rsidRPr="00603221" w:rsidRDefault="2D581823" w:rsidP="00135A3A">
            <w:pPr>
              <w:autoSpaceDE w:val="0"/>
              <w:autoSpaceDN w:val="0"/>
              <w:adjustRightInd w:val="0"/>
              <w:spacing w:after="0"/>
              <w:jc w:val="left"/>
              <w:rPr>
                <w:lang w:val="el-GR"/>
              </w:rPr>
            </w:pPr>
            <w:r w:rsidRPr="11E90C04">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99537C" w14:paraId="2B86241E" w14:textId="77777777" w:rsidTr="11E90C04">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99537C"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lastRenderedPageBreak/>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9537C"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99537C"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99537C"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99537C"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99537C"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99537C"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99537C"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99537C"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99537C"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99537C"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9537C"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99537C"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99537C"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99537C"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27A9BDFB"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7D4CA4BC" w14:textId="77777777" w:rsidR="00135A3A" w:rsidRDefault="2D581823" w:rsidP="00135A3A">
            <w:pPr>
              <w:autoSpaceDE w:val="0"/>
              <w:autoSpaceDN w:val="0"/>
              <w:adjustRightInd w:val="0"/>
              <w:spacing w:after="70"/>
              <w:rPr>
                <w:lang w:val="el-GR"/>
              </w:rPr>
            </w:pPr>
            <w:r w:rsidRPr="11E90C04">
              <w:rPr>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w:t>
            </w:r>
            <w:r w:rsidRPr="11E90C04">
              <w:rPr>
                <w:lang w:val="el-GR"/>
              </w:rPr>
              <w:lastRenderedPageBreak/>
              <w:t>παρούσας Διακήρυξης), καθώς και οι υποχρεώσεις που απορρέουν από αυτό, τελούν σε γνώση τους.</w:t>
            </w:r>
          </w:p>
          <w:p w14:paraId="6DECABC2" w14:textId="73044C02" w:rsidR="00A825D8" w:rsidRPr="00603221" w:rsidRDefault="7099E318" w:rsidP="00135A3A">
            <w:pPr>
              <w:autoSpaceDE w:val="0"/>
              <w:autoSpaceDN w:val="0"/>
              <w:adjustRightInd w:val="0"/>
              <w:spacing w:after="70"/>
              <w:rPr>
                <w:b/>
                <w:bCs/>
                <w:lang w:val="el-GR" w:eastAsia="el-GR"/>
              </w:rPr>
            </w:pPr>
            <w:r w:rsidRPr="11E90C04">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6F361755" w:rsidRPr="11E90C04">
              <w:rPr>
                <w:lang w:val="el-GR"/>
              </w:rPr>
              <w:t xml:space="preserve">και σύμφωνα με την παρ. 2.2.6.2 θεωρούνται ίδιοι πόροι του οικονομικού φορέα, </w:t>
            </w:r>
            <w:r w:rsidRPr="11E90C04">
              <w:rPr>
                <w:lang w:val="el-GR"/>
              </w:rPr>
              <w:t xml:space="preserve">θα πρέπει να προσκομιστούν οι συμβάσεις </w:t>
            </w:r>
            <w:r w:rsidR="531AB822" w:rsidRPr="11E90C04">
              <w:rPr>
                <w:lang w:val="el-GR"/>
              </w:rPr>
              <w:t>ανεξάρτητων υπηρεσιών κατά την έννοια του άρθρου 39 παρ. 9 του Ν. 4387/2016 (Α 85)</w:t>
            </w:r>
            <w:r w:rsidRPr="11E90C04">
              <w:rPr>
                <w:lang w:val="el-GR"/>
              </w:rPr>
              <w:t>.</w:t>
            </w:r>
          </w:p>
        </w:tc>
      </w:tr>
      <w:tr w:rsidR="00135A3A" w:rsidRPr="00DF02B0" w14:paraId="289E4315" w14:textId="77777777" w:rsidTr="11E90C04">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1AC31A3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EC18DC" w:rsidRPr="00603221">
              <w:rPr>
                <w:lang w:val="el-GR"/>
              </w:rPr>
              <w:t xml:space="preserve">ΠΑΡΑΡΤΗΜΑ </w:t>
            </w:r>
            <w:r w:rsidR="00EC18DC" w:rsidRPr="00EC18DC">
              <w:t>Ι</w:t>
            </w:r>
            <w:r w:rsidR="00EC18DC" w:rsidRPr="00603221">
              <w:t>V</w:t>
            </w:r>
            <w:r w:rsidR="00EC18DC"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E461FC2"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EC18DC">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9537C"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5A04CA1D" w:rsidR="008129E2" w:rsidRPr="00603221"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03221">
              <w:rPr>
                <w:b/>
                <w:bCs/>
                <w:lang w:val="el-GR"/>
              </w:rPr>
              <w:t xml:space="preserve"> </w:t>
            </w:r>
            <w:r w:rsidR="00C90F76">
              <w:rPr>
                <w:b/>
                <w:bCs/>
                <w:lang w:val="el-GR"/>
              </w:rPr>
              <w:t>σύμφωνα με την παρ. 2.2.7</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99537C"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5BA81E03" w:rsidR="002B2F6A" w:rsidRDefault="002B2F6A" w:rsidP="002B2F6A">
      <w:pPr>
        <w:rPr>
          <w:lang w:val="el-GR"/>
        </w:rPr>
      </w:pPr>
      <w:r w:rsidRPr="11E90C04">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74969D72" w:rsidR="002B2F6A" w:rsidRPr="00374B84" w:rsidRDefault="002B2F6A" w:rsidP="002B2F6A">
      <w:pPr>
        <w:rPr>
          <w:lang w:val="el-GR"/>
        </w:rPr>
      </w:pPr>
      <w:r w:rsidRPr="002B2F6A">
        <w:rPr>
          <w:lang w:val="el-GR"/>
        </w:rPr>
        <w:t xml:space="preserve"> </w:t>
      </w:r>
      <w:r w:rsidRPr="00374B84">
        <w:rPr>
          <w:lang w:val="el-GR"/>
        </w:rPr>
        <w:t xml:space="preserve">i) </w:t>
      </w:r>
      <w:r w:rsidRPr="07571D1B">
        <w:rPr>
          <w:b/>
          <w:bCs/>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w:t>
      </w:r>
      <w:r w:rsidR="007E37A3">
        <w:rPr>
          <w:lang w:val="el-GR"/>
        </w:rPr>
        <w:t xml:space="preserve"> </w:t>
      </w:r>
      <w:r w:rsidRPr="00374B84">
        <w:rPr>
          <w:lang w:val="el-GR"/>
        </w:rPr>
        <w:t xml:space="preserve">και τις μεταβολές της στο </w:t>
      </w:r>
      <w:r w:rsidR="00B46541" w:rsidRPr="07571D1B">
        <w:rPr>
          <w:lang w:val="el-GR"/>
        </w:rPr>
        <w:t>ΓΕΜΗ</w:t>
      </w:r>
      <w:r w:rsidR="00B46541" w:rsidRPr="005A0CDE">
        <w:rPr>
          <w:rStyle w:val="FootnoteReference"/>
        </w:rPr>
        <w:footnoteReference w:id="17"/>
      </w:r>
      <w:r w:rsidR="00B46541" w:rsidRPr="07571D1B">
        <w:rPr>
          <w:lang w:val="el-GR"/>
        </w:rPr>
        <w:t>,</w:t>
      </w:r>
      <w:r w:rsidR="00224FC8" w:rsidRPr="07571D1B">
        <w:rPr>
          <w:lang w:val="el-GR"/>
        </w:rPr>
        <w:t xml:space="preserve"> </w:t>
      </w:r>
      <w:r w:rsidRPr="00374B84">
        <w:rPr>
          <w:lang w:val="el-GR"/>
        </w:rPr>
        <w:t xml:space="preserve">προσκομίζει σχετικό πιστοποιητικό </w:t>
      </w:r>
      <w:r w:rsidR="007E37A3">
        <w:rPr>
          <w:lang w:val="el-GR"/>
        </w:rPr>
        <w:br/>
      </w:r>
      <w:r w:rsidR="00B46541" w:rsidRPr="07571D1B">
        <w:rPr>
          <w:lang w:val="el-GR"/>
        </w:rPr>
        <w:lastRenderedPageBreak/>
        <w:t>ισχύουσας εκπροσώπησης</w:t>
      </w:r>
      <w:r w:rsidR="00B46541">
        <w:rPr>
          <w:rStyle w:val="0"/>
          <w:lang w:val="el-GR"/>
        </w:rPr>
        <w:footnoteReference w:id="18"/>
      </w:r>
      <w:r w:rsidR="00B46541" w:rsidRPr="07571D1B">
        <w:rPr>
          <w:lang w:val="el-GR"/>
        </w:rPr>
        <w:t>,</w:t>
      </w:r>
      <w:r w:rsidRPr="00374B84">
        <w:rPr>
          <w:lang w:val="el-GR"/>
        </w:rPr>
        <w:t xml:space="preserve"> το οποίο πρέπει να έχει εκδοθεί έως τριάντα (30) εργάσιμες ημέρες πριν από την υποβολή του.  </w:t>
      </w:r>
    </w:p>
    <w:p w14:paraId="2B5A585E" w14:textId="77777777" w:rsidR="002B2F6A" w:rsidRPr="00995186" w:rsidRDefault="002B2F6A" w:rsidP="07571D1B">
      <w:pPr>
        <w:rPr>
          <w:color w:val="000000"/>
          <w:lang w:val="el-GR"/>
        </w:rPr>
      </w:pPr>
      <w:r w:rsidRPr="07571D1B">
        <w:t>ii</w:t>
      </w:r>
      <w:r w:rsidRPr="00995186">
        <w:rPr>
          <w:lang w:val="el-GR"/>
        </w:rPr>
        <w:t xml:space="preserve">) Για την </w:t>
      </w:r>
      <w:r w:rsidRPr="00995186">
        <w:rPr>
          <w:b/>
          <w:bCs/>
          <w:lang w:val="el-GR"/>
        </w:rPr>
        <w:t>απόδειξη της νόμιμης σύστασης και των μεταβολών</w:t>
      </w:r>
      <w:r w:rsidRPr="00995186">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995186">
        <w:rPr>
          <w:color w:val="000000" w:themeColor="text1"/>
          <w:lang w:val="el-GR"/>
        </w:rPr>
        <w:t xml:space="preserve">  </w:t>
      </w:r>
    </w:p>
    <w:p w14:paraId="43FCD747" w14:textId="11154DB6"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7571D1B">
        <w:rPr>
          <w:color w:val="000000" w:themeColor="text1"/>
          <w:lang w:val="el-GR"/>
        </w:rPr>
        <w:t>τους</w:t>
      </w:r>
      <w:r w:rsidR="00B46541">
        <w:rPr>
          <w:rStyle w:val="FootnoteReference"/>
          <w:color w:val="000000"/>
          <w:lang w:val="el-GR"/>
        </w:rPr>
        <w:footnoteReference w:id="19"/>
      </w:r>
      <w:r w:rsidR="00B46541" w:rsidRPr="07571D1B">
        <w:rPr>
          <w:color w:val="000000" w:themeColor="text1"/>
          <w:lang w:val="el-GR"/>
        </w:rPr>
        <w:t>.</w:t>
      </w:r>
    </w:p>
    <w:p w14:paraId="55DBA36C" w14:textId="2272EAC0" w:rsidR="002B2F6A" w:rsidRPr="005609B2" w:rsidRDefault="002B2F6A" w:rsidP="002B2F6A">
      <w:pPr>
        <w:rPr>
          <w:color w:val="000000"/>
          <w:lang w:val="el-GR"/>
        </w:rPr>
      </w:pPr>
      <w:r w:rsidRPr="11E90C04">
        <w:rPr>
          <w:color w:val="000000" w:themeColor="text1"/>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sidRPr="11E90C04">
        <w:rPr>
          <w:color w:val="000000" w:themeColor="text1"/>
          <w:lang w:val="el-GR"/>
        </w:rPr>
        <w:t>ό</w:t>
      </w:r>
      <w:r w:rsidRPr="11E90C04">
        <w:rPr>
          <w:color w:val="000000" w:themeColor="text1"/>
          <w:lang w:val="el-GR"/>
        </w:rPr>
        <w:t>δ</w:t>
      </w:r>
      <w:r w:rsidR="00224FC8" w:rsidRPr="11E90C04">
        <w:rPr>
          <w:color w:val="000000" w:themeColor="text1"/>
          <w:lang w:val="el-GR"/>
        </w:rPr>
        <w:t>ι</w:t>
      </w:r>
      <w:r w:rsidRPr="11E90C04">
        <w:rPr>
          <w:color w:val="000000" w:themeColor="text1"/>
          <w:lang w:val="el-GR"/>
        </w:rPr>
        <w:t>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BE3E17" w14:textId="41625626" w:rsidR="008338F0" w:rsidRPr="00A86054" w:rsidRDefault="002B2F6A">
      <w:pPr>
        <w:rPr>
          <w:color w:val="000000"/>
          <w:lang w:val="el-GR"/>
        </w:rPr>
      </w:pPr>
      <w:r w:rsidRPr="11E90C04">
        <w:rPr>
          <w:color w:val="000000" w:themeColor="text1"/>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rsidRPr="11E90C04">
        <w:rPr>
          <w:color w:val="000000" w:themeColor="text1"/>
          <w:lang w:val="el-GR"/>
        </w:rPr>
        <w:t>ε</w:t>
      </w:r>
      <w:r w:rsidRPr="11E90C04">
        <w:rPr>
          <w:color w:val="000000" w:themeColor="text1"/>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311103D" w14:textId="3BB82746" w:rsidR="00C81258" w:rsidRPr="00A86054" w:rsidRDefault="002B2F6A" w:rsidP="00AC2E76">
      <w:pPr>
        <w:rPr>
          <w:color w:val="000000"/>
          <w:lang w:val="el-GR"/>
        </w:rPr>
      </w:pPr>
      <w:r w:rsidRPr="11E90C04">
        <w:rPr>
          <w:color w:val="000000" w:themeColor="text1"/>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3629A5" w:rsidRPr="11E90C04">
        <w:rPr>
          <w:color w:val="000000" w:themeColor="text1"/>
          <w:lang w:val="el-GR"/>
        </w:rPr>
        <w:t>πέραν</w:t>
      </w:r>
      <w:r w:rsidRPr="11E90C04">
        <w:rPr>
          <w:color w:val="000000" w:themeColor="text1"/>
          <w:lang w:val="el-GR"/>
        </w:rPr>
        <w:t xml:space="preserve"> της βεβαίωσης εγγραφής στον επίσημο κατάλογο και πιστοποιητικά, κατά τα οριζόμενα ανωτέρω στην περίπτωση Β.1, υποπερ. </w:t>
      </w:r>
      <w:r w:rsidRPr="11E90C04">
        <w:rPr>
          <w:color w:val="000000" w:themeColor="text1"/>
          <w:lang w:val="en-US"/>
        </w:rPr>
        <w:t>i</w:t>
      </w:r>
      <w:r w:rsidRPr="11E90C04">
        <w:rPr>
          <w:color w:val="000000" w:themeColor="text1"/>
          <w:lang w:val="el-GR"/>
        </w:rPr>
        <w:t xml:space="preserve">, </w:t>
      </w:r>
      <w:r w:rsidRPr="11E90C04">
        <w:rPr>
          <w:color w:val="000000" w:themeColor="text1"/>
          <w:lang w:val="en-US"/>
        </w:rPr>
        <w:t>ii</w:t>
      </w:r>
      <w:r w:rsidRPr="11E90C04">
        <w:rPr>
          <w:color w:val="000000" w:themeColor="text1"/>
          <w:lang w:val="el-GR"/>
        </w:rPr>
        <w:t xml:space="preserve"> και </w:t>
      </w:r>
      <w:r w:rsidRPr="11E90C04">
        <w:rPr>
          <w:color w:val="000000" w:themeColor="text1"/>
          <w:lang w:val="en-US"/>
        </w:rPr>
        <w:t>iii</w:t>
      </w:r>
      <w:r w:rsidRPr="11E90C04">
        <w:rPr>
          <w:color w:val="000000" w:themeColor="text1"/>
          <w:lang w:val="el-GR"/>
        </w:rPr>
        <w:t xml:space="preserve"> της περ. β.</w:t>
      </w: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0975DAF3" w14:textId="6F88F370" w:rsidR="00AC2E76" w:rsidRPr="00DE1F94" w:rsidRDefault="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6496580B" w:rsidR="002B2F6A" w:rsidRDefault="003355E7" w:rsidP="00014B60">
      <w:pPr>
        <w:tabs>
          <w:tab w:val="left" w:pos="3544"/>
        </w:tabs>
        <w:rPr>
          <w:lang w:val="el-GR"/>
        </w:rPr>
      </w:pPr>
      <w:r w:rsidRPr="11E90C04">
        <w:rPr>
          <w:b/>
          <w:bCs/>
          <w:lang w:val="el-GR"/>
        </w:rPr>
        <w:t>Β.</w:t>
      </w:r>
      <w:r w:rsidR="00683396" w:rsidRPr="11E90C04">
        <w:rPr>
          <w:b/>
          <w:bCs/>
          <w:lang w:val="el-GR"/>
        </w:rPr>
        <w:t>9</w:t>
      </w:r>
      <w:r w:rsidRPr="11E90C04">
        <w:rPr>
          <w:b/>
          <w:bCs/>
          <w:lang w:val="el-GR"/>
        </w:rPr>
        <w:t>.</w:t>
      </w:r>
      <w:r w:rsidRPr="11E90C04">
        <w:rPr>
          <w:lang w:val="el-GR"/>
        </w:rPr>
        <w:t xml:space="preserve"> </w:t>
      </w:r>
      <w:r w:rsidR="002B2F6A" w:rsidRPr="11E90C04">
        <w:rPr>
          <w:lang w:val="el-GR"/>
        </w:rPr>
        <w:t>Στην περίπτωση που οικονομικός φορέας επιθυμεί να στηριχθεί στις ικανότητες άλλων φορέων, σύμφωνα με την παράγραφο 2.2.8</w:t>
      </w:r>
      <w:r w:rsidR="00BE0520" w:rsidRPr="11E90C04">
        <w:rPr>
          <w:lang w:val="el-GR"/>
        </w:rPr>
        <w:t>,</w:t>
      </w:r>
      <w:r w:rsidR="002B2F6A" w:rsidRPr="11E90C04">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sidRPr="11E90C04">
        <w:rPr>
          <w:lang w:val="el-GR"/>
        </w:rPr>
        <w:t>ό</w:t>
      </w:r>
      <w:r w:rsidR="002B2F6A" w:rsidRPr="11E90C04">
        <w:rPr>
          <w:lang w:val="el-GR"/>
        </w:rPr>
        <w:t>δ</w:t>
      </w:r>
      <w:r w:rsidR="003629A5" w:rsidRPr="11E90C04">
        <w:rPr>
          <w:lang w:val="el-GR"/>
        </w:rPr>
        <w:t>ι</w:t>
      </w:r>
      <w:r w:rsidR="002B2F6A" w:rsidRPr="11E90C04">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sidRPr="11E90C04">
        <w:rPr>
          <w:lang w:val="el-GR"/>
        </w:rPr>
        <w:t>ο</w:t>
      </w:r>
      <w:r w:rsidR="002B2F6A" w:rsidRPr="11E90C04">
        <w:rPr>
          <w:lang w:val="el-GR"/>
        </w:rPr>
        <w:t>μ</w:t>
      </w:r>
      <w:r w:rsidR="003629A5" w:rsidRPr="11E90C04">
        <w:rPr>
          <w:lang w:val="el-GR"/>
        </w:rPr>
        <w:t>έ</w:t>
      </w:r>
      <w:r w:rsidR="002B2F6A" w:rsidRPr="11E90C04">
        <w:rPr>
          <w:lang w:val="el-GR"/>
        </w:rPr>
        <w:t xml:space="preserve">νου  για την εκτέλεση της </w:t>
      </w:r>
      <w:r w:rsidR="003629A5" w:rsidRPr="11E90C04">
        <w:rPr>
          <w:lang w:val="el-GR"/>
        </w:rPr>
        <w:t>σ</w:t>
      </w:r>
      <w:r w:rsidR="002B2F6A" w:rsidRPr="11E90C04">
        <w:rPr>
          <w:lang w:val="el-GR"/>
        </w:rPr>
        <w:t xml:space="preserve">ύμβασης. </w:t>
      </w:r>
    </w:p>
    <w:p w14:paraId="5B2E37C4" w14:textId="6EBFCFF6" w:rsidR="002B2F6A" w:rsidRDefault="002B2F6A" w:rsidP="002B2F6A">
      <w:pPr>
        <w:rPr>
          <w:color w:val="000000"/>
          <w:lang w:val="el-GR"/>
        </w:rPr>
      </w:pPr>
      <w:r w:rsidRPr="11E90C04">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sidRPr="11E90C04">
        <w:rPr>
          <w:lang w:val="el-GR"/>
        </w:rPr>
        <w:t xml:space="preserve">με </w:t>
      </w:r>
      <w:r w:rsidRPr="11E90C04">
        <w:rPr>
          <w:lang w:val="el-GR"/>
        </w:rPr>
        <w:t>το</w:t>
      </w:r>
      <w:r w:rsidR="003629A5" w:rsidRPr="11E90C04">
        <w:rPr>
          <w:lang w:val="el-GR"/>
        </w:rPr>
        <w:t>ν</w:t>
      </w:r>
      <w:r w:rsidRPr="11E90C04">
        <w:rPr>
          <w:lang w:val="el-GR"/>
        </w:rPr>
        <w:t xml:space="preserve"> οποίο θα </w:t>
      </w:r>
      <w:r w:rsidRPr="11E90C04">
        <w:rPr>
          <w:lang w:val="el-GR"/>
        </w:rPr>
        <w:lastRenderedPageBreak/>
        <w:t>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sidRPr="11E90C04">
        <w:rPr>
          <w:lang w:val="el-GR"/>
        </w:rPr>
        <w:t xml:space="preserve"> </w:t>
      </w:r>
      <w:r w:rsidRPr="11E90C04">
        <w:rPr>
          <w:color w:val="000000" w:themeColor="text1"/>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5636A33D" w:rsidR="00EB1543" w:rsidRPr="00603221" w:rsidRDefault="00EB1543" w:rsidP="00EB1543">
      <w:pPr>
        <w:rPr>
          <w:color w:val="000000"/>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9214EDA"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9B39E0">
      <w:pPr>
        <w:numPr>
          <w:ilvl w:val="0"/>
          <w:numId w:val="9"/>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6F48CB41" w:rsidR="00C40FB9" w:rsidRPr="007F7FCB" w:rsidRDefault="002B2F6A" w:rsidP="009B39E0">
      <w:pPr>
        <w:numPr>
          <w:ilvl w:val="0"/>
          <w:numId w:val="9"/>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7F7FCB">
        <w:rPr>
          <w:b/>
          <w:bCs/>
          <w:lang w:val="el-GR"/>
        </w:rPr>
        <w:t>τους</w:t>
      </w:r>
    </w:p>
    <w:p w14:paraId="1775DA44" w14:textId="77777777" w:rsidR="007F7FCB" w:rsidRPr="00603221" w:rsidRDefault="007F7FCB" w:rsidP="007F7FCB">
      <w:pPr>
        <w:ind w:left="720"/>
        <w:rPr>
          <w:lang w:val="el-GR"/>
        </w:rPr>
      </w:pPr>
    </w:p>
    <w:p w14:paraId="601D999A" w14:textId="77777777" w:rsidR="00C33C73" w:rsidRPr="00603221" w:rsidRDefault="00C33C73" w:rsidP="006D2C7C">
      <w:pPr>
        <w:pStyle w:val="Heading2"/>
        <w:numPr>
          <w:ilvl w:val="1"/>
          <w:numId w:val="231"/>
        </w:numPr>
        <w:rPr>
          <w:rFonts w:cs="Tahoma"/>
          <w:lang w:val="el-GR"/>
        </w:rPr>
      </w:pPr>
      <w:r w:rsidRPr="00603221">
        <w:rPr>
          <w:rFonts w:cs="Tahoma"/>
          <w:lang w:val="el-GR"/>
        </w:rPr>
        <w:tab/>
      </w:r>
      <w:bookmarkStart w:id="175" w:name="_Toc97194289"/>
      <w:bookmarkStart w:id="176" w:name="_Toc97194431"/>
      <w:bookmarkStart w:id="177" w:name="_Toc196735935"/>
      <w:r w:rsidRPr="00603221">
        <w:rPr>
          <w:rFonts w:cs="Tahoma"/>
          <w:lang w:val="el-GR"/>
        </w:rPr>
        <w:t>Κριτήρια Ανάθεσης</w:t>
      </w:r>
      <w:bookmarkEnd w:id="175"/>
      <w:bookmarkEnd w:id="176"/>
      <w:bookmarkEnd w:id="177"/>
      <w:r w:rsidRPr="00603221">
        <w:rPr>
          <w:rFonts w:cs="Tahoma"/>
          <w:lang w:val="el-GR"/>
        </w:rPr>
        <w:t xml:space="preserve"> </w:t>
      </w:r>
    </w:p>
    <w:p w14:paraId="6A9A94FD" w14:textId="2BA8493D" w:rsidR="008338F0" w:rsidRPr="00603221" w:rsidRDefault="003355E7" w:rsidP="006D2C7C">
      <w:pPr>
        <w:pStyle w:val="Heading3"/>
        <w:numPr>
          <w:ilvl w:val="2"/>
          <w:numId w:val="232"/>
        </w:numPr>
        <w:rPr>
          <w:lang w:val="el-GR"/>
        </w:rPr>
      </w:pPr>
      <w:bookmarkStart w:id="178" w:name="_Ref496542191"/>
      <w:bookmarkStart w:id="179" w:name="_Toc97194290"/>
      <w:bookmarkStart w:id="180" w:name="_Toc97194432"/>
      <w:bookmarkStart w:id="181" w:name="_Toc196735936"/>
      <w:r w:rsidRPr="00603221">
        <w:rPr>
          <w:lang w:val="el-GR"/>
        </w:rPr>
        <w:t>Κριτήριο ανάθεσης</w:t>
      </w:r>
      <w:bookmarkEnd w:id="178"/>
      <w:bookmarkEnd w:id="179"/>
      <w:bookmarkEnd w:id="180"/>
      <w:bookmarkEnd w:id="181"/>
    </w:p>
    <w:p w14:paraId="57F86EAB" w14:textId="633470C9" w:rsidR="00A86054" w:rsidRDefault="003355E7" w:rsidP="00A86054">
      <w:pPr>
        <w:rPr>
          <w:lang w:val="el-GR"/>
        </w:rPr>
      </w:pPr>
      <w:r w:rsidRPr="11E90C04">
        <w:rPr>
          <w:lang w:val="el-GR"/>
        </w:rPr>
        <w:t xml:space="preserve">Κριτήριο ανάθεσης της </w:t>
      </w:r>
      <w:r w:rsidR="003629A5" w:rsidRPr="11E90C04">
        <w:rPr>
          <w:lang w:val="el-GR"/>
        </w:rPr>
        <w:t>σ</w:t>
      </w:r>
      <w:r w:rsidRPr="11E90C04">
        <w:rPr>
          <w:lang w:val="el-GR"/>
        </w:rPr>
        <w:t>ύμβασης είναι η πλέον συμφέρουσα από οικονομική άποψη προσφορά</w:t>
      </w:r>
      <w:r w:rsidR="00DD2BF2" w:rsidRPr="11E90C04">
        <w:rPr>
          <w:lang w:val="el-GR"/>
        </w:rPr>
        <w:t xml:space="preserve"> </w:t>
      </w:r>
      <w:r w:rsidRPr="11E90C04">
        <w:rPr>
          <w:lang w:val="el-GR"/>
        </w:rPr>
        <w:t>βάσει βέλτιστης σχέσης ποιότητας – τιμής, η οποία εκτιμάται βάσει των κάτωθι κριτηρίων:</w:t>
      </w:r>
      <w:bookmarkStart w:id="182" w:name="_Hlk126495957"/>
      <w:bookmarkStart w:id="183" w:name="_Toc97194291"/>
      <w:bookmarkStart w:id="184" w:name="_Toc97194433"/>
      <w:bookmarkEnd w:id="182"/>
    </w:p>
    <w:p w14:paraId="0894EDA5" w14:textId="77777777" w:rsidR="00A86054" w:rsidRPr="00A86054" w:rsidRDefault="00A86054" w:rsidP="00A86054">
      <w:pPr>
        <w:rPr>
          <w:lang w:val="el-GR"/>
        </w:rPr>
      </w:pPr>
    </w:p>
    <w:tbl>
      <w:tblPr>
        <w:tblpPr w:leftFromText="180" w:rightFromText="180" w:vertAnchor="text" w:tblpY="-25"/>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9"/>
        <w:gridCol w:w="6274"/>
        <w:gridCol w:w="1496"/>
        <w:gridCol w:w="1303"/>
      </w:tblGrid>
      <w:tr w:rsidR="00A86054" w:rsidRPr="0099537C" w14:paraId="7999928B" w14:textId="77777777" w:rsidTr="008E76D4">
        <w:trPr>
          <w:trHeight w:val="307"/>
        </w:trPr>
        <w:tc>
          <w:tcPr>
            <w:tcW w:w="6918" w:type="dxa"/>
            <w:gridSpan w:val="2"/>
            <w:tcBorders>
              <w:top w:val="single" w:sz="6" w:space="0" w:color="000000"/>
              <w:left w:val="single" w:sz="6" w:space="0" w:color="000000"/>
              <w:bottom w:val="single" w:sz="6" w:space="0" w:color="000000"/>
              <w:right w:val="single" w:sz="6" w:space="0" w:color="000000"/>
            </w:tcBorders>
            <w:shd w:val="clear" w:color="auto" w:fill="B3B3B3"/>
            <w:vAlign w:val="center"/>
            <w:hideMark/>
          </w:tcPr>
          <w:p w14:paraId="56375CC7" w14:textId="77777777" w:rsidR="00A86054" w:rsidRPr="007F7FCB" w:rsidRDefault="00A86054" w:rsidP="008E76D4">
            <w:pPr>
              <w:spacing w:after="40"/>
              <w:rPr>
                <w:iCs/>
                <w:lang w:val="en-US"/>
              </w:rPr>
            </w:pPr>
            <w:bookmarkStart w:id="185" w:name="_Hlk196735231"/>
            <w:r w:rsidRPr="007F7FCB">
              <w:rPr>
                <w:b/>
                <w:bCs/>
                <w:iCs/>
                <w:lang w:val="el-GR"/>
              </w:rPr>
              <w:lastRenderedPageBreak/>
              <w:t>ΚΡΙΤΗΡΙΑ ΑΞΙΟΛΟΓΗΣΗΣ</w:t>
            </w:r>
            <w:r w:rsidRPr="007F7FCB">
              <w:rPr>
                <w:iCs/>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B3B3B3"/>
            <w:vAlign w:val="center"/>
            <w:hideMark/>
          </w:tcPr>
          <w:p w14:paraId="24EF252C" w14:textId="77777777" w:rsidR="00A86054" w:rsidRPr="007F7FCB" w:rsidRDefault="00A86054" w:rsidP="008E76D4">
            <w:pPr>
              <w:spacing w:after="40"/>
              <w:jc w:val="center"/>
              <w:rPr>
                <w:iCs/>
                <w:lang w:val="en-US"/>
              </w:rPr>
            </w:pPr>
            <w:r w:rsidRPr="007F7FCB">
              <w:rPr>
                <w:b/>
                <w:bCs/>
                <w:iCs/>
              </w:rPr>
              <w:t>Συντελεστής βαρύτητας (%)</w:t>
            </w:r>
          </w:p>
        </w:tc>
        <w:tc>
          <w:tcPr>
            <w:tcW w:w="1206" w:type="dxa"/>
            <w:tcBorders>
              <w:top w:val="single" w:sz="6" w:space="0" w:color="000000"/>
              <w:left w:val="single" w:sz="6" w:space="0" w:color="000000"/>
              <w:bottom w:val="single" w:sz="6" w:space="0" w:color="000000"/>
              <w:right w:val="single" w:sz="6" w:space="0" w:color="000000"/>
            </w:tcBorders>
            <w:shd w:val="clear" w:color="auto" w:fill="B3B3B3"/>
          </w:tcPr>
          <w:p w14:paraId="0571CB86" w14:textId="77777777" w:rsidR="00A86054" w:rsidRPr="009729D9" w:rsidRDefault="00A86054" w:rsidP="008E76D4">
            <w:pPr>
              <w:spacing w:after="40"/>
              <w:jc w:val="center"/>
              <w:rPr>
                <w:b/>
                <w:bCs/>
                <w:iCs/>
                <w:lang w:val="el-GR"/>
              </w:rPr>
            </w:pPr>
            <w:r w:rsidRPr="007F7FCB">
              <w:rPr>
                <w:b/>
                <w:bCs/>
                <w:iCs/>
                <w:lang w:val="el-GR"/>
              </w:rPr>
              <w:t>Παραπομπή σε παρ. απαίτησης διακήρυξης</w:t>
            </w:r>
          </w:p>
        </w:tc>
      </w:tr>
      <w:tr w:rsidR="00A86054" w:rsidRPr="007F7FCB" w14:paraId="383FCF39"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B3B3B3"/>
            <w:vAlign w:val="center"/>
            <w:hideMark/>
          </w:tcPr>
          <w:p w14:paraId="1397C78C" w14:textId="77777777" w:rsidR="00A86054" w:rsidRPr="007F7FCB" w:rsidRDefault="00A86054" w:rsidP="008E76D4">
            <w:pPr>
              <w:spacing w:after="40"/>
              <w:rPr>
                <w:iCs/>
                <w:lang w:val="en-US"/>
              </w:rPr>
            </w:pPr>
            <w:r w:rsidRPr="007F7FCB">
              <w:rPr>
                <w:b/>
                <w:bCs/>
                <w:iCs/>
                <w:lang w:val="el-GR"/>
              </w:rPr>
              <w:t>1.</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B3B3B3"/>
            <w:vAlign w:val="center"/>
            <w:hideMark/>
          </w:tcPr>
          <w:p w14:paraId="40CF12D0" w14:textId="77777777" w:rsidR="00A86054" w:rsidRPr="007F7FCB" w:rsidRDefault="00A86054" w:rsidP="008E76D4">
            <w:pPr>
              <w:spacing w:after="40"/>
              <w:rPr>
                <w:iCs/>
                <w:lang w:val="en-US"/>
              </w:rPr>
            </w:pPr>
            <w:r w:rsidRPr="007F7FCB">
              <w:rPr>
                <w:b/>
                <w:bCs/>
                <w:iCs/>
                <w:lang w:val="el-GR"/>
              </w:rPr>
              <w:t>Προδιαγραφές Τεχνικής Λύσης</w:t>
            </w:r>
            <w:r w:rsidRPr="007F7FCB">
              <w:rPr>
                <w:iCs/>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B3B3B3"/>
            <w:vAlign w:val="center"/>
            <w:hideMark/>
          </w:tcPr>
          <w:p w14:paraId="63117DF1" w14:textId="77777777" w:rsidR="00A86054" w:rsidRPr="007F7FCB" w:rsidRDefault="00A86054" w:rsidP="008E76D4">
            <w:pPr>
              <w:spacing w:after="40"/>
              <w:jc w:val="center"/>
              <w:rPr>
                <w:iCs/>
                <w:lang w:val="en-US"/>
              </w:rPr>
            </w:pPr>
            <w:r w:rsidRPr="007F7FCB">
              <w:rPr>
                <w:b/>
                <w:bCs/>
                <w:iCs/>
                <w:lang w:val="el-GR"/>
              </w:rPr>
              <w:t>45%</w:t>
            </w:r>
          </w:p>
        </w:tc>
        <w:tc>
          <w:tcPr>
            <w:tcW w:w="1206" w:type="dxa"/>
            <w:tcBorders>
              <w:top w:val="single" w:sz="6" w:space="0" w:color="000000"/>
              <w:left w:val="single" w:sz="6" w:space="0" w:color="000000"/>
              <w:bottom w:val="single" w:sz="6" w:space="0" w:color="000000"/>
              <w:right w:val="single" w:sz="6" w:space="0" w:color="000000"/>
            </w:tcBorders>
            <w:shd w:val="clear" w:color="auto" w:fill="B3B3B3"/>
          </w:tcPr>
          <w:p w14:paraId="31197239" w14:textId="77777777" w:rsidR="00A86054" w:rsidRPr="007F7FCB" w:rsidRDefault="00A86054" w:rsidP="008E76D4">
            <w:pPr>
              <w:spacing w:after="40"/>
              <w:jc w:val="center"/>
              <w:rPr>
                <w:b/>
                <w:bCs/>
                <w:iCs/>
                <w:lang w:val="el-GR"/>
              </w:rPr>
            </w:pPr>
          </w:p>
        </w:tc>
      </w:tr>
      <w:tr w:rsidR="00A86054" w:rsidRPr="007F7FCB" w14:paraId="72C7B1BD"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FD815F" w14:textId="77777777" w:rsidR="00A86054" w:rsidRPr="007F7FCB" w:rsidRDefault="00A86054" w:rsidP="008E76D4">
            <w:pPr>
              <w:spacing w:after="40"/>
              <w:rPr>
                <w:iCs/>
                <w:lang w:val="en-US"/>
              </w:rPr>
            </w:pPr>
            <w:r w:rsidRPr="007F7FCB">
              <w:rPr>
                <w:iCs/>
              </w:rPr>
              <w:t>1.1</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58CDD0" w14:textId="77777777" w:rsidR="00A86054" w:rsidRPr="007F7FCB" w:rsidRDefault="00A86054" w:rsidP="008E76D4">
            <w:pPr>
              <w:spacing w:after="40"/>
              <w:jc w:val="left"/>
              <w:rPr>
                <w:iCs/>
                <w:sz w:val="21"/>
                <w:szCs w:val="21"/>
                <w:lang w:val="el-GR"/>
              </w:rPr>
            </w:pPr>
            <w:r w:rsidRPr="007F7FCB">
              <w:rPr>
                <w:iCs/>
                <w:sz w:val="21"/>
                <w:szCs w:val="21"/>
                <w:lang w:val="el-GR"/>
              </w:rPr>
              <w:t>Κατανόηση του Έργου, Προτεινόμενη Αρχιτεκτονική και Χαρακτηριστικά Λύσης</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DC762A" w14:textId="77777777" w:rsidR="00A86054" w:rsidRPr="007F7FCB" w:rsidRDefault="00A86054" w:rsidP="008E76D4">
            <w:pPr>
              <w:spacing w:after="40"/>
              <w:jc w:val="center"/>
              <w:rPr>
                <w:iCs/>
                <w:sz w:val="21"/>
                <w:szCs w:val="21"/>
                <w:lang w:val="el-GR"/>
              </w:rPr>
            </w:pPr>
          </w:p>
          <w:p w14:paraId="2BADEC52" w14:textId="77777777" w:rsidR="00A86054" w:rsidRPr="007F7FCB" w:rsidRDefault="00A86054" w:rsidP="008E76D4">
            <w:pPr>
              <w:spacing w:after="40"/>
              <w:jc w:val="center"/>
              <w:rPr>
                <w:iCs/>
                <w:sz w:val="21"/>
                <w:szCs w:val="21"/>
                <w:lang w:val="en-US"/>
              </w:rPr>
            </w:pPr>
            <w:r w:rsidRPr="007F7FCB">
              <w:rPr>
                <w:iCs/>
                <w:sz w:val="21"/>
                <w:szCs w:val="21"/>
                <w:lang w:val="el-GR"/>
              </w:rPr>
              <w:t>5</w:t>
            </w:r>
            <w:r w:rsidRPr="007F7FCB">
              <w:rPr>
                <w:iCs/>
                <w:sz w:val="21"/>
                <w:szCs w:val="21"/>
              </w:rPr>
              <w:t>%</w:t>
            </w:r>
          </w:p>
        </w:tc>
        <w:tc>
          <w:tcPr>
            <w:tcW w:w="1206" w:type="dxa"/>
            <w:tcBorders>
              <w:top w:val="single" w:sz="6" w:space="0" w:color="000000"/>
              <w:left w:val="single" w:sz="6" w:space="0" w:color="000000"/>
              <w:bottom w:val="single" w:sz="6" w:space="0" w:color="000000"/>
              <w:right w:val="single" w:sz="6" w:space="0" w:color="000000"/>
            </w:tcBorders>
          </w:tcPr>
          <w:p w14:paraId="4A4FCF12"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(2.2.4)</w:t>
            </w:r>
          </w:p>
        </w:tc>
      </w:tr>
      <w:tr w:rsidR="00A86054" w:rsidRPr="007F7FCB" w14:paraId="7B5436B8"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FA9572" w14:textId="77777777" w:rsidR="00A86054" w:rsidRPr="007F7FCB" w:rsidRDefault="00A86054" w:rsidP="008E76D4">
            <w:pPr>
              <w:spacing w:after="40"/>
              <w:rPr>
                <w:iCs/>
                <w:lang w:val="en-US"/>
              </w:rPr>
            </w:pPr>
            <w:r w:rsidRPr="007F7FCB">
              <w:rPr>
                <w:iCs/>
                <w:lang w:val="el-GR"/>
              </w:rPr>
              <w:t>1.2</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54424EF" w14:textId="77777777" w:rsidR="00A86054" w:rsidRPr="007F7FCB" w:rsidRDefault="00A86054" w:rsidP="008E76D4">
            <w:pPr>
              <w:spacing w:after="40"/>
              <w:jc w:val="left"/>
              <w:rPr>
                <w:iCs/>
                <w:sz w:val="21"/>
                <w:szCs w:val="21"/>
                <w:lang w:val="el-GR"/>
              </w:rPr>
            </w:pPr>
            <w:r w:rsidRPr="007F7FCB">
              <w:rPr>
                <w:iCs/>
                <w:sz w:val="21"/>
                <w:szCs w:val="21"/>
                <w:lang w:val="el-GR"/>
              </w:rPr>
              <w:t>Διαλειτουργικότητα (εσωτερική – εξωτερική, τεχνολογική ομοιογένεια)</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49BBAB" w14:textId="77777777" w:rsidR="00A86054" w:rsidRPr="007F7FCB" w:rsidRDefault="00A86054" w:rsidP="008E76D4">
            <w:pPr>
              <w:spacing w:after="40"/>
              <w:jc w:val="center"/>
              <w:rPr>
                <w:iCs/>
                <w:sz w:val="21"/>
                <w:szCs w:val="21"/>
                <w:lang w:val="en-US"/>
              </w:rPr>
            </w:pPr>
            <w:r w:rsidRPr="007F7FCB">
              <w:rPr>
                <w:iCs/>
                <w:sz w:val="21"/>
                <w:szCs w:val="21"/>
                <w:lang w:val="el-GR"/>
              </w:rPr>
              <w:t>5%</w:t>
            </w:r>
          </w:p>
        </w:tc>
        <w:tc>
          <w:tcPr>
            <w:tcW w:w="1206" w:type="dxa"/>
            <w:tcBorders>
              <w:top w:val="single" w:sz="6" w:space="0" w:color="000000"/>
              <w:left w:val="single" w:sz="6" w:space="0" w:color="000000"/>
              <w:bottom w:val="single" w:sz="6" w:space="0" w:color="000000"/>
              <w:right w:val="single" w:sz="6" w:space="0" w:color="000000"/>
            </w:tcBorders>
          </w:tcPr>
          <w:p w14:paraId="31B1569B"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(2.2.4)</w:t>
            </w:r>
          </w:p>
        </w:tc>
      </w:tr>
      <w:tr w:rsidR="00A86054" w:rsidRPr="007F7FCB" w14:paraId="37E1356D"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8C43CCF" w14:textId="77777777" w:rsidR="00A86054" w:rsidRPr="007F7FCB" w:rsidRDefault="00A86054" w:rsidP="008E76D4">
            <w:pPr>
              <w:spacing w:after="40"/>
              <w:rPr>
                <w:iCs/>
                <w:lang w:val="en-US"/>
              </w:rPr>
            </w:pPr>
            <w:r w:rsidRPr="007F7FCB">
              <w:rPr>
                <w:iCs/>
              </w:rPr>
              <w:t>1.</w:t>
            </w:r>
            <w:r w:rsidRPr="007F7FCB">
              <w:rPr>
                <w:iCs/>
                <w:lang w:val="el-GR"/>
              </w:rPr>
              <w:t>3</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B5DB6BA" w14:textId="77777777" w:rsidR="00A86054" w:rsidRPr="007F7FCB" w:rsidRDefault="00A86054" w:rsidP="008E76D4">
            <w:pPr>
              <w:spacing w:after="40"/>
              <w:jc w:val="left"/>
              <w:rPr>
                <w:iCs/>
                <w:sz w:val="21"/>
                <w:szCs w:val="21"/>
                <w:lang w:val="el-GR"/>
              </w:rPr>
            </w:pPr>
            <w:r w:rsidRPr="007F7FCB">
              <w:rPr>
                <w:iCs/>
                <w:sz w:val="21"/>
                <w:szCs w:val="21"/>
                <w:lang w:val="el-GR"/>
              </w:rPr>
              <w:t xml:space="preserve">Προτεινόμενες Τεχνολογίες (εργαλεία – </w:t>
            </w:r>
            <w:r w:rsidRPr="007F7FCB">
              <w:rPr>
                <w:iCs/>
                <w:sz w:val="21"/>
                <w:szCs w:val="21"/>
                <w:lang w:val="en-US"/>
              </w:rPr>
              <w:t>frameworks</w:t>
            </w:r>
            <w:r w:rsidRPr="007F7FCB">
              <w:rPr>
                <w:iCs/>
                <w:sz w:val="21"/>
                <w:szCs w:val="21"/>
                <w:lang w:val="el-GR"/>
              </w:rPr>
              <w:t>) που θα αξιοποιηθούν στην υλοποίηση του έργου. Ομοιογένεια της προτεινόμενης αρχιτεκτονικής και της τεχνολογικής πλατφόρμας που θα προτείνει ο Ανάδοχος (τεχνολογίες, βάσεις δεδομένων, γλώσσες προγραμματισμού, κλπ.)</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537DC21" w14:textId="77777777" w:rsidR="00A86054" w:rsidRPr="007F7FCB" w:rsidRDefault="00A86054" w:rsidP="008E76D4">
            <w:pPr>
              <w:spacing w:after="40"/>
              <w:jc w:val="center"/>
              <w:rPr>
                <w:iCs/>
                <w:sz w:val="21"/>
                <w:szCs w:val="21"/>
                <w:lang w:val="el-GR"/>
              </w:rPr>
            </w:pPr>
          </w:p>
          <w:p w14:paraId="2B04C0AC" w14:textId="77777777" w:rsidR="00A86054" w:rsidRPr="007F7FCB" w:rsidRDefault="00A86054" w:rsidP="008E76D4">
            <w:pPr>
              <w:spacing w:after="40"/>
              <w:jc w:val="center"/>
              <w:rPr>
                <w:iCs/>
                <w:sz w:val="21"/>
                <w:szCs w:val="21"/>
                <w:lang w:val="en-US"/>
              </w:rPr>
            </w:pPr>
            <w:r w:rsidRPr="007F7FCB">
              <w:rPr>
                <w:iCs/>
                <w:sz w:val="21"/>
                <w:szCs w:val="21"/>
                <w:lang w:val="el-GR"/>
              </w:rPr>
              <w:t>20%</w:t>
            </w:r>
          </w:p>
        </w:tc>
        <w:tc>
          <w:tcPr>
            <w:tcW w:w="1206" w:type="dxa"/>
            <w:tcBorders>
              <w:top w:val="single" w:sz="6" w:space="0" w:color="000000"/>
              <w:left w:val="single" w:sz="6" w:space="0" w:color="000000"/>
              <w:bottom w:val="single" w:sz="6" w:space="0" w:color="000000"/>
              <w:right w:val="single" w:sz="6" w:space="0" w:color="000000"/>
            </w:tcBorders>
          </w:tcPr>
          <w:p w14:paraId="7060426D"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(2.2.4)</w:t>
            </w:r>
          </w:p>
        </w:tc>
      </w:tr>
      <w:tr w:rsidR="00A86054" w:rsidRPr="007F7FCB" w14:paraId="53EB19F6"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CB6ABE" w14:textId="77777777" w:rsidR="00A86054" w:rsidRPr="007F7FCB" w:rsidRDefault="00A86054" w:rsidP="008E76D4">
            <w:pPr>
              <w:spacing w:after="40"/>
              <w:rPr>
                <w:iCs/>
                <w:lang w:val="en-US"/>
              </w:rPr>
            </w:pPr>
            <w:r w:rsidRPr="007F7FCB">
              <w:rPr>
                <w:iCs/>
                <w:lang w:val="el-GR"/>
              </w:rPr>
              <w:t>1.4</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CAD42F" w14:textId="77777777" w:rsidR="00A86054" w:rsidRPr="007F7FCB" w:rsidRDefault="00A86054" w:rsidP="008E76D4">
            <w:pPr>
              <w:spacing w:after="40"/>
              <w:jc w:val="left"/>
              <w:rPr>
                <w:iCs/>
                <w:sz w:val="21"/>
                <w:szCs w:val="21"/>
                <w:lang w:val="en-US"/>
              </w:rPr>
            </w:pPr>
            <w:r w:rsidRPr="007F7FCB">
              <w:rPr>
                <w:iCs/>
                <w:sz w:val="21"/>
                <w:szCs w:val="21"/>
                <w:lang w:val="el-GR"/>
              </w:rPr>
              <w:t>Έτοιμα Προϊόντα Λογισμικού</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3B151F" w14:textId="77777777" w:rsidR="00A86054" w:rsidRPr="007F7FCB" w:rsidRDefault="00A86054" w:rsidP="008E76D4">
            <w:pPr>
              <w:spacing w:after="40"/>
              <w:jc w:val="center"/>
              <w:rPr>
                <w:iCs/>
                <w:sz w:val="21"/>
                <w:szCs w:val="21"/>
                <w:lang w:val="en-US"/>
              </w:rPr>
            </w:pPr>
            <w:r w:rsidRPr="007F7FCB">
              <w:rPr>
                <w:iCs/>
                <w:sz w:val="21"/>
                <w:szCs w:val="21"/>
                <w:lang w:val="el-GR"/>
              </w:rPr>
              <w:t>5</w:t>
            </w:r>
            <w:r w:rsidRPr="007F7FCB">
              <w:rPr>
                <w:iCs/>
                <w:sz w:val="21"/>
                <w:szCs w:val="21"/>
              </w:rPr>
              <w:t>%</w:t>
            </w:r>
          </w:p>
        </w:tc>
        <w:tc>
          <w:tcPr>
            <w:tcW w:w="1206" w:type="dxa"/>
            <w:tcBorders>
              <w:top w:val="single" w:sz="6" w:space="0" w:color="000000"/>
              <w:left w:val="single" w:sz="6" w:space="0" w:color="000000"/>
              <w:bottom w:val="single" w:sz="6" w:space="0" w:color="000000"/>
              <w:right w:val="single" w:sz="6" w:space="0" w:color="000000"/>
            </w:tcBorders>
            <w:shd w:val="clear" w:color="auto" w:fill="FFFFFF"/>
          </w:tcPr>
          <w:p w14:paraId="64A61E73"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(2.2.4)</w:t>
            </w:r>
          </w:p>
        </w:tc>
      </w:tr>
      <w:tr w:rsidR="00A86054" w:rsidRPr="007F7FCB" w14:paraId="286A7B0A"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D4FD9B1" w14:textId="77777777" w:rsidR="00A86054" w:rsidRPr="007F7FCB" w:rsidRDefault="00A86054" w:rsidP="008E76D4">
            <w:pPr>
              <w:spacing w:after="40"/>
              <w:rPr>
                <w:iCs/>
                <w:lang w:val="en-US"/>
              </w:rPr>
            </w:pPr>
            <w:r w:rsidRPr="007F7FCB">
              <w:rPr>
                <w:iCs/>
              </w:rPr>
              <w:t>1.</w:t>
            </w:r>
            <w:r w:rsidRPr="007F7FCB">
              <w:rPr>
                <w:iCs/>
                <w:lang w:val="el-GR"/>
              </w:rPr>
              <w:t>5</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5F47A5" w14:textId="77777777" w:rsidR="00A86054" w:rsidRPr="007F7FCB" w:rsidRDefault="00A86054" w:rsidP="008E76D4">
            <w:pPr>
              <w:spacing w:after="40"/>
              <w:jc w:val="left"/>
              <w:rPr>
                <w:iCs/>
                <w:sz w:val="21"/>
                <w:szCs w:val="21"/>
                <w:lang w:val="en-US"/>
              </w:rPr>
            </w:pPr>
            <w:r w:rsidRPr="007F7FCB">
              <w:rPr>
                <w:iCs/>
                <w:sz w:val="21"/>
                <w:szCs w:val="21"/>
                <w:lang w:val="el-GR"/>
              </w:rPr>
              <w:t>Μητρώα – Συστήματα – Υποσυστήματα Έργου</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14C77F6" w14:textId="77777777" w:rsidR="00A86054" w:rsidRPr="007F7FCB" w:rsidRDefault="00A86054" w:rsidP="008E76D4">
            <w:pPr>
              <w:spacing w:after="40"/>
              <w:jc w:val="center"/>
              <w:rPr>
                <w:iCs/>
                <w:sz w:val="21"/>
                <w:szCs w:val="21"/>
                <w:lang w:val="en-US"/>
              </w:rPr>
            </w:pPr>
            <w:r w:rsidRPr="007F7FCB">
              <w:rPr>
                <w:iCs/>
                <w:sz w:val="21"/>
                <w:szCs w:val="21"/>
                <w:lang w:val="el-GR"/>
              </w:rPr>
              <w:t>10</w:t>
            </w:r>
            <w:r w:rsidRPr="007F7FCB">
              <w:rPr>
                <w:iCs/>
                <w:sz w:val="21"/>
                <w:szCs w:val="21"/>
              </w:rPr>
              <w:t>%</w:t>
            </w:r>
          </w:p>
        </w:tc>
        <w:tc>
          <w:tcPr>
            <w:tcW w:w="1206" w:type="dxa"/>
            <w:tcBorders>
              <w:top w:val="single" w:sz="6" w:space="0" w:color="000000"/>
              <w:left w:val="single" w:sz="6" w:space="0" w:color="000000"/>
              <w:bottom w:val="single" w:sz="6" w:space="0" w:color="000000"/>
              <w:right w:val="single" w:sz="6" w:space="0" w:color="000000"/>
            </w:tcBorders>
          </w:tcPr>
          <w:p w14:paraId="3DA2C4F3"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(2.2.4)</w:t>
            </w:r>
          </w:p>
        </w:tc>
      </w:tr>
      <w:tr w:rsidR="00A86054" w:rsidRPr="007F7FCB" w14:paraId="421B6221"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7FF0388" w14:textId="77777777" w:rsidR="00A86054" w:rsidRPr="007F7FCB" w:rsidRDefault="00A86054" w:rsidP="008E76D4">
            <w:pPr>
              <w:spacing w:after="40"/>
              <w:rPr>
                <w:iCs/>
                <w:lang w:val="en-US"/>
              </w:rPr>
            </w:pPr>
            <w:r w:rsidRPr="007F7FCB">
              <w:rPr>
                <w:iCs/>
              </w:rPr>
              <w:t>2</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D37242A" w14:textId="77777777" w:rsidR="00A86054" w:rsidRPr="007F7FCB" w:rsidRDefault="00A86054" w:rsidP="008E76D4">
            <w:pPr>
              <w:spacing w:after="40"/>
              <w:jc w:val="left"/>
              <w:rPr>
                <w:iCs/>
                <w:sz w:val="21"/>
                <w:szCs w:val="21"/>
                <w:lang w:val="en-US"/>
              </w:rPr>
            </w:pPr>
            <w:r w:rsidRPr="007F7FCB">
              <w:rPr>
                <w:b/>
                <w:bCs/>
                <w:iCs/>
                <w:sz w:val="21"/>
                <w:szCs w:val="21"/>
              </w:rPr>
              <w:t>Προδιαγραφές Υπηρεσιών</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7733C18" w14:textId="77777777" w:rsidR="00A86054" w:rsidRPr="007F7FCB" w:rsidRDefault="00A86054" w:rsidP="008E76D4">
            <w:pPr>
              <w:spacing w:after="40"/>
              <w:jc w:val="center"/>
              <w:rPr>
                <w:iCs/>
                <w:sz w:val="21"/>
                <w:szCs w:val="21"/>
                <w:lang w:val="en-US"/>
              </w:rPr>
            </w:pPr>
            <w:r w:rsidRPr="007F7FCB">
              <w:rPr>
                <w:b/>
                <w:bCs/>
                <w:iCs/>
                <w:sz w:val="21"/>
                <w:szCs w:val="21"/>
                <w:lang w:val="el-GR"/>
              </w:rPr>
              <w:t>40%</w:t>
            </w:r>
          </w:p>
        </w:tc>
        <w:tc>
          <w:tcPr>
            <w:tcW w:w="1206" w:type="dxa"/>
            <w:tcBorders>
              <w:top w:val="single" w:sz="6" w:space="0" w:color="000000"/>
              <w:left w:val="single" w:sz="6" w:space="0" w:color="000000"/>
              <w:bottom w:val="single" w:sz="6" w:space="0" w:color="000000"/>
              <w:right w:val="single" w:sz="6" w:space="0" w:color="000000"/>
            </w:tcBorders>
            <w:shd w:val="clear" w:color="auto" w:fill="D9D9D9"/>
          </w:tcPr>
          <w:p w14:paraId="5AD54094" w14:textId="77777777" w:rsidR="00A86054" w:rsidRPr="007F7FCB" w:rsidRDefault="00A86054" w:rsidP="008E76D4">
            <w:pPr>
              <w:spacing w:after="40"/>
              <w:jc w:val="center"/>
              <w:rPr>
                <w:b/>
                <w:bCs/>
                <w:iCs/>
                <w:sz w:val="21"/>
                <w:szCs w:val="21"/>
                <w:lang w:val="el-GR"/>
              </w:rPr>
            </w:pPr>
          </w:p>
        </w:tc>
      </w:tr>
      <w:tr w:rsidR="00A86054" w:rsidRPr="007F7FCB" w14:paraId="3CF59862"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F906933" w14:textId="77777777" w:rsidR="00A86054" w:rsidRPr="007F7FCB" w:rsidRDefault="00A86054" w:rsidP="008E76D4">
            <w:pPr>
              <w:spacing w:after="40"/>
              <w:rPr>
                <w:iCs/>
                <w:lang w:val="en-US"/>
              </w:rPr>
            </w:pPr>
            <w:r w:rsidRPr="007F7FCB">
              <w:rPr>
                <w:iCs/>
              </w:rPr>
              <w:t>2.1</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220A1DE" w14:textId="77777777" w:rsidR="00A86054" w:rsidRPr="007F7FCB" w:rsidRDefault="00A86054" w:rsidP="008E76D4">
            <w:pPr>
              <w:spacing w:after="40"/>
              <w:jc w:val="left"/>
              <w:rPr>
                <w:iCs/>
                <w:sz w:val="21"/>
                <w:szCs w:val="21"/>
                <w:lang w:val="en-US"/>
              </w:rPr>
            </w:pPr>
            <w:r w:rsidRPr="007F7FCB">
              <w:rPr>
                <w:iCs/>
                <w:sz w:val="21"/>
                <w:szCs w:val="21"/>
              </w:rPr>
              <w:t>Υπηρεσίες Εκπαίδευσης</w:t>
            </w:r>
            <w:r w:rsidRPr="007F7FCB">
              <w:rPr>
                <w:iCs/>
                <w:sz w:val="21"/>
                <w:szCs w:val="21"/>
                <w:lang w:val="el-GR"/>
              </w:rPr>
              <w:t xml:space="preserve"> &amp; Μεταφοράς Τεχνογνωσίας</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EEA168" w14:textId="77777777" w:rsidR="00A86054" w:rsidRPr="007F7FCB" w:rsidRDefault="00A86054" w:rsidP="008E76D4">
            <w:pPr>
              <w:spacing w:after="40"/>
              <w:jc w:val="center"/>
              <w:rPr>
                <w:iCs/>
                <w:sz w:val="21"/>
                <w:szCs w:val="21"/>
                <w:lang w:val="en-US"/>
              </w:rPr>
            </w:pPr>
            <w:r w:rsidRPr="007F7FCB">
              <w:rPr>
                <w:iCs/>
                <w:sz w:val="21"/>
                <w:szCs w:val="21"/>
                <w:lang w:val="el-GR"/>
              </w:rPr>
              <w:t>15%</w:t>
            </w:r>
          </w:p>
        </w:tc>
        <w:tc>
          <w:tcPr>
            <w:tcW w:w="1206" w:type="dxa"/>
            <w:tcBorders>
              <w:top w:val="single" w:sz="6" w:space="0" w:color="000000"/>
              <w:left w:val="single" w:sz="6" w:space="0" w:color="000000"/>
              <w:bottom w:val="single" w:sz="6" w:space="0" w:color="000000"/>
              <w:right w:val="single" w:sz="6" w:space="0" w:color="000000"/>
            </w:tcBorders>
          </w:tcPr>
          <w:p w14:paraId="05B2F1DE"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(2.2.7)</w:t>
            </w:r>
          </w:p>
        </w:tc>
      </w:tr>
      <w:tr w:rsidR="00A86054" w:rsidRPr="007F7FCB" w14:paraId="64D4DE95"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E3AD10" w14:textId="77777777" w:rsidR="00A86054" w:rsidRPr="007F7FCB" w:rsidRDefault="00A86054" w:rsidP="008E76D4">
            <w:pPr>
              <w:spacing w:after="40"/>
              <w:rPr>
                <w:iCs/>
                <w:lang w:val="en-US"/>
              </w:rPr>
            </w:pPr>
            <w:r w:rsidRPr="007F7FCB">
              <w:rPr>
                <w:iCs/>
                <w:lang w:val="el-GR"/>
              </w:rPr>
              <w:t>2.2</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7300E7" w14:textId="77777777" w:rsidR="00A86054" w:rsidRPr="007F7FCB" w:rsidRDefault="00A86054" w:rsidP="008E76D4">
            <w:pPr>
              <w:spacing w:after="40"/>
              <w:jc w:val="left"/>
              <w:rPr>
                <w:iCs/>
                <w:sz w:val="21"/>
                <w:szCs w:val="21"/>
                <w:lang w:val="el-GR"/>
              </w:rPr>
            </w:pPr>
            <w:r w:rsidRPr="007F7FCB">
              <w:rPr>
                <w:iCs/>
                <w:sz w:val="21"/>
                <w:szCs w:val="21"/>
                <w:lang w:val="el-GR"/>
              </w:rPr>
              <w:t>Υπηρεσίες Ανάπτυξης Νέων &amp; Ολοκλήρωσης Συστημάτων</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FF65956" w14:textId="77777777" w:rsidR="00A86054" w:rsidRPr="007F7FCB" w:rsidRDefault="00A86054" w:rsidP="008E76D4">
            <w:pPr>
              <w:spacing w:after="40"/>
              <w:jc w:val="center"/>
              <w:rPr>
                <w:iCs/>
                <w:sz w:val="21"/>
                <w:szCs w:val="21"/>
                <w:lang w:val="en-US"/>
              </w:rPr>
            </w:pPr>
            <w:r w:rsidRPr="007F7FCB">
              <w:rPr>
                <w:iCs/>
                <w:sz w:val="21"/>
                <w:szCs w:val="21"/>
                <w:lang w:val="el-GR"/>
              </w:rPr>
              <w:t>10%</w:t>
            </w:r>
          </w:p>
        </w:tc>
        <w:tc>
          <w:tcPr>
            <w:tcW w:w="1206" w:type="dxa"/>
            <w:tcBorders>
              <w:top w:val="single" w:sz="6" w:space="0" w:color="000000"/>
              <w:left w:val="single" w:sz="6" w:space="0" w:color="000000"/>
              <w:bottom w:val="single" w:sz="6" w:space="0" w:color="000000"/>
              <w:right w:val="single" w:sz="6" w:space="0" w:color="000000"/>
            </w:tcBorders>
          </w:tcPr>
          <w:p w14:paraId="08CE13A9"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(2.2.7)</w:t>
            </w:r>
          </w:p>
        </w:tc>
      </w:tr>
      <w:tr w:rsidR="00A86054" w:rsidRPr="007F7FCB" w14:paraId="30409F8B"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6BF011" w14:textId="77777777" w:rsidR="00A86054" w:rsidRPr="007F7FCB" w:rsidRDefault="00A86054" w:rsidP="008E76D4">
            <w:pPr>
              <w:spacing w:after="40"/>
              <w:rPr>
                <w:iCs/>
                <w:lang w:val="en-US"/>
              </w:rPr>
            </w:pPr>
            <w:r w:rsidRPr="007F7FCB">
              <w:rPr>
                <w:iCs/>
                <w:lang w:val="el-GR"/>
              </w:rPr>
              <w:t>2.3</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8E59245" w14:textId="77777777" w:rsidR="00A86054" w:rsidRPr="007F7FCB" w:rsidRDefault="00A86054" w:rsidP="008E76D4">
            <w:pPr>
              <w:spacing w:after="40"/>
              <w:jc w:val="left"/>
              <w:rPr>
                <w:iCs/>
                <w:sz w:val="21"/>
                <w:szCs w:val="21"/>
                <w:lang w:val="en-US"/>
              </w:rPr>
            </w:pPr>
            <w:r w:rsidRPr="007F7FCB">
              <w:rPr>
                <w:iCs/>
                <w:sz w:val="21"/>
                <w:szCs w:val="21"/>
                <w:lang w:val="el-GR"/>
              </w:rPr>
              <w:t>Υπηρεσίες Αρχικοποίησης &amp; Παραμετροποίησης</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292F98" w14:textId="77777777" w:rsidR="00A86054" w:rsidRPr="007F7FCB" w:rsidRDefault="00A86054" w:rsidP="008E76D4">
            <w:pPr>
              <w:spacing w:after="40"/>
              <w:jc w:val="center"/>
              <w:rPr>
                <w:iCs/>
                <w:sz w:val="21"/>
                <w:szCs w:val="21"/>
                <w:lang w:val="en-US"/>
              </w:rPr>
            </w:pPr>
            <w:r w:rsidRPr="007F7FCB">
              <w:rPr>
                <w:iCs/>
                <w:sz w:val="21"/>
                <w:szCs w:val="21"/>
                <w:lang w:val="el-GR"/>
              </w:rPr>
              <w:t>5%</w:t>
            </w:r>
          </w:p>
        </w:tc>
        <w:tc>
          <w:tcPr>
            <w:tcW w:w="1206" w:type="dxa"/>
            <w:tcBorders>
              <w:top w:val="single" w:sz="6" w:space="0" w:color="000000"/>
              <w:left w:val="single" w:sz="6" w:space="0" w:color="000000"/>
              <w:bottom w:val="single" w:sz="6" w:space="0" w:color="000000"/>
              <w:right w:val="single" w:sz="6" w:space="0" w:color="000000"/>
            </w:tcBorders>
          </w:tcPr>
          <w:p w14:paraId="69139B7B"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(2.2.7)</w:t>
            </w:r>
          </w:p>
        </w:tc>
      </w:tr>
      <w:tr w:rsidR="00A86054" w:rsidRPr="007F7FCB" w14:paraId="3E409B0D"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A355384" w14:textId="77777777" w:rsidR="00A86054" w:rsidRPr="007F7FCB" w:rsidRDefault="00A86054" w:rsidP="008E76D4">
            <w:pPr>
              <w:spacing w:after="40"/>
              <w:rPr>
                <w:iCs/>
                <w:lang w:val="en-US"/>
              </w:rPr>
            </w:pPr>
            <w:r w:rsidRPr="007F7FCB">
              <w:rPr>
                <w:iCs/>
                <w:lang w:val="el-GR"/>
              </w:rPr>
              <w:t>2.4</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D1B563" w14:textId="77777777" w:rsidR="00A86054" w:rsidRPr="007F7FCB" w:rsidRDefault="00A86054" w:rsidP="008E76D4">
            <w:pPr>
              <w:spacing w:after="40"/>
              <w:jc w:val="left"/>
              <w:rPr>
                <w:iCs/>
                <w:sz w:val="21"/>
                <w:szCs w:val="21"/>
                <w:lang w:val="el-GR"/>
              </w:rPr>
            </w:pPr>
            <w:r w:rsidRPr="007F7FCB">
              <w:rPr>
                <w:iCs/>
                <w:sz w:val="21"/>
                <w:szCs w:val="21"/>
                <w:lang w:val="el-GR"/>
              </w:rPr>
              <w:t>Υπηρεσίες Πιλοτικής και Δοκιμαστικής Λειτουργίας</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A2866EA" w14:textId="77777777" w:rsidR="00A86054" w:rsidRPr="007F7FCB" w:rsidRDefault="00A86054" w:rsidP="008E76D4">
            <w:pPr>
              <w:spacing w:after="40"/>
              <w:jc w:val="center"/>
              <w:rPr>
                <w:iCs/>
                <w:sz w:val="21"/>
                <w:szCs w:val="21"/>
                <w:lang w:val="en-US"/>
              </w:rPr>
            </w:pPr>
            <w:r w:rsidRPr="007F7FCB">
              <w:rPr>
                <w:iCs/>
                <w:sz w:val="21"/>
                <w:szCs w:val="21"/>
                <w:lang w:val="el-GR"/>
              </w:rPr>
              <w:t>4%</w:t>
            </w:r>
          </w:p>
        </w:tc>
        <w:tc>
          <w:tcPr>
            <w:tcW w:w="1206" w:type="dxa"/>
            <w:tcBorders>
              <w:top w:val="single" w:sz="6" w:space="0" w:color="000000"/>
              <w:left w:val="single" w:sz="6" w:space="0" w:color="000000"/>
              <w:bottom w:val="single" w:sz="6" w:space="0" w:color="000000"/>
              <w:right w:val="single" w:sz="6" w:space="0" w:color="000000"/>
            </w:tcBorders>
          </w:tcPr>
          <w:p w14:paraId="0B00F195"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(2.2.7)</w:t>
            </w:r>
          </w:p>
        </w:tc>
      </w:tr>
      <w:tr w:rsidR="00A86054" w:rsidRPr="007F7FCB" w14:paraId="1AFBD675"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8904DC" w14:textId="77777777" w:rsidR="00A86054" w:rsidRPr="007F7FCB" w:rsidRDefault="00A86054" w:rsidP="008E76D4">
            <w:pPr>
              <w:spacing w:after="40"/>
              <w:rPr>
                <w:iCs/>
                <w:lang w:val="en-US"/>
              </w:rPr>
            </w:pPr>
            <w:r w:rsidRPr="007F7FCB">
              <w:rPr>
                <w:iCs/>
                <w:lang w:val="el-GR"/>
              </w:rPr>
              <w:t>2.5</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68C3C2B" w14:textId="77777777" w:rsidR="00A86054" w:rsidRPr="007F7FCB" w:rsidRDefault="00A86054" w:rsidP="008E76D4">
            <w:pPr>
              <w:spacing w:after="40"/>
              <w:jc w:val="left"/>
              <w:rPr>
                <w:iCs/>
                <w:sz w:val="21"/>
                <w:szCs w:val="21"/>
                <w:lang w:val="el-GR"/>
              </w:rPr>
            </w:pPr>
            <w:r w:rsidRPr="007F7FCB">
              <w:rPr>
                <w:iCs/>
                <w:sz w:val="21"/>
                <w:szCs w:val="21"/>
                <w:lang w:val="el-GR"/>
              </w:rPr>
              <w:t>Υπηρεσίες Εγγύησης-Συντήρησης, Τεχνικής Υποστήριξης και Τήρησης Επιπέδου Υπηρεσιών</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ED2C10" w14:textId="77777777" w:rsidR="00A86054" w:rsidRPr="007F7FCB" w:rsidRDefault="00A86054" w:rsidP="008E76D4">
            <w:pPr>
              <w:spacing w:after="40"/>
              <w:jc w:val="center"/>
              <w:rPr>
                <w:iCs/>
                <w:sz w:val="21"/>
                <w:szCs w:val="21"/>
                <w:lang w:val="en-US"/>
              </w:rPr>
            </w:pPr>
            <w:r w:rsidRPr="007F7FCB">
              <w:rPr>
                <w:iCs/>
                <w:sz w:val="21"/>
                <w:szCs w:val="21"/>
                <w:lang w:val="el-GR"/>
              </w:rPr>
              <w:t>4%</w:t>
            </w:r>
          </w:p>
        </w:tc>
        <w:tc>
          <w:tcPr>
            <w:tcW w:w="1206" w:type="dxa"/>
            <w:tcBorders>
              <w:top w:val="single" w:sz="6" w:space="0" w:color="000000"/>
              <w:left w:val="single" w:sz="6" w:space="0" w:color="000000"/>
              <w:bottom w:val="single" w:sz="6" w:space="0" w:color="000000"/>
              <w:right w:val="single" w:sz="6" w:space="0" w:color="000000"/>
            </w:tcBorders>
            <w:shd w:val="clear" w:color="auto" w:fill="FFFFFF"/>
          </w:tcPr>
          <w:p w14:paraId="11C057FA"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(2.2.7)</w:t>
            </w:r>
          </w:p>
        </w:tc>
      </w:tr>
      <w:tr w:rsidR="00A86054" w:rsidRPr="007F7FCB" w14:paraId="667745F0"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A5F08AA" w14:textId="77777777" w:rsidR="00A86054" w:rsidRPr="007F7FCB" w:rsidRDefault="00A86054" w:rsidP="008E76D4">
            <w:pPr>
              <w:spacing w:after="40"/>
              <w:rPr>
                <w:iCs/>
                <w:lang w:val="en-US"/>
              </w:rPr>
            </w:pPr>
            <w:r w:rsidRPr="007F7FCB">
              <w:rPr>
                <w:iCs/>
                <w:lang w:val="el-GR"/>
              </w:rPr>
              <w:t>2.6</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DC4A82" w14:textId="77777777" w:rsidR="00A86054" w:rsidRPr="007F7FCB" w:rsidRDefault="00A86054" w:rsidP="008E76D4">
            <w:pPr>
              <w:spacing w:after="40"/>
              <w:jc w:val="left"/>
              <w:rPr>
                <w:iCs/>
                <w:sz w:val="21"/>
                <w:szCs w:val="21"/>
                <w:lang w:val="en-US"/>
              </w:rPr>
            </w:pPr>
            <w:r w:rsidRPr="007F7FCB">
              <w:rPr>
                <w:iCs/>
                <w:sz w:val="21"/>
                <w:szCs w:val="21"/>
                <w:lang w:val="el-GR"/>
              </w:rPr>
              <w:t>Λοιπές Παρεχόμενες Υπηρεσίες </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233485" w14:textId="77777777" w:rsidR="00A86054" w:rsidRPr="007F7FCB" w:rsidRDefault="00A86054" w:rsidP="008E76D4">
            <w:pPr>
              <w:spacing w:after="40"/>
              <w:jc w:val="center"/>
              <w:rPr>
                <w:iCs/>
                <w:sz w:val="21"/>
                <w:szCs w:val="21"/>
                <w:lang w:val="en-US"/>
              </w:rPr>
            </w:pPr>
            <w:r w:rsidRPr="007F7FCB">
              <w:rPr>
                <w:iCs/>
                <w:sz w:val="21"/>
                <w:szCs w:val="21"/>
                <w:lang w:val="el-GR"/>
              </w:rPr>
              <w:t>2%</w:t>
            </w:r>
          </w:p>
        </w:tc>
        <w:tc>
          <w:tcPr>
            <w:tcW w:w="1206" w:type="dxa"/>
            <w:tcBorders>
              <w:top w:val="single" w:sz="6" w:space="0" w:color="000000"/>
              <w:left w:val="single" w:sz="6" w:space="0" w:color="000000"/>
              <w:bottom w:val="single" w:sz="6" w:space="0" w:color="000000"/>
              <w:right w:val="single" w:sz="6" w:space="0" w:color="000000"/>
            </w:tcBorders>
            <w:shd w:val="clear" w:color="auto" w:fill="FFFFFF"/>
          </w:tcPr>
          <w:p w14:paraId="51A29D3E" w14:textId="77777777" w:rsidR="00A86054" w:rsidRPr="007F7FCB" w:rsidRDefault="00A86054" w:rsidP="008E76D4">
            <w:pPr>
              <w:spacing w:after="40"/>
              <w:jc w:val="center"/>
              <w:rPr>
                <w:iCs/>
                <w:sz w:val="21"/>
                <w:szCs w:val="21"/>
                <w:lang w:val="el-GR"/>
              </w:rPr>
            </w:pPr>
            <w:r w:rsidRPr="007F7FCB">
              <w:rPr>
                <w:iCs/>
                <w:sz w:val="21"/>
                <w:szCs w:val="21"/>
                <w:lang w:val="el-GR"/>
              </w:rPr>
              <w:t>Παράρτημα Ι (2.2.7)</w:t>
            </w:r>
          </w:p>
        </w:tc>
      </w:tr>
      <w:tr w:rsidR="00A86054" w:rsidRPr="007F7FCB" w14:paraId="743CF97D"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8C2F00B" w14:textId="77777777" w:rsidR="00A86054" w:rsidRPr="007F7FCB" w:rsidRDefault="00A86054" w:rsidP="008E76D4">
            <w:pPr>
              <w:spacing w:after="40"/>
              <w:rPr>
                <w:iCs/>
                <w:lang w:val="en-US"/>
              </w:rPr>
            </w:pPr>
            <w:r w:rsidRPr="007F7FCB">
              <w:rPr>
                <w:iCs/>
                <w:lang w:val="el-GR"/>
              </w:rPr>
              <w:t>3</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97F8008" w14:textId="77777777" w:rsidR="00A86054" w:rsidRPr="007F7FCB" w:rsidRDefault="00A86054" w:rsidP="008E76D4">
            <w:pPr>
              <w:spacing w:after="40"/>
              <w:jc w:val="left"/>
              <w:rPr>
                <w:iCs/>
                <w:sz w:val="21"/>
                <w:szCs w:val="21"/>
                <w:lang w:val="el-GR"/>
              </w:rPr>
            </w:pPr>
            <w:r w:rsidRPr="007F7FCB">
              <w:rPr>
                <w:b/>
                <w:bCs/>
                <w:iCs/>
                <w:sz w:val="21"/>
                <w:szCs w:val="21"/>
                <w:lang w:val="el-GR"/>
              </w:rPr>
              <w:t>Μεθοδολογία Οργάνωσης, Διοίκησης και Υλοποίησης Έργου</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B5F88EC" w14:textId="77777777" w:rsidR="00A86054" w:rsidRPr="007F7FCB" w:rsidRDefault="00A86054" w:rsidP="008E76D4">
            <w:pPr>
              <w:spacing w:after="40"/>
              <w:jc w:val="center"/>
              <w:rPr>
                <w:iCs/>
                <w:sz w:val="21"/>
                <w:szCs w:val="21"/>
                <w:lang w:val="en-US"/>
              </w:rPr>
            </w:pPr>
            <w:r w:rsidRPr="007F7FCB">
              <w:rPr>
                <w:b/>
                <w:bCs/>
                <w:iCs/>
                <w:sz w:val="21"/>
                <w:szCs w:val="21"/>
                <w:lang w:val="el-GR"/>
              </w:rPr>
              <w:t>15%</w:t>
            </w:r>
          </w:p>
        </w:tc>
        <w:tc>
          <w:tcPr>
            <w:tcW w:w="1206" w:type="dxa"/>
            <w:tcBorders>
              <w:top w:val="single" w:sz="6" w:space="0" w:color="000000"/>
              <w:left w:val="single" w:sz="6" w:space="0" w:color="000000"/>
              <w:bottom w:val="single" w:sz="6" w:space="0" w:color="000000"/>
              <w:right w:val="single" w:sz="6" w:space="0" w:color="000000"/>
            </w:tcBorders>
            <w:shd w:val="clear" w:color="auto" w:fill="D9D9D9"/>
          </w:tcPr>
          <w:p w14:paraId="4B14B3A7" w14:textId="77777777" w:rsidR="00A86054" w:rsidRPr="007F7FCB" w:rsidRDefault="00A86054" w:rsidP="008E76D4">
            <w:pPr>
              <w:spacing w:after="40"/>
              <w:jc w:val="center"/>
              <w:rPr>
                <w:b/>
                <w:bCs/>
                <w:iCs/>
                <w:sz w:val="21"/>
                <w:szCs w:val="21"/>
                <w:lang w:val="el-GR"/>
              </w:rPr>
            </w:pPr>
          </w:p>
        </w:tc>
      </w:tr>
      <w:tr w:rsidR="00A86054" w:rsidRPr="007F7FCB" w14:paraId="511F17BF"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23C18DC" w14:textId="77777777" w:rsidR="00A86054" w:rsidRPr="007F7FCB" w:rsidRDefault="00A86054" w:rsidP="008E76D4">
            <w:pPr>
              <w:spacing w:after="40"/>
              <w:rPr>
                <w:iCs/>
                <w:lang w:val="en-US"/>
              </w:rPr>
            </w:pPr>
            <w:r w:rsidRPr="007F7FCB">
              <w:rPr>
                <w:iCs/>
                <w:lang w:val="el-GR"/>
              </w:rPr>
              <w:t>3.1</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9291DB" w14:textId="77777777" w:rsidR="00A86054" w:rsidRPr="007F7FCB" w:rsidRDefault="00A86054" w:rsidP="008E76D4">
            <w:pPr>
              <w:spacing w:after="40"/>
              <w:jc w:val="left"/>
              <w:rPr>
                <w:iCs/>
                <w:sz w:val="21"/>
                <w:szCs w:val="21"/>
                <w:lang w:val="el-GR"/>
              </w:rPr>
            </w:pPr>
            <w:r w:rsidRPr="007F7FCB">
              <w:rPr>
                <w:iCs/>
                <w:sz w:val="21"/>
                <w:szCs w:val="21"/>
                <w:lang w:val="el-GR"/>
              </w:rPr>
              <w:t>Οργάνωση Υλοποίησης Έργου (Φάσεις, Παραδοτέα, Ορόσημα,</w:t>
            </w:r>
            <w:r w:rsidRPr="007F7FCB">
              <w:rPr>
                <w:iCs/>
                <w:sz w:val="21"/>
                <w:szCs w:val="21"/>
                <w:lang w:val="en-US"/>
              </w:rPr>
              <w:t> </w:t>
            </w:r>
          </w:p>
          <w:p w14:paraId="2FF2418C" w14:textId="77777777" w:rsidR="00A86054" w:rsidRPr="007F7FCB" w:rsidRDefault="00A86054" w:rsidP="008E76D4">
            <w:pPr>
              <w:spacing w:after="40"/>
              <w:jc w:val="left"/>
              <w:rPr>
                <w:iCs/>
                <w:sz w:val="21"/>
                <w:szCs w:val="21"/>
                <w:lang w:val="en-US"/>
              </w:rPr>
            </w:pPr>
            <w:r w:rsidRPr="007F7FCB">
              <w:rPr>
                <w:iCs/>
                <w:sz w:val="21"/>
                <w:szCs w:val="21"/>
              </w:rPr>
              <w:t>Χρονοδιάγ</w:t>
            </w:r>
            <w:r w:rsidRPr="007F7FCB">
              <w:rPr>
                <w:iCs/>
                <w:sz w:val="21"/>
                <w:szCs w:val="21"/>
                <w:lang w:val="el-GR"/>
              </w:rPr>
              <w:t xml:space="preserve"> </w:t>
            </w:r>
            <w:r w:rsidRPr="007F7FCB">
              <w:rPr>
                <w:iCs/>
                <w:sz w:val="21"/>
                <w:szCs w:val="21"/>
              </w:rPr>
              <w:t>ραμμα)</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C95A2B" w14:textId="77777777" w:rsidR="00A86054" w:rsidRPr="007F7FCB" w:rsidRDefault="00A86054" w:rsidP="008E76D4">
            <w:pPr>
              <w:spacing w:after="40"/>
              <w:jc w:val="center"/>
              <w:rPr>
                <w:iCs/>
                <w:sz w:val="21"/>
                <w:szCs w:val="21"/>
                <w:lang w:val="en-US"/>
              </w:rPr>
            </w:pPr>
            <w:r w:rsidRPr="007F7FCB">
              <w:rPr>
                <w:iCs/>
                <w:sz w:val="21"/>
                <w:szCs w:val="21"/>
                <w:lang w:val="el-GR"/>
              </w:rPr>
              <w:t>5%</w:t>
            </w:r>
          </w:p>
        </w:tc>
        <w:tc>
          <w:tcPr>
            <w:tcW w:w="1206" w:type="dxa"/>
            <w:tcBorders>
              <w:top w:val="single" w:sz="6" w:space="0" w:color="000000"/>
              <w:left w:val="single" w:sz="6" w:space="0" w:color="000000"/>
              <w:bottom w:val="single" w:sz="6" w:space="0" w:color="000000"/>
              <w:right w:val="single" w:sz="6" w:space="0" w:color="000000"/>
            </w:tcBorders>
          </w:tcPr>
          <w:p w14:paraId="76951A4E" w14:textId="77777777" w:rsidR="00A86054" w:rsidRPr="007F7FCB" w:rsidRDefault="00A86054" w:rsidP="008E76D4">
            <w:pPr>
              <w:spacing w:after="40"/>
              <w:jc w:val="center"/>
              <w:rPr>
                <w:iCs/>
                <w:sz w:val="21"/>
                <w:szCs w:val="21"/>
                <w:lang w:val="el-GR"/>
              </w:rPr>
            </w:pPr>
            <w:r w:rsidRPr="007F7FCB">
              <w:rPr>
                <w:iCs/>
                <w:sz w:val="21"/>
                <w:szCs w:val="21"/>
                <w:lang w:val="el-GR"/>
              </w:rPr>
              <w:t>Παράτημα Ι (3)</w:t>
            </w:r>
          </w:p>
        </w:tc>
      </w:tr>
      <w:tr w:rsidR="00A86054" w:rsidRPr="007F7FCB" w14:paraId="25765B7A" w14:textId="77777777" w:rsidTr="008E76D4">
        <w:trPr>
          <w:trHeight w:val="307"/>
        </w:trPr>
        <w:tc>
          <w:tcPr>
            <w:tcW w:w="55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0DEEC81" w14:textId="77777777" w:rsidR="00A86054" w:rsidRPr="007F7FCB" w:rsidRDefault="00A86054" w:rsidP="008E76D4">
            <w:pPr>
              <w:spacing w:after="40"/>
              <w:rPr>
                <w:iCs/>
                <w:lang w:val="en-US"/>
              </w:rPr>
            </w:pPr>
            <w:r w:rsidRPr="007F7FCB">
              <w:rPr>
                <w:iCs/>
                <w:lang w:val="el-GR"/>
              </w:rPr>
              <w:t>3.2</w:t>
            </w:r>
            <w:r w:rsidRPr="007F7FCB">
              <w:rPr>
                <w:iCs/>
                <w:lang w:val="en-US"/>
              </w:rPr>
              <w:t> </w:t>
            </w:r>
          </w:p>
        </w:tc>
        <w:tc>
          <w:tcPr>
            <w:tcW w:w="636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23DCD6" w14:textId="77777777" w:rsidR="00A86054" w:rsidRPr="007F7FCB" w:rsidRDefault="00A86054" w:rsidP="008E76D4">
            <w:pPr>
              <w:spacing w:after="40"/>
              <w:jc w:val="left"/>
              <w:rPr>
                <w:iCs/>
                <w:sz w:val="21"/>
                <w:szCs w:val="21"/>
                <w:lang w:val="el-GR"/>
              </w:rPr>
            </w:pPr>
            <w:r w:rsidRPr="007F7FCB">
              <w:rPr>
                <w:iCs/>
                <w:sz w:val="21"/>
                <w:szCs w:val="21"/>
                <w:lang w:val="el-GR"/>
              </w:rPr>
              <w:t>Σχήμα Διοίκησης και Υλοποίησης Έργου</w:t>
            </w:r>
            <w:r w:rsidRPr="007F7FCB">
              <w:rPr>
                <w:iCs/>
                <w:sz w:val="21"/>
                <w:szCs w:val="21"/>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1DC04FD" w14:textId="77777777" w:rsidR="00A86054" w:rsidRPr="007F7FCB" w:rsidRDefault="00A86054" w:rsidP="008E76D4">
            <w:pPr>
              <w:spacing w:after="40"/>
              <w:jc w:val="center"/>
              <w:rPr>
                <w:iCs/>
                <w:sz w:val="21"/>
                <w:szCs w:val="21"/>
                <w:lang w:val="en-US"/>
              </w:rPr>
            </w:pPr>
            <w:r w:rsidRPr="007F7FCB">
              <w:rPr>
                <w:iCs/>
                <w:sz w:val="21"/>
                <w:szCs w:val="21"/>
                <w:lang w:val="el-GR"/>
              </w:rPr>
              <w:t>10%</w:t>
            </w:r>
          </w:p>
        </w:tc>
        <w:tc>
          <w:tcPr>
            <w:tcW w:w="1206" w:type="dxa"/>
            <w:tcBorders>
              <w:top w:val="single" w:sz="6" w:space="0" w:color="000000"/>
              <w:left w:val="single" w:sz="6" w:space="0" w:color="000000"/>
              <w:bottom w:val="single" w:sz="6" w:space="0" w:color="000000"/>
              <w:right w:val="single" w:sz="6" w:space="0" w:color="000000"/>
            </w:tcBorders>
          </w:tcPr>
          <w:p w14:paraId="30B83281" w14:textId="77777777" w:rsidR="00A86054" w:rsidRPr="007F7FCB" w:rsidRDefault="00A86054" w:rsidP="008E76D4">
            <w:pPr>
              <w:spacing w:after="40"/>
              <w:jc w:val="center"/>
              <w:rPr>
                <w:iCs/>
                <w:sz w:val="21"/>
                <w:szCs w:val="21"/>
                <w:lang w:val="el-GR"/>
              </w:rPr>
            </w:pPr>
            <w:r w:rsidRPr="007F7FCB">
              <w:rPr>
                <w:iCs/>
                <w:sz w:val="21"/>
                <w:szCs w:val="21"/>
                <w:lang w:val="el-GR"/>
              </w:rPr>
              <w:t>Παράτημα Ι (3)</w:t>
            </w:r>
          </w:p>
        </w:tc>
      </w:tr>
      <w:tr w:rsidR="00A86054" w:rsidRPr="007F7FCB" w14:paraId="1962464E" w14:textId="77777777" w:rsidTr="008E76D4">
        <w:trPr>
          <w:trHeight w:val="307"/>
        </w:trPr>
        <w:tc>
          <w:tcPr>
            <w:tcW w:w="6918"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8A01E47" w14:textId="77777777" w:rsidR="00A86054" w:rsidRPr="007F7FCB" w:rsidRDefault="00A86054" w:rsidP="008E76D4">
            <w:pPr>
              <w:spacing w:after="40"/>
              <w:rPr>
                <w:iCs/>
                <w:lang w:val="en-US"/>
              </w:rPr>
            </w:pPr>
            <w:r w:rsidRPr="007F7FCB">
              <w:rPr>
                <w:b/>
                <w:bCs/>
                <w:iCs/>
                <w:lang w:val="el-GR"/>
              </w:rPr>
              <w:t>ΣΥΝΟΛΟ</w:t>
            </w:r>
            <w:r w:rsidRPr="007F7FCB">
              <w:rPr>
                <w:iCs/>
                <w:lang w:val="en-US"/>
              </w:rPr>
              <w:t> </w:t>
            </w:r>
          </w:p>
        </w:tc>
        <w:tc>
          <w:tcPr>
            <w:tcW w:w="149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1B66428" w14:textId="77777777" w:rsidR="00A86054" w:rsidRPr="007F7FCB" w:rsidRDefault="00A86054" w:rsidP="008E76D4">
            <w:pPr>
              <w:spacing w:after="40"/>
              <w:jc w:val="center"/>
              <w:rPr>
                <w:iCs/>
                <w:lang w:val="en-US"/>
              </w:rPr>
            </w:pPr>
            <w:r w:rsidRPr="007F7FCB">
              <w:rPr>
                <w:b/>
                <w:bCs/>
                <w:iCs/>
                <w:lang w:val="el-GR"/>
              </w:rPr>
              <w:t>100%</w:t>
            </w:r>
          </w:p>
        </w:tc>
        <w:tc>
          <w:tcPr>
            <w:tcW w:w="1206" w:type="dxa"/>
            <w:tcBorders>
              <w:top w:val="single" w:sz="6" w:space="0" w:color="000000"/>
              <w:left w:val="single" w:sz="6" w:space="0" w:color="000000"/>
              <w:bottom w:val="single" w:sz="6" w:space="0" w:color="000000"/>
              <w:right w:val="single" w:sz="6" w:space="0" w:color="000000"/>
            </w:tcBorders>
            <w:shd w:val="clear" w:color="auto" w:fill="D9D9D9"/>
          </w:tcPr>
          <w:p w14:paraId="0D2D2E9F" w14:textId="77777777" w:rsidR="00A86054" w:rsidRPr="007F7FCB" w:rsidRDefault="00A86054" w:rsidP="008E76D4">
            <w:pPr>
              <w:spacing w:after="40"/>
              <w:jc w:val="center"/>
              <w:rPr>
                <w:b/>
                <w:bCs/>
                <w:iCs/>
                <w:lang w:val="el-GR"/>
              </w:rPr>
            </w:pPr>
          </w:p>
        </w:tc>
      </w:tr>
      <w:bookmarkEnd w:id="185"/>
    </w:tbl>
    <w:p w14:paraId="02B1306A" w14:textId="77777777" w:rsidR="006E3CDC" w:rsidRPr="006D2C7C" w:rsidRDefault="006E3CDC" w:rsidP="00111FE3">
      <w:pPr>
        <w:spacing w:after="40"/>
        <w:rPr>
          <w:i/>
          <w:lang w:val="el-GR"/>
        </w:rPr>
      </w:pPr>
    </w:p>
    <w:p w14:paraId="078B277E" w14:textId="17BC68FF" w:rsidR="00111FE3" w:rsidRPr="007F7FCB" w:rsidRDefault="00111FE3" w:rsidP="00111FE3">
      <w:pPr>
        <w:spacing w:after="40"/>
        <w:rPr>
          <w:iCs/>
          <w:lang w:val="en-US"/>
        </w:rPr>
      </w:pPr>
      <w:r w:rsidRPr="007F7FCB">
        <w:rPr>
          <w:b/>
          <w:bCs/>
          <w:iCs/>
          <w:lang w:val="el-GR"/>
        </w:rPr>
        <w:t>Επεξήγηση Κριτηρίω</w:t>
      </w:r>
      <w:r w:rsidR="00C823C0">
        <w:rPr>
          <w:b/>
          <w:bCs/>
          <w:iCs/>
          <w:lang w:val="el-GR"/>
        </w:rPr>
        <w:t xml:space="preserve">ν </w:t>
      </w:r>
      <w:r w:rsidRPr="007F7FCB">
        <w:rPr>
          <w:b/>
          <w:bCs/>
          <w:iCs/>
          <w:lang w:val="el-GR"/>
        </w:rPr>
        <w:t xml:space="preserve"> Αξιολόγησης</w:t>
      </w:r>
      <w:r w:rsidRPr="007F7FCB">
        <w:rPr>
          <w:iCs/>
          <w:lang w:val="en-US"/>
        </w:rPr>
        <w:t> </w:t>
      </w:r>
    </w:p>
    <w:p w14:paraId="0076B0D1" w14:textId="77777777" w:rsidR="00111FE3" w:rsidRPr="007F7FCB" w:rsidRDefault="00111FE3" w:rsidP="00111FE3">
      <w:pPr>
        <w:spacing w:after="40"/>
        <w:rPr>
          <w:iCs/>
          <w:lang w:val="el-GR"/>
        </w:rPr>
      </w:pPr>
      <w:r w:rsidRPr="007F7FCB">
        <w:rPr>
          <w:iCs/>
          <w:lang w:val="el-GR"/>
        </w:rPr>
        <w:t>Ανά κατηγορία και κριτήριο αξιολογούνται:</w:t>
      </w:r>
      <w:r w:rsidRPr="007F7FCB">
        <w:rPr>
          <w:iCs/>
          <w:lang w:val="en-US"/>
        </w:rPr>
        <w:t> </w:t>
      </w:r>
    </w:p>
    <w:p w14:paraId="646A0390" w14:textId="77777777" w:rsidR="00111FE3" w:rsidRPr="007F7FCB" w:rsidRDefault="00111FE3" w:rsidP="00111FE3">
      <w:pPr>
        <w:spacing w:after="40"/>
        <w:rPr>
          <w:iCs/>
          <w:lang w:val="el-GR"/>
        </w:rPr>
      </w:pPr>
      <w:r w:rsidRPr="007F7FCB">
        <w:rPr>
          <w:iCs/>
          <w:lang w:val="en-US"/>
        </w:rPr>
        <w:t> </w:t>
      </w:r>
    </w:p>
    <w:p w14:paraId="521789A6" w14:textId="77777777" w:rsidR="00111FE3" w:rsidRPr="007F7FCB" w:rsidRDefault="00111FE3" w:rsidP="00111FE3">
      <w:pPr>
        <w:spacing w:after="40"/>
        <w:rPr>
          <w:iCs/>
          <w:lang w:val="el-GR"/>
        </w:rPr>
      </w:pPr>
      <w:r w:rsidRPr="007F7FCB">
        <w:rPr>
          <w:b/>
          <w:bCs/>
          <w:iCs/>
          <w:lang w:val="el-GR"/>
        </w:rPr>
        <w:t>ΟΜΑΔΑ 1 - ΠΡΟΔΙΑΓΡΑΦΕΣ ΤΕΧΝΙΚΗΣ ΛΥΣΗΣ</w:t>
      </w:r>
      <w:r w:rsidRPr="007F7FCB">
        <w:rPr>
          <w:iCs/>
          <w:lang w:val="en-US"/>
        </w:rPr>
        <w:t> </w:t>
      </w:r>
    </w:p>
    <w:p w14:paraId="6C087E8B" w14:textId="77777777" w:rsidR="00111FE3" w:rsidRPr="007F7FCB" w:rsidRDefault="00111FE3" w:rsidP="00111FE3">
      <w:pPr>
        <w:spacing w:after="40"/>
        <w:rPr>
          <w:iCs/>
          <w:lang w:val="el-GR"/>
        </w:rPr>
      </w:pPr>
      <w:r w:rsidRPr="007F7FCB">
        <w:rPr>
          <w:iCs/>
          <w:lang w:val="el-GR"/>
        </w:rPr>
        <w:t>1.1: Κατανόηση του Έργου, Προτεινόμενη Αρχιτεκτονική και Χαρακτηριστικά Λύσης </w:t>
      </w:r>
      <w:r w:rsidRPr="007F7FCB">
        <w:rPr>
          <w:iCs/>
          <w:lang w:val="en-US"/>
        </w:rPr>
        <w:t> </w:t>
      </w:r>
    </w:p>
    <w:p w14:paraId="1CEB8126" w14:textId="77777777" w:rsidR="00111FE3" w:rsidRPr="007F7FCB" w:rsidRDefault="00111FE3" w:rsidP="00111FE3">
      <w:pPr>
        <w:spacing w:after="40"/>
        <w:rPr>
          <w:iCs/>
          <w:lang w:val="el-GR"/>
        </w:rPr>
      </w:pPr>
      <w:r w:rsidRPr="007F7FCB">
        <w:rPr>
          <w:iCs/>
          <w:lang w:val="el-GR"/>
        </w:rPr>
        <w:t>Αξιολογούνται:</w:t>
      </w:r>
      <w:r w:rsidRPr="007F7FCB">
        <w:rPr>
          <w:iCs/>
          <w:lang w:val="en-US"/>
        </w:rPr>
        <w:t> </w:t>
      </w:r>
    </w:p>
    <w:p w14:paraId="11C662F4" w14:textId="77777777" w:rsidR="00111FE3" w:rsidRPr="007F7FCB" w:rsidRDefault="00111FE3" w:rsidP="00111FE3">
      <w:pPr>
        <w:spacing w:after="40"/>
        <w:rPr>
          <w:iCs/>
          <w:lang w:val="el-GR"/>
        </w:rPr>
      </w:pPr>
      <w:r w:rsidRPr="007F7FCB">
        <w:rPr>
          <w:iCs/>
          <w:lang w:val="el-GR"/>
        </w:rPr>
        <w:lastRenderedPageBreak/>
        <w:t>•</w:t>
      </w:r>
      <w:r w:rsidRPr="007F7FCB">
        <w:rPr>
          <w:iCs/>
          <w:lang w:val="el-GR"/>
        </w:rPr>
        <w:tab/>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r w:rsidRPr="007F7FCB">
        <w:rPr>
          <w:iCs/>
          <w:lang w:val="en-US"/>
        </w:rPr>
        <w:t> </w:t>
      </w:r>
    </w:p>
    <w:p w14:paraId="02CEDD72" w14:textId="77777777" w:rsidR="00111FE3" w:rsidRPr="007F7FCB" w:rsidRDefault="00111FE3" w:rsidP="00111FE3">
      <w:pPr>
        <w:spacing w:after="40"/>
        <w:rPr>
          <w:iCs/>
          <w:lang w:val="el-GR"/>
        </w:rPr>
      </w:pPr>
      <w:r w:rsidRPr="007F7FCB">
        <w:rPr>
          <w:iCs/>
          <w:lang w:val="el-GR"/>
        </w:rPr>
        <w:t>•</w:t>
      </w:r>
      <w:r w:rsidRPr="007F7FCB">
        <w:rPr>
          <w:iCs/>
          <w:lang w:val="el-GR"/>
        </w:rPr>
        <w:tab/>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r w:rsidRPr="007F7FCB">
        <w:rPr>
          <w:iCs/>
          <w:lang w:val="en-US"/>
        </w:rPr>
        <w:t> </w:t>
      </w:r>
    </w:p>
    <w:p w14:paraId="551217BC" w14:textId="77777777" w:rsidR="00111FE3" w:rsidRPr="007F7FCB" w:rsidRDefault="00111FE3" w:rsidP="00111FE3">
      <w:pPr>
        <w:spacing w:after="40"/>
        <w:rPr>
          <w:iCs/>
          <w:lang w:val="el-GR"/>
        </w:rPr>
      </w:pPr>
      <w:r w:rsidRPr="007F7FCB">
        <w:rPr>
          <w:iCs/>
          <w:lang w:val="el-GR"/>
        </w:rPr>
        <w:t>•</w:t>
      </w:r>
      <w:r w:rsidRPr="007F7FCB">
        <w:rPr>
          <w:iCs/>
          <w:lang w:val="el-GR"/>
        </w:rPr>
        <w:tab/>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r w:rsidRPr="007F7FCB">
        <w:rPr>
          <w:iCs/>
          <w:lang w:val="en-US"/>
        </w:rPr>
        <w:t> </w:t>
      </w:r>
    </w:p>
    <w:p w14:paraId="32255F6B" w14:textId="77777777" w:rsidR="00111FE3" w:rsidRPr="007F7FCB" w:rsidRDefault="00111FE3" w:rsidP="00111FE3">
      <w:pPr>
        <w:spacing w:after="40"/>
        <w:rPr>
          <w:iCs/>
          <w:lang w:val="el-GR"/>
        </w:rPr>
      </w:pPr>
      <w:r w:rsidRPr="007F7FCB">
        <w:rPr>
          <w:iCs/>
          <w:lang w:val="el-GR"/>
        </w:rPr>
        <w:t>•</w:t>
      </w:r>
      <w:r w:rsidRPr="007F7FCB">
        <w:rPr>
          <w:iCs/>
          <w:lang w:val="el-GR"/>
        </w:rPr>
        <w:tab/>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r w:rsidRPr="007F7FCB">
        <w:rPr>
          <w:iCs/>
          <w:lang w:val="en-US"/>
        </w:rPr>
        <w:t> </w:t>
      </w:r>
    </w:p>
    <w:p w14:paraId="5ECA475D" w14:textId="2F25E98F" w:rsidR="00111FE3" w:rsidRPr="007F7FCB" w:rsidRDefault="00111FE3" w:rsidP="00111FE3">
      <w:pPr>
        <w:spacing w:after="40"/>
        <w:rPr>
          <w:iCs/>
          <w:lang w:val="el-GR"/>
        </w:rPr>
      </w:pPr>
      <w:r w:rsidRPr="007F7FCB">
        <w:rPr>
          <w:iCs/>
          <w:lang w:val="el-GR"/>
        </w:rPr>
        <w:t>•</w:t>
      </w:r>
      <w:r w:rsidRPr="007F7FCB">
        <w:rPr>
          <w:iCs/>
          <w:lang w:val="el-GR"/>
        </w:rPr>
        <w:tab/>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r w:rsidR="00E8174A" w:rsidRPr="007F7FCB">
        <w:rPr>
          <w:iCs/>
          <w:lang w:val="el-GR"/>
        </w:rPr>
        <w:t>,</w:t>
      </w:r>
      <w:r w:rsidRPr="007F7FCB">
        <w:rPr>
          <w:iCs/>
          <w:lang w:val="en-US"/>
        </w:rPr>
        <w:t> </w:t>
      </w:r>
    </w:p>
    <w:p w14:paraId="11209D2B" w14:textId="77777777" w:rsidR="00111FE3" w:rsidRPr="007F7FCB" w:rsidRDefault="00111FE3" w:rsidP="005E0918">
      <w:pPr>
        <w:spacing w:after="40"/>
        <w:rPr>
          <w:iCs/>
          <w:lang w:val="el-GR"/>
        </w:rPr>
      </w:pPr>
      <w:r w:rsidRPr="007F7FCB">
        <w:rPr>
          <w:iCs/>
          <w:lang w:val="el-GR"/>
        </w:rPr>
        <w:t>Αξιολογείται ο 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 κάλυψη των σχετικών απαιτήσεων και των σχετικών Πινάκων Συμμόρφωσης. </w:t>
      </w:r>
    </w:p>
    <w:p w14:paraId="2B3A410E" w14:textId="77777777" w:rsidR="00111FE3" w:rsidRPr="007F7FCB" w:rsidRDefault="00111FE3" w:rsidP="00111FE3">
      <w:pPr>
        <w:spacing w:after="40"/>
        <w:rPr>
          <w:iCs/>
          <w:lang w:val="el-GR"/>
        </w:rPr>
      </w:pPr>
      <w:r w:rsidRPr="007F7FCB">
        <w:rPr>
          <w:iCs/>
          <w:lang w:val="en-US"/>
        </w:rPr>
        <w:t> </w:t>
      </w:r>
    </w:p>
    <w:p w14:paraId="74DE8608" w14:textId="77777777" w:rsidR="00111FE3" w:rsidRPr="007F7FCB" w:rsidRDefault="00111FE3" w:rsidP="00111FE3">
      <w:pPr>
        <w:spacing w:after="40"/>
        <w:rPr>
          <w:iCs/>
          <w:lang w:val="el-GR"/>
        </w:rPr>
      </w:pPr>
      <w:r w:rsidRPr="007F7FCB">
        <w:rPr>
          <w:iCs/>
          <w:lang w:val="el-GR"/>
        </w:rPr>
        <w:t>1.2: Διαλειτουργικότητα (εσωτερική – εξωτερική, τεχνολογική ομοιογένεια)</w:t>
      </w:r>
      <w:r w:rsidRPr="007F7FCB">
        <w:rPr>
          <w:iCs/>
          <w:lang w:val="en-US"/>
        </w:rPr>
        <w:t> </w:t>
      </w:r>
    </w:p>
    <w:p w14:paraId="17C8D9D8" w14:textId="77777777" w:rsidR="00111FE3" w:rsidRPr="007F7FCB" w:rsidRDefault="00111FE3" w:rsidP="00111FE3">
      <w:pPr>
        <w:spacing w:after="40"/>
        <w:rPr>
          <w:iCs/>
          <w:lang w:val="el-GR"/>
        </w:rPr>
      </w:pPr>
      <w:r w:rsidRPr="007F7FCB">
        <w:rPr>
          <w:iCs/>
          <w:lang w:val="el-GR"/>
        </w:rPr>
        <w:t>Αξιολογούνται:</w:t>
      </w:r>
      <w:r w:rsidRPr="007F7FCB">
        <w:rPr>
          <w:iCs/>
          <w:lang w:val="en-US"/>
        </w:rPr>
        <w:t> </w:t>
      </w:r>
    </w:p>
    <w:p w14:paraId="0F59ED8B" w14:textId="77777777" w:rsidR="00111FE3" w:rsidRPr="007F7FCB" w:rsidRDefault="00111FE3" w:rsidP="005E0918">
      <w:pPr>
        <w:spacing w:after="40"/>
        <w:rPr>
          <w:iCs/>
          <w:lang w:val="el-GR"/>
        </w:rPr>
      </w:pPr>
      <w:r w:rsidRPr="007F7FCB">
        <w:rPr>
          <w:iCs/>
          <w:lang w:val="el-GR"/>
        </w:rPr>
        <w:t>Η κάλυψη των λειτουργικών και τεχνικών απαιτήσεων του Έργου σχετικά με τη διαλειτουργικότητα με εξωτερικά και εσωτερικά συστήματα </w:t>
      </w:r>
    </w:p>
    <w:p w14:paraId="07FA9835" w14:textId="77777777" w:rsidR="00111FE3" w:rsidRPr="007F7FCB" w:rsidRDefault="00111FE3" w:rsidP="00111FE3">
      <w:pPr>
        <w:spacing w:after="40"/>
        <w:rPr>
          <w:iCs/>
          <w:lang w:val="el-GR"/>
        </w:rPr>
      </w:pPr>
      <w:r w:rsidRPr="007F7FCB">
        <w:rPr>
          <w:iCs/>
          <w:lang w:val="el-GR"/>
        </w:rPr>
        <w:t>•</w:t>
      </w:r>
      <w:r w:rsidRPr="007F7FCB">
        <w:rPr>
          <w:iCs/>
          <w:lang w:val="el-GR"/>
        </w:rPr>
        <w:tab/>
        <w:t>η τεκμηριωμένη και ολοκληρωμένη πρόταση σχετικά με την υλοποίηση της διασύνδεσης με τρίτα συστήματα (χρήση ανοιχτών προτύπων, διεθνώς καθιερωμένων τεχνολογιών, κλπ) σύμφωνα και με τις σχετικές απαιτήσεις,</w:t>
      </w:r>
      <w:r w:rsidRPr="007F7FCB">
        <w:rPr>
          <w:iCs/>
          <w:lang w:val="en-US"/>
        </w:rPr>
        <w:t> </w:t>
      </w:r>
    </w:p>
    <w:p w14:paraId="33ADF143" w14:textId="77777777" w:rsidR="00111FE3" w:rsidRPr="007F7FCB" w:rsidRDefault="00111FE3" w:rsidP="00111FE3">
      <w:pPr>
        <w:spacing w:after="40"/>
        <w:rPr>
          <w:iCs/>
          <w:lang w:val="el-GR"/>
        </w:rPr>
      </w:pPr>
      <w:r w:rsidRPr="007F7FCB">
        <w:rPr>
          <w:iCs/>
          <w:lang w:val="el-GR"/>
        </w:rPr>
        <w:t>•</w:t>
      </w:r>
      <w:r w:rsidRPr="007F7FCB">
        <w:rPr>
          <w:iCs/>
          <w:lang w:val="el-GR"/>
        </w:rPr>
        <w:tab/>
        <w:t>η τεχνολογική προσέγγιση της υλοποίησης της διαλειτουργικότητας</w:t>
      </w:r>
      <w:r w:rsidRPr="007F7FCB">
        <w:rPr>
          <w:iCs/>
          <w:lang w:val="en-US"/>
        </w:rPr>
        <w:t> </w:t>
      </w:r>
    </w:p>
    <w:p w14:paraId="330D602C" w14:textId="77777777" w:rsidR="00111FE3" w:rsidRPr="007F7FCB" w:rsidRDefault="00111FE3" w:rsidP="00111FE3">
      <w:pPr>
        <w:spacing w:after="40"/>
        <w:rPr>
          <w:iCs/>
          <w:lang w:val="el-GR"/>
        </w:rPr>
      </w:pPr>
      <w:r w:rsidRPr="007F7FCB">
        <w:rPr>
          <w:iCs/>
          <w:lang w:val="en-US"/>
        </w:rPr>
        <w:t> </w:t>
      </w:r>
    </w:p>
    <w:p w14:paraId="232F40BE" w14:textId="77777777" w:rsidR="00111FE3" w:rsidRPr="007F7FCB" w:rsidRDefault="00111FE3" w:rsidP="00111FE3">
      <w:pPr>
        <w:spacing w:after="40"/>
        <w:rPr>
          <w:iCs/>
          <w:lang w:val="el-GR"/>
        </w:rPr>
      </w:pPr>
      <w:r w:rsidRPr="007F7FCB">
        <w:rPr>
          <w:iCs/>
          <w:lang w:val="el-GR"/>
        </w:rPr>
        <w:t>1.3: Προτεινόμενες Τεχνολογίες (εργαλεία – frameworks) που θα αξιοποιηθούν στην υλοποίηση του έργου. Ομοιογένεια της προτεινόμενης αρχιτεκτονικής και της τεχνολογικής πλατφόρμας που θα προτείνει ο Ανάδοχος (τεχνολογίες, βάσεις δεδομένων, γλώσσες προγραμματισμού, κλπ.)</w:t>
      </w:r>
      <w:r w:rsidRPr="007F7FCB">
        <w:rPr>
          <w:iCs/>
          <w:lang w:val="en-US"/>
        </w:rPr>
        <w:t> </w:t>
      </w:r>
    </w:p>
    <w:p w14:paraId="66D37ACF" w14:textId="77777777" w:rsidR="00111FE3" w:rsidRPr="007F7FCB" w:rsidRDefault="00111FE3" w:rsidP="00111FE3">
      <w:pPr>
        <w:spacing w:after="40"/>
        <w:rPr>
          <w:iCs/>
          <w:lang w:val="en-US"/>
        </w:rPr>
      </w:pPr>
      <w:r w:rsidRPr="007F7FCB">
        <w:rPr>
          <w:iCs/>
          <w:lang w:val="el-GR"/>
        </w:rPr>
        <w:t>Αξιολογούνται:</w:t>
      </w:r>
      <w:r w:rsidRPr="007F7FCB">
        <w:rPr>
          <w:iCs/>
          <w:lang w:val="en-US"/>
        </w:rPr>
        <w:t> </w:t>
      </w:r>
    </w:p>
    <w:p w14:paraId="5A1B4378" w14:textId="77777777" w:rsidR="00111FE3" w:rsidRPr="007F7FCB" w:rsidRDefault="00111FE3" w:rsidP="006D2C7C">
      <w:pPr>
        <w:numPr>
          <w:ilvl w:val="0"/>
          <w:numId w:val="50"/>
        </w:numPr>
        <w:spacing w:after="40"/>
        <w:rPr>
          <w:iCs/>
          <w:lang w:val="el-GR"/>
        </w:rPr>
      </w:pPr>
      <w:r w:rsidRPr="007F7FCB">
        <w:rPr>
          <w:iCs/>
          <w:lang w:val="el-GR"/>
        </w:rPr>
        <w:t>Οι προτεινόμενες τεχνολογίες, τα ανοικτά πρότυπα </w:t>
      </w:r>
      <w:r w:rsidRPr="007F7FCB">
        <w:rPr>
          <w:iCs/>
          <w:lang w:val="en-US"/>
        </w:rPr>
        <w:t> </w:t>
      </w:r>
    </w:p>
    <w:p w14:paraId="62F83E7D" w14:textId="77777777" w:rsidR="00111FE3" w:rsidRPr="007F7FCB" w:rsidRDefault="00111FE3" w:rsidP="006D2C7C">
      <w:pPr>
        <w:numPr>
          <w:ilvl w:val="0"/>
          <w:numId w:val="51"/>
        </w:numPr>
        <w:spacing w:after="40"/>
        <w:rPr>
          <w:iCs/>
          <w:lang w:val="el-GR"/>
        </w:rPr>
      </w:pPr>
      <w:r w:rsidRPr="007F7FCB">
        <w:rPr>
          <w:iCs/>
          <w:lang w:val="el-GR"/>
        </w:rPr>
        <w:t>Η ανάλυση και ο βαθμός σαφήνειας και της περιεκτικότητας της παρουσίασης του προτεινόμενου τεχνολογικού περιβάλλοντος</w:t>
      </w:r>
      <w:r w:rsidRPr="007F7FCB">
        <w:rPr>
          <w:iCs/>
          <w:lang w:val="en-US"/>
        </w:rPr>
        <w:t> </w:t>
      </w:r>
    </w:p>
    <w:p w14:paraId="688230D4" w14:textId="77777777" w:rsidR="00111FE3" w:rsidRPr="007F7FCB" w:rsidRDefault="00111FE3" w:rsidP="00111FE3">
      <w:pPr>
        <w:spacing w:after="40"/>
        <w:rPr>
          <w:iCs/>
          <w:lang w:val="el-GR"/>
        </w:rPr>
      </w:pPr>
      <w:r w:rsidRPr="007F7FCB">
        <w:rPr>
          <w:iCs/>
          <w:lang w:val="en-US"/>
        </w:rPr>
        <w:t> </w:t>
      </w:r>
    </w:p>
    <w:p w14:paraId="659812AD" w14:textId="77777777" w:rsidR="00111FE3" w:rsidRPr="007F7FCB" w:rsidRDefault="00111FE3" w:rsidP="00111FE3">
      <w:pPr>
        <w:spacing w:after="40"/>
        <w:rPr>
          <w:iCs/>
          <w:lang w:val="en-US"/>
        </w:rPr>
      </w:pPr>
      <w:r w:rsidRPr="007F7FCB">
        <w:rPr>
          <w:iCs/>
          <w:lang w:val="el-GR"/>
        </w:rPr>
        <w:t>1.4: Έτοιμα Προϊόντα Λογισμικού</w:t>
      </w:r>
      <w:r w:rsidRPr="007F7FCB">
        <w:rPr>
          <w:iCs/>
          <w:lang w:val="en-US"/>
        </w:rPr>
        <w:t> </w:t>
      </w:r>
    </w:p>
    <w:p w14:paraId="161152A3" w14:textId="77777777" w:rsidR="00111FE3" w:rsidRPr="007F7FCB" w:rsidRDefault="00111FE3" w:rsidP="00111FE3">
      <w:pPr>
        <w:spacing w:after="40"/>
        <w:rPr>
          <w:iCs/>
          <w:lang w:val="en-US"/>
        </w:rPr>
      </w:pPr>
      <w:r w:rsidRPr="007F7FCB">
        <w:rPr>
          <w:iCs/>
          <w:lang w:val="el-GR"/>
        </w:rPr>
        <w:t>Αξιολογούνται:</w:t>
      </w:r>
      <w:r w:rsidRPr="007F7FCB">
        <w:rPr>
          <w:iCs/>
          <w:lang w:val="en-US"/>
        </w:rPr>
        <w:t> </w:t>
      </w:r>
    </w:p>
    <w:p w14:paraId="319BFE40" w14:textId="77777777" w:rsidR="00111FE3" w:rsidRPr="007F7FCB" w:rsidRDefault="00111FE3" w:rsidP="006D2C7C">
      <w:pPr>
        <w:numPr>
          <w:ilvl w:val="0"/>
          <w:numId w:val="52"/>
        </w:numPr>
        <w:spacing w:after="40"/>
        <w:rPr>
          <w:iCs/>
          <w:lang w:val="el-GR"/>
        </w:rPr>
      </w:pPr>
      <w:r w:rsidRPr="007F7FCB">
        <w:rPr>
          <w:iCs/>
          <w:lang w:val="el-GR"/>
        </w:rPr>
        <w:t>Η κάλυψη των λειτουργικών και τεχνικών απαιτήσεων του Έργου,</w:t>
      </w:r>
      <w:r w:rsidRPr="007F7FCB">
        <w:rPr>
          <w:iCs/>
          <w:lang w:val="en-US"/>
        </w:rPr>
        <w:t> </w:t>
      </w:r>
    </w:p>
    <w:p w14:paraId="48759838" w14:textId="7613649D" w:rsidR="00111FE3" w:rsidRPr="007F7FCB" w:rsidRDefault="00111FE3" w:rsidP="006D2C7C">
      <w:pPr>
        <w:numPr>
          <w:ilvl w:val="0"/>
          <w:numId w:val="52"/>
        </w:numPr>
        <w:spacing w:after="40"/>
        <w:rPr>
          <w:iCs/>
          <w:lang w:val="el-GR"/>
        </w:rPr>
      </w:pPr>
      <w:r w:rsidRPr="007F7FCB">
        <w:rPr>
          <w:iCs/>
          <w:lang w:val="el-GR"/>
        </w:rPr>
        <w:t>η ωριμότητα των προσφερόμενων έτοιμων προϊόντων σε σχέση με λειτουργικά και τεχνικά χαρακτηριστικά. </w:t>
      </w:r>
    </w:p>
    <w:p w14:paraId="625D744F" w14:textId="6107D1A5" w:rsidR="00111FE3" w:rsidRPr="007F7FCB" w:rsidRDefault="00111FE3" w:rsidP="006D2C7C">
      <w:pPr>
        <w:numPr>
          <w:ilvl w:val="0"/>
          <w:numId w:val="52"/>
        </w:numPr>
        <w:spacing w:after="40"/>
        <w:rPr>
          <w:iCs/>
          <w:lang w:val="el-GR"/>
        </w:rPr>
      </w:pPr>
      <w:r w:rsidRPr="007F7FCB">
        <w:rPr>
          <w:iCs/>
          <w:lang w:val="el-GR"/>
        </w:rPr>
        <w:t>ο βαθμός ολοκλήρωσης των προσφερόμενων έτοιμων προϊόντων λογισμικού σε σχέση με την προτεινόμενη αρχιτεκτονική και τις λοιπές νέες εφαρμογές  </w:t>
      </w:r>
    </w:p>
    <w:p w14:paraId="3643DDFB" w14:textId="77777777" w:rsidR="00111FE3" w:rsidRPr="007F7FCB" w:rsidRDefault="00111FE3" w:rsidP="006D2C7C">
      <w:pPr>
        <w:numPr>
          <w:ilvl w:val="0"/>
          <w:numId w:val="53"/>
        </w:numPr>
        <w:spacing w:after="40"/>
        <w:rPr>
          <w:iCs/>
          <w:lang w:val="el-GR"/>
        </w:rPr>
      </w:pPr>
      <w:r w:rsidRPr="007F7FCB">
        <w:rPr>
          <w:iCs/>
          <w:lang w:val="el-GR"/>
        </w:rPr>
        <w:t xml:space="preserve">  </w:t>
      </w:r>
      <w:r w:rsidRPr="007F7FCB">
        <w:rPr>
          <w:iCs/>
          <w:lang w:val="el-GR"/>
        </w:rPr>
        <w:tab/>
        <w:t>Ο βαθμός ετοιμότητας των προσφερομένων προϊόντων και η εύκολη προσαρμογή και παραμετροποίησή τους στις ανάγκες του έργου </w:t>
      </w:r>
      <w:r w:rsidRPr="007F7FCB">
        <w:rPr>
          <w:iCs/>
          <w:lang w:val="en-US"/>
        </w:rPr>
        <w:t> </w:t>
      </w:r>
    </w:p>
    <w:p w14:paraId="64A7B382" w14:textId="04029577" w:rsidR="00111FE3" w:rsidRPr="007F7FCB" w:rsidRDefault="00111FE3" w:rsidP="006D2C7C">
      <w:pPr>
        <w:numPr>
          <w:ilvl w:val="0"/>
          <w:numId w:val="52"/>
        </w:numPr>
        <w:spacing w:after="40"/>
        <w:rPr>
          <w:iCs/>
          <w:lang w:val="el-GR"/>
        </w:rPr>
      </w:pPr>
      <w:r w:rsidRPr="007F7FCB">
        <w:rPr>
          <w:iCs/>
          <w:lang w:val="el-GR"/>
        </w:rPr>
        <w:lastRenderedPageBreak/>
        <w:t>επιπλέον λειτουργίες που παρέχουν που είναι χρήσιμες στο λειτουργικό και επιχειρησιακό σκέλος του έργου. </w:t>
      </w:r>
    </w:p>
    <w:p w14:paraId="109E6D74" w14:textId="77777777" w:rsidR="00111FE3" w:rsidRPr="007F7FCB" w:rsidRDefault="00111FE3" w:rsidP="00111FE3">
      <w:pPr>
        <w:spacing w:after="40"/>
        <w:rPr>
          <w:iCs/>
          <w:lang w:val="el-GR"/>
        </w:rPr>
      </w:pPr>
      <w:r w:rsidRPr="007F7FCB">
        <w:rPr>
          <w:iCs/>
          <w:lang w:val="en-US"/>
        </w:rPr>
        <w:t> </w:t>
      </w:r>
    </w:p>
    <w:p w14:paraId="28D9ABD9" w14:textId="77777777" w:rsidR="00111FE3" w:rsidRPr="007F7FCB" w:rsidRDefault="00111FE3" w:rsidP="00111FE3">
      <w:pPr>
        <w:spacing w:after="40"/>
        <w:rPr>
          <w:iCs/>
          <w:lang w:val="el-GR"/>
        </w:rPr>
      </w:pPr>
      <w:r w:rsidRPr="007F7FCB">
        <w:rPr>
          <w:iCs/>
          <w:lang w:val="el-GR"/>
        </w:rPr>
        <w:t>1.5: Μητρώα – Συστήματα – Υποσυστήματα Έργου</w:t>
      </w:r>
      <w:r w:rsidRPr="007F7FCB">
        <w:rPr>
          <w:iCs/>
          <w:lang w:val="en-US"/>
        </w:rPr>
        <w:t> </w:t>
      </w:r>
    </w:p>
    <w:p w14:paraId="41A259DB" w14:textId="77777777" w:rsidR="00111FE3" w:rsidRPr="007F7FCB" w:rsidRDefault="00111FE3" w:rsidP="00111FE3">
      <w:pPr>
        <w:spacing w:after="40"/>
        <w:rPr>
          <w:iCs/>
          <w:lang w:val="el-GR"/>
        </w:rPr>
      </w:pPr>
      <w:r w:rsidRPr="007F7FCB">
        <w:rPr>
          <w:iCs/>
          <w:lang w:val="el-GR"/>
        </w:rPr>
        <w:t>Αξιολογούνται:</w:t>
      </w:r>
      <w:r w:rsidRPr="007F7FCB">
        <w:rPr>
          <w:iCs/>
          <w:lang w:val="en-US"/>
        </w:rPr>
        <w:t> </w:t>
      </w:r>
    </w:p>
    <w:p w14:paraId="0C5DFEFA" w14:textId="77777777" w:rsidR="00111FE3" w:rsidRPr="007F7FCB" w:rsidRDefault="00111FE3" w:rsidP="006D2C7C">
      <w:pPr>
        <w:numPr>
          <w:ilvl w:val="0"/>
          <w:numId w:val="54"/>
        </w:numPr>
        <w:spacing w:after="40"/>
        <w:rPr>
          <w:iCs/>
          <w:lang w:val="el-GR"/>
        </w:rPr>
      </w:pPr>
      <w:r w:rsidRPr="007F7FCB">
        <w:rPr>
          <w:iCs/>
          <w:lang w:val="el-GR"/>
        </w:rPr>
        <w:t>Ο βαθμός κατανόησης των απαιτήσεων, όπως αποτυπώνονται στη διακήρυξη, και η ένταξη αυτών στο ενιαίο επιχειρησιακά και τεχνολογικά ομογενοποιημένο σύστημα</w:t>
      </w:r>
      <w:r w:rsidRPr="007F7FCB">
        <w:rPr>
          <w:iCs/>
          <w:lang w:val="en-US"/>
        </w:rPr>
        <w:t> </w:t>
      </w:r>
    </w:p>
    <w:p w14:paraId="0D0B7D30" w14:textId="77777777" w:rsidR="00111FE3" w:rsidRPr="007F7FCB" w:rsidRDefault="00111FE3" w:rsidP="006D2C7C">
      <w:pPr>
        <w:numPr>
          <w:ilvl w:val="0"/>
          <w:numId w:val="55"/>
        </w:numPr>
        <w:spacing w:after="40"/>
        <w:rPr>
          <w:iCs/>
          <w:lang w:val="el-GR"/>
        </w:rPr>
      </w:pPr>
      <w:r w:rsidRPr="007F7FCB">
        <w:rPr>
          <w:iCs/>
          <w:lang w:val="el-GR"/>
        </w:rPr>
        <w:t>Η λεπτομερής ανάλυση των λειτουργικών χαρακτηριστικών των εφαρμογών σε σχέση με τις  λειτουργικές απαιτήσεις</w:t>
      </w:r>
      <w:r w:rsidRPr="007F7FCB">
        <w:rPr>
          <w:iCs/>
          <w:lang w:val="en-US"/>
        </w:rPr>
        <w:t> </w:t>
      </w:r>
    </w:p>
    <w:p w14:paraId="0CCE4F0A" w14:textId="77777777" w:rsidR="00111FE3" w:rsidRPr="007F7FCB" w:rsidRDefault="00111FE3" w:rsidP="006D2C7C">
      <w:pPr>
        <w:numPr>
          <w:ilvl w:val="0"/>
          <w:numId w:val="56"/>
        </w:numPr>
        <w:spacing w:after="40"/>
        <w:rPr>
          <w:iCs/>
          <w:lang w:val="el-GR"/>
        </w:rPr>
      </w:pPr>
      <w:r w:rsidRPr="007F7FCB">
        <w:rPr>
          <w:iCs/>
          <w:lang w:val="el-GR"/>
        </w:rPr>
        <w:t>Επιπλέον λειτουργικά χαρακτηριστικά συναφή με τις απαιτήσεις των υποσυστημάτων του έργου</w:t>
      </w:r>
      <w:r w:rsidRPr="007F7FCB">
        <w:rPr>
          <w:iCs/>
          <w:lang w:val="en-US"/>
        </w:rPr>
        <w:t> </w:t>
      </w:r>
    </w:p>
    <w:p w14:paraId="61BAF9BD" w14:textId="77777777" w:rsidR="00111FE3" w:rsidRPr="007F7FCB" w:rsidRDefault="00111FE3" w:rsidP="00111FE3">
      <w:pPr>
        <w:spacing w:after="40"/>
        <w:rPr>
          <w:iCs/>
          <w:lang w:val="el-GR"/>
        </w:rPr>
      </w:pPr>
      <w:r w:rsidRPr="007F7FCB">
        <w:rPr>
          <w:iCs/>
          <w:lang w:val="en-US"/>
        </w:rPr>
        <w:t> </w:t>
      </w:r>
    </w:p>
    <w:p w14:paraId="5D0BAFF5" w14:textId="77777777" w:rsidR="00111FE3" w:rsidRPr="007F7FCB" w:rsidRDefault="00111FE3" w:rsidP="00111FE3">
      <w:pPr>
        <w:spacing w:after="40"/>
        <w:rPr>
          <w:iCs/>
          <w:lang w:val="el-GR"/>
        </w:rPr>
      </w:pPr>
      <w:r w:rsidRPr="007F7FCB">
        <w:rPr>
          <w:b/>
          <w:bCs/>
          <w:iCs/>
          <w:lang w:val="el-GR"/>
        </w:rPr>
        <w:t>ΟΜΑΔΑ 2 – ΠΡΟΔΙΑΓΡΑΦΕΣ ΥΠΗΡΕΣΙΩΝ</w:t>
      </w:r>
      <w:r w:rsidRPr="007F7FCB">
        <w:rPr>
          <w:iCs/>
          <w:lang w:val="en-US"/>
        </w:rPr>
        <w:t> </w:t>
      </w:r>
    </w:p>
    <w:p w14:paraId="246A4437" w14:textId="77777777" w:rsidR="00111FE3" w:rsidRPr="007F7FCB" w:rsidRDefault="00111FE3" w:rsidP="00111FE3">
      <w:pPr>
        <w:spacing w:after="40"/>
        <w:rPr>
          <w:iCs/>
          <w:lang w:val="el-GR"/>
        </w:rPr>
      </w:pPr>
      <w:r w:rsidRPr="007F7FCB">
        <w:rPr>
          <w:iCs/>
          <w:lang w:val="el-GR"/>
        </w:rPr>
        <w:t>Η συγκεκριμένη ομάδα κριτηρίων καλείται να αξιολογήσει:</w:t>
      </w:r>
      <w:r w:rsidRPr="007F7FCB">
        <w:rPr>
          <w:iCs/>
          <w:lang w:val="en-US"/>
        </w:rPr>
        <w:t> </w:t>
      </w:r>
    </w:p>
    <w:p w14:paraId="1BC7AF46" w14:textId="77777777" w:rsidR="00111FE3" w:rsidRPr="007F7FCB" w:rsidRDefault="00111FE3" w:rsidP="006D2C7C">
      <w:pPr>
        <w:numPr>
          <w:ilvl w:val="0"/>
          <w:numId w:val="57"/>
        </w:numPr>
        <w:spacing w:after="40"/>
        <w:rPr>
          <w:iCs/>
          <w:lang w:val="el-GR"/>
        </w:rPr>
      </w:pPr>
      <w:r w:rsidRPr="007F7FCB">
        <w:rPr>
          <w:iCs/>
          <w:lang w:val="el-GR"/>
        </w:rPr>
        <w:t>την έκταση, το είδος, την καταλληλότητα, την πληρότητα, τη διακριτότητα, τη διαθεσιμότητα και τα ποιοτικά χαρακτηριστικά των προτεινόμενων υπηρεσιών που προσφέρονται στο πλαίσιο του έργου, σε ότι αφορά:</w:t>
      </w:r>
      <w:r w:rsidRPr="007F7FCB">
        <w:rPr>
          <w:iCs/>
          <w:lang w:val="en-US"/>
        </w:rPr>
        <w:t> </w:t>
      </w:r>
    </w:p>
    <w:p w14:paraId="569BDA3C" w14:textId="77777777" w:rsidR="00111FE3" w:rsidRPr="007F7FCB" w:rsidRDefault="00111FE3" w:rsidP="006D2C7C">
      <w:pPr>
        <w:numPr>
          <w:ilvl w:val="0"/>
          <w:numId w:val="58"/>
        </w:numPr>
        <w:spacing w:after="40"/>
        <w:rPr>
          <w:iCs/>
          <w:lang w:val="el-GR"/>
        </w:rPr>
      </w:pPr>
      <w:r w:rsidRPr="007F7FCB">
        <w:rPr>
          <w:iCs/>
          <w:lang w:val="el-GR"/>
        </w:rPr>
        <w:t>στις υπηρεσίες Ανάπτυξης και Ολοκλήρωσης νέων συστημάτων</w:t>
      </w:r>
      <w:r w:rsidRPr="007F7FCB">
        <w:rPr>
          <w:iCs/>
          <w:lang w:val="en-US"/>
        </w:rPr>
        <w:t> </w:t>
      </w:r>
    </w:p>
    <w:p w14:paraId="3410066A" w14:textId="77777777" w:rsidR="00111FE3" w:rsidRPr="007F7FCB" w:rsidRDefault="00111FE3" w:rsidP="006D2C7C">
      <w:pPr>
        <w:numPr>
          <w:ilvl w:val="0"/>
          <w:numId w:val="59"/>
        </w:numPr>
        <w:spacing w:after="40"/>
        <w:rPr>
          <w:iCs/>
          <w:lang w:val="el-GR"/>
        </w:rPr>
      </w:pPr>
      <w:r w:rsidRPr="007F7FCB">
        <w:rPr>
          <w:iCs/>
          <w:lang w:val="el-GR"/>
        </w:rPr>
        <w:t>στην εκπαίδευση (αντικείμενο της εκπαίδευσης ανά κατηγορία εκπαιδευομένων, εκπαιδευτική διαδικασία και διαχείριση αυτής, προσφερόμενες ώρες εκπαίδευσης ανά κατηγορία χρηστών),</w:t>
      </w:r>
      <w:r w:rsidRPr="007F7FCB">
        <w:rPr>
          <w:iCs/>
          <w:lang w:val="en-US"/>
        </w:rPr>
        <w:t> </w:t>
      </w:r>
    </w:p>
    <w:p w14:paraId="65D2E972" w14:textId="77777777" w:rsidR="00111FE3" w:rsidRPr="007F7FCB" w:rsidRDefault="00111FE3" w:rsidP="006D2C7C">
      <w:pPr>
        <w:numPr>
          <w:ilvl w:val="0"/>
          <w:numId w:val="60"/>
        </w:numPr>
        <w:spacing w:after="40"/>
        <w:rPr>
          <w:iCs/>
          <w:lang w:val="el-GR"/>
        </w:rPr>
      </w:pPr>
      <w:r w:rsidRPr="007F7FCB">
        <w:rPr>
          <w:iCs/>
          <w:lang w:val="el-GR"/>
        </w:rPr>
        <w:t>στις υπηρεσίες Πιλοτικής και Δοκιμαστικής λειτουργίας </w:t>
      </w:r>
      <w:r w:rsidRPr="007F7FCB">
        <w:rPr>
          <w:iCs/>
          <w:lang w:val="en-US"/>
        </w:rPr>
        <w:t> </w:t>
      </w:r>
    </w:p>
    <w:p w14:paraId="6752AB8E" w14:textId="77777777" w:rsidR="00111FE3" w:rsidRPr="007F7FCB" w:rsidRDefault="00111FE3" w:rsidP="006D2C7C">
      <w:pPr>
        <w:numPr>
          <w:ilvl w:val="0"/>
          <w:numId w:val="61"/>
        </w:numPr>
        <w:spacing w:after="40"/>
        <w:rPr>
          <w:iCs/>
          <w:lang w:val="el-GR"/>
        </w:rPr>
      </w:pPr>
      <w:r w:rsidRPr="007F7FCB">
        <w:rPr>
          <w:iCs/>
          <w:lang w:val="el-GR"/>
        </w:rPr>
        <w:t>στην προσφορά υπηρεσιών κατά την περίοδο της Εγγύησης πέραν των ζητούμενων στην παρούσα, </w:t>
      </w:r>
      <w:r w:rsidRPr="007F7FCB">
        <w:rPr>
          <w:iCs/>
          <w:lang w:val="en-US"/>
        </w:rPr>
        <w:t> </w:t>
      </w:r>
    </w:p>
    <w:p w14:paraId="698C4B10" w14:textId="77777777" w:rsidR="00111FE3" w:rsidRPr="007F7FCB" w:rsidRDefault="00111FE3" w:rsidP="006D2C7C">
      <w:pPr>
        <w:numPr>
          <w:ilvl w:val="0"/>
          <w:numId w:val="62"/>
        </w:numPr>
        <w:spacing w:after="40"/>
        <w:rPr>
          <w:iCs/>
          <w:lang w:val="el-GR"/>
        </w:rPr>
      </w:pPr>
      <w:r w:rsidRPr="007F7FCB">
        <w:rPr>
          <w:iCs/>
          <w:lang w:val="el-GR"/>
        </w:rPr>
        <w:t>στην προσφορά υπηρεσιών κατά την περίοδο της Συντήρησης πέραν των ζητούμενων στην παρούσα,</w:t>
      </w:r>
      <w:r w:rsidRPr="007F7FCB">
        <w:rPr>
          <w:iCs/>
          <w:lang w:val="en-US"/>
        </w:rPr>
        <w:t> </w:t>
      </w:r>
    </w:p>
    <w:p w14:paraId="462894E8" w14:textId="77777777" w:rsidR="00111FE3" w:rsidRPr="007F7FCB" w:rsidRDefault="00111FE3" w:rsidP="006D2C7C">
      <w:pPr>
        <w:numPr>
          <w:ilvl w:val="0"/>
          <w:numId w:val="63"/>
        </w:numPr>
        <w:spacing w:after="40"/>
        <w:rPr>
          <w:iCs/>
          <w:lang w:val="el-GR"/>
        </w:rPr>
      </w:pPr>
      <w:r w:rsidRPr="007F7FCB">
        <w:rPr>
          <w:iCs/>
          <w:lang w:val="el-GR"/>
        </w:rPr>
        <w:t>στην λεπτομερή ανάλυση όλων των αναφερομένων υπηρεσιών των σχετικών κεφαλαίων </w:t>
      </w:r>
      <w:r w:rsidRPr="007F7FCB">
        <w:rPr>
          <w:iCs/>
          <w:lang w:val="en-US"/>
        </w:rPr>
        <w:t> </w:t>
      </w:r>
    </w:p>
    <w:p w14:paraId="1DE557EF" w14:textId="77777777" w:rsidR="00111FE3" w:rsidRPr="007F7FCB" w:rsidRDefault="00111FE3" w:rsidP="00111FE3">
      <w:pPr>
        <w:spacing w:after="40"/>
        <w:rPr>
          <w:iCs/>
          <w:lang w:val="el-GR"/>
        </w:rPr>
      </w:pPr>
      <w:r w:rsidRPr="007F7FCB">
        <w:rPr>
          <w:iCs/>
          <w:lang w:val="en-US"/>
        </w:rPr>
        <w:t> </w:t>
      </w:r>
    </w:p>
    <w:p w14:paraId="026B2287" w14:textId="77777777" w:rsidR="00111FE3" w:rsidRPr="007F7FCB" w:rsidRDefault="00111FE3" w:rsidP="00111FE3">
      <w:pPr>
        <w:spacing w:after="40"/>
        <w:rPr>
          <w:iCs/>
          <w:lang w:val="el-GR"/>
        </w:rPr>
      </w:pPr>
      <w:r w:rsidRPr="007F7FCB">
        <w:rPr>
          <w:b/>
          <w:bCs/>
          <w:iCs/>
          <w:lang w:val="el-GR"/>
        </w:rPr>
        <w:t>ΟΜΑΔΑ 3 – ΜΕΘΟΔΟΛΟΓΙΑ ΟΡΓΑΝΩΣΗΣ, ΔΙΟΙΚΗΣΗΣ &amp; ΥΛΟΠΟΙΗΣΗΣ</w:t>
      </w:r>
      <w:r w:rsidRPr="007F7FCB">
        <w:rPr>
          <w:iCs/>
          <w:lang w:val="en-US"/>
        </w:rPr>
        <w:t> </w:t>
      </w:r>
    </w:p>
    <w:p w14:paraId="63183915" w14:textId="77777777" w:rsidR="00111FE3" w:rsidRPr="007F7FCB" w:rsidRDefault="00111FE3" w:rsidP="00111FE3">
      <w:pPr>
        <w:spacing w:after="40"/>
        <w:rPr>
          <w:iCs/>
          <w:lang w:val="el-GR"/>
        </w:rPr>
      </w:pPr>
      <w:r w:rsidRPr="007F7FCB">
        <w:rPr>
          <w:b/>
          <w:bCs/>
          <w:iCs/>
          <w:lang w:val="el-GR"/>
        </w:rPr>
        <w:t>3.1:</w:t>
      </w:r>
      <w:r w:rsidRPr="007F7FCB">
        <w:rPr>
          <w:iCs/>
          <w:lang w:val="el-GR"/>
        </w:rPr>
        <w:t xml:space="preserve"> 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r w:rsidRPr="007F7FCB">
        <w:rPr>
          <w:iCs/>
          <w:lang w:val="en-US"/>
        </w:rPr>
        <w:t> </w:t>
      </w:r>
    </w:p>
    <w:p w14:paraId="3352C2A2" w14:textId="77777777" w:rsidR="00111FE3" w:rsidRPr="007F7FCB" w:rsidRDefault="00111FE3" w:rsidP="00111FE3">
      <w:pPr>
        <w:spacing w:after="40"/>
        <w:rPr>
          <w:iCs/>
          <w:lang w:val="en-US"/>
        </w:rPr>
      </w:pPr>
      <w:r w:rsidRPr="007F7FCB">
        <w:rPr>
          <w:iCs/>
          <w:lang w:val="el-GR"/>
        </w:rPr>
        <w:t>Αξιολογούνται: </w:t>
      </w:r>
      <w:r w:rsidRPr="007F7FCB">
        <w:rPr>
          <w:iCs/>
          <w:lang w:val="en-US"/>
        </w:rPr>
        <w:t> </w:t>
      </w:r>
    </w:p>
    <w:p w14:paraId="09018FD4" w14:textId="77777777" w:rsidR="00111FE3" w:rsidRPr="007F7FCB" w:rsidRDefault="00111FE3" w:rsidP="006D2C7C">
      <w:pPr>
        <w:numPr>
          <w:ilvl w:val="0"/>
          <w:numId w:val="64"/>
        </w:numPr>
        <w:spacing w:after="40"/>
        <w:rPr>
          <w:iCs/>
          <w:lang w:val="el-GR"/>
        </w:rPr>
      </w:pPr>
      <w:r w:rsidRPr="007F7FCB">
        <w:rPr>
          <w:iCs/>
          <w:lang w:val="el-GR"/>
        </w:rPr>
        <w:t>η σαφήνεια και πληρότητα ανάλυσης των προσφερόμενων υπηρεσιών του Υποψήφιου Αναδόχου, σε συνάρτηση με τον προσφερόμενο ανθρωποχρόνο,</w:t>
      </w:r>
      <w:r w:rsidRPr="007F7FCB">
        <w:rPr>
          <w:iCs/>
          <w:lang w:val="en-US"/>
        </w:rPr>
        <w:t> </w:t>
      </w:r>
    </w:p>
    <w:p w14:paraId="1BF77CBA" w14:textId="77777777" w:rsidR="00111FE3" w:rsidRPr="007F7FCB" w:rsidRDefault="00111FE3" w:rsidP="006D2C7C">
      <w:pPr>
        <w:numPr>
          <w:ilvl w:val="0"/>
          <w:numId w:val="65"/>
        </w:numPr>
        <w:spacing w:after="40"/>
        <w:rPr>
          <w:iCs/>
          <w:lang w:val="el-GR"/>
        </w:rPr>
      </w:pPr>
      <w:r w:rsidRPr="007F7FCB">
        <w:rPr>
          <w:iCs/>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r w:rsidRPr="007F7FCB">
        <w:rPr>
          <w:iCs/>
          <w:lang w:val="en-US"/>
        </w:rPr>
        <w:t> </w:t>
      </w:r>
    </w:p>
    <w:p w14:paraId="0078B4B4" w14:textId="77777777" w:rsidR="00111FE3" w:rsidRPr="007F7FCB" w:rsidRDefault="00111FE3" w:rsidP="006D2C7C">
      <w:pPr>
        <w:numPr>
          <w:ilvl w:val="0"/>
          <w:numId w:val="66"/>
        </w:numPr>
        <w:spacing w:after="40"/>
        <w:rPr>
          <w:iCs/>
          <w:lang w:val="el-GR"/>
        </w:rPr>
      </w:pPr>
      <w:r w:rsidRPr="007F7FCB">
        <w:rPr>
          <w:iCs/>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r w:rsidRPr="007F7FCB">
        <w:rPr>
          <w:iCs/>
          <w:lang w:val="en-US"/>
        </w:rPr>
        <w:t> </w:t>
      </w:r>
    </w:p>
    <w:p w14:paraId="31B91BA8" w14:textId="77777777" w:rsidR="00111FE3" w:rsidRPr="007F7FCB" w:rsidRDefault="00111FE3" w:rsidP="006D2C7C">
      <w:pPr>
        <w:numPr>
          <w:ilvl w:val="0"/>
          <w:numId w:val="67"/>
        </w:numPr>
        <w:spacing w:after="40"/>
        <w:rPr>
          <w:iCs/>
          <w:lang w:val="el-GR"/>
        </w:rPr>
      </w:pPr>
      <w:r w:rsidRPr="007F7FCB">
        <w:rPr>
          <w:iCs/>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r w:rsidRPr="007F7FCB">
        <w:rPr>
          <w:iCs/>
          <w:lang w:val="en-US"/>
        </w:rPr>
        <w:t> </w:t>
      </w:r>
    </w:p>
    <w:p w14:paraId="74D44CEF" w14:textId="2EE0EBE2" w:rsidR="00111FE3" w:rsidRPr="00A86054" w:rsidRDefault="00111FE3" w:rsidP="00111FE3">
      <w:pPr>
        <w:numPr>
          <w:ilvl w:val="0"/>
          <w:numId w:val="68"/>
        </w:numPr>
        <w:spacing w:after="40"/>
        <w:rPr>
          <w:iCs/>
          <w:lang w:val="el-GR"/>
        </w:rPr>
      </w:pPr>
      <w:r w:rsidRPr="007F7FCB">
        <w:rPr>
          <w:iCs/>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r w:rsidRPr="007F7FCB">
        <w:rPr>
          <w:iCs/>
          <w:lang w:val="en-US"/>
        </w:rPr>
        <w:t> </w:t>
      </w:r>
    </w:p>
    <w:p w14:paraId="0F985949" w14:textId="77777777" w:rsidR="00111FE3" w:rsidRPr="00111FE3" w:rsidRDefault="00111FE3" w:rsidP="00111FE3">
      <w:pPr>
        <w:spacing w:after="40"/>
        <w:rPr>
          <w:i/>
          <w:lang w:val="el-GR"/>
        </w:rPr>
      </w:pPr>
      <w:r w:rsidRPr="00111FE3">
        <w:rPr>
          <w:b/>
          <w:bCs/>
          <w:i/>
          <w:iCs/>
          <w:lang w:val="el-GR"/>
        </w:rPr>
        <w:lastRenderedPageBreak/>
        <w:t>3.2:</w:t>
      </w:r>
      <w:r w:rsidRPr="00111FE3">
        <w:rPr>
          <w:i/>
          <w:iCs/>
          <w:lang w:val="el-GR"/>
        </w:rPr>
        <w:t xml:space="preserve"> Μεθοδολογία Διοίκησης - Προτεινόμενο σχήμα Διοίκησης Έργου.</w:t>
      </w:r>
      <w:r w:rsidRPr="00111FE3">
        <w:rPr>
          <w:i/>
          <w:lang w:val="en-US"/>
        </w:rPr>
        <w:t> </w:t>
      </w:r>
    </w:p>
    <w:p w14:paraId="62A60954" w14:textId="77777777" w:rsidR="00111FE3" w:rsidRPr="00111FE3" w:rsidRDefault="00111FE3" w:rsidP="00111FE3">
      <w:pPr>
        <w:spacing w:after="40"/>
        <w:rPr>
          <w:i/>
          <w:lang w:val="en-US"/>
        </w:rPr>
      </w:pPr>
      <w:r w:rsidRPr="00111FE3">
        <w:rPr>
          <w:i/>
          <w:lang w:val="el-GR"/>
        </w:rPr>
        <w:t>Αξιολογούνται:</w:t>
      </w:r>
      <w:r w:rsidRPr="00111FE3">
        <w:rPr>
          <w:i/>
          <w:lang w:val="en-US"/>
        </w:rPr>
        <w:t> </w:t>
      </w:r>
    </w:p>
    <w:p w14:paraId="16C0C41E" w14:textId="77777777" w:rsidR="00111FE3" w:rsidRPr="00111FE3" w:rsidRDefault="00111FE3" w:rsidP="006D2C7C">
      <w:pPr>
        <w:numPr>
          <w:ilvl w:val="0"/>
          <w:numId w:val="69"/>
        </w:numPr>
        <w:spacing w:after="40"/>
        <w:rPr>
          <w:i/>
          <w:lang w:val="el-GR"/>
        </w:rPr>
      </w:pPr>
      <w:r w:rsidRPr="00111FE3">
        <w:rPr>
          <w:i/>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r w:rsidRPr="00111FE3">
        <w:rPr>
          <w:i/>
          <w:lang w:val="en-US"/>
        </w:rPr>
        <w:t> </w:t>
      </w:r>
    </w:p>
    <w:p w14:paraId="7C307C40" w14:textId="77777777" w:rsidR="00111FE3" w:rsidRPr="00111FE3" w:rsidRDefault="00111FE3" w:rsidP="006D2C7C">
      <w:pPr>
        <w:numPr>
          <w:ilvl w:val="0"/>
          <w:numId w:val="70"/>
        </w:numPr>
        <w:spacing w:after="40"/>
        <w:rPr>
          <w:i/>
          <w:lang w:val="el-GR"/>
        </w:rPr>
      </w:pPr>
      <w:r w:rsidRPr="00111FE3">
        <w:rPr>
          <w:i/>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ΑΑ, αλλά και με τους λοιπούς φορείς που εμπλέκονται στην υλοποίηση/εκτέλεση του Έργου με στόχο τόσο τη μεταφορά τεχνογνωσίας στα στελέχη της ΑΑ όσο και την αποτελεσματικότερη υλοποίηση του έργου,</w:t>
      </w:r>
      <w:r w:rsidRPr="00111FE3">
        <w:rPr>
          <w:i/>
          <w:lang w:val="en-US"/>
        </w:rPr>
        <w:t> </w:t>
      </w:r>
    </w:p>
    <w:p w14:paraId="6B1B9CC8" w14:textId="77777777" w:rsidR="00111FE3" w:rsidRPr="008C251D" w:rsidRDefault="00111FE3" w:rsidP="006D2C7C">
      <w:pPr>
        <w:numPr>
          <w:ilvl w:val="0"/>
          <w:numId w:val="71"/>
        </w:numPr>
        <w:spacing w:after="40"/>
        <w:rPr>
          <w:i/>
          <w:lang w:val="el-GR"/>
        </w:rPr>
      </w:pPr>
      <w:r w:rsidRPr="00111FE3">
        <w:rPr>
          <w:i/>
          <w:lang w:val="el-GR"/>
        </w:rPr>
        <w:t>η αποτελεσματικότητα της προτεινόμενης μεθοδολογίας διοίκησης και διασφάλισης ποιότητας.</w:t>
      </w:r>
      <w:r w:rsidRPr="00111FE3">
        <w:rPr>
          <w:i/>
          <w:lang w:val="en-US"/>
        </w:rPr>
        <w:t> </w:t>
      </w:r>
    </w:p>
    <w:p w14:paraId="33DE9BED" w14:textId="77777777" w:rsidR="008C251D" w:rsidRPr="00111FE3" w:rsidRDefault="008C251D" w:rsidP="008C251D">
      <w:pPr>
        <w:spacing w:after="40"/>
        <w:ind w:left="720"/>
        <w:rPr>
          <w:i/>
          <w:lang w:val="el-GR"/>
        </w:rPr>
      </w:pPr>
    </w:p>
    <w:p w14:paraId="1B2BFD19" w14:textId="233DE647" w:rsidR="008338F0" w:rsidRPr="00891B1E" w:rsidRDefault="003355E7" w:rsidP="006D2C7C">
      <w:pPr>
        <w:pStyle w:val="ListParagraph"/>
        <w:numPr>
          <w:ilvl w:val="2"/>
          <w:numId w:val="232"/>
        </w:numPr>
        <w:spacing w:after="40"/>
        <w:rPr>
          <w:b/>
          <w:bCs/>
          <w:lang w:val="el-GR"/>
        </w:rPr>
      </w:pPr>
      <w:r w:rsidRPr="00891B1E">
        <w:rPr>
          <w:b/>
          <w:bCs/>
          <w:lang w:val="el-GR"/>
        </w:rPr>
        <w:t>Βαθμολόγηση και κατάταξη προσφορών</w:t>
      </w:r>
      <w:bookmarkEnd w:id="183"/>
      <w:bookmarkEnd w:id="184"/>
      <w:r w:rsidRPr="00891B1E">
        <w:rPr>
          <w:b/>
          <w:bCs/>
          <w:lang w:val="el-GR"/>
        </w:rPr>
        <w:t xml:space="preserve"> </w:t>
      </w:r>
    </w:p>
    <w:p w14:paraId="78289744" w14:textId="008C31E1" w:rsidR="004717A5" w:rsidRPr="00603221" w:rsidRDefault="00891B1E" w:rsidP="00891B1E">
      <w:pPr>
        <w:pStyle w:val="Heading4"/>
        <w:numPr>
          <w:ilvl w:val="0"/>
          <w:numId w:val="0"/>
        </w:numPr>
        <w:ind w:left="1062"/>
        <w:rPr>
          <w:rFonts w:cs="Tahoma"/>
          <w:szCs w:val="22"/>
          <w:u w:val="single"/>
          <w:lang w:val="el-GR"/>
        </w:rPr>
      </w:pPr>
      <w:bookmarkStart w:id="186" w:name="_Toc97194292"/>
      <w:bookmarkStart w:id="187" w:name="_Toc196735937"/>
      <w:r>
        <w:rPr>
          <w:rFonts w:cs="Tahoma"/>
          <w:szCs w:val="22"/>
          <w:u w:val="single"/>
          <w:lang w:val="en-US"/>
        </w:rPr>
        <w:t xml:space="preserve">2.3.2.1 </w:t>
      </w:r>
      <w:r w:rsidR="004717A5" w:rsidRPr="00603221">
        <w:rPr>
          <w:rFonts w:cs="Tahoma"/>
          <w:szCs w:val="22"/>
          <w:u w:val="single"/>
          <w:lang w:val="el-GR"/>
        </w:rPr>
        <w:t>Βαθμολόγηση Τεχνικών Προσφορών</w:t>
      </w:r>
      <w:bookmarkEnd w:id="186"/>
      <w:bookmarkEnd w:id="187"/>
      <w:r w:rsidR="004717A5" w:rsidRPr="00603221">
        <w:rPr>
          <w:rFonts w:cs="Tahoma"/>
          <w:szCs w:val="22"/>
          <w:u w:val="single"/>
          <w:lang w:val="el-GR"/>
        </w:rPr>
        <w:t xml:space="preserve"> </w:t>
      </w:r>
    </w:p>
    <w:p w14:paraId="48400C5B" w14:textId="1DA903F6" w:rsidR="00C71722" w:rsidRPr="00603221" w:rsidRDefault="00C71722" w:rsidP="00C71722">
      <w:pPr>
        <w:rPr>
          <w:lang w:val="el-GR"/>
        </w:rPr>
      </w:pPr>
      <w:r w:rsidRPr="00603221">
        <w:rPr>
          <w:lang w:val="el-GR"/>
        </w:rPr>
        <w:t xml:space="preserve">Η </w:t>
      </w:r>
      <w:r w:rsidR="00891B1E">
        <w:rPr>
          <w:lang w:val="el-GR"/>
        </w:rPr>
        <w:t>β</w:t>
      </w:r>
      <w:r w:rsidRPr="00603221">
        <w:rPr>
          <w:lang w:val="el-GR"/>
        </w:rPr>
        <w:t xml:space="preserve">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EC18DC">
        <w:rPr>
          <w:lang w:val="el-GR"/>
        </w:rPr>
        <w:t>2.3.1</w:t>
      </w:r>
      <w:r w:rsidR="00F524BD" w:rsidRPr="00603221">
        <w:rPr>
          <w:lang w:val="el-GR"/>
        </w:rPr>
        <w:fldChar w:fldCharType="end"/>
      </w:r>
      <w:r w:rsidRPr="00603221">
        <w:rPr>
          <w:lang w:val="el-GR"/>
        </w:rPr>
        <w:t>.</w:t>
      </w:r>
    </w:p>
    <w:p w14:paraId="5C26DFCA"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3"/>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5EF12916" w:rsidR="0001217D" w:rsidRPr="00603221" w:rsidRDefault="00414212" w:rsidP="0001217D">
      <w:pPr>
        <w:rPr>
          <w:i/>
          <w:color w:val="5B9BD5"/>
          <w:lang w:val="el-GR"/>
        </w:rPr>
      </w:pPr>
      <w:bookmarkStart w:id="188"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188"/>
    <w:p w14:paraId="3961FABF" w14:textId="77777777" w:rsidR="008338F0" w:rsidRPr="00603221" w:rsidRDefault="003355E7">
      <w:pPr>
        <w:rPr>
          <w:lang w:val="el-GR"/>
        </w:rPr>
      </w:pPr>
      <w:r w:rsidRPr="11E90C04">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11E90C04">
        <w:rPr>
          <w:lang w:val="el-GR"/>
        </w:rPr>
        <w:t>(Β</w:t>
      </w:r>
      <w:r w:rsidR="00EB4B2B" w:rsidRPr="11E90C04">
        <w:rPr>
          <w:vertAlign w:val="subscript"/>
        </w:rPr>
        <w:t>i</w:t>
      </w:r>
      <w:r w:rsidR="00EB4B2B" w:rsidRPr="11E90C04">
        <w:rPr>
          <w:lang w:val="el-GR"/>
        </w:rPr>
        <w:t>)</w:t>
      </w:r>
      <w:r w:rsidR="00F242FC" w:rsidRPr="11E90C04">
        <w:rPr>
          <w:lang w:val="el-GR"/>
        </w:rPr>
        <w:t xml:space="preserve"> </w:t>
      </w:r>
      <w:r w:rsidRPr="11E90C04">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89" w:name="_Hlk49962342"/>
      <w:r w:rsidRPr="00641C65">
        <w:rPr>
          <w:lang w:val="el-GR"/>
        </w:rPr>
        <w:t xml:space="preserve">Η συνολική βαθμολογία της τεχνικής προσφοράς υπολογίζεται με βάση τον παρακάτω τύπο : </w:t>
      </w:r>
    </w:p>
    <w:p w14:paraId="6ECC2510" w14:textId="1F51EDB8" w:rsidR="00611C19" w:rsidRPr="00C00860" w:rsidRDefault="00611C19" w:rsidP="11E90C04">
      <w:r>
        <w:t>Β = σ1χΚ1 + σ2χΚ2 +</w:t>
      </w:r>
      <w:r w:rsidR="2F472ED4">
        <w:t xml:space="preserve"> σ3χΚ3 </w:t>
      </w:r>
      <w:r>
        <w:t>+σ</w:t>
      </w:r>
      <w:r w:rsidR="3D3B0C88">
        <w:t>4</w:t>
      </w:r>
      <w:r>
        <w:t>χΚ</w:t>
      </w:r>
      <w:r w:rsidR="6E487556">
        <w:t>4</w:t>
      </w:r>
    </w:p>
    <w:bookmarkEnd w:id="189"/>
    <w:p w14:paraId="28B6D6F1" w14:textId="77777777" w:rsidR="00611C19" w:rsidRPr="00603221" w:rsidRDefault="00611C19">
      <w:pPr>
        <w:rPr>
          <w:i/>
          <w:color w:val="5B9BD5"/>
          <w:lang w:val="el-GR"/>
        </w:rPr>
      </w:pPr>
    </w:p>
    <w:p w14:paraId="0960A668" w14:textId="7308A507" w:rsidR="0001217D" w:rsidRPr="00DE1F94" w:rsidRDefault="0001217D" w:rsidP="006D2C7C">
      <w:pPr>
        <w:pStyle w:val="Heading4"/>
        <w:numPr>
          <w:ilvl w:val="3"/>
          <w:numId w:val="233"/>
        </w:numPr>
        <w:rPr>
          <w:rFonts w:cs="Tahoma"/>
          <w:szCs w:val="22"/>
          <w:u w:val="single"/>
          <w:lang w:val="el-GR"/>
        </w:rPr>
      </w:pPr>
      <w:bookmarkStart w:id="190" w:name="_Toc97194293"/>
      <w:bookmarkStart w:id="191" w:name="_Toc196735938"/>
      <w:r w:rsidRPr="00DE1F94">
        <w:rPr>
          <w:rFonts w:cs="Tahoma"/>
          <w:szCs w:val="22"/>
          <w:u w:val="single"/>
          <w:lang w:val="el-GR"/>
        </w:rPr>
        <w:t>Κατάταξη προσφορών</w:t>
      </w:r>
      <w:bookmarkEnd w:id="190"/>
      <w:bookmarkEnd w:id="191"/>
      <w:r w:rsidRPr="00DE1F94">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78EAAD0F" w:rsidR="0001217D" w:rsidRPr="00603221" w:rsidRDefault="0001217D" w:rsidP="0001217D">
      <w:pPr>
        <w:jc w:val="center"/>
        <w:rPr>
          <w:lang w:val="nl-NL"/>
        </w:rPr>
      </w:pPr>
      <w:r w:rsidRPr="11E90C04">
        <w:rPr>
          <w:lang w:val="el-GR"/>
        </w:rPr>
        <w:t>Λ</w:t>
      </w:r>
      <w:r w:rsidRPr="11E90C04">
        <w:rPr>
          <w:vertAlign w:val="subscript"/>
          <w:lang w:val="nl-NL"/>
        </w:rPr>
        <w:t>i</w:t>
      </w:r>
      <w:r w:rsidRPr="11E90C04">
        <w:rPr>
          <w:lang w:val="nl-NL"/>
        </w:rPr>
        <w:t xml:space="preserve"> = </w:t>
      </w:r>
      <w:r w:rsidR="71AFF179" w:rsidRPr="00C25925">
        <w:rPr>
          <w:lang w:val="en-US"/>
        </w:rPr>
        <w:t>80</w:t>
      </w:r>
      <w:r w:rsidRPr="11E90C04">
        <w:rPr>
          <w:lang w:val="nl-NL"/>
        </w:rPr>
        <w:t xml:space="preserve"> * ( </w:t>
      </w:r>
      <w:r w:rsidRPr="11E90C04">
        <w:rPr>
          <w:lang w:val="el-GR"/>
        </w:rPr>
        <w:t>Β</w:t>
      </w:r>
      <w:bookmarkStart w:id="192" w:name="_Int_jzmD5qhJ"/>
      <w:r w:rsidRPr="11E90C04">
        <w:rPr>
          <w:vertAlign w:val="subscript"/>
          <w:lang w:val="nl-NL"/>
        </w:rPr>
        <w:t xml:space="preserve">i </w:t>
      </w:r>
      <w:r w:rsidRPr="11E90C04">
        <w:rPr>
          <w:lang w:val="nl-NL"/>
        </w:rPr>
        <w:t>/</w:t>
      </w:r>
      <w:bookmarkEnd w:id="192"/>
      <w:r w:rsidRPr="11E90C04">
        <w:rPr>
          <w:lang w:val="nl-NL"/>
        </w:rPr>
        <w:t xml:space="preserve"> </w:t>
      </w:r>
      <w:r w:rsidRPr="11E90C04">
        <w:rPr>
          <w:lang w:val="el-GR"/>
        </w:rPr>
        <w:t>Β</w:t>
      </w:r>
      <w:bookmarkStart w:id="193" w:name="_Int_bG7iYShU"/>
      <w:r w:rsidRPr="11E90C04">
        <w:rPr>
          <w:vertAlign w:val="subscript"/>
          <w:lang w:val="nl-NL"/>
        </w:rPr>
        <w:t xml:space="preserve">max </w:t>
      </w:r>
      <w:r w:rsidRPr="11E90C04">
        <w:rPr>
          <w:lang w:val="nl-NL"/>
        </w:rPr>
        <w:t>)</w:t>
      </w:r>
      <w:bookmarkEnd w:id="193"/>
      <w:r w:rsidRPr="11E90C04">
        <w:rPr>
          <w:lang w:val="nl-NL"/>
        </w:rPr>
        <w:t xml:space="preserve"> + </w:t>
      </w:r>
      <w:r w:rsidR="54E53505" w:rsidRPr="00C25925">
        <w:rPr>
          <w:lang w:val="en-US"/>
        </w:rPr>
        <w:t>20</w:t>
      </w:r>
      <w:r w:rsidRPr="11E90C04">
        <w:rPr>
          <w:lang w:val="nl-NL"/>
        </w:rPr>
        <w:t xml:space="preserve"> * (K</w:t>
      </w:r>
      <w:r w:rsidRPr="11E90C04">
        <w:rPr>
          <w:vertAlign w:val="subscript"/>
          <w:lang w:val="nl-NL"/>
        </w:rPr>
        <w:t>min</w:t>
      </w:r>
      <w:r w:rsidRPr="11E90C04">
        <w:rPr>
          <w:lang w:val="nl-NL"/>
        </w:rPr>
        <w:t>/K</w:t>
      </w:r>
      <w:r w:rsidRPr="11E90C04">
        <w:rPr>
          <w:vertAlign w:val="subscript"/>
          <w:lang w:val="nl-NL"/>
        </w:rPr>
        <w:t>i</w:t>
      </w:r>
      <w:r w:rsidRPr="11E90C04">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w:t>
      </w:r>
      <w:bookmarkStart w:id="194" w:name="_Hlk151319088"/>
      <w:r w:rsidRPr="00603221">
        <w:rPr>
          <w:lang w:val="el-GR"/>
        </w:rPr>
        <w:t xml:space="preserve">συγκριτικό </w:t>
      </w:r>
      <w:bookmarkEnd w:id="194"/>
      <w:r w:rsidRPr="00603221">
        <w:rPr>
          <w:lang w:val="el-GR"/>
        </w:rPr>
        <w:t xml:space="preserve">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583AD90C" w14:textId="05C60D94" w:rsidR="001D33D6" w:rsidRDefault="0001217D" w:rsidP="00A86054">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6798BCE5" w14:textId="77777777" w:rsidR="0022717B" w:rsidRPr="00DE1F94" w:rsidRDefault="0022717B" w:rsidP="006D2C7C">
      <w:pPr>
        <w:pStyle w:val="Heading4"/>
        <w:numPr>
          <w:ilvl w:val="3"/>
          <w:numId w:val="233"/>
        </w:numPr>
        <w:rPr>
          <w:rFonts w:cs="Tahoma"/>
          <w:szCs w:val="22"/>
          <w:u w:val="single"/>
          <w:lang w:val="el-GR"/>
        </w:rPr>
      </w:pPr>
      <w:bookmarkStart w:id="195" w:name="_Toc9049526"/>
      <w:bookmarkStart w:id="196" w:name="_Toc9050798"/>
      <w:bookmarkStart w:id="197" w:name="_Toc16061711"/>
      <w:bookmarkStart w:id="198" w:name="_Toc25743321"/>
      <w:bookmarkStart w:id="199" w:name="_Toc26592535"/>
      <w:bookmarkStart w:id="200" w:name="_Toc43634791"/>
      <w:bookmarkStart w:id="201" w:name="_Toc44821171"/>
      <w:bookmarkStart w:id="202" w:name="_Toc48552963"/>
      <w:bookmarkStart w:id="203" w:name="_Toc49074409"/>
      <w:bookmarkStart w:id="204" w:name="_Toc286055470"/>
      <w:bookmarkStart w:id="205" w:name="_Toc97194294"/>
      <w:bookmarkStart w:id="206" w:name="_Toc151373691"/>
      <w:bookmarkStart w:id="207" w:name="_Toc187401753"/>
      <w:bookmarkStart w:id="208" w:name="_Toc196735939"/>
      <w:r w:rsidRPr="00DE1F94">
        <w:rPr>
          <w:rFonts w:cs="Tahoma"/>
          <w:szCs w:val="22"/>
          <w:u w:val="single"/>
          <w:lang w:val="el-GR"/>
        </w:rPr>
        <w:lastRenderedPageBreak/>
        <w:t>Διαμόρφωση συγκριτικού κόστους Προσφοράς</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7890181B" w14:textId="52969C00" w:rsidR="00221291" w:rsidRPr="00A86054" w:rsidRDefault="0022717B" w:rsidP="11E90C04">
      <w:pPr>
        <w:suppressAutoHyphens w:val="0"/>
        <w:spacing w:after="0"/>
        <w:rPr>
          <w:lang w:val="el-GR"/>
        </w:rPr>
      </w:pPr>
      <w:r w:rsidRPr="006D2C7C">
        <w:rPr>
          <w:lang w:val="el-GR"/>
        </w:rPr>
        <w:t xml:space="preserve">Το συγκριτικό κόστος Κ κάθε Προσφοράς περιλαμβάνει το συνολικό κόστος για το Έργο, χωρίς ΦΠΑ {βλ. </w:t>
      </w:r>
      <w:r w:rsidRPr="005403CF">
        <w:fldChar w:fldCharType="begin"/>
      </w:r>
      <w:r w:rsidRPr="006D2C7C">
        <w:rPr>
          <w:lang w:val="el-GR"/>
        </w:rPr>
        <w:instrText xml:space="preserve"> </w:instrText>
      </w:r>
      <w:r w:rsidRPr="005403CF">
        <w:instrText>REF</w:instrText>
      </w:r>
      <w:r w:rsidRPr="006D2C7C">
        <w:rPr>
          <w:lang w:val="el-GR"/>
        </w:rPr>
        <w:instrText xml:space="preserve"> _</w:instrText>
      </w:r>
      <w:r w:rsidRPr="005403CF">
        <w:instrText>Ref</w:instrText>
      </w:r>
      <w:r w:rsidRPr="006D2C7C">
        <w:rPr>
          <w:lang w:val="el-GR"/>
        </w:rPr>
        <w:instrText>40980023 \</w:instrText>
      </w:r>
      <w:r w:rsidRPr="005403CF">
        <w:instrText>h</w:instrText>
      </w:r>
      <w:r w:rsidRPr="006D2C7C">
        <w:rPr>
          <w:lang w:val="el-GR"/>
        </w:rPr>
        <w:instrText xml:space="preserve">  \* </w:instrText>
      </w:r>
      <w:r w:rsidRPr="005403CF">
        <w:instrText>MERGEFORMAT</w:instrText>
      </w:r>
      <w:r w:rsidRPr="006D2C7C">
        <w:rPr>
          <w:lang w:val="el-GR"/>
        </w:rPr>
        <w:instrText xml:space="preserve"> </w:instrText>
      </w:r>
      <w:r w:rsidRPr="005403CF">
        <w:fldChar w:fldCharType="separate"/>
      </w:r>
      <w:r w:rsidR="00EC18DC" w:rsidRPr="00EC18DC">
        <w:t xml:space="preserve">ΠΑΡΑΡΤΗΜΑ </w:t>
      </w:r>
      <w:r w:rsidR="00EC18DC" w:rsidRPr="00603221">
        <w:t>VI</w:t>
      </w:r>
      <w:r w:rsidR="00EC18DC" w:rsidRPr="00EC18DC">
        <w:t xml:space="preserve"> – Υπόδειγμα Οικονομικής Προσφοράς</w:t>
      </w:r>
      <w:r w:rsidRPr="005403CF">
        <w:fldChar w:fldCharType="end"/>
      </w:r>
      <w:r w:rsidRPr="005403CF">
        <w:t>}</w:t>
      </w:r>
      <w:r w:rsidR="00A86054">
        <w:rPr>
          <w:lang w:val="el-GR"/>
        </w:rPr>
        <w:t>.</w:t>
      </w:r>
    </w:p>
    <w:p w14:paraId="4AF9BBEB" w14:textId="77777777" w:rsidR="004629AE" w:rsidRPr="00603221" w:rsidRDefault="004629AE">
      <w:pPr>
        <w:rPr>
          <w:lang w:val="el-GR"/>
        </w:rPr>
      </w:pPr>
    </w:p>
    <w:p w14:paraId="69AB06CD" w14:textId="77777777" w:rsidR="008338F0" w:rsidRPr="00603221" w:rsidRDefault="003355E7" w:rsidP="006D2C7C">
      <w:pPr>
        <w:pStyle w:val="Heading2"/>
        <w:numPr>
          <w:ilvl w:val="1"/>
          <w:numId w:val="233"/>
        </w:numPr>
        <w:rPr>
          <w:rFonts w:cs="Tahoma"/>
          <w:lang w:val="el-GR"/>
        </w:rPr>
      </w:pPr>
      <w:r w:rsidRPr="00603221">
        <w:rPr>
          <w:rFonts w:cs="Tahoma"/>
          <w:lang w:val="el-GR"/>
        </w:rPr>
        <w:tab/>
      </w:r>
      <w:bookmarkStart w:id="209" w:name="_Toc97194296"/>
      <w:bookmarkStart w:id="210" w:name="_Toc97194435"/>
      <w:bookmarkStart w:id="211" w:name="_Toc196735940"/>
      <w:r w:rsidRPr="00603221">
        <w:rPr>
          <w:rFonts w:cs="Tahoma"/>
          <w:lang w:val="el-GR"/>
        </w:rPr>
        <w:t>Κατάρτιση - Περιεχόμενο Προσφορών</w:t>
      </w:r>
      <w:bookmarkEnd w:id="209"/>
      <w:bookmarkEnd w:id="210"/>
      <w:bookmarkEnd w:id="211"/>
    </w:p>
    <w:p w14:paraId="6130DDE8" w14:textId="77777777" w:rsidR="008338F0" w:rsidRPr="00603221" w:rsidRDefault="003355E7" w:rsidP="00FD47CB">
      <w:pPr>
        <w:pStyle w:val="Heading3"/>
        <w:numPr>
          <w:ilvl w:val="2"/>
          <w:numId w:val="249"/>
        </w:numPr>
        <w:rPr>
          <w:lang w:val="el-GR"/>
        </w:rPr>
      </w:pPr>
      <w:bookmarkStart w:id="212" w:name="_Ref496542253"/>
      <w:bookmarkStart w:id="213" w:name="_Toc97194297"/>
      <w:bookmarkStart w:id="214" w:name="_Toc97194436"/>
      <w:bookmarkStart w:id="215" w:name="_Toc196735941"/>
      <w:r w:rsidRPr="00603221">
        <w:rPr>
          <w:lang w:val="el-GR"/>
        </w:rPr>
        <w:t>Γενικοί όροι υποβολής προσφορών</w:t>
      </w:r>
      <w:bookmarkEnd w:id="212"/>
      <w:bookmarkEnd w:id="213"/>
      <w:bookmarkEnd w:id="214"/>
      <w:bookmarkEnd w:id="215"/>
    </w:p>
    <w:p w14:paraId="2ABDFBA7" w14:textId="17B43A79" w:rsidR="008338F0" w:rsidRPr="00603221" w:rsidRDefault="003355E7">
      <w:pPr>
        <w:rPr>
          <w:lang w:val="el-GR"/>
        </w:rPr>
      </w:pPr>
      <w:r w:rsidRPr="11E90C04">
        <w:rPr>
          <w:lang w:val="el-GR"/>
        </w:rPr>
        <w:t xml:space="preserve">Οι προσφορές υποβάλλονται με βάση τις απαιτήσεις της </w:t>
      </w:r>
      <w:r w:rsidR="00893B0F" w:rsidRPr="11E90C04">
        <w:rPr>
          <w:lang w:val="el-GR"/>
        </w:rPr>
        <w:t xml:space="preserve">παρούσας </w:t>
      </w:r>
      <w:r w:rsidRPr="11E90C04">
        <w:rPr>
          <w:lang w:val="el-GR"/>
        </w:rPr>
        <w:t>Διακήρυξης, για</w:t>
      </w:r>
      <w:r w:rsidR="00E1337D" w:rsidRPr="11E90C04">
        <w:rPr>
          <w:lang w:val="el-GR"/>
        </w:rPr>
        <w:t xml:space="preserve"> </w:t>
      </w:r>
      <w:r w:rsidRPr="11E90C04">
        <w:rPr>
          <w:lang w:val="el-GR"/>
        </w:rPr>
        <w:t>όλες τις περιγραφόμενες υπηρεσίες</w:t>
      </w:r>
      <w:r w:rsidRPr="00DE1F94">
        <w:rPr>
          <w:lang w:val="el-GR"/>
        </w:rPr>
        <w:t xml:space="preserve">.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4E10DB3D"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20"/>
      </w:r>
      <w:r>
        <w:rPr>
          <w:rFonts w:cs="Helvetica"/>
          <w:color w:val="000000"/>
          <w:lang w:val="el-GR" w:eastAsia="el-GR"/>
        </w:rPr>
        <w:t>.</w:t>
      </w:r>
    </w:p>
    <w:p w14:paraId="3DE57C4E" w14:textId="77777777" w:rsidR="005202EA" w:rsidRPr="00A500EC" w:rsidRDefault="005202EA" w:rsidP="005202EA">
      <w:pPr>
        <w:rPr>
          <w:lang w:val="el-GR"/>
        </w:rPr>
      </w:pPr>
      <w:r w:rsidRPr="07571D1B">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5A0CDE">
        <w:rPr>
          <w:rStyle w:val="FootnoteReference"/>
        </w:rPr>
        <w:footnoteReference w:id="21"/>
      </w:r>
      <w:r w:rsidRPr="07571D1B">
        <w:rPr>
          <w:lang w:val="el-GR"/>
        </w:rPr>
        <w:t>.</w:t>
      </w:r>
    </w:p>
    <w:p w14:paraId="27DE9547" w14:textId="77777777" w:rsidR="005202EA" w:rsidRDefault="005202EA" w:rsidP="005202EA">
      <w:pPr>
        <w:rPr>
          <w:lang w:val="el-GR"/>
        </w:rPr>
      </w:pPr>
      <w:r w:rsidRPr="07571D1B">
        <w:rPr>
          <w:lang w:val="el-GR"/>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r w:rsidRPr="00E62702">
        <w:rPr>
          <w:vertAlign w:val="superscript"/>
          <w:lang w:val="el-GR"/>
        </w:rPr>
        <w:footnoteReference w:id="22"/>
      </w:r>
      <w:r w:rsidRPr="07571D1B">
        <w:rPr>
          <w:lang w:val="el-GR"/>
        </w:rPr>
        <w:t>.</w:t>
      </w:r>
      <w:hyperlink r:id="rId27" w:history="1"/>
      <w:hyperlink r:id="rId28" w:history="1"/>
    </w:p>
    <w:p w14:paraId="60E1FB1C" w14:textId="39263CD8" w:rsidR="00553AD3" w:rsidDel="005202EA" w:rsidRDefault="00553AD3" w:rsidP="00553AD3">
      <w:pPr>
        <w:rPr>
          <w:color w:val="000000"/>
          <w:lang w:val="el-GR" w:eastAsia="el-GR"/>
        </w:rPr>
      </w:pPr>
      <w:hyperlink r:id="rId29" w:history="1"/>
      <w:hyperlink r:id="rId30" w:history="1"/>
      <w:r w:rsidR="00D60B9F" w:rsidRPr="07571D1B">
        <w:rPr>
          <w:color w:val="000000" w:themeColor="text1"/>
          <w:lang w:val="el-GR" w:eastAsia="el-GR"/>
        </w:rPr>
        <w:t>Ο οικονομικός φορέας δύναται να αποσύρει την προσφορά του και να την υποβάλ</w:t>
      </w:r>
      <w:r w:rsidR="00D60B9F" w:rsidRPr="11E90C04">
        <w:rPr>
          <w:color w:val="000000" w:themeColor="text1"/>
          <w:lang w:val="el-GR" w:eastAsia="el-GR"/>
        </w:rPr>
        <w:t>λ</w:t>
      </w:r>
      <w:r w:rsidR="00D60B9F" w:rsidRPr="07571D1B">
        <w:rPr>
          <w:color w:val="000000" w:themeColor="text1"/>
          <w:lang w:val="el-GR" w:eastAsia="el-GR"/>
        </w:rPr>
        <w:t xml:space="preserve">ει εκ νέου έως την κατά περίπτωση καταληκτική ημερομηνία υποβολής προσφορών, χωρίς να απαιτούνται ενέργειες, όπως σχετικό αίτημα του, μέσω της </w:t>
      </w:r>
      <w:r w:rsidR="00906149" w:rsidRPr="11E90C04">
        <w:rPr>
          <w:rFonts w:cs="Helvetica"/>
          <w:color w:val="000000" w:themeColor="text1"/>
          <w:lang w:val="el-GR" w:eastAsia="el-GR"/>
        </w:rPr>
        <w:t xml:space="preserve">λειτουργικότητας «Επικοινωνία» του ΕΣΗΔΗΣ </w:t>
      </w:r>
      <w:r w:rsidR="00D60B9F" w:rsidRPr="11E90C04">
        <w:rPr>
          <w:color w:val="000000" w:themeColor="text1"/>
          <w:lang w:val="el-GR" w:eastAsia="el-GR"/>
        </w:rPr>
        <w:t xml:space="preserve">προς την Αναθέτουσα Αρχή, καθώς και σχετικές ενέργειες απόσυρσης («αποκλεισμού») της προσφοράς από χρήστη της </w:t>
      </w:r>
      <w:r w:rsidR="00906149" w:rsidRPr="11E90C04">
        <w:rPr>
          <w:color w:val="000000" w:themeColor="text1"/>
          <w:lang w:val="el-GR" w:eastAsia="el-GR"/>
        </w:rPr>
        <w:t>Α</w:t>
      </w:r>
      <w:r w:rsidR="00D60B9F" w:rsidRPr="11E90C04">
        <w:rPr>
          <w:color w:val="000000" w:themeColor="text1"/>
          <w:lang w:val="el-GR" w:eastAsia="el-GR"/>
        </w:rPr>
        <w:t xml:space="preserve">ναθέτουσας </w:t>
      </w:r>
      <w:r w:rsidR="00906149" w:rsidRPr="11E90C04">
        <w:rPr>
          <w:color w:val="000000" w:themeColor="text1"/>
          <w:lang w:val="el-GR" w:eastAsia="el-GR"/>
        </w:rPr>
        <w:t>Α</w:t>
      </w:r>
      <w:r w:rsidR="00D60B9F" w:rsidRPr="11E90C04">
        <w:rPr>
          <w:color w:val="000000" w:themeColor="text1"/>
          <w:lang w:val="el-GR" w:eastAsia="el-GR"/>
        </w:rPr>
        <w:t>ρχής.</w:t>
      </w:r>
    </w:p>
    <w:p w14:paraId="27788B99" w14:textId="4B3CED69" w:rsidR="008338F0" w:rsidRPr="0026090B" w:rsidRDefault="003355E7" w:rsidP="006D2C7C">
      <w:pPr>
        <w:pStyle w:val="Heading3"/>
        <w:numPr>
          <w:ilvl w:val="2"/>
          <w:numId w:val="234"/>
        </w:numPr>
        <w:rPr>
          <w:lang w:val="el-GR"/>
        </w:rPr>
      </w:pPr>
      <w:bookmarkStart w:id="216" w:name="_Toc74566860"/>
      <w:bookmarkStart w:id="217" w:name="_Ref496542299"/>
      <w:bookmarkStart w:id="218" w:name="_Toc97194298"/>
      <w:bookmarkStart w:id="219" w:name="_Toc97194437"/>
      <w:bookmarkStart w:id="220" w:name="_Toc196735942"/>
      <w:bookmarkEnd w:id="216"/>
      <w:r w:rsidRPr="00603221">
        <w:rPr>
          <w:lang w:val="el-GR"/>
        </w:rPr>
        <w:t>Χρόνος και Τρόπος υποβολής προσφορών</w:t>
      </w:r>
      <w:bookmarkEnd w:id="217"/>
      <w:bookmarkEnd w:id="218"/>
      <w:bookmarkEnd w:id="219"/>
      <w:bookmarkEnd w:id="220"/>
      <w:r w:rsidRPr="00603221">
        <w:rPr>
          <w:lang w:val="el-GR"/>
        </w:rPr>
        <w:t xml:space="preserve"> </w:t>
      </w:r>
    </w:p>
    <w:p w14:paraId="5690412D" w14:textId="4304AB97" w:rsidR="004B759E" w:rsidRPr="00821852" w:rsidRDefault="000F0E29" w:rsidP="00D472F0">
      <w:pPr>
        <w:rPr>
          <w:b/>
          <w:bCs/>
          <w:lang w:val="el-GR"/>
        </w:rPr>
      </w:pPr>
      <w:bookmarkStart w:id="221" w:name="_Toc74566862"/>
      <w:bookmarkStart w:id="222" w:name="_Toc97194299"/>
      <w:bookmarkEnd w:id="221"/>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EC18DC">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22"/>
      <w:r w:rsidR="005647D1">
        <w:rPr>
          <w:lang w:val="el-GR"/>
        </w:rPr>
        <w:t>.</w:t>
      </w:r>
    </w:p>
    <w:p w14:paraId="772137F5" w14:textId="22896A76" w:rsidR="004B759E" w:rsidRDefault="004B759E" w:rsidP="004B759E">
      <w:pPr>
        <w:rPr>
          <w:b/>
          <w:bCs/>
          <w:lang w:val="el-GR"/>
        </w:rPr>
      </w:pPr>
      <w:r w:rsidRPr="00B73C6B">
        <w:rPr>
          <w:color w:val="000000"/>
          <w:lang w:val="el-GR"/>
        </w:rPr>
        <w:lastRenderedPageBreak/>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23"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3"/>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0F0E29" w:rsidRDefault="000F0E29" w:rsidP="00D472F0">
      <w:pPr>
        <w:rPr>
          <w:lang w:val="el-GR"/>
        </w:rPr>
      </w:pPr>
      <w:bookmarkStart w:id="224" w:name="_Toc74566865"/>
      <w:bookmarkStart w:id="225" w:name="_Toc97194301"/>
      <w:bookmarkEnd w:id="224"/>
    </w:p>
    <w:p w14:paraId="5865AACC" w14:textId="5E87BD3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ΕΣΗΔΗΣ Προμήθειες και Υπηρεσίες:</w:t>
      </w:r>
      <w:bookmarkEnd w:id="225"/>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26" w:name="_Ref75869622"/>
      <w:bookmarkStart w:id="227" w:name="_Toc97194302"/>
    </w:p>
    <w:p w14:paraId="5C483A6C" w14:textId="02CE768D" w:rsidR="00201A77" w:rsidRPr="00995186" w:rsidRDefault="000F0E29" w:rsidP="07571D1B">
      <w:pPr>
        <w:rPr>
          <w:lang w:val="el-GR"/>
        </w:rPr>
      </w:pPr>
      <w:r w:rsidRPr="00995186">
        <w:rPr>
          <w:b/>
          <w:bCs/>
          <w:lang w:val="el-GR"/>
        </w:rPr>
        <w:t>2.4.2.4</w:t>
      </w:r>
      <w:r w:rsidRPr="00995186">
        <w:rPr>
          <w:lang w:val="el-GR"/>
        </w:rPr>
        <w:t xml:space="preserve"> </w:t>
      </w:r>
      <w:r w:rsidR="00486D17" w:rsidRPr="00995186">
        <w:rPr>
          <w:lang w:val="el-GR"/>
        </w:rPr>
        <w:t>Εφόσον οι Οικονομικοί Φορείς καταχωρίσουν τα σχετικά στοιχεία, με</w:t>
      </w:r>
      <w:r w:rsidR="009F064C" w:rsidRPr="00995186">
        <w:rPr>
          <w:lang w:val="el-GR"/>
        </w:rPr>
        <w:t xml:space="preserve"> </w:t>
      </w:r>
      <w:r w:rsidR="00486D17" w:rsidRPr="00995186">
        <w:rPr>
          <w:lang w:val="el-GR"/>
        </w:rPr>
        <w:t>τα</w:t>
      </w:r>
      <w:r w:rsidR="009F064C" w:rsidRPr="00995186">
        <w:rPr>
          <w:lang w:val="el-GR"/>
        </w:rPr>
        <w:t xml:space="preserve"> </w:t>
      </w:r>
      <w:r w:rsidR="00486D17" w:rsidRPr="00995186">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w:t>
      </w:r>
      <w:r w:rsidR="00486D17" w:rsidRPr="07571D1B">
        <w:t>PDF</w:t>
      </w:r>
      <w:r w:rsidR="00486D17" w:rsidRPr="00995186">
        <w:rPr>
          <w:lang w:val="el-GR"/>
        </w:rPr>
        <w:t>,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sidRPr="00995186">
        <w:rPr>
          <w:lang w:val="el-GR"/>
        </w:rPr>
        <w:t>εισώ</w:t>
      </w:r>
      <w:r w:rsidR="00486D17" w:rsidRPr="00995186">
        <w:rPr>
          <w:lang w:val="el-GR"/>
        </w:rPr>
        <w:t>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7571D1B">
        <w:rPr>
          <w:vertAlign w:val="superscript"/>
        </w:rPr>
        <w:footnoteReference w:id="23"/>
      </w:r>
      <w:r w:rsidR="00486D17" w:rsidRPr="00995186">
        <w:rPr>
          <w:lang w:val="el-GR"/>
        </w:rPr>
        <w:t xml:space="preserve">.  </w:t>
      </w:r>
      <w:bookmarkStart w:id="228" w:name="_Toc74566867"/>
      <w:bookmarkStart w:id="229" w:name="_Toc74566868"/>
      <w:bookmarkStart w:id="230" w:name="_Toc74566869"/>
      <w:bookmarkStart w:id="231" w:name="_Toc74566870"/>
      <w:bookmarkEnd w:id="228"/>
      <w:bookmarkEnd w:id="229"/>
      <w:bookmarkEnd w:id="230"/>
      <w:bookmarkEnd w:id="231"/>
      <w:r w:rsidR="00893B0F" w:rsidRPr="00995186">
        <w:rPr>
          <w:lang w:val="el-GR"/>
        </w:rPr>
        <w:t xml:space="preserve">Οι οικονομικοί φορείς συντάσσουν την </w:t>
      </w:r>
      <w:r w:rsidR="00893B0F" w:rsidRPr="00995186">
        <w:rPr>
          <w:lang w:val="el-GR"/>
        </w:rPr>
        <w:lastRenderedPageBreak/>
        <w:t>τεχνική και οικονομική τους προσφορά</w:t>
      </w:r>
      <w:r w:rsidR="00CA1F25" w:rsidRPr="00995186">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EC18DC" w:rsidRPr="00EC18DC">
        <w:rPr>
          <w:lang w:val="el-GR"/>
        </w:rPr>
        <w:t xml:space="preserve">ΠΑΡΑΡΤΗΜΑ </w:t>
      </w:r>
      <w:r w:rsidR="00EC18DC" w:rsidRPr="00603221">
        <w:t>V</w:t>
      </w:r>
      <w:r w:rsidR="00EC18DC" w:rsidRPr="00EC18DC">
        <w:rPr>
          <w:lang w:val="el-GR"/>
        </w:rPr>
        <w:t xml:space="preserve"> – Υπόδειγμα Τεχνικής Προσφοράς</w:t>
      </w:r>
      <w:r w:rsidR="00AE32CA" w:rsidRPr="00821852">
        <w:rPr>
          <w:b/>
          <w:bCs/>
          <w:lang w:val="el-GR"/>
        </w:rPr>
        <w:fldChar w:fldCharType="end"/>
      </w:r>
      <w:r w:rsidR="00AE32CA" w:rsidRPr="00995186">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EC18DC" w:rsidRPr="00603221">
        <w:rPr>
          <w:lang w:val="el-GR"/>
        </w:rPr>
        <w:t xml:space="preserve">ΠΑΡΑΡΤΗΜΑ </w:t>
      </w:r>
      <w:r w:rsidR="00EC18DC" w:rsidRPr="00603221">
        <w:t>VI</w:t>
      </w:r>
      <w:r w:rsidR="00EC18DC" w:rsidRPr="00603221">
        <w:rPr>
          <w:lang w:val="el-GR"/>
        </w:rPr>
        <w:t xml:space="preserve"> – Υπόδειγμα Οικονομικής Προσφοράς</w:t>
      </w:r>
      <w:r w:rsidR="00AE32CA" w:rsidRPr="00821852">
        <w:rPr>
          <w:b/>
          <w:bCs/>
          <w:lang w:val="el-GR"/>
        </w:rPr>
        <w:fldChar w:fldCharType="end"/>
      </w:r>
      <w:r w:rsidR="00E1337D" w:rsidRPr="00995186">
        <w:rPr>
          <w:i/>
          <w:iCs/>
          <w:lang w:val="el-GR"/>
        </w:rPr>
        <w:t xml:space="preserve"> </w:t>
      </w:r>
      <w:r w:rsidR="00201A77" w:rsidRPr="00995186">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26"/>
      <w:bookmarkEnd w:id="227"/>
    </w:p>
    <w:p w14:paraId="6AB25FD5" w14:textId="77777777" w:rsidR="00FC039B" w:rsidRPr="00FC039B" w:rsidRDefault="00FC039B" w:rsidP="00FC039B">
      <w:pPr>
        <w:rPr>
          <w:lang w:val="el-GR"/>
        </w:rPr>
      </w:pPr>
    </w:p>
    <w:p w14:paraId="54173B71" w14:textId="7B6CB280" w:rsidR="004E36A7" w:rsidRPr="00821852" w:rsidRDefault="000F0E29" w:rsidP="00D472F0">
      <w:pPr>
        <w:rPr>
          <w:lang w:val="el-GR"/>
        </w:rPr>
      </w:pPr>
      <w:bookmarkStart w:id="232" w:name="_Toc74566872"/>
      <w:bookmarkStart w:id="233" w:name="_Toc74566873"/>
      <w:bookmarkStart w:id="234" w:name="_Toc97194304"/>
      <w:bookmarkEnd w:id="232"/>
      <w:bookmarkEnd w:id="233"/>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w:t>
      </w:r>
      <w:bookmarkEnd w:id="234"/>
    </w:p>
    <w:p w14:paraId="1A503652" w14:textId="3B86B079" w:rsidR="004E36A7" w:rsidRPr="008A2283" w:rsidRDefault="004E36A7" w:rsidP="004E36A7">
      <w:pPr>
        <w:rPr>
          <w:color w:val="000000"/>
          <w:lang w:val="el-GR"/>
        </w:rPr>
      </w:pPr>
      <w:bookmarkStart w:id="235" w:name="_Hlk71366084"/>
      <w:r w:rsidRPr="11E90C04">
        <w:rPr>
          <w:color w:val="000000" w:themeColor="text1"/>
          <w:lang w:val="el-GR"/>
        </w:rPr>
        <w:t>Τα έγγραφα που καταχωρίζονται στην ηλεκτρονική προσφορά, και δεν απαιτείται να προσκομισ</w:t>
      </w:r>
      <w:r w:rsidR="0048509C" w:rsidRPr="11E90C04">
        <w:rPr>
          <w:color w:val="000000" w:themeColor="text1"/>
          <w:lang w:val="el-GR"/>
        </w:rPr>
        <w:t>τ</w:t>
      </w:r>
      <w:r w:rsidRPr="11E90C04">
        <w:rPr>
          <w:color w:val="000000" w:themeColor="text1"/>
          <w:lang w:val="el-GR"/>
        </w:rPr>
        <w:t xml:space="preserve">ούν και σε έντυπη μορφή, γίνονται αποδεκτά κατά περίπτωση, σύμφωνα με τα προβλεπόμενα στις διατάξεις: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02BAEF18" w:rsidR="004E36A7" w:rsidRPr="00CB7A20" w:rsidRDefault="004E36A7" w:rsidP="004E36A7">
      <w:pPr>
        <w:rPr>
          <w:color w:val="000000"/>
          <w:lang w:val="el-GR"/>
        </w:rPr>
      </w:pPr>
      <w:r w:rsidRPr="00CB7A20">
        <w:rPr>
          <w:color w:val="000000"/>
          <w:lang w:val="el-GR"/>
        </w:rPr>
        <w:t>γ) είτε του άρθρου 11 του ν. 2690/1999 (Α</w:t>
      </w:r>
      <w:r w:rsidR="00B46541" w:rsidRPr="07571D1B">
        <w:rPr>
          <w:color w:val="000000" w:themeColor="text1"/>
          <w:lang w:val="el-GR"/>
        </w:rPr>
        <w:t>΄ 45)</w:t>
      </w:r>
      <w:r w:rsidR="00B46541" w:rsidRPr="07571D1B">
        <w:rPr>
          <w:color w:val="000000" w:themeColor="text1"/>
          <w:vertAlign w:val="superscript"/>
          <w:lang w:val="el-GR" w:eastAsia="ar-SA"/>
        </w:rPr>
        <w:t xml:space="preserve"> </w:t>
      </w:r>
      <w:r w:rsidR="00B46541" w:rsidRPr="009C4526">
        <w:rPr>
          <w:color w:val="000000"/>
          <w:vertAlign w:val="superscript"/>
          <w:lang w:val="el-GR" w:eastAsia="ar-SA"/>
        </w:rPr>
        <w:footnoteReference w:id="24"/>
      </w:r>
      <w:r w:rsidR="00B46541" w:rsidRPr="07571D1B">
        <w:rPr>
          <w:color w:val="000000" w:themeColor="text1"/>
          <w:lang w:val="el-GR"/>
        </w:rPr>
        <w:t>,</w:t>
      </w:r>
      <w:r w:rsidR="00B46541" w:rsidRPr="07571D1B">
        <w:rPr>
          <w:rStyle w:val="FootnoteReference"/>
          <w:color w:val="000000" w:themeColor="text1"/>
          <w:lang w:val="el-GR"/>
        </w:rPr>
        <w:t xml:space="preserve"> </w:t>
      </w:r>
      <w:r w:rsidRPr="00CB7A20">
        <w:rPr>
          <w:rStyle w:val="FootnoteReference"/>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35"/>
    </w:p>
    <w:p w14:paraId="5383EF47" w14:textId="1408E525" w:rsidR="000674D2" w:rsidRPr="00CB7A20" w:rsidRDefault="000674D2" w:rsidP="000674D2">
      <w:pPr>
        <w:rPr>
          <w:lang w:val="el-GR"/>
        </w:rPr>
      </w:pPr>
      <w:r w:rsidRPr="11E90C04">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sidRPr="11E90C04">
        <w:rPr>
          <w:lang w:val="el-GR"/>
        </w:rPr>
        <w:t>τ</w:t>
      </w:r>
      <w:r w:rsidRPr="11E90C04">
        <w:rPr>
          <w:lang w:val="el-GR"/>
        </w:rPr>
        <w:t>ούν σε πρωτότυπη μορφή.</w:t>
      </w:r>
      <w:r w:rsidRPr="11E90C04">
        <w:rPr>
          <w:rFonts w:ascii="Times New Roman" w:eastAsia="Calibri" w:hAnsi="Times New Roman" w:cs="Times New Roman"/>
          <w:lang w:val="el-GR" w:eastAsia="el-GR"/>
        </w:rPr>
        <w:t xml:space="preserve"> </w:t>
      </w:r>
      <w:r w:rsidRPr="11E90C04">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lastRenderedPageBreak/>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0E7E19D6" w:rsidR="000674D2" w:rsidRDefault="000674D2" w:rsidP="000674D2">
      <w:pPr>
        <w:rPr>
          <w:lang w:val="el-GR"/>
        </w:rPr>
      </w:pPr>
      <w:r w:rsidRPr="11E90C04">
        <w:rPr>
          <w:lang w:val="el-GR"/>
        </w:rPr>
        <w:t>Στα αλλοδαπά δημόσια έγγραφα και δικαιολογητικά εφαρμόζεται η Συνθήκη της Χάγης της 5ης.10.1961, που κυρώθηκε με το</w:t>
      </w:r>
      <w:r w:rsidR="0048509C" w:rsidRPr="11E90C04">
        <w:rPr>
          <w:lang w:val="el-GR"/>
        </w:rPr>
        <w:t>ν</w:t>
      </w:r>
      <w:r w:rsidRPr="11E90C04">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31B1E15A" w:rsidR="000674D2" w:rsidRPr="00CE38E4" w:rsidRDefault="0048509C" w:rsidP="000674D2">
      <w:pPr>
        <w:rPr>
          <w:lang w:val="el-GR"/>
        </w:rPr>
      </w:pPr>
      <w:r w:rsidRPr="11E90C04">
        <w:rPr>
          <w:lang w:val="el-GR"/>
        </w:rPr>
        <w:t>Επίσης</w:t>
      </w:r>
      <w:r w:rsidR="000674D2" w:rsidRPr="11E90C04">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344B6DAC" w:rsidR="000674D2" w:rsidRDefault="000674D2" w:rsidP="000674D2">
      <w:pPr>
        <w:rPr>
          <w:color w:val="00B050"/>
          <w:lang w:val="el-GR"/>
        </w:rPr>
      </w:pPr>
      <w:r w:rsidRPr="11E90C04">
        <w:rPr>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sidRPr="11E90C04">
        <w:rPr>
          <w:lang w:val="el-GR"/>
        </w:rPr>
        <w:t>ο</w:t>
      </w:r>
      <w:r w:rsidRPr="11E90C04">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603221" w:rsidRDefault="00CA1F25">
      <w:pPr>
        <w:rPr>
          <w:i/>
          <w:iCs/>
          <w:color w:val="5B9BD5"/>
          <w:lang w:val="el-GR"/>
        </w:rPr>
      </w:pPr>
    </w:p>
    <w:p w14:paraId="27769C73" w14:textId="77777777" w:rsidR="008338F0" w:rsidRPr="005A1609" w:rsidRDefault="003355E7" w:rsidP="006D2C7C">
      <w:pPr>
        <w:pStyle w:val="Heading3"/>
        <w:numPr>
          <w:ilvl w:val="2"/>
          <w:numId w:val="234"/>
        </w:numPr>
        <w:ind w:left="709" w:hanging="709"/>
        <w:rPr>
          <w:lang w:val="el-GR"/>
        </w:rPr>
      </w:pPr>
      <w:bookmarkStart w:id="236" w:name="_Ref496542340"/>
      <w:bookmarkStart w:id="237" w:name="_Toc97194305"/>
      <w:bookmarkStart w:id="238" w:name="_Toc97194438"/>
      <w:bookmarkStart w:id="239" w:name="_Toc196735943"/>
      <w:r w:rsidRPr="00603221">
        <w:rPr>
          <w:lang w:val="el-GR"/>
        </w:rPr>
        <w:t>Περιεχόμενα Φακέλου «Δικαιολογητικά Συμμετοχής - Τεχνική Προσφορά»</w:t>
      </w:r>
      <w:bookmarkEnd w:id="236"/>
      <w:bookmarkEnd w:id="237"/>
      <w:bookmarkEnd w:id="238"/>
      <w:bookmarkEnd w:id="239"/>
      <w:r w:rsidRPr="00603221">
        <w:rPr>
          <w:lang w:val="el-GR"/>
        </w:rPr>
        <w:t xml:space="preserve"> </w:t>
      </w:r>
    </w:p>
    <w:p w14:paraId="0C5CAAFE" w14:textId="77777777" w:rsidR="002C7E9A" w:rsidRPr="003329FF" w:rsidRDefault="002C7E9A" w:rsidP="006D2C7C">
      <w:pPr>
        <w:pStyle w:val="Heading4"/>
        <w:numPr>
          <w:ilvl w:val="3"/>
          <w:numId w:val="234"/>
        </w:numPr>
        <w:rPr>
          <w:rStyle w:val="Heading4Char"/>
          <w:rFonts w:ascii="Tahoma" w:hAnsi="Tahoma" w:cs="Tahoma"/>
          <w:b/>
          <w:bCs/>
          <w:sz w:val="22"/>
        </w:rPr>
      </w:pPr>
      <w:bookmarkStart w:id="240" w:name="_Toc74566876"/>
      <w:bookmarkStart w:id="241" w:name="_Ref55324286"/>
      <w:bookmarkStart w:id="242" w:name="_Toc97194306"/>
      <w:bookmarkStart w:id="243" w:name="_Toc196735944"/>
      <w:bookmarkEnd w:id="240"/>
      <w:r w:rsidRPr="003329FF">
        <w:rPr>
          <w:rStyle w:val="Heading4Char"/>
          <w:rFonts w:ascii="Tahoma" w:hAnsi="Tahoma" w:cs="Tahoma"/>
          <w:b/>
          <w:bCs/>
          <w:sz w:val="22"/>
        </w:rPr>
        <w:t>Δικαιολογητικά Συμμετοχής</w:t>
      </w:r>
      <w:bookmarkEnd w:id="241"/>
      <w:bookmarkEnd w:id="242"/>
      <w:bookmarkEnd w:id="243"/>
    </w:p>
    <w:p w14:paraId="5A188320" w14:textId="0A3768CD" w:rsidR="007702DC" w:rsidRDefault="007702DC" w:rsidP="007702DC">
      <w:pPr>
        <w:rPr>
          <w:lang w:val="el-GR"/>
        </w:rPr>
      </w:pPr>
      <w:r w:rsidRPr="11E90C04">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Default="007702DC" w:rsidP="002B2A14">
      <w:pPr>
        <w:ind w:left="284" w:hanging="284"/>
        <w:rPr>
          <w:lang w:val="el-GR"/>
        </w:rPr>
      </w:pPr>
      <w:r w:rsidRPr="00BD7E89">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w:t>
      </w:r>
      <w:r w:rsidRPr="00BD7E89">
        <w:rPr>
          <w:lang w:val="el-GR"/>
        </w:rPr>
        <w:lastRenderedPageBreak/>
        <w:t xml:space="preserve">δύναται να διευκρινίζει τις πληροφορίες που παρέχει με το ΕΕΕΣ σύμφωνα με την παρ. 9 του ίδιου άρθρου, </w:t>
      </w:r>
    </w:p>
    <w:p w14:paraId="2473D674" w14:textId="7D17B8EE" w:rsidR="007702DC" w:rsidRPr="00BD7E89" w:rsidRDefault="007702DC" w:rsidP="000C0C05">
      <w:pPr>
        <w:ind w:left="284" w:hanging="284"/>
        <w:rPr>
          <w:lang w:val="el-GR"/>
        </w:rPr>
      </w:pPr>
      <w:r w:rsidRPr="00BD7E89">
        <w:rPr>
          <w:lang w:val="el-GR"/>
        </w:rPr>
        <w:t xml:space="preserve">β) </w:t>
      </w:r>
      <w:r w:rsidR="000C0C05">
        <w:rPr>
          <w:lang w:val="el-GR"/>
        </w:rPr>
        <w:t>Ε</w:t>
      </w:r>
      <w:r w:rsidRPr="00BD7E89">
        <w:rPr>
          <w:lang w:val="el-GR"/>
        </w:rPr>
        <w:t xml:space="preserve">γγύηση συμμετοχής, όπως προβλέπεται στο άρθρο 72 του Ν.4412/2016 και τις παραγράφους </w:t>
      </w:r>
      <w:r w:rsidRPr="00603221">
        <w:rPr>
          <w:lang w:val="el-GR"/>
        </w:rPr>
        <w:t xml:space="preserve"> </w:t>
      </w:r>
      <w:bookmarkStart w:id="244"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EC18DC">
        <w:rPr>
          <w:lang w:val="el-GR"/>
        </w:rPr>
        <w:t>2.1.5</w:t>
      </w:r>
      <w:r w:rsidRPr="00603221">
        <w:rPr>
          <w:lang w:val="el-GR"/>
        </w:rPr>
        <w:fldChar w:fldCharType="end"/>
      </w:r>
      <w:bookmarkEnd w:id="244"/>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EC18DC">
        <w:rPr>
          <w:color w:val="000000"/>
          <w:lang w:val="el-GR"/>
        </w:rPr>
        <w:t>2.2.2</w:t>
      </w:r>
      <w:r w:rsidRPr="00603221">
        <w:rPr>
          <w:color w:val="000000"/>
          <w:lang w:val="el-GR"/>
        </w:rPr>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7E9FB0AF" w14:textId="339B6EEA" w:rsidR="00CD4F51" w:rsidRPr="007113DC" w:rsidRDefault="00CD4F51" w:rsidP="002B2A14">
      <w:pPr>
        <w:ind w:left="284" w:hanging="284"/>
        <w:rPr>
          <w:lang w:val="el-GR"/>
        </w:rPr>
      </w:pPr>
      <w:bookmarkStart w:id="245" w:name="_Hlk118712689"/>
      <w:r w:rsidRPr="007113DC">
        <w:rPr>
          <w:lang w:val="el-GR"/>
        </w:rPr>
        <w:t xml:space="preserve">γ) </w:t>
      </w:r>
      <w:r w:rsidR="009F688B" w:rsidRPr="007113DC">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113DC">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EC18DC" w:rsidRPr="00603221">
        <w:rPr>
          <w:lang w:val="el-GR"/>
        </w:rPr>
        <w:t xml:space="preserve">ΠΑΡΑΡΤΗΜΑ </w:t>
      </w:r>
      <w:r w:rsidR="00EC18DC" w:rsidRPr="004D12FF">
        <w:rPr>
          <w:lang w:val="el-GR"/>
        </w:rPr>
        <w:t>VI</w:t>
      </w:r>
      <w:r w:rsidR="00EC18DC" w:rsidRPr="00603221">
        <w:rPr>
          <w:lang w:val="el-GR"/>
        </w:rPr>
        <w:t>Ι – Άλλες Δηλώσεις</w:t>
      </w:r>
      <w:r w:rsidR="009F688B">
        <w:rPr>
          <w:lang w:val="el-GR"/>
        </w:rPr>
        <w:fldChar w:fldCharType="end"/>
      </w:r>
      <w:r w:rsidRPr="007113DC">
        <w:rPr>
          <w:lang w:val="el-GR"/>
        </w:rPr>
        <w:t>.</w:t>
      </w:r>
      <w:r w:rsidR="00C45ED4">
        <w:rPr>
          <w:lang w:val="el-GR"/>
        </w:rPr>
        <w:t xml:space="preserve"> Ε</w:t>
      </w:r>
      <w:r w:rsidR="00C45ED4" w:rsidRPr="00C45ED4">
        <w:rPr>
          <w:lang w:val="el-GR"/>
        </w:rPr>
        <w:t>ναλλακτικά</w:t>
      </w:r>
      <w:r w:rsidR="00D0713E">
        <w:rPr>
          <w:lang w:val="el-GR"/>
        </w:rPr>
        <w:t xml:space="preserve">, οι όροι της παρούσας δήλωσης δύναται να περιέχονται </w:t>
      </w:r>
      <w:r w:rsidR="00C45ED4" w:rsidRPr="00C45ED4">
        <w:rPr>
          <w:lang w:val="el-GR"/>
        </w:rPr>
        <w:t>στη συνοδευτική υπεύθυνη δήλωση που υποβάλλεται μαζί με το ΕΕΕΣ.</w:t>
      </w:r>
    </w:p>
    <w:bookmarkEnd w:id="245"/>
    <w:p w14:paraId="3C320E46" w14:textId="6E9A85D4" w:rsidR="00197834" w:rsidRPr="00197834" w:rsidRDefault="00197834" w:rsidP="009F08C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9F08C4">
        <w:rPr>
          <w:lang w:val="el-GR"/>
        </w:rPr>
        <w:t>(ΠΑΡΑΡΤΗΜΑ ΙΙΙ – ΕΥΡΩΠΑΙΚΟ ΕΝΙΑΙΟ ΕΓΓΡΑΦΟ ΣΥΜΒΑΣΗΣ (ΕΕΕΣ) ως Παράρτημα αυτής.</w:t>
      </w:r>
    </w:p>
    <w:p w14:paraId="675A75CF" w14:textId="4B6DAF6F" w:rsidR="00197834" w:rsidRPr="00197834" w:rsidRDefault="00197834" w:rsidP="00197834">
      <w:pPr>
        <w:rPr>
          <w:lang w:val="el-GR"/>
        </w:rPr>
      </w:pPr>
      <w:r w:rsidRPr="11E90C04">
        <w:rPr>
          <w:lang w:val="el-GR"/>
        </w:rPr>
        <w:t>Η συμπλήρωσή του δύναται να πραγματοποιηθεί με χρήση του υποσυστήματος Promitheus ESPDint, προσβάσιμου μέσω της Διαδικτυακής Πύλης (</w:t>
      </w:r>
      <w:r w:rsidR="00F404B5" w:rsidRPr="11E90C04">
        <w:rPr>
          <w:u w:val="single"/>
          <w:lang w:val="el-GR"/>
        </w:rPr>
        <w:t>https://espd.eprocurement.gov.gr/</w:t>
      </w:r>
      <w:r w:rsidRPr="11E90C0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w:t>
      </w:r>
      <w:r w:rsidR="00BB1F86" w:rsidRPr="11E90C04">
        <w:rPr>
          <w:lang w:val="el-GR"/>
        </w:rPr>
        <w:t>ν</w:t>
      </w:r>
      <w:r w:rsidRPr="11E90C04">
        <w:rPr>
          <w:lang w:val="el-GR"/>
        </w:rPr>
        <w:t xml:space="preserve"> σκοπό </w:t>
      </w:r>
      <w:r w:rsidR="00BB1F86" w:rsidRPr="11E90C04">
        <w:rPr>
          <w:lang w:val="el-GR"/>
        </w:rPr>
        <w:t xml:space="preserve">αυτό </w:t>
      </w:r>
      <w:r w:rsidRPr="11E90C0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2D157CDD" w:rsidR="00D705C7" w:rsidRDefault="00197834" w:rsidP="00197834">
      <w:pPr>
        <w:rPr>
          <w:lang w:val="el-GR"/>
        </w:rPr>
      </w:pPr>
      <w:r w:rsidRPr="11E90C04">
        <w:rPr>
          <w:lang w:val="el-GR"/>
        </w:rPr>
        <w:t>Το συμπληρωμένο από τον Οικονομικό Φορέα ΕΕΕΣ,</w:t>
      </w:r>
      <w:r w:rsidR="00BB1F86" w:rsidRPr="11E90C04">
        <w:rPr>
          <w:lang w:val="el-GR"/>
        </w:rPr>
        <w:t xml:space="preserve"> (συμπεριλαμβανομένων των διακριτών ΕΕΕΣ από δανείζοντες εμπειρία ή υπεργολάβους, σύμφωνα με την παράγραφο 2.2.8), </w:t>
      </w:r>
      <w:r w:rsidRPr="11E90C04">
        <w:rPr>
          <w:lang w:val="el-GR"/>
        </w:rPr>
        <w:t xml:space="preserve">καθώς και η τυχόν συνοδευτική αυτού υπεύθυνη δήλωση, υποβάλλονται σύμφωνα με την περίπτωση </w:t>
      </w:r>
      <w:r w:rsidR="00BB1F86" w:rsidRPr="11E90C04">
        <w:rPr>
          <w:lang w:val="el-GR"/>
        </w:rPr>
        <w:t xml:space="preserve">β’ ή </w:t>
      </w:r>
      <w:r w:rsidRPr="11E90C04">
        <w:rPr>
          <w:lang w:val="el-GR"/>
        </w:rPr>
        <w:t>δ΄ της παραγράφου 2.4.2.5 της παρούσας, σε ψηφιακά υπογεγραμμένο ηλεκτρονικό αρχείο με μορφότυπο PDF.</w:t>
      </w:r>
    </w:p>
    <w:p w14:paraId="39567096" w14:textId="4B8F9C69" w:rsidR="00D705C7" w:rsidRPr="00821852" w:rsidRDefault="00D705C7" w:rsidP="00D705C7">
      <w:pPr>
        <w:rPr>
          <w:lang w:val="el-GR"/>
        </w:rPr>
      </w:pPr>
      <w:r w:rsidRPr="11E90C04">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F404B5" w:rsidRPr="11E90C04">
        <w:rPr>
          <w:u w:val="single"/>
          <w:lang w:val="el-GR"/>
        </w:rPr>
        <w:t>https://espd.eprocurement.gov.gr/</w:t>
      </w:r>
      <w:r w:rsidRPr="11E90C04">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6D658393"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0C0C05">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13FE0BB1" w14:textId="77777777" w:rsidR="00EC18DC" w:rsidRPr="00991C00" w:rsidRDefault="003355E7" w:rsidP="00991C00">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EC18DC" w:rsidRPr="00991C00">
        <w:rPr>
          <w:lang w:val="el-GR"/>
        </w:rPr>
        <w:t>Στην</w:t>
      </w:r>
      <w:r w:rsidR="00EC18DC" w:rsidRPr="00EC18DC">
        <w:rPr>
          <w:color w:val="000099"/>
          <w:lang w:val="el-GR"/>
        </w:rPr>
        <w:t xml:space="preserve"> παρούσα ενότητα παρατίθενται οι Πίνακες Συμμόρφωσης στους οποίους </w:t>
      </w:r>
      <w:r w:rsidR="00EC18DC" w:rsidRPr="00991C00">
        <w:rPr>
          <w:lang w:val="el-GR"/>
        </w:rPr>
        <w:t>καταγράφονται απαιτήσεις σχετικά με τις προσφερόμενες υπηρεσίες.</w:t>
      </w:r>
      <w:r w:rsidR="00EC18DC" w:rsidRPr="00991C00">
        <w:rPr>
          <w:lang w:val="en-US"/>
        </w:rPr>
        <w:t> </w:t>
      </w:r>
    </w:p>
    <w:p w14:paraId="1413473E" w14:textId="77777777" w:rsidR="00EC18DC" w:rsidRPr="00991C00" w:rsidRDefault="00EC18DC" w:rsidP="00991C00">
      <w:pPr>
        <w:rPr>
          <w:lang w:val="en-US"/>
        </w:rPr>
      </w:pPr>
      <w:r w:rsidRPr="00991C00">
        <w:rPr>
          <w:lang w:val="el-GR"/>
        </w:rPr>
        <w:t>Οδηγίες Συμπλήρωσης</w:t>
      </w:r>
      <w:r w:rsidRPr="00EC18DC">
        <w:rPr>
          <w:lang w:val="el-G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5"/>
      </w:tblGrid>
      <w:tr w:rsidR="00EC18DC" w:rsidRPr="00540BCC" w14:paraId="2C65E105" w14:textId="77777777" w:rsidTr="009D6D7E">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42A0C301" w14:textId="77777777" w:rsidR="00EC18DC" w:rsidRPr="00991C00" w:rsidRDefault="00EC18DC" w:rsidP="009D6D7E">
            <w:pPr>
              <w:rPr>
                <w:lang w:val="el-GR"/>
              </w:rPr>
            </w:pPr>
            <w:r w:rsidRPr="00991C00">
              <w:rPr>
                <w:lang w:val="el-GR"/>
              </w:rPr>
              <w:lastRenderedPageBreak/>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r w:rsidRPr="00991C00">
              <w:rPr>
                <w:lang w:val="en-US"/>
              </w:rPr>
              <w:t> </w:t>
            </w:r>
          </w:p>
        </w:tc>
      </w:tr>
      <w:tr w:rsidR="00EC18DC" w:rsidRPr="00540BCC" w14:paraId="44341A2E" w14:textId="77777777" w:rsidTr="009D6D7E">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5B76469F" w14:textId="77777777" w:rsidR="00EC18DC" w:rsidRPr="00991C00" w:rsidRDefault="00EC18DC" w:rsidP="009D6D7E">
            <w:pPr>
              <w:rPr>
                <w:lang w:val="el-GR"/>
              </w:rPr>
            </w:pPr>
            <w:r w:rsidRPr="00991C00">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r w:rsidRPr="00991C00">
              <w:rPr>
                <w:lang w:val="en-US"/>
              </w:rPr>
              <w:t> </w:t>
            </w:r>
          </w:p>
          <w:p w14:paraId="63801861" w14:textId="77777777" w:rsidR="00EC18DC" w:rsidRPr="00991C00" w:rsidRDefault="00EC18DC" w:rsidP="009D6D7E">
            <w:pPr>
              <w:rPr>
                <w:lang w:val="el-GR"/>
              </w:rPr>
            </w:pPr>
            <w:r w:rsidRPr="00991C00">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r w:rsidRPr="00991C00">
              <w:rPr>
                <w:lang w:val="en-US"/>
              </w:rPr>
              <w:t> </w:t>
            </w:r>
          </w:p>
        </w:tc>
      </w:tr>
      <w:tr w:rsidR="00EC18DC" w:rsidRPr="00540BCC" w14:paraId="475A9CE4" w14:textId="77777777" w:rsidTr="009D6D7E">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1DDD217E" w14:textId="77777777" w:rsidR="00EC18DC" w:rsidRPr="00991C00" w:rsidRDefault="00EC18DC" w:rsidP="009D6D7E">
            <w:pPr>
              <w:rPr>
                <w:lang w:val="el-GR"/>
              </w:rPr>
            </w:pPr>
            <w:r w:rsidRPr="00991C00">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r w:rsidRPr="00991C00">
              <w:rPr>
                <w:lang w:val="en-US"/>
              </w:rPr>
              <w:t> </w:t>
            </w:r>
          </w:p>
        </w:tc>
      </w:tr>
      <w:tr w:rsidR="00EC18DC" w:rsidRPr="00540BCC" w14:paraId="7E8E36A1" w14:textId="77777777" w:rsidTr="009D6D7E">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7A41A08E" w14:textId="77777777" w:rsidR="00EC18DC" w:rsidRPr="00991C00" w:rsidRDefault="00EC18DC" w:rsidP="009D6D7E">
            <w:pPr>
              <w:rPr>
                <w:lang w:val="el-GR"/>
              </w:rPr>
            </w:pPr>
            <w:r w:rsidRPr="00991C00">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r>
              <w:rPr>
                <w:lang w:val="el-GR"/>
              </w:rPr>
              <w:t>.</w:t>
            </w:r>
            <w:r w:rsidRPr="00991C00">
              <w:rPr>
                <w:lang w:val="en-US"/>
              </w:rPr>
              <w:t> </w:t>
            </w:r>
          </w:p>
          <w:p w14:paraId="42B95D99" w14:textId="77777777" w:rsidR="00EC18DC" w:rsidRPr="00991C00" w:rsidRDefault="00EC18DC" w:rsidP="009D6D7E">
            <w:pPr>
              <w:rPr>
                <w:lang w:val="el-GR"/>
              </w:rPr>
            </w:pPr>
            <w:r w:rsidRPr="00991C00">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r>
              <w:rPr>
                <w:lang w:val="el-GR"/>
              </w:rPr>
              <w:t>.</w:t>
            </w:r>
            <w:r w:rsidRPr="00991C00">
              <w:rPr>
                <w:lang w:val="en-US"/>
              </w:rPr>
              <w:t> </w:t>
            </w:r>
          </w:p>
          <w:p w14:paraId="5C4893B7" w14:textId="77777777" w:rsidR="00EC18DC" w:rsidRPr="00991C00" w:rsidRDefault="00EC18DC" w:rsidP="009D6D7E">
            <w:pPr>
              <w:rPr>
                <w:lang w:val="el-GR"/>
              </w:rPr>
            </w:pPr>
            <w:r w:rsidRPr="00991C00">
              <w:rPr>
                <w:lang w:val="el-GR"/>
              </w:rPr>
              <w:t>Τονίζεται ότι είναι υποχρεωτική η απάντηση σε όλα τα σημεία των Πινάκων Συμόρφωσης και η παροχή όλων των πληροφοριών που ζητούνται.</w:t>
            </w:r>
            <w:r w:rsidRPr="00991C00">
              <w:rPr>
                <w:lang w:val="en-US"/>
              </w:rPr>
              <w:t> </w:t>
            </w:r>
          </w:p>
          <w:p w14:paraId="6757CB37" w14:textId="77777777" w:rsidR="00EC18DC" w:rsidRPr="00991C00" w:rsidRDefault="00EC18DC" w:rsidP="009D6D7E">
            <w:pPr>
              <w:rPr>
                <w:lang w:val="el-GR"/>
              </w:rPr>
            </w:pPr>
            <w:r w:rsidRPr="00991C00">
              <w:rPr>
                <w:lang w:val="el-GR"/>
              </w:rPr>
              <w:t>Η αρμόδια επιτροπή θα αξιολογήσει τα παρεχόμενα από τους υποψηφίους Αναδόχους στοιχεία κατά την αξιολόγηση των Τεχνικών Προσφορών.</w:t>
            </w:r>
            <w:r w:rsidRPr="00991C00">
              <w:rPr>
                <w:lang w:val="en-US"/>
              </w:rPr>
              <w:t> </w:t>
            </w:r>
          </w:p>
          <w:p w14:paraId="2E1BE0DC" w14:textId="77777777" w:rsidR="00EC18DC" w:rsidRPr="00991C00" w:rsidRDefault="00EC18DC" w:rsidP="009D6D7E">
            <w:pPr>
              <w:rPr>
                <w:lang w:val="el-GR"/>
              </w:rPr>
            </w:pPr>
            <w:r w:rsidRPr="00991C00">
              <w:rPr>
                <w:lang w:val="en-US"/>
              </w:rPr>
              <w:t> </w:t>
            </w:r>
          </w:p>
        </w:tc>
      </w:tr>
    </w:tbl>
    <w:p w14:paraId="30D2AF1B" w14:textId="77777777" w:rsidR="00EC18DC" w:rsidRPr="00991C00" w:rsidRDefault="00EC18DC" w:rsidP="00991C00">
      <w:pPr>
        <w:rPr>
          <w:lang w:val="el-GR"/>
        </w:rPr>
      </w:pPr>
      <w:r w:rsidRPr="00991C00">
        <w:rPr>
          <w:lang w:val="en-US"/>
        </w:rPr>
        <w:t> </w:t>
      </w:r>
    </w:p>
    <w:p w14:paraId="1D9478F3" w14:textId="77777777" w:rsidR="00EC18DC" w:rsidRPr="00991C00" w:rsidRDefault="00EC18DC" w:rsidP="00991C00">
      <w:pPr>
        <w:rPr>
          <w:lang w:val="en-US"/>
        </w:rPr>
      </w:pPr>
      <w:r w:rsidRPr="00991C00">
        <w:rPr>
          <w:b/>
          <w:bCs/>
          <w:u w:val="single"/>
          <w:lang w:val="el-GR"/>
        </w:rPr>
        <w:t>Παρεχόμενες Υπηρεσίες</w:t>
      </w:r>
      <w:r w:rsidRPr="00EC18DC">
        <w:rPr>
          <w:b/>
          <w:bCs/>
          <w:u w:val="single"/>
          <w:lang w:val="el-G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8"/>
        <w:gridCol w:w="3759"/>
        <w:gridCol w:w="1877"/>
        <w:gridCol w:w="1398"/>
        <w:gridCol w:w="1740"/>
      </w:tblGrid>
      <w:tr w:rsidR="00EC18DC" w:rsidRPr="00991C00" w14:paraId="13EAB114" w14:textId="77777777" w:rsidTr="009D6D7E">
        <w:trPr>
          <w:trHeight w:val="300"/>
        </w:trPr>
        <w:tc>
          <w:tcPr>
            <w:tcW w:w="855" w:type="dxa"/>
            <w:tcBorders>
              <w:top w:val="single" w:sz="6" w:space="0" w:color="000000"/>
              <w:left w:val="single" w:sz="6" w:space="0" w:color="000000"/>
              <w:bottom w:val="single" w:sz="6" w:space="0" w:color="000000"/>
              <w:right w:val="nil"/>
            </w:tcBorders>
            <w:shd w:val="clear" w:color="auto" w:fill="BFBFBF"/>
            <w:vAlign w:val="center"/>
            <w:hideMark/>
          </w:tcPr>
          <w:p w14:paraId="63F0C975" w14:textId="77777777" w:rsidR="00EC18DC" w:rsidRPr="00991C00" w:rsidRDefault="00EC18DC" w:rsidP="009D6D7E">
            <w:pPr>
              <w:rPr>
                <w:lang w:val="en-US"/>
              </w:rPr>
            </w:pPr>
            <w:r w:rsidRPr="00991C00">
              <w:rPr>
                <w:b/>
                <w:bCs/>
              </w:rPr>
              <w:t>Α/Α</w:t>
            </w:r>
            <w:r w:rsidRPr="00EC18DC">
              <w:rPr>
                <w:b/>
                <w:bCs/>
              </w:rPr>
              <w:t> </w:t>
            </w:r>
          </w:p>
        </w:tc>
        <w:tc>
          <w:tcPr>
            <w:tcW w:w="4095" w:type="dxa"/>
            <w:tcBorders>
              <w:top w:val="single" w:sz="6" w:space="0" w:color="000000"/>
              <w:left w:val="single" w:sz="6" w:space="0" w:color="000000"/>
              <w:bottom w:val="single" w:sz="6" w:space="0" w:color="000000"/>
              <w:right w:val="nil"/>
            </w:tcBorders>
            <w:shd w:val="clear" w:color="auto" w:fill="BFBFBF"/>
            <w:vAlign w:val="center"/>
            <w:hideMark/>
          </w:tcPr>
          <w:p w14:paraId="276D7CC6" w14:textId="77777777" w:rsidR="00EC18DC" w:rsidRPr="00991C00" w:rsidRDefault="00EC18DC" w:rsidP="009D6D7E">
            <w:pPr>
              <w:rPr>
                <w:lang w:val="en-US"/>
              </w:rPr>
            </w:pPr>
            <w:r w:rsidRPr="00991C00">
              <w:rPr>
                <w:b/>
                <w:bCs/>
                <w:lang w:val="el-GR"/>
              </w:rPr>
              <w:t>ΠΡΟΔΙΑΓΡΑΦΗ</w:t>
            </w:r>
            <w:r w:rsidRPr="00EC18DC">
              <w:rPr>
                <w:b/>
                <w:bCs/>
                <w:lang w:val="el-GR"/>
              </w:rPr>
              <w:t> </w:t>
            </w:r>
          </w:p>
        </w:tc>
        <w:tc>
          <w:tcPr>
            <w:tcW w:w="1980" w:type="dxa"/>
            <w:tcBorders>
              <w:top w:val="single" w:sz="6" w:space="0" w:color="000000"/>
              <w:left w:val="single" w:sz="6" w:space="0" w:color="000000"/>
              <w:bottom w:val="single" w:sz="6" w:space="0" w:color="000000"/>
              <w:right w:val="nil"/>
            </w:tcBorders>
            <w:shd w:val="clear" w:color="auto" w:fill="BFBFBF"/>
            <w:vAlign w:val="center"/>
            <w:hideMark/>
          </w:tcPr>
          <w:p w14:paraId="2E5887A8" w14:textId="77777777" w:rsidR="00EC18DC" w:rsidRPr="00991C00" w:rsidRDefault="00EC18DC" w:rsidP="009D6D7E">
            <w:pPr>
              <w:rPr>
                <w:lang w:val="en-US"/>
              </w:rPr>
            </w:pPr>
            <w:r w:rsidRPr="00991C00">
              <w:rPr>
                <w:b/>
                <w:bCs/>
              </w:rPr>
              <w:t>ΑΠΑΙΤΗΣΗ</w:t>
            </w:r>
            <w:r w:rsidRPr="00EC18DC">
              <w:rPr>
                <w:b/>
                <w:bCs/>
              </w:rPr>
              <w:t> </w:t>
            </w:r>
          </w:p>
        </w:tc>
        <w:tc>
          <w:tcPr>
            <w:tcW w:w="1410" w:type="dxa"/>
            <w:tcBorders>
              <w:top w:val="single" w:sz="6" w:space="0" w:color="000000"/>
              <w:left w:val="single" w:sz="6" w:space="0" w:color="000000"/>
              <w:bottom w:val="single" w:sz="6" w:space="0" w:color="000000"/>
              <w:right w:val="nil"/>
            </w:tcBorders>
            <w:shd w:val="clear" w:color="auto" w:fill="BFBFBF"/>
            <w:vAlign w:val="center"/>
            <w:hideMark/>
          </w:tcPr>
          <w:p w14:paraId="1558F5B3" w14:textId="77777777" w:rsidR="00EC18DC" w:rsidRPr="00991C00" w:rsidRDefault="00EC18DC" w:rsidP="009D6D7E">
            <w:pPr>
              <w:rPr>
                <w:lang w:val="en-US"/>
              </w:rPr>
            </w:pPr>
            <w:r w:rsidRPr="00991C00">
              <w:rPr>
                <w:b/>
                <w:bCs/>
              </w:rPr>
              <w:t>ΑΠΑΝΤΗΣΗ</w:t>
            </w:r>
            <w:r w:rsidRPr="00EC18DC">
              <w:rPr>
                <w:b/>
                <w:bC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10D69A50" w14:textId="77777777" w:rsidR="00EC18DC" w:rsidRPr="00991C00" w:rsidRDefault="00EC18DC" w:rsidP="009D6D7E">
            <w:pPr>
              <w:rPr>
                <w:lang w:val="en-US"/>
              </w:rPr>
            </w:pPr>
            <w:r w:rsidRPr="00991C00">
              <w:rPr>
                <w:b/>
                <w:bCs/>
              </w:rPr>
              <w:t>ΠΑΡΑΠΟΜΠΗ</w:t>
            </w:r>
            <w:r w:rsidRPr="00EC18DC">
              <w:rPr>
                <w:b/>
                <w:bCs/>
              </w:rPr>
              <w:t> </w:t>
            </w:r>
          </w:p>
        </w:tc>
      </w:tr>
      <w:tr w:rsidR="00EC18DC" w:rsidRPr="00991C00" w14:paraId="713B858E" w14:textId="77777777" w:rsidTr="009D6D7E">
        <w:trPr>
          <w:trHeight w:val="300"/>
        </w:trPr>
        <w:tc>
          <w:tcPr>
            <w:tcW w:w="855" w:type="dxa"/>
            <w:tcBorders>
              <w:top w:val="single" w:sz="6" w:space="0" w:color="000000"/>
              <w:left w:val="single" w:sz="6" w:space="0" w:color="000000"/>
              <w:bottom w:val="single" w:sz="6" w:space="0" w:color="000000"/>
              <w:right w:val="nil"/>
            </w:tcBorders>
            <w:shd w:val="clear" w:color="auto" w:fill="FFFFFF"/>
            <w:vAlign w:val="center"/>
            <w:hideMark/>
          </w:tcPr>
          <w:p w14:paraId="2D9800B8" w14:textId="77777777" w:rsidR="00EC18DC" w:rsidRPr="00991C00" w:rsidRDefault="00EC18DC" w:rsidP="009B39E0">
            <w:pPr>
              <w:numPr>
                <w:ilvl w:val="0"/>
                <w:numId w:val="31"/>
              </w:numPr>
              <w:rPr>
                <w:lang w:val="en-US"/>
              </w:rPr>
            </w:pPr>
            <w:r w:rsidRPr="00991C00">
              <w:rPr>
                <w:lang w:val="en-US"/>
              </w:rPr>
              <w:t> </w:t>
            </w:r>
          </w:p>
        </w:tc>
        <w:tc>
          <w:tcPr>
            <w:tcW w:w="4095" w:type="dxa"/>
            <w:tcBorders>
              <w:top w:val="single" w:sz="6" w:space="0" w:color="000000"/>
              <w:left w:val="single" w:sz="6" w:space="0" w:color="000000"/>
              <w:bottom w:val="single" w:sz="6" w:space="0" w:color="000000"/>
              <w:right w:val="nil"/>
            </w:tcBorders>
            <w:shd w:val="clear" w:color="auto" w:fill="FFFFFF"/>
            <w:vAlign w:val="center"/>
            <w:hideMark/>
          </w:tcPr>
          <w:p w14:paraId="3B604C04" w14:textId="77777777" w:rsidR="00EC18DC" w:rsidRPr="00991C00" w:rsidRDefault="00EC18DC" w:rsidP="009D6D7E">
            <w:pPr>
              <w:rPr>
                <w:lang w:val="en-US"/>
              </w:rPr>
            </w:pPr>
            <w:r w:rsidRPr="00991C00">
              <w:rPr>
                <w:lang w:val="el-GR"/>
              </w:rPr>
              <w:t>Συμμόρφωση με τις Προδιαγραφές της παρ. ‎2.2</w:t>
            </w:r>
            <w:r w:rsidRPr="00EC18DC">
              <w:rPr>
                <w:lang w:val="el-GR"/>
              </w:rPr>
              <w:t> </w:t>
            </w:r>
          </w:p>
        </w:tc>
        <w:tc>
          <w:tcPr>
            <w:tcW w:w="1980" w:type="dxa"/>
            <w:tcBorders>
              <w:top w:val="single" w:sz="6" w:space="0" w:color="000000"/>
              <w:left w:val="single" w:sz="6" w:space="0" w:color="000000"/>
              <w:bottom w:val="single" w:sz="6" w:space="0" w:color="000000"/>
              <w:right w:val="nil"/>
            </w:tcBorders>
            <w:shd w:val="clear" w:color="auto" w:fill="FFFFFF"/>
            <w:vAlign w:val="center"/>
            <w:hideMark/>
          </w:tcPr>
          <w:p w14:paraId="7850FFA1" w14:textId="77777777" w:rsidR="00EC18DC" w:rsidRPr="00991C00" w:rsidRDefault="00EC18DC" w:rsidP="009D6D7E">
            <w:pPr>
              <w:rPr>
                <w:lang w:val="en-US"/>
              </w:rPr>
            </w:pPr>
            <w:r w:rsidRPr="00991C00">
              <w:rPr>
                <w:lang w:val="el-GR"/>
              </w:rPr>
              <w:t>ΝΑΙ</w:t>
            </w:r>
            <w:r w:rsidRPr="00EC18DC">
              <w:rPr>
                <w:lang w:val="el-GR"/>
              </w:rPr>
              <w:t> </w:t>
            </w:r>
          </w:p>
        </w:tc>
        <w:tc>
          <w:tcPr>
            <w:tcW w:w="1410" w:type="dxa"/>
            <w:tcBorders>
              <w:top w:val="single" w:sz="6" w:space="0" w:color="000000"/>
              <w:left w:val="single" w:sz="6" w:space="0" w:color="000000"/>
              <w:bottom w:val="single" w:sz="6" w:space="0" w:color="000000"/>
              <w:right w:val="nil"/>
            </w:tcBorders>
            <w:shd w:val="clear" w:color="auto" w:fill="FFFFFF"/>
            <w:vAlign w:val="center"/>
            <w:hideMark/>
          </w:tcPr>
          <w:p w14:paraId="566BBCF2" w14:textId="77777777" w:rsidR="00EC18DC" w:rsidRPr="00991C00" w:rsidRDefault="00EC18DC" w:rsidP="009D6D7E">
            <w:pPr>
              <w:rPr>
                <w:lang w:val="en-US"/>
              </w:rPr>
            </w:pPr>
            <w:r w:rsidRPr="00991C00">
              <w:rPr>
                <w:lang w:val="en-U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3C7AAF" w14:textId="77777777" w:rsidR="00EC18DC" w:rsidRPr="00991C00" w:rsidRDefault="00EC18DC" w:rsidP="009D6D7E">
            <w:pPr>
              <w:rPr>
                <w:lang w:val="en-US"/>
              </w:rPr>
            </w:pPr>
            <w:r w:rsidRPr="00991C00">
              <w:rPr>
                <w:lang w:val="en-US"/>
              </w:rPr>
              <w:t> </w:t>
            </w:r>
          </w:p>
        </w:tc>
      </w:tr>
      <w:tr w:rsidR="00EC18DC" w:rsidRPr="00991C00" w14:paraId="6D7EE93A" w14:textId="77777777" w:rsidTr="009D6D7E">
        <w:trPr>
          <w:trHeight w:val="300"/>
        </w:trPr>
        <w:tc>
          <w:tcPr>
            <w:tcW w:w="855" w:type="dxa"/>
            <w:tcBorders>
              <w:top w:val="single" w:sz="6" w:space="0" w:color="000000"/>
              <w:left w:val="single" w:sz="6" w:space="0" w:color="000000"/>
              <w:bottom w:val="single" w:sz="6" w:space="0" w:color="000000"/>
              <w:right w:val="nil"/>
            </w:tcBorders>
            <w:shd w:val="clear" w:color="auto" w:fill="FFFFFF"/>
            <w:vAlign w:val="center"/>
            <w:hideMark/>
          </w:tcPr>
          <w:p w14:paraId="137F8DB4" w14:textId="77777777" w:rsidR="00EC18DC" w:rsidRPr="00991C00" w:rsidRDefault="00EC18DC" w:rsidP="009B39E0">
            <w:pPr>
              <w:numPr>
                <w:ilvl w:val="0"/>
                <w:numId w:val="32"/>
              </w:numPr>
              <w:rPr>
                <w:lang w:val="en-US"/>
              </w:rPr>
            </w:pPr>
            <w:r w:rsidRPr="00991C00">
              <w:rPr>
                <w:lang w:val="en-US"/>
              </w:rPr>
              <w:t> </w:t>
            </w:r>
          </w:p>
        </w:tc>
        <w:tc>
          <w:tcPr>
            <w:tcW w:w="4095" w:type="dxa"/>
            <w:tcBorders>
              <w:top w:val="single" w:sz="6" w:space="0" w:color="000000"/>
              <w:left w:val="single" w:sz="6" w:space="0" w:color="000000"/>
              <w:bottom w:val="single" w:sz="6" w:space="0" w:color="000000"/>
              <w:right w:val="nil"/>
            </w:tcBorders>
            <w:shd w:val="clear" w:color="auto" w:fill="FFFFFF"/>
            <w:vAlign w:val="center"/>
            <w:hideMark/>
          </w:tcPr>
          <w:p w14:paraId="1F6BE246" w14:textId="77777777" w:rsidR="00EC18DC" w:rsidRPr="00991C00" w:rsidRDefault="00EC18DC" w:rsidP="009D6D7E">
            <w:pPr>
              <w:rPr>
                <w:lang w:val="en-US"/>
              </w:rPr>
            </w:pPr>
            <w:r w:rsidRPr="00991C00">
              <w:rPr>
                <w:lang w:val="el-GR"/>
              </w:rPr>
              <w:t>Συμμόρφωση με τις Προδιαγραφές της παρ. ‎3</w:t>
            </w:r>
            <w:r w:rsidRPr="00EC18DC">
              <w:rPr>
                <w:lang w:val="el-GR"/>
              </w:rPr>
              <w:t> </w:t>
            </w:r>
          </w:p>
        </w:tc>
        <w:tc>
          <w:tcPr>
            <w:tcW w:w="1980" w:type="dxa"/>
            <w:tcBorders>
              <w:top w:val="single" w:sz="6" w:space="0" w:color="000000"/>
              <w:left w:val="single" w:sz="6" w:space="0" w:color="000000"/>
              <w:bottom w:val="single" w:sz="6" w:space="0" w:color="000000"/>
              <w:right w:val="nil"/>
            </w:tcBorders>
            <w:shd w:val="clear" w:color="auto" w:fill="FFFFFF"/>
            <w:vAlign w:val="center"/>
            <w:hideMark/>
          </w:tcPr>
          <w:p w14:paraId="08D44D88" w14:textId="77777777" w:rsidR="00EC18DC" w:rsidRPr="00991C00" w:rsidRDefault="00EC18DC" w:rsidP="009D6D7E">
            <w:pPr>
              <w:rPr>
                <w:lang w:val="en-US"/>
              </w:rPr>
            </w:pPr>
            <w:r w:rsidRPr="00991C00">
              <w:rPr>
                <w:lang w:val="el-GR"/>
              </w:rPr>
              <w:t>ΝΑΙ</w:t>
            </w:r>
            <w:r w:rsidRPr="00EC18DC">
              <w:rPr>
                <w:lang w:val="el-GR"/>
              </w:rPr>
              <w:t> </w:t>
            </w:r>
          </w:p>
        </w:tc>
        <w:tc>
          <w:tcPr>
            <w:tcW w:w="1410" w:type="dxa"/>
            <w:tcBorders>
              <w:top w:val="single" w:sz="6" w:space="0" w:color="000000"/>
              <w:left w:val="single" w:sz="6" w:space="0" w:color="000000"/>
              <w:bottom w:val="single" w:sz="6" w:space="0" w:color="000000"/>
              <w:right w:val="nil"/>
            </w:tcBorders>
            <w:shd w:val="clear" w:color="auto" w:fill="FFFFFF"/>
            <w:vAlign w:val="center"/>
            <w:hideMark/>
          </w:tcPr>
          <w:p w14:paraId="53AF136D" w14:textId="77777777" w:rsidR="00EC18DC" w:rsidRPr="00991C00" w:rsidRDefault="00EC18DC" w:rsidP="009D6D7E">
            <w:pPr>
              <w:rPr>
                <w:lang w:val="en-US"/>
              </w:rPr>
            </w:pPr>
            <w:r w:rsidRPr="00991C00">
              <w:rPr>
                <w:lang w:val="en-U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891F33" w14:textId="77777777" w:rsidR="00EC18DC" w:rsidRPr="00991C00" w:rsidRDefault="00EC18DC" w:rsidP="009D6D7E">
            <w:pPr>
              <w:rPr>
                <w:lang w:val="en-US"/>
              </w:rPr>
            </w:pPr>
            <w:r w:rsidRPr="00991C00">
              <w:rPr>
                <w:lang w:val="en-US"/>
              </w:rPr>
              <w:t> </w:t>
            </w:r>
          </w:p>
        </w:tc>
      </w:tr>
    </w:tbl>
    <w:p w14:paraId="38C64018" w14:textId="77777777" w:rsidR="00EC18DC" w:rsidRPr="00991C00" w:rsidRDefault="00EC18DC" w:rsidP="00991C00">
      <w:pPr>
        <w:rPr>
          <w:lang w:val="en-US"/>
        </w:rPr>
      </w:pPr>
      <w:r w:rsidRPr="00991C00">
        <w:rPr>
          <w:lang w:val="en-US"/>
        </w:rPr>
        <w:t> </w:t>
      </w:r>
    </w:p>
    <w:p w14:paraId="6B79E9A4" w14:textId="12126813" w:rsidR="008338F0" w:rsidRPr="00603221" w:rsidRDefault="00EC18DC">
      <w:pPr>
        <w:rPr>
          <w:lang w:val="el-GR"/>
        </w:rPr>
      </w:pPr>
      <w:r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003355E7"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lastRenderedPageBreak/>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rsidP="009B39E0">
      <w:pPr>
        <w:pStyle w:val="ListParagraph"/>
        <w:numPr>
          <w:ilvl w:val="0"/>
          <w:numId w:val="10"/>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30E1D46B" w:rsidR="00D9390F" w:rsidRPr="00603221" w:rsidRDefault="00D9390F">
      <w:pPr>
        <w:rPr>
          <w:lang w:val="el-GR"/>
        </w:rPr>
      </w:pPr>
      <w:r w:rsidRPr="11E90C04">
        <w:rPr>
          <w:lang w:val="el-GR"/>
        </w:rPr>
        <w:t>Στην περίπτωση συμμετοχής στο διαγωνισμό από κοινού οικονομικών φορέων (λ.χ ενώσεων,</w:t>
      </w:r>
      <w:r w:rsidR="00A01EC2" w:rsidRPr="11E90C04">
        <w:rPr>
          <w:lang w:val="el-GR"/>
        </w:rPr>
        <w:t xml:space="preserve"> </w:t>
      </w:r>
      <w:r w:rsidRPr="11E90C04">
        <w:rPr>
          <w:lang w:val="el-GR"/>
        </w:rPr>
        <w:t xml:space="preserve">κοινοπραξιών, συνεταιρισμών κλπ), </w:t>
      </w:r>
      <w:r w:rsidR="00A01EC2" w:rsidRPr="11E90C04">
        <w:rPr>
          <w:lang w:val="el-GR"/>
        </w:rPr>
        <w:t xml:space="preserve">υποβάλλεται χωριστό ΕΕΕΣ </w:t>
      </w:r>
      <w:r w:rsidRPr="11E90C04">
        <w:rPr>
          <w:lang w:val="el-GR"/>
        </w:rPr>
        <w:t>για κάθε έναν συμμετέχοντα οικονομικό φορέα</w:t>
      </w:r>
      <w:r w:rsidR="00A01EC2" w:rsidRPr="11E90C04">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D1861BE" w14:textId="77777777" w:rsidR="00A83646" w:rsidRDefault="00A83646" w:rsidP="00A83646">
      <w:pPr>
        <w:rPr>
          <w:lang w:val="el-GR"/>
        </w:rPr>
      </w:pPr>
    </w:p>
    <w:p w14:paraId="120AAAB3" w14:textId="770FD6E1" w:rsidR="00FB65FD" w:rsidRDefault="00A83646" w:rsidP="007A7FF2">
      <w:pPr>
        <w:rPr>
          <w:lang w:val="el-GR"/>
        </w:rPr>
      </w:pPr>
      <w:r>
        <w:rPr>
          <w:lang w:val="el-GR"/>
        </w:rPr>
        <w:t xml:space="preserve">Αναφορικά με την Υπεύθυνη Δήλωση του σημείου γ) επισημαίνεται ότι η υποβολή της, </w:t>
      </w:r>
      <w:r w:rsidR="00B86EA0">
        <w:rPr>
          <w:lang w:val="el-GR"/>
        </w:rPr>
        <w:t>είναι υποχρεωτική</w:t>
      </w:r>
      <w:r>
        <w:rPr>
          <w:lang w:val="el-GR"/>
        </w:rPr>
        <w:t xml:space="preserve"> από τους οικονομικούς φορείς </w:t>
      </w:r>
      <w:r w:rsidR="00B86EA0">
        <w:rPr>
          <w:lang w:val="el-GR"/>
        </w:rPr>
        <w:t xml:space="preserve">που είναι υπόχρεοι υποβολής </w:t>
      </w:r>
      <w:r w:rsidR="00B86EA0" w:rsidRPr="00611A5E">
        <w:rPr>
          <w:lang w:val="el-GR"/>
        </w:rPr>
        <w:t>ΕΕΕΣ</w:t>
      </w:r>
      <w:r w:rsidR="00B86EA0">
        <w:rPr>
          <w:lang w:val="el-GR"/>
        </w:rPr>
        <w:t xml:space="preserve"> </w:t>
      </w:r>
      <w:r>
        <w:rPr>
          <w:lang w:val="el-GR"/>
        </w:rPr>
        <w:t xml:space="preserve">σύμφωνα με τα </w:t>
      </w:r>
      <w:r w:rsidR="007A7FF2" w:rsidRPr="00611A5E">
        <w:rPr>
          <w:lang w:val="el-GR"/>
        </w:rPr>
        <w:t xml:space="preserve">ως άνω αναφερόμενα για το ΕΕΕΣ. </w:t>
      </w:r>
      <w:r w:rsidR="007A7FF2">
        <w:rPr>
          <w:lang w:val="el-GR"/>
        </w:rPr>
        <w:t xml:space="preserve"> </w:t>
      </w:r>
    </w:p>
    <w:p w14:paraId="63A713BF" w14:textId="77777777" w:rsidR="00064589" w:rsidRPr="00603221" w:rsidRDefault="00064589" w:rsidP="007A7FF2">
      <w:pPr>
        <w:rPr>
          <w:b/>
          <w:bCs/>
          <w:lang w:val="el-GR"/>
        </w:rPr>
      </w:pPr>
    </w:p>
    <w:p w14:paraId="3E433FD0" w14:textId="77777777" w:rsidR="002C7E9A" w:rsidRPr="00603221" w:rsidRDefault="002C7E9A" w:rsidP="006D2C7C">
      <w:pPr>
        <w:pStyle w:val="Heading4"/>
        <w:numPr>
          <w:ilvl w:val="3"/>
          <w:numId w:val="234"/>
        </w:numPr>
        <w:rPr>
          <w:rFonts w:cs="Tahoma"/>
          <w:szCs w:val="22"/>
          <w:lang w:val="el-GR"/>
        </w:rPr>
      </w:pPr>
      <w:bookmarkStart w:id="246" w:name="_Toc97194307"/>
      <w:bookmarkStart w:id="247" w:name="_Toc196735945"/>
      <w:r w:rsidRPr="00603221">
        <w:rPr>
          <w:rFonts w:cs="Tahoma"/>
          <w:szCs w:val="22"/>
          <w:lang w:val="el-GR"/>
        </w:rPr>
        <w:t>Τεχνική Προσφορά</w:t>
      </w:r>
      <w:bookmarkEnd w:id="246"/>
      <w:bookmarkEnd w:id="247"/>
      <w:r w:rsidRPr="00603221">
        <w:rPr>
          <w:rFonts w:cs="Tahoma"/>
          <w:szCs w:val="22"/>
          <w:lang w:val="el-GR"/>
        </w:rPr>
        <w:t xml:space="preserve"> </w:t>
      </w:r>
      <w:r w:rsidR="00E1337D" w:rsidRPr="00603221">
        <w:rPr>
          <w:rFonts w:cs="Tahoma"/>
          <w:szCs w:val="22"/>
          <w:lang w:val="el-GR"/>
        </w:rPr>
        <w:t xml:space="preserve"> </w:t>
      </w:r>
    </w:p>
    <w:p w14:paraId="34F3DD8A" w14:textId="6C346C18" w:rsidR="007A3AC0" w:rsidRPr="00D472F0" w:rsidRDefault="007A3AC0" w:rsidP="007A3AC0">
      <w:pPr>
        <w:rPr>
          <w:lang w:val="el-GR"/>
        </w:rPr>
      </w:pPr>
      <w:r w:rsidRPr="00603221">
        <w:rPr>
          <w:lang w:val="en-US"/>
        </w:rPr>
        <w:t>H</w:t>
      </w:r>
      <w:r w:rsidRPr="0060322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EC18DC" w:rsidRPr="11E90C04">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EC18DC" w:rsidRPr="00603221">
        <w:rPr>
          <w:lang w:val="el-GR"/>
        </w:rPr>
        <w:t>ΠΑΡΑΡΤΗΜΑ ΙΙ – Πίνακες Συμμόρφωσης</w:t>
      </w:r>
      <w:r w:rsidR="006712BB">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86BBD8" w14:textId="43195172"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EC18DC" w:rsidRPr="00603221">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 xml:space="preserve">ύσας </w:t>
      </w:r>
      <w:r w:rsidR="00C84B11" w:rsidRPr="00B17F99">
        <w:rPr>
          <w:lang w:val="el-GR"/>
        </w:rPr>
        <w:t>διακήρυξης</w:t>
      </w:r>
      <w:r w:rsidR="00B17F99" w:rsidRPr="00B17F99">
        <w:rPr>
          <w:lang w:val="el-GR"/>
        </w:rPr>
        <w:t xml:space="preserve"> (</w:t>
      </w:r>
      <w:r w:rsidRPr="00B17F99">
        <w:rPr>
          <w:lang w:val="el-GR"/>
        </w:rPr>
        <w:t>σε</w:t>
      </w:r>
      <w:r w:rsidRPr="00603221">
        <w:rPr>
          <w:lang w:val="el-GR"/>
        </w:rPr>
        <w:t xml:space="preserve">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6D2C7C">
      <w:pPr>
        <w:pStyle w:val="Heading3"/>
        <w:numPr>
          <w:ilvl w:val="2"/>
          <w:numId w:val="234"/>
        </w:numPr>
        <w:ind w:left="709" w:hanging="709"/>
        <w:rPr>
          <w:lang w:val="el-GR"/>
        </w:rPr>
      </w:pPr>
      <w:bookmarkStart w:id="248" w:name="_Ref496542376"/>
      <w:bookmarkStart w:id="249" w:name="_Toc97194308"/>
      <w:bookmarkStart w:id="250" w:name="_Toc97194439"/>
      <w:bookmarkStart w:id="251" w:name="_Toc196735946"/>
      <w:r w:rsidRPr="00603221">
        <w:rPr>
          <w:lang w:val="el-GR"/>
        </w:rPr>
        <w:lastRenderedPageBreak/>
        <w:t>Περιεχόμενα Φακέλου «Οικονομική Προσφορά» / Τρόπος σύνταξης και υποβολής οικονομικών προσφορών</w:t>
      </w:r>
      <w:bookmarkEnd w:id="248"/>
      <w:bookmarkEnd w:id="249"/>
      <w:bookmarkEnd w:id="250"/>
      <w:bookmarkEnd w:id="251"/>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5E4644C2" w:rsidR="001E3C20" w:rsidRPr="00603221" w:rsidRDefault="001E3C20" w:rsidP="11E90C04">
      <w:pPr>
        <w:autoSpaceDE w:val="0"/>
        <w:autoSpaceDN w:val="0"/>
        <w:adjustRightInd w:val="0"/>
        <w:spacing w:after="0" w:line="276" w:lineRule="auto"/>
        <w:rPr>
          <w:lang w:val="el-GR" w:eastAsia="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EC18DC" w:rsidRPr="00603221">
        <w:rPr>
          <w:lang w:val="el-GR"/>
        </w:rPr>
        <w:t xml:space="preserve">ΠΑΡΑΡΤΗΜΑ </w:t>
      </w:r>
      <w:r w:rsidR="00EC18DC" w:rsidRPr="00603221">
        <w:t>VI</w:t>
      </w:r>
      <w:r w:rsidR="00EC18DC"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r w:rsidRPr="11E90C04">
        <w:rPr>
          <w:lang w:val="el-GR" w:eastAsia="el-GR"/>
        </w:rPr>
        <w:t xml:space="preserve">Υποφάκελο «Οικονομική Προσφορά». </w:t>
      </w:r>
    </w:p>
    <w:p w14:paraId="0D83DDAC" w14:textId="77777777" w:rsidR="001E3C20" w:rsidRPr="00603221" w:rsidRDefault="001E3C20" w:rsidP="11E90C04">
      <w:pPr>
        <w:suppressAutoHyphens w:val="0"/>
        <w:autoSpaceDE w:val="0"/>
        <w:autoSpaceDN w:val="0"/>
        <w:adjustRightInd w:val="0"/>
        <w:spacing w:after="0"/>
        <w:jc w:val="left"/>
        <w:rPr>
          <w:lang w:val="el-GR" w:eastAsia="el-GR"/>
        </w:rPr>
      </w:pPr>
    </w:p>
    <w:p w14:paraId="16DBCF1A" w14:textId="475BD6DA" w:rsidR="00585042" w:rsidRPr="008F4B0A" w:rsidRDefault="00585042" w:rsidP="11E90C04">
      <w:pPr>
        <w:rPr>
          <w:lang w:val="el-GR" w:eastAsia="el-GR"/>
        </w:rPr>
      </w:pPr>
      <w:r w:rsidRPr="11E90C04">
        <w:rPr>
          <w:lang w:val="el-GR" w:eastAsia="el-GR"/>
        </w:rPr>
        <w:t xml:space="preserve">Η τιμή δίνεται σε ευρώ ανά </w:t>
      </w:r>
      <w:r w:rsidR="008F4B0A" w:rsidRPr="11E90C04">
        <w:rPr>
          <w:lang w:val="el-GR" w:eastAsia="el-GR"/>
        </w:rPr>
        <w:t>μονάδα</w:t>
      </w:r>
      <w:r w:rsidRPr="11E90C04">
        <w:rPr>
          <w:lang w:val="el-GR" w:eastAsia="el-GR"/>
        </w:rPr>
        <w:t>.</w:t>
      </w:r>
    </w:p>
    <w:p w14:paraId="50B7BD4F" w14:textId="0AF8FA45" w:rsidR="008338F0" w:rsidRPr="00603221" w:rsidRDefault="003355E7">
      <w:pPr>
        <w:rPr>
          <w:lang w:val="el-GR"/>
        </w:rPr>
      </w:pPr>
      <w:r w:rsidRPr="11E90C04">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11E90C04">
        <w:rPr>
          <w:lang w:val="el-GR" w:eastAsia="el-GR"/>
        </w:rPr>
        <w:t xml:space="preserve"> </w:t>
      </w:r>
      <w:r w:rsidR="001852F3" w:rsidRPr="11E90C04">
        <w:rPr>
          <w:lang w:val="el-GR" w:eastAsia="el-GR"/>
        </w:rPr>
        <w:t xml:space="preserve">της παρούσας. </w:t>
      </w:r>
    </w:p>
    <w:p w14:paraId="33E67197" w14:textId="5FC8C9DF"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 xml:space="preserve">στην επ’ αυτού εισφορά υπέρ </w:t>
      </w:r>
      <w:r w:rsidR="00B62F8A">
        <w:rPr>
          <w:lang w:val="el-GR"/>
        </w:rPr>
        <w:t xml:space="preserve">ΟΠΕΚΑ (πρώην </w:t>
      </w:r>
      <w:r w:rsidR="00043D44" w:rsidRPr="00603221">
        <w:rPr>
          <w:lang w:val="el-GR"/>
        </w:rPr>
        <w:t>ΟΓΑ</w:t>
      </w:r>
      <w:r w:rsidR="00B62F8A">
        <w:rPr>
          <w:lang w:val="el-GR"/>
        </w:rPr>
        <w:t>)</w:t>
      </w:r>
      <w:r w:rsidR="00043D44" w:rsidRPr="00603221">
        <w:rPr>
          <w:lang w:val="el-GR"/>
        </w:rPr>
        <w:t>.</w:t>
      </w:r>
    </w:p>
    <w:p w14:paraId="2AA08B4B" w14:textId="34EE571C"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FD5864">
        <w:rPr>
          <w:lang w:val="el-GR"/>
        </w:rPr>
        <w:t>.</w:t>
      </w:r>
      <w:r w:rsidRPr="00603221">
        <w:rPr>
          <w:lang w:val="el-GR"/>
        </w:rPr>
        <w:t xml:space="preserve">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2" w:name="_Hlk67667045"/>
      <w:r w:rsidR="00C25AFF" w:rsidRPr="00C25AFF">
        <w:rPr>
          <w:lang w:val="el-GR"/>
        </w:rPr>
        <w:t>όπως τροποποιήθηκε με το άρθρο 42 του ν. 4782/Α36/9-3-2021</w:t>
      </w:r>
      <w:r w:rsidR="00C25AFF">
        <w:rPr>
          <w:lang w:val="el-GR"/>
        </w:rPr>
        <w:t xml:space="preserve"> </w:t>
      </w:r>
      <w:bookmarkEnd w:id="252"/>
      <w:r w:rsidRPr="00603221">
        <w:rPr>
          <w:lang w:val="el-GR"/>
        </w:rPr>
        <w:t>και</w:t>
      </w:r>
    </w:p>
    <w:p w14:paraId="4166F69A" w14:textId="3690A85C" w:rsidR="008338F0" w:rsidRPr="00603221"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55F15B9F"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EC18DC">
        <w:rPr>
          <w:lang w:val="el-GR"/>
        </w:rPr>
        <w:t>5.1</w:t>
      </w:r>
      <w:r w:rsidR="00194C49" w:rsidRPr="00603221">
        <w:rPr>
          <w:lang w:val="el-GR"/>
        </w:rPr>
        <w:fldChar w:fldCharType="end"/>
      </w:r>
      <w:r w:rsidRPr="00603221">
        <w:rPr>
          <w:lang w:val="el-GR"/>
        </w:rPr>
        <w:t xml:space="preserve"> της παρούσας διακήρυξης.</w:t>
      </w:r>
      <w:r w:rsidRPr="11E90C04">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6D2C7C">
      <w:pPr>
        <w:pStyle w:val="Heading3"/>
        <w:numPr>
          <w:ilvl w:val="2"/>
          <w:numId w:val="234"/>
        </w:numPr>
        <w:ind w:left="709" w:hanging="709"/>
        <w:rPr>
          <w:lang w:val="el-GR"/>
        </w:rPr>
      </w:pPr>
      <w:bookmarkStart w:id="253" w:name="_Ref496542395"/>
      <w:bookmarkStart w:id="254" w:name="_Ref496542431"/>
      <w:bookmarkStart w:id="255" w:name="_Toc97194309"/>
      <w:bookmarkStart w:id="256" w:name="_Toc97194440"/>
      <w:bookmarkStart w:id="257" w:name="_Toc196735947"/>
      <w:r w:rsidRPr="00603221">
        <w:rPr>
          <w:lang w:val="el-GR"/>
        </w:rPr>
        <w:t>Χρόνος ισχύος των προσφορών</w:t>
      </w:r>
      <w:bookmarkEnd w:id="253"/>
      <w:bookmarkEnd w:id="254"/>
      <w:bookmarkEnd w:id="255"/>
      <w:bookmarkEnd w:id="256"/>
      <w:bookmarkEnd w:id="257"/>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77D45D20"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EC18DC">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 xml:space="preserve">Σε περίπτωση αιτήματος της αναθέτουσας αρχής για παράταση της ισχύος της προσφοράς, </w:t>
      </w:r>
      <w:r w:rsidR="001C274B">
        <w:rPr>
          <w:lang w:val="el-GR" w:eastAsia="el-GR"/>
        </w:rPr>
        <w:t>οι προσφορές των οικονομικών φορέων</w:t>
      </w:r>
      <w:r w:rsidR="000527FB" w:rsidRPr="00744F87">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24F59B79" w:rsidR="007D2CC2" w:rsidRPr="0029687F" w:rsidRDefault="003355E7" w:rsidP="007D2CC2">
      <w:pPr>
        <w:rPr>
          <w:lang w:val="el-GR"/>
        </w:rPr>
      </w:pPr>
      <w:r w:rsidRPr="11E90C04">
        <w:rPr>
          <w:lang w:val="el-GR" w:eastAsia="el-GR"/>
        </w:rPr>
        <w:t xml:space="preserve">Μετά τη λήξη και του παραπάνω </w:t>
      </w:r>
      <w:r w:rsidR="007D4AF3" w:rsidRPr="11E90C04">
        <w:rPr>
          <w:lang w:val="el-GR" w:eastAsia="el-GR"/>
        </w:rPr>
        <w:t>α</w:t>
      </w:r>
      <w:r w:rsidRPr="11E90C04">
        <w:rPr>
          <w:lang w:val="el-GR" w:eastAsia="el-GR"/>
        </w:rPr>
        <w:t xml:space="preserve">νώτατου </w:t>
      </w:r>
      <w:r w:rsidR="007D4AF3" w:rsidRPr="11E90C04">
        <w:rPr>
          <w:lang w:val="el-GR" w:eastAsia="el-GR"/>
        </w:rPr>
        <w:t xml:space="preserve">χρονικού </w:t>
      </w:r>
      <w:r w:rsidRPr="11E90C04">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sidRPr="11E90C04">
        <w:rPr>
          <w:lang w:val="el-GR" w:eastAsia="el-GR"/>
        </w:rPr>
        <w:t>εά</w:t>
      </w:r>
      <w:r w:rsidRPr="11E90C04">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sidRPr="11E90C04">
        <w:rPr>
          <w:lang w:val="el-GR" w:eastAsia="el-GR"/>
        </w:rPr>
        <w:t xml:space="preserve">τον χρόνο ισχύος </w:t>
      </w:r>
      <w:r w:rsidRPr="11E90C04">
        <w:rPr>
          <w:lang w:val="el-GR" w:eastAsia="el-GR"/>
        </w:rPr>
        <w:t>τη</w:t>
      </w:r>
      <w:r w:rsidR="000E4A50" w:rsidRPr="11E90C04">
        <w:rPr>
          <w:lang w:val="el-GR" w:eastAsia="el-GR"/>
        </w:rPr>
        <w:t>ς</w:t>
      </w:r>
      <w:r w:rsidRPr="11E90C04">
        <w:rPr>
          <w:lang w:val="el-GR" w:eastAsia="el-GR"/>
        </w:rPr>
        <w:t xml:space="preserve"> προσφορά</w:t>
      </w:r>
      <w:r w:rsidR="000E4A50" w:rsidRPr="11E90C04">
        <w:rPr>
          <w:lang w:val="el-GR" w:eastAsia="el-GR"/>
        </w:rPr>
        <w:t>ς</w:t>
      </w:r>
      <w:r w:rsidRPr="11E90C04">
        <w:rPr>
          <w:lang w:val="el-GR" w:eastAsia="el-GR"/>
        </w:rPr>
        <w:t xml:space="preserve"> και τη</w:t>
      </w:r>
      <w:r w:rsidR="000E4A50" w:rsidRPr="11E90C04">
        <w:rPr>
          <w:lang w:val="el-GR" w:eastAsia="el-GR"/>
        </w:rPr>
        <w:t>ς</w:t>
      </w:r>
      <w:r w:rsidRPr="11E90C04">
        <w:rPr>
          <w:lang w:val="el-GR" w:eastAsia="el-GR"/>
        </w:rPr>
        <w:t xml:space="preserve"> εγγύηση</w:t>
      </w:r>
      <w:r w:rsidR="000E4A50" w:rsidRPr="11E90C04">
        <w:rPr>
          <w:lang w:val="el-GR" w:eastAsia="el-GR"/>
        </w:rPr>
        <w:t>ς</w:t>
      </w:r>
      <w:r w:rsidRPr="11E90C04">
        <w:rPr>
          <w:lang w:val="el-GR" w:eastAsia="el-GR"/>
        </w:rPr>
        <w:t xml:space="preserve"> συμμετοχής τους, εφόσον τους ζητηθεί πριν την πάροδο του ανωτέρω ανώτατου ορίου παράτασης</w:t>
      </w:r>
      <w:r w:rsidR="000E4A50" w:rsidRPr="11E90C04">
        <w:rPr>
          <w:lang w:val="el-GR" w:eastAsia="el-GR"/>
        </w:rPr>
        <w:t>,</w:t>
      </w:r>
      <w:r w:rsidRPr="11E90C04">
        <w:rPr>
          <w:lang w:val="el-GR" w:eastAsia="el-GR"/>
        </w:rPr>
        <w:t xml:space="preserve"> είτε όχι. Στην τελευταία περίπτωση, η διαδικασία συνεχίζεται με όσους παρέτειναν </w:t>
      </w:r>
      <w:r w:rsidR="000E4A50" w:rsidRPr="11E90C04">
        <w:rPr>
          <w:lang w:val="el-GR" w:eastAsia="el-GR"/>
        </w:rPr>
        <w:t xml:space="preserve">τον χρόνο ισχύος των προσφορών </w:t>
      </w:r>
      <w:r w:rsidRPr="11E90C04">
        <w:rPr>
          <w:lang w:val="el-GR" w:eastAsia="el-GR"/>
        </w:rPr>
        <w:t>τους και αποκλείονται οι λοιποί οικονομικοί φορείς</w:t>
      </w:r>
      <w:bookmarkStart w:id="258" w:name="_Hlk9420445"/>
      <w:r w:rsidRPr="11E90C04">
        <w:rPr>
          <w:lang w:val="el-GR" w:eastAsia="el-GR"/>
        </w:rPr>
        <w:t>.</w:t>
      </w:r>
      <w:r w:rsidR="003528AF" w:rsidRPr="11E90C04">
        <w:rPr>
          <w:lang w:val="el-GR" w:eastAsia="el-GR"/>
        </w:rPr>
        <w:t xml:space="preserve"> Σε περίπτωση που λήξει ο χρόνος ισχύος των </w:t>
      </w:r>
      <w:r w:rsidR="003528AF" w:rsidRPr="11E90C04">
        <w:rPr>
          <w:lang w:val="el-GR" w:eastAsia="el-GR"/>
        </w:rPr>
        <w:lastRenderedPageBreak/>
        <w:t>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11E90C04">
        <w:rPr>
          <w:lang w:val="el-GR"/>
        </w:rPr>
        <w:t xml:space="preserve"> </w:t>
      </w:r>
      <w:r w:rsidR="007D2CC2" w:rsidRPr="11E90C04">
        <w:rPr>
          <w:lang w:val="el-GR" w:eastAsia="el-GR"/>
        </w:rPr>
        <w:t>Στην τελευταία περίπτωση, η διαδικασία συνεχίζεται με όσους παρ</w:t>
      </w:r>
      <w:r w:rsidR="00352E34" w:rsidRPr="11E90C04">
        <w:rPr>
          <w:lang w:val="el-GR" w:eastAsia="el-GR"/>
        </w:rPr>
        <w:t>α</w:t>
      </w:r>
      <w:r w:rsidR="007D2CC2" w:rsidRPr="11E90C04">
        <w:rPr>
          <w:lang w:val="el-GR" w:eastAsia="el-GR"/>
        </w:rPr>
        <w:t>τε</w:t>
      </w:r>
      <w:r w:rsidR="00352E34" w:rsidRPr="11E90C04">
        <w:rPr>
          <w:lang w:val="el-GR" w:eastAsia="el-GR"/>
        </w:rPr>
        <w:t>ί</w:t>
      </w:r>
      <w:r w:rsidR="007D2CC2" w:rsidRPr="11E90C04">
        <w:rPr>
          <w:lang w:val="el-GR" w:eastAsia="el-GR"/>
        </w:rPr>
        <w:t>ν</w:t>
      </w:r>
      <w:r w:rsidR="00352E34" w:rsidRPr="11E90C04">
        <w:rPr>
          <w:lang w:val="el-GR" w:eastAsia="el-GR"/>
        </w:rPr>
        <w:t>ου</w:t>
      </w:r>
      <w:r w:rsidR="007D2CC2" w:rsidRPr="11E90C04">
        <w:rPr>
          <w:lang w:val="el-GR" w:eastAsia="el-GR"/>
        </w:rPr>
        <w:t xml:space="preserve">ν </w:t>
      </w:r>
      <w:r w:rsidR="00352E34" w:rsidRPr="11E90C04">
        <w:rPr>
          <w:lang w:val="el-GR" w:eastAsia="el-GR"/>
        </w:rPr>
        <w:t>τον χρόνο ισχύος της προσφοράς</w:t>
      </w:r>
      <w:r w:rsidR="007D2CC2" w:rsidRPr="11E90C04">
        <w:rPr>
          <w:lang w:val="el-GR" w:eastAsia="el-GR"/>
        </w:rPr>
        <w:t xml:space="preserve"> τους.</w:t>
      </w:r>
    </w:p>
    <w:bookmarkEnd w:id="258"/>
    <w:p w14:paraId="53E2FA49" w14:textId="77777777" w:rsidR="008338F0" w:rsidRPr="00603221" w:rsidRDefault="008338F0">
      <w:pPr>
        <w:rPr>
          <w:lang w:val="el-GR"/>
        </w:rPr>
      </w:pPr>
    </w:p>
    <w:p w14:paraId="45A8A666" w14:textId="77777777" w:rsidR="008338F0" w:rsidRPr="00603221" w:rsidRDefault="003355E7" w:rsidP="006D2C7C">
      <w:pPr>
        <w:pStyle w:val="Heading3"/>
        <w:numPr>
          <w:ilvl w:val="2"/>
          <w:numId w:val="234"/>
        </w:numPr>
        <w:ind w:left="709" w:hanging="709"/>
        <w:rPr>
          <w:lang w:val="el-GR"/>
        </w:rPr>
      </w:pPr>
      <w:bookmarkStart w:id="259" w:name="_Ref67613193"/>
      <w:bookmarkStart w:id="260" w:name="_Toc97194310"/>
      <w:bookmarkStart w:id="261" w:name="_Toc97194441"/>
      <w:bookmarkStart w:id="262" w:name="_Toc196735948"/>
      <w:r w:rsidRPr="00603221">
        <w:rPr>
          <w:lang w:val="el-GR"/>
        </w:rPr>
        <w:t>Λόγοι απόρριψης προσφορών</w:t>
      </w:r>
      <w:bookmarkEnd w:id="259"/>
      <w:bookmarkEnd w:id="260"/>
      <w:bookmarkEnd w:id="261"/>
      <w:bookmarkEnd w:id="262"/>
    </w:p>
    <w:p w14:paraId="027E1071" w14:textId="77777777" w:rsidR="00D6202B" w:rsidRDefault="00D6202B" w:rsidP="00DE6525">
      <w:pPr>
        <w:rPr>
          <w:lang w:val="en-US"/>
        </w:rPr>
      </w:pPr>
    </w:p>
    <w:p w14:paraId="720475C3" w14:textId="18140511" w:rsidR="00DE6525" w:rsidRPr="00603221" w:rsidRDefault="00DE6525" w:rsidP="00DE6525">
      <w:pPr>
        <w:rPr>
          <w:lang w:val="el-GR"/>
        </w:rPr>
      </w:pPr>
      <w:r w:rsidRPr="11E90C04">
        <w:rPr>
          <w:lang w:val="en-US"/>
        </w:rPr>
        <w:t>H</w:t>
      </w:r>
      <w:r w:rsidRPr="11E90C04">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222CB6F2" w:rsidR="00DE6525" w:rsidRPr="00603221" w:rsidRDefault="00333B63" w:rsidP="009B39E0">
      <w:pPr>
        <w:pStyle w:val="ListParagraph"/>
        <w:numPr>
          <w:ilvl w:val="0"/>
          <w:numId w:val="24"/>
        </w:numPr>
        <w:spacing w:before="120"/>
        <w:ind w:left="284" w:hanging="142"/>
        <w:rPr>
          <w:lang w:val="el-GR"/>
        </w:rPr>
      </w:pPr>
      <w:r w:rsidRPr="00333B63">
        <w:rPr>
          <w:lang w:val="el-GR"/>
        </w:rPr>
        <w:t xml:space="preserve">η οποία, με την επιφύλαξη του άρθρου 102 του ν. 4412/2016 περί συμπλήρωσης, </w:t>
      </w:r>
      <w:r w:rsidR="00A334BA" w:rsidRPr="00CB7A20">
        <w:rPr>
          <w:lang w:val="el-GR"/>
        </w:rPr>
        <w:t>αποκλίνει από απαράβατους όρους περί σύνταξης και υποβολής της προσφοράς, ή δεν υποβάλλεται</w:t>
      </w:r>
      <w:r w:rsidR="00A334BA"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EC18DC">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C18DC">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C18DC">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C18DC">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Pr>
          <w:lang w:val="el-GR"/>
        </w:rPr>
        <w:t>, ειδικά ως προς τους όρου</w:t>
      </w:r>
      <w:r w:rsidR="00EF25B0">
        <w:rPr>
          <w:lang w:val="el-GR"/>
        </w:rPr>
        <w:t>ς</w:t>
      </w:r>
      <w:r>
        <w:rPr>
          <w:lang w:val="el-GR"/>
        </w:rPr>
        <w:t>, οι οποίοι ρητώς έχουν καθοριστεί επί ποινή αποκλεισμού, στην παρούσα διακήρυξη</w:t>
      </w:r>
      <w:r w:rsidR="00043D44" w:rsidRPr="00603221">
        <w:rPr>
          <w:lang w:val="el-GR"/>
        </w:rPr>
        <w:t>)</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C18DC">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C18DC">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EC18DC">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7989520" w14:textId="2B12B7A0" w:rsidR="00A334BA" w:rsidRPr="006F3080" w:rsidRDefault="00DE6525" w:rsidP="009B39E0">
      <w:pPr>
        <w:pStyle w:val="ListParagraph"/>
        <w:numPr>
          <w:ilvl w:val="0"/>
          <w:numId w:val="24"/>
        </w:numPr>
        <w:spacing w:before="120"/>
        <w:ind w:left="284" w:hanging="142"/>
        <w:rPr>
          <w:lang w:val="el-GR"/>
        </w:rPr>
      </w:pPr>
      <w:r w:rsidRPr="11E90C04">
        <w:rPr>
          <w:lang w:val="el-GR"/>
        </w:rPr>
        <w:t xml:space="preserve">η οποία περιέχει </w:t>
      </w:r>
      <w:r w:rsidR="00854F57" w:rsidRPr="11E90C04">
        <w:rPr>
          <w:lang w:val="el-GR"/>
        </w:rPr>
        <w:t xml:space="preserve">ατελείς, ελλιπείς, ασαφείς </w:t>
      </w:r>
      <w:r w:rsidR="00FA03E7" w:rsidRPr="11E90C04">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sidRPr="11E90C04">
        <w:rPr>
          <w:lang w:val="el-GR"/>
        </w:rPr>
        <w:t>Δ</w:t>
      </w:r>
      <w:r w:rsidR="00FA03E7" w:rsidRPr="11E90C04">
        <w:rPr>
          <w:lang w:val="el-GR"/>
        </w:rPr>
        <w:t>ιακήρυξης,</w:t>
      </w:r>
    </w:p>
    <w:p w14:paraId="239DB588" w14:textId="64D14EED" w:rsidR="00DE6525" w:rsidRPr="006F3080" w:rsidRDefault="00DE6525" w:rsidP="009B39E0">
      <w:pPr>
        <w:pStyle w:val="ListParagraph"/>
        <w:numPr>
          <w:ilvl w:val="0"/>
          <w:numId w:val="24"/>
        </w:numPr>
        <w:spacing w:before="120"/>
        <w:ind w:left="284" w:hanging="142"/>
        <w:rPr>
          <w:lang w:val="el-GR"/>
        </w:rPr>
      </w:pPr>
      <w:r w:rsidRPr="00603221">
        <w:rPr>
          <w:lang w:val="el-GR"/>
        </w:rPr>
        <w:t>για την οποία ο προσφέρων δεν παρ</w:t>
      </w:r>
      <w:r w:rsidR="00143578">
        <w:rPr>
          <w:lang w:val="el-GR"/>
        </w:rPr>
        <w:t>έ</w:t>
      </w:r>
      <w:r w:rsidRPr="00603221">
        <w:rPr>
          <w:lang w:val="el-GR"/>
        </w:rPr>
        <w:t xml:space="preserve">σχε τις απαιτούμενες εξηγήσεις, εντός της προκαθορισμένης προθεσμίας ή η εξήγηση δεν είναι αποδεκτή από την αναθέτουσα αρχή σύμφωνα με την </w:t>
      </w:r>
      <w:r w:rsidRPr="006F3080">
        <w:rPr>
          <w:lang w:val="el-GR"/>
        </w:rPr>
        <w:t xml:space="preserve">παράγραφο </w:t>
      </w:r>
      <w:r w:rsidR="00061ADD" w:rsidRPr="006F3080">
        <w:rPr>
          <w:lang w:val="el-GR"/>
        </w:rPr>
        <w:fldChar w:fldCharType="begin"/>
      </w:r>
      <w:r w:rsidR="00061ADD" w:rsidRPr="006F3080">
        <w:rPr>
          <w:lang w:val="el-GR"/>
        </w:rPr>
        <w:instrText xml:space="preserve"> REF _Ref496542486 \r \h </w:instrText>
      </w:r>
      <w:r w:rsidR="00DF02B0" w:rsidRPr="006F3080">
        <w:rPr>
          <w:lang w:val="el-GR"/>
        </w:rPr>
        <w:instrText xml:space="preserve"> \* MERGEFORMAT </w:instrText>
      </w:r>
      <w:r w:rsidR="00061ADD" w:rsidRPr="006F3080">
        <w:rPr>
          <w:lang w:val="el-GR"/>
        </w:rPr>
      </w:r>
      <w:r w:rsidR="00061ADD" w:rsidRPr="006F3080">
        <w:rPr>
          <w:lang w:val="el-GR"/>
        </w:rPr>
        <w:fldChar w:fldCharType="separate"/>
      </w:r>
      <w:r w:rsidR="00EC18DC">
        <w:rPr>
          <w:lang w:val="el-GR"/>
        </w:rPr>
        <w:t>3.1.1</w:t>
      </w:r>
      <w:r w:rsidR="00061ADD" w:rsidRPr="006F3080">
        <w:rPr>
          <w:lang w:val="el-GR"/>
        </w:rPr>
        <w:fldChar w:fldCharType="end"/>
      </w:r>
      <w:r w:rsidRPr="006F3080">
        <w:rPr>
          <w:lang w:val="el-GR"/>
        </w:rPr>
        <w:t xml:space="preserve">. της παρούσας </w:t>
      </w:r>
      <w:r w:rsidR="00FA03E7" w:rsidRPr="006F3080">
        <w:rPr>
          <w:lang w:val="el-GR"/>
        </w:rPr>
        <w:t>και τα άρθρα 102 και 103 του ν. 4412/2016</w:t>
      </w:r>
      <w:r w:rsidRPr="006F3080">
        <w:rPr>
          <w:lang w:val="el-GR"/>
        </w:rPr>
        <w:t>,</w:t>
      </w:r>
    </w:p>
    <w:p w14:paraId="7449F221" w14:textId="448CEED6" w:rsidR="00DE6525" w:rsidRPr="006F3080" w:rsidRDefault="00DE6525" w:rsidP="009B39E0">
      <w:pPr>
        <w:pStyle w:val="ListParagraph"/>
        <w:numPr>
          <w:ilvl w:val="0"/>
          <w:numId w:val="24"/>
        </w:numPr>
        <w:spacing w:before="120"/>
        <w:ind w:left="284" w:hanging="142"/>
        <w:rPr>
          <w:lang w:val="el-GR"/>
        </w:rPr>
      </w:pPr>
      <w:r w:rsidRPr="006F3080">
        <w:rPr>
          <w:lang w:val="el-GR"/>
        </w:rPr>
        <w:t>η οποία είναι εναλλακτική προσφορά</w:t>
      </w:r>
      <w:r w:rsidR="00433E35" w:rsidRPr="006F3080">
        <w:rPr>
          <w:lang w:val="el-GR"/>
        </w:rPr>
        <w:t xml:space="preserve">. </w:t>
      </w:r>
    </w:p>
    <w:p w14:paraId="53DAC004" w14:textId="0C7C78D8" w:rsidR="00DE6525" w:rsidRPr="00603221" w:rsidRDefault="00DE6525" w:rsidP="009B39E0">
      <w:pPr>
        <w:pStyle w:val="ListParagraph"/>
        <w:numPr>
          <w:ilvl w:val="0"/>
          <w:numId w:val="24"/>
        </w:numPr>
        <w:spacing w:before="120"/>
        <w:ind w:left="284" w:hanging="142"/>
        <w:rPr>
          <w:lang w:val="el-GR"/>
        </w:rPr>
      </w:pPr>
      <w:r w:rsidRPr="00603221">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EC18DC">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9B39E0">
      <w:pPr>
        <w:pStyle w:val="ListParagraph"/>
        <w:numPr>
          <w:ilvl w:val="0"/>
          <w:numId w:val="24"/>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9B39E0">
      <w:pPr>
        <w:pStyle w:val="ListParagraph"/>
        <w:numPr>
          <w:ilvl w:val="0"/>
          <w:numId w:val="24"/>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9B39E0">
      <w:pPr>
        <w:pStyle w:val="ListParagraph"/>
        <w:numPr>
          <w:ilvl w:val="0"/>
          <w:numId w:val="24"/>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9B39E0">
      <w:pPr>
        <w:pStyle w:val="ListParagraph"/>
        <w:numPr>
          <w:ilvl w:val="0"/>
          <w:numId w:val="24"/>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9B39E0">
      <w:pPr>
        <w:pStyle w:val="ListParagraph"/>
        <w:numPr>
          <w:ilvl w:val="0"/>
          <w:numId w:val="24"/>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957A03" w:rsidRDefault="00957A03" w:rsidP="009B39E0">
      <w:pPr>
        <w:pStyle w:val="ListParagraph"/>
        <w:numPr>
          <w:ilvl w:val="0"/>
          <w:numId w:val="24"/>
        </w:numPr>
        <w:spacing w:before="120"/>
        <w:ind w:left="284" w:hanging="142"/>
        <w:rPr>
          <w:lang w:val="el-GR"/>
        </w:rPr>
      </w:pPr>
      <w:r w:rsidRPr="11E90C04">
        <w:rPr>
          <w:lang w:val="el-GR"/>
        </w:rPr>
        <w:lastRenderedPageBreak/>
        <w:t>η οποία παρουσιάζει αποκλίσεις ως προς τους όρους και τις τεχνικές προδιαγραφές της σύμβασης</w:t>
      </w:r>
      <w:r w:rsidR="00502A32" w:rsidRPr="11E90C04">
        <w:rPr>
          <w:lang w:val="el-GR"/>
        </w:rPr>
        <w:t xml:space="preserve"> που έχουν ρητώς καθοριστεί, επί ποινή αποκλεισμού, στην παρούσα </w:t>
      </w:r>
      <w:r w:rsidR="00BC1A1C" w:rsidRPr="11E90C04">
        <w:rPr>
          <w:lang w:val="el-GR"/>
        </w:rPr>
        <w:t>Δ</w:t>
      </w:r>
      <w:r w:rsidR="00502A32" w:rsidRPr="11E90C04">
        <w:rPr>
          <w:lang w:val="el-GR"/>
        </w:rPr>
        <w:t>ιακήρυξη</w:t>
      </w:r>
      <w:r w:rsidRPr="11E90C04">
        <w:rPr>
          <w:lang w:val="el-GR"/>
        </w:rPr>
        <w:t>,</w:t>
      </w:r>
    </w:p>
    <w:p w14:paraId="7266217D" w14:textId="06FA466C" w:rsidR="00FA03E7" w:rsidRDefault="00957A03" w:rsidP="009B39E0">
      <w:pPr>
        <w:pStyle w:val="ListParagraph"/>
        <w:numPr>
          <w:ilvl w:val="0"/>
          <w:numId w:val="24"/>
        </w:numPr>
        <w:spacing w:before="120"/>
        <w:ind w:left="284" w:hanging="142"/>
        <w:rPr>
          <w:lang w:val="el-GR"/>
        </w:rPr>
      </w:pPr>
      <w:r w:rsidRPr="11E90C04">
        <w:rPr>
          <w:lang w:val="el-GR"/>
        </w:rPr>
        <w:t xml:space="preserve">η οποία παρουσιάζει ελλείψεις ως προς τα δικαιολογητικά που ζητούνται από τα έγγραφα της παρούσας </w:t>
      </w:r>
      <w:r w:rsidR="00BC1A1C" w:rsidRPr="11E90C04">
        <w:rPr>
          <w:lang w:val="el-GR"/>
        </w:rPr>
        <w:t>Δ</w:t>
      </w:r>
      <w:r w:rsidRPr="11E90C04">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957A03" w:rsidRDefault="00957A03" w:rsidP="009B39E0">
      <w:pPr>
        <w:pStyle w:val="ListParagraph"/>
        <w:numPr>
          <w:ilvl w:val="0"/>
          <w:numId w:val="24"/>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041C83A6" w14:textId="15DA308F" w:rsidR="00957A03" w:rsidRPr="00957A03" w:rsidRDefault="00957A03" w:rsidP="009B39E0">
      <w:pPr>
        <w:pStyle w:val="ListParagraph"/>
        <w:numPr>
          <w:ilvl w:val="0"/>
          <w:numId w:val="24"/>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54F33019" w14:textId="77777777" w:rsidR="00250252" w:rsidRPr="00603221" w:rsidRDefault="00250252" w:rsidP="009B39E0">
      <w:pPr>
        <w:pStyle w:val="ListParagraph"/>
        <w:numPr>
          <w:ilvl w:val="0"/>
          <w:numId w:val="24"/>
        </w:numPr>
        <w:spacing w:before="120"/>
        <w:ind w:left="284" w:hanging="142"/>
        <w:contextualSpacing w:val="0"/>
        <w:rPr>
          <w:lang w:val="el-GR"/>
        </w:rPr>
      </w:pPr>
      <w:bookmarkStart w:id="263"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3"/>
    <w:p w14:paraId="4E26F4E7" w14:textId="77777777" w:rsidR="00A8203E" w:rsidRDefault="00250252" w:rsidP="009B39E0">
      <w:pPr>
        <w:pStyle w:val="ListParagraph"/>
        <w:numPr>
          <w:ilvl w:val="0"/>
          <w:numId w:val="24"/>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p>
    <w:p w14:paraId="2C6436BB" w14:textId="77777777" w:rsidR="00A8203E" w:rsidRPr="00CF34CF" w:rsidRDefault="00A8203E" w:rsidP="00A8203E">
      <w:pPr>
        <w:pStyle w:val="ListParagraph"/>
        <w:numPr>
          <w:ilvl w:val="0"/>
          <w:numId w:val="24"/>
        </w:numPr>
        <w:spacing w:before="120"/>
        <w:ind w:left="284" w:hanging="142"/>
        <w:contextualSpacing w:val="0"/>
        <w:rPr>
          <w:lang w:val="el-GR"/>
        </w:rPr>
      </w:pPr>
      <w:bookmarkStart w:id="264" w:name="_Hlk126499378"/>
      <w:r w:rsidRPr="00CF34CF">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64"/>
    <w:p w14:paraId="10892326" w14:textId="6E911030" w:rsidR="004E79B7" w:rsidRDefault="00250252" w:rsidP="00A8203E">
      <w:pPr>
        <w:pStyle w:val="ListParagraph"/>
        <w:spacing w:before="120"/>
        <w:ind w:left="284"/>
        <w:contextualSpacing w:val="0"/>
        <w:rPr>
          <w:lang w:val="el-GR"/>
        </w:rPr>
      </w:pPr>
      <w:r w:rsidRPr="00603221">
        <w:rPr>
          <w:lang w:val="el-GR"/>
        </w:rPr>
        <w:t xml:space="preserve"> </w:t>
      </w:r>
    </w:p>
    <w:p w14:paraId="24AC6F41" w14:textId="77777777" w:rsidR="00250252" w:rsidRPr="00D472F0" w:rsidRDefault="00250252" w:rsidP="00DE6525">
      <w:pPr>
        <w:rPr>
          <w:iCs/>
          <w:lang w:val="el-GR"/>
        </w:rPr>
      </w:pPr>
    </w:p>
    <w:p w14:paraId="0634DE65" w14:textId="77777777" w:rsidR="008338F0" w:rsidRPr="00603221" w:rsidRDefault="003355E7" w:rsidP="006D2C7C">
      <w:pPr>
        <w:pStyle w:val="Heading1"/>
        <w:numPr>
          <w:ilvl w:val="0"/>
          <w:numId w:val="234"/>
        </w:numPr>
        <w:rPr>
          <w:rFonts w:cs="Tahoma"/>
          <w:sz w:val="22"/>
          <w:szCs w:val="22"/>
        </w:rPr>
      </w:pPr>
      <w:bookmarkStart w:id="265" w:name="_Toc97194442"/>
      <w:bookmarkStart w:id="266" w:name="_Toc196735949"/>
      <w:r w:rsidRPr="00603221">
        <w:rPr>
          <w:rFonts w:cs="Tahoma"/>
          <w:sz w:val="22"/>
          <w:szCs w:val="22"/>
        </w:rPr>
        <w:lastRenderedPageBreak/>
        <w:t>ΔΙΕΝΕΡΓΕΙΑ ΔΙΑΔΙΚΑΣΙΑΣ - ΑΞΙΟΛΟΓΗΣΗ ΠΡΟΣΦΟΡΩΝ</w:t>
      </w:r>
      <w:bookmarkEnd w:id="265"/>
      <w:bookmarkEnd w:id="266"/>
      <w:r w:rsidR="00E1337D" w:rsidRPr="00603221">
        <w:rPr>
          <w:rFonts w:cs="Tahoma"/>
          <w:sz w:val="22"/>
          <w:szCs w:val="22"/>
        </w:rPr>
        <w:t xml:space="preserve"> </w:t>
      </w:r>
    </w:p>
    <w:p w14:paraId="35446AA3" w14:textId="5C1182C8" w:rsidR="008338F0" w:rsidRPr="00603221" w:rsidRDefault="003355E7" w:rsidP="00FB23DE">
      <w:pPr>
        <w:pStyle w:val="Heading2"/>
        <w:numPr>
          <w:ilvl w:val="1"/>
          <w:numId w:val="235"/>
        </w:numPr>
        <w:tabs>
          <w:tab w:val="clear" w:pos="567"/>
        </w:tabs>
        <w:ind w:left="567" w:hanging="567"/>
        <w:rPr>
          <w:rFonts w:cs="Tahoma"/>
          <w:lang w:val="el-GR"/>
        </w:rPr>
      </w:pPr>
      <w:bookmarkStart w:id="267" w:name="_Ref496542534"/>
      <w:bookmarkStart w:id="268" w:name="_Toc97194311"/>
      <w:bookmarkStart w:id="269" w:name="_Toc97194443"/>
      <w:bookmarkStart w:id="270" w:name="_Toc196735950"/>
      <w:r w:rsidRPr="00603221">
        <w:rPr>
          <w:rFonts w:cs="Tahoma"/>
          <w:lang w:val="el-GR"/>
        </w:rPr>
        <w:t>Αποσφράγιση και αξιολόγηση προσφορών</w:t>
      </w:r>
      <w:bookmarkEnd w:id="267"/>
      <w:bookmarkEnd w:id="268"/>
      <w:bookmarkEnd w:id="269"/>
      <w:bookmarkEnd w:id="270"/>
      <w:r w:rsidRPr="00603221">
        <w:rPr>
          <w:rFonts w:cs="Tahoma"/>
          <w:lang w:val="el-GR"/>
        </w:rPr>
        <w:t xml:space="preserve"> </w:t>
      </w:r>
    </w:p>
    <w:p w14:paraId="1CBBAD8F" w14:textId="77777777" w:rsidR="008338F0" w:rsidRPr="00603221" w:rsidRDefault="003355E7" w:rsidP="006D2C7C">
      <w:pPr>
        <w:pStyle w:val="Heading3"/>
        <w:numPr>
          <w:ilvl w:val="2"/>
          <w:numId w:val="235"/>
        </w:numPr>
        <w:ind w:left="1134" w:hanging="992"/>
        <w:rPr>
          <w:lang w:val="el-GR"/>
        </w:rPr>
      </w:pPr>
      <w:bookmarkStart w:id="271" w:name="_Ref496542486"/>
      <w:bookmarkStart w:id="272" w:name="_Toc97194312"/>
      <w:bookmarkStart w:id="273" w:name="_Toc97194444"/>
      <w:bookmarkStart w:id="274" w:name="_Toc196735951"/>
      <w:r w:rsidRPr="00603221">
        <w:rPr>
          <w:lang w:val="el-GR"/>
        </w:rPr>
        <w:t>Ηλεκτρονική αποσφράγιση προσφορών</w:t>
      </w:r>
      <w:bookmarkEnd w:id="271"/>
      <w:bookmarkEnd w:id="272"/>
      <w:bookmarkEnd w:id="273"/>
      <w:bookmarkEnd w:id="274"/>
    </w:p>
    <w:p w14:paraId="66FDFF38" w14:textId="7E14D96F" w:rsidR="00B23FCC" w:rsidRDefault="00B23FCC" w:rsidP="00B23FCC">
      <w:pPr>
        <w:rPr>
          <w:lang w:val="el-GR"/>
        </w:rPr>
      </w:pPr>
      <w:r w:rsidRPr="11E90C04">
        <w:rPr>
          <w:lang w:val="el-GR"/>
        </w:rPr>
        <w:t>Το πιστοποιημένο στο ΕΣΗΔΗΣ, για την αποσφράγιση των</w:t>
      </w:r>
      <w:r w:rsidR="00E1337D" w:rsidRPr="11E90C04">
        <w:rPr>
          <w:lang w:val="el-GR"/>
        </w:rPr>
        <w:t xml:space="preserve"> </w:t>
      </w:r>
      <w:r w:rsidRPr="11E90C04">
        <w:rPr>
          <w:lang w:val="el-GR"/>
        </w:rPr>
        <w:t>προσφορών</w:t>
      </w:r>
      <w:r w:rsidR="00E1337D" w:rsidRPr="11E90C04">
        <w:rPr>
          <w:lang w:val="el-GR"/>
        </w:rPr>
        <w:t xml:space="preserve"> </w:t>
      </w:r>
      <w:r w:rsidRPr="11E90C04">
        <w:rPr>
          <w:lang w:val="el-GR"/>
        </w:rPr>
        <w:t xml:space="preserve">αρμόδιο όργανο της </w:t>
      </w:r>
      <w:r w:rsidR="00201A07" w:rsidRPr="11E90C04">
        <w:rPr>
          <w:lang w:val="el-GR"/>
        </w:rPr>
        <w:t>α</w:t>
      </w:r>
      <w:r w:rsidRPr="11E90C04">
        <w:rPr>
          <w:lang w:val="el-GR"/>
        </w:rPr>
        <w:t xml:space="preserve">ναθέτουσας </w:t>
      </w:r>
      <w:r w:rsidR="00201A07" w:rsidRPr="11E90C04">
        <w:rPr>
          <w:lang w:val="el-GR"/>
        </w:rPr>
        <w:t>α</w:t>
      </w:r>
      <w:r w:rsidRPr="11E90C04">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67CD90AE" w:rsidR="00032BBA" w:rsidRPr="00995186" w:rsidRDefault="00032BBA" w:rsidP="009B39E0">
      <w:pPr>
        <w:pStyle w:val="ListParagraph"/>
        <w:numPr>
          <w:ilvl w:val="0"/>
          <w:numId w:val="3"/>
        </w:numPr>
        <w:textAlignment w:val="baseline"/>
        <w:rPr>
          <w:kern w:val="1"/>
          <w:lang w:val="el-GR" w:eastAsia="ar-SA"/>
        </w:rPr>
      </w:pPr>
      <w:r w:rsidRPr="11E90C04">
        <w:rPr>
          <w:i/>
          <w:iCs/>
          <w:color w:val="5B9BD5"/>
          <w:kern w:val="1"/>
          <w:lang w:val="el-GR" w:eastAsia="el-GR"/>
        </w:rPr>
        <w:t xml:space="preserve"> </w:t>
      </w:r>
      <w:r w:rsidRPr="00995186">
        <w:rPr>
          <w:kern w:val="1"/>
          <w:lang w:val="el-GR" w:eastAsia="ar-SA"/>
        </w:rPr>
        <w:t xml:space="preserve">Ηλεκτρονική Αποσφράγιση του (υπό)φακέλου «Δικαιολογητικά Συμμετοχής-Τεχνική Προσφορά», </w:t>
      </w:r>
      <w:r w:rsidRPr="00995186">
        <w:rPr>
          <w:lang w:val="el-GR"/>
        </w:rPr>
        <w:t xml:space="preserve">τέσσερις (4) εργάσιμες ημέρες μετά την καταληκτική ημερομηνία προσφορών </w:t>
      </w:r>
      <w:r w:rsidRPr="00815FDD">
        <w:rPr>
          <w:lang w:val="el-GR"/>
        </w:rPr>
        <w:t xml:space="preserve">ήτοι </w:t>
      </w:r>
      <w:bookmarkStart w:id="275" w:name="_Hlk196739455"/>
      <w:r w:rsidR="00815FDD" w:rsidRPr="00815FDD">
        <w:rPr>
          <w:b/>
          <w:bCs/>
          <w:lang w:val="el-GR"/>
        </w:rPr>
        <w:t>06-06-2025</w:t>
      </w:r>
      <w:r w:rsidR="00815FDD" w:rsidRPr="00815FDD">
        <w:rPr>
          <w:lang w:val="el-GR"/>
        </w:rPr>
        <w:t xml:space="preserve">, </w:t>
      </w:r>
      <w:r w:rsidR="00815FDD">
        <w:rPr>
          <w:lang w:val="el-GR"/>
        </w:rPr>
        <w:t xml:space="preserve">ημέρα </w:t>
      </w:r>
      <w:r w:rsidR="00815FDD">
        <w:rPr>
          <w:b/>
          <w:bCs/>
          <w:lang w:val="el-GR"/>
        </w:rPr>
        <w:t xml:space="preserve">Παρασκευή </w:t>
      </w:r>
      <w:r w:rsidRPr="00815FDD">
        <w:rPr>
          <w:lang w:val="el-GR"/>
        </w:rPr>
        <w:t>και ώρα</w:t>
      </w:r>
      <w:r w:rsidRPr="00815FDD">
        <w:rPr>
          <w:b/>
          <w:bCs/>
          <w:lang w:val="el-GR"/>
        </w:rPr>
        <w:t xml:space="preserve"> </w:t>
      </w:r>
      <w:r w:rsidR="00815FDD" w:rsidRPr="00815FDD">
        <w:rPr>
          <w:b/>
          <w:bCs/>
          <w:lang w:val="el-GR"/>
        </w:rPr>
        <w:t>14:00</w:t>
      </w:r>
      <w:bookmarkEnd w:id="275"/>
      <w:r w:rsidRPr="00995186">
        <w:rPr>
          <w:lang w:val="el-GR"/>
        </w:rPr>
        <w:t xml:space="preserve">.  </w:t>
      </w:r>
    </w:p>
    <w:p w14:paraId="51EA16C6" w14:textId="529DA895" w:rsidR="00032BBA" w:rsidRPr="00032BBA" w:rsidRDefault="00032BBA" w:rsidP="009B39E0">
      <w:pPr>
        <w:numPr>
          <w:ilvl w:val="0"/>
          <w:numId w:val="8"/>
        </w:numPr>
        <w:spacing w:after="60"/>
        <w:textAlignment w:val="baseline"/>
        <w:rPr>
          <w:kern w:val="1"/>
          <w:lang w:val="el-GR" w:eastAsia="ar-SA"/>
        </w:rPr>
      </w:pPr>
      <w:r w:rsidRPr="00032BBA">
        <w:rPr>
          <w:kern w:val="1"/>
          <w:lang w:val="el-GR" w:eastAsia="ar-SA"/>
        </w:rPr>
        <w:t xml:space="preserve">Ηλεκτρονική Αποσφράγιση του (υπό)φακέλου «Οικονομική Προσφορά», κατά την ημερομηνία και ώρα που θα ορίσει η </w:t>
      </w:r>
      <w:r w:rsidR="00201A07">
        <w:rPr>
          <w:kern w:val="1"/>
          <w:lang w:val="el-GR" w:eastAsia="ar-SA"/>
        </w:rPr>
        <w:t>α</w:t>
      </w:r>
      <w:r w:rsidRPr="00032BBA">
        <w:rPr>
          <w:kern w:val="1"/>
          <w:lang w:val="el-GR" w:eastAsia="ar-SA"/>
        </w:rPr>
        <w:t xml:space="preserve">ναθέτουσα </w:t>
      </w:r>
      <w:r w:rsidR="00201A07">
        <w:rPr>
          <w:kern w:val="1"/>
          <w:lang w:val="el-GR" w:eastAsia="ar-SA"/>
        </w:rPr>
        <w:t>α</w:t>
      </w:r>
      <w:r w:rsidRPr="00032BBA">
        <w:rPr>
          <w:kern w:val="1"/>
          <w:lang w:val="el-GR" w:eastAsia="ar-SA"/>
        </w:rPr>
        <w:t>ρχή</w:t>
      </w:r>
    </w:p>
    <w:p w14:paraId="1C78966E" w14:textId="570EA7FA" w:rsidR="00032BBA" w:rsidRPr="00CE73AA" w:rsidRDefault="00032BBA" w:rsidP="00032BBA">
      <w:pPr>
        <w:spacing w:after="60"/>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201A07">
        <w:rPr>
          <w:kern w:val="1"/>
          <w:lang w:val="el-GR" w:eastAsia="ar-SA"/>
        </w:rPr>
        <w:t>α</w:t>
      </w:r>
      <w:r w:rsidRPr="00CE73AA">
        <w:rPr>
          <w:kern w:val="1"/>
          <w:lang w:val="el-GR" w:eastAsia="ar-SA"/>
        </w:rPr>
        <w:t xml:space="preserve">ναθέτουσα </w:t>
      </w:r>
      <w:r w:rsidR="00201A07">
        <w:rPr>
          <w:kern w:val="1"/>
          <w:lang w:val="el-GR" w:eastAsia="ar-SA"/>
        </w:rPr>
        <w:t>α</w:t>
      </w:r>
      <w:r w:rsidRPr="00CE73AA">
        <w:rPr>
          <w:kern w:val="1"/>
          <w:lang w:val="el-GR" w:eastAsia="ar-SA"/>
        </w:rPr>
        <w:t>ρχή.</w:t>
      </w:r>
    </w:p>
    <w:p w14:paraId="592FAE09" w14:textId="77777777" w:rsidR="00032BBA" w:rsidRPr="00032BBA" w:rsidRDefault="00032BBA" w:rsidP="00B23FCC">
      <w:pPr>
        <w:rPr>
          <w:lang w:val="el-GR"/>
        </w:rPr>
      </w:pPr>
    </w:p>
    <w:p w14:paraId="15347254" w14:textId="77777777" w:rsidR="008338F0" w:rsidRPr="00603221" w:rsidRDefault="003355E7" w:rsidP="006D2C7C">
      <w:pPr>
        <w:pStyle w:val="Heading3"/>
        <w:numPr>
          <w:ilvl w:val="2"/>
          <w:numId w:val="235"/>
        </w:numPr>
        <w:ind w:left="1134" w:hanging="992"/>
        <w:rPr>
          <w:lang w:val="el-GR"/>
        </w:rPr>
      </w:pPr>
      <w:bookmarkStart w:id="276" w:name="_Toc74566885"/>
      <w:bookmarkStart w:id="277" w:name="_Toc74566886"/>
      <w:bookmarkStart w:id="278" w:name="_Toc74566887"/>
      <w:bookmarkStart w:id="279" w:name="_Toc74566888"/>
      <w:bookmarkStart w:id="280" w:name="_Toc74566889"/>
      <w:bookmarkStart w:id="281" w:name="_Toc74566890"/>
      <w:bookmarkStart w:id="282" w:name="_Toc74566891"/>
      <w:bookmarkStart w:id="283" w:name="_Toc74566892"/>
      <w:bookmarkStart w:id="284" w:name="_Ref40981105"/>
      <w:bookmarkStart w:id="285" w:name="_Ref40981122"/>
      <w:bookmarkStart w:id="286" w:name="_Ref40981155"/>
      <w:bookmarkStart w:id="287" w:name="_Toc97194313"/>
      <w:bookmarkStart w:id="288" w:name="_Toc97194445"/>
      <w:bookmarkStart w:id="289" w:name="_Toc196735952"/>
      <w:bookmarkEnd w:id="276"/>
      <w:bookmarkEnd w:id="277"/>
      <w:bookmarkEnd w:id="278"/>
      <w:bookmarkEnd w:id="279"/>
      <w:bookmarkEnd w:id="280"/>
      <w:bookmarkEnd w:id="281"/>
      <w:bookmarkEnd w:id="282"/>
      <w:bookmarkEnd w:id="283"/>
      <w:r w:rsidRPr="00603221">
        <w:rPr>
          <w:lang w:val="el-GR"/>
        </w:rPr>
        <w:t>Αξιολόγηση προσφορών</w:t>
      </w:r>
      <w:bookmarkEnd w:id="284"/>
      <w:bookmarkEnd w:id="285"/>
      <w:bookmarkEnd w:id="286"/>
      <w:bookmarkEnd w:id="287"/>
      <w:bookmarkEnd w:id="288"/>
      <w:bookmarkEnd w:id="289"/>
    </w:p>
    <w:p w14:paraId="1812B8F0" w14:textId="5AF17A80" w:rsidR="006119DB" w:rsidRDefault="006119DB" w:rsidP="006119DB">
      <w:pPr>
        <w:textAlignment w:val="baseline"/>
        <w:rPr>
          <w:lang w:val="el-GR"/>
        </w:rPr>
      </w:pPr>
      <w:r w:rsidRPr="00821852">
        <w:rPr>
          <w:lang w:val="el-GR"/>
        </w:rPr>
        <w:t xml:space="preserve">Μετά την </w:t>
      </w:r>
      <w:r w:rsidR="00EF25B0" w:rsidRPr="00CE73AA">
        <w:rPr>
          <w:kern w:val="1"/>
          <w:lang w:val="el-GR" w:eastAsia="ar-SA"/>
        </w:rPr>
        <w:t xml:space="preserve">κατά περίπτωση </w:t>
      </w:r>
      <w:r w:rsidRPr="00821852">
        <w:rPr>
          <w:lang w:val="el-GR"/>
        </w:rPr>
        <w:t xml:space="preserve">ηλεκτρονική αποσφράγιση των προσφορών η </w:t>
      </w:r>
      <w:r w:rsidR="00201A07">
        <w:rPr>
          <w:lang w:val="el-GR"/>
        </w:rPr>
        <w:t>α</w:t>
      </w:r>
      <w:r w:rsidRPr="00821852">
        <w:rPr>
          <w:lang w:val="el-GR"/>
        </w:rPr>
        <w:t xml:space="preserve">ναθέτουσα </w:t>
      </w:r>
      <w:r w:rsidR="00201A07">
        <w:rPr>
          <w:lang w:val="el-GR"/>
        </w:rPr>
        <w:t>α</w:t>
      </w:r>
      <w:r w:rsidRPr="00821852">
        <w:rPr>
          <w:lang w:val="el-GR"/>
        </w:rPr>
        <w:t xml:space="preserve">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5BF749EA" w:rsidR="00607F50" w:rsidRPr="006B79C9" w:rsidRDefault="00E57533" w:rsidP="11E90C04">
      <w:pPr>
        <w:textAlignment w:val="baseline"/>
        <w:rPr>
          <w:rFonts w:eastAsia="Calibri"/>
          <w:i/>
          <w:iCs/>
          <w:color w:val="5B9BD5"/>
          <w:kern w:val="1"/>
          <w:lang w:val="el-GR" w:eastAsia="el-GR"/>
        </w:rPr>
      </w:pPr>
      <w:bookmarkStart w:id="290" w:name="_Hlk164947833"/>
      <w:bookmarkEnd w:id="290"/>
      <w:r>
        <w:rPr>
          <w:kern w:val="1"/>
          <w:lang w:val="el-GR"/>
        </w:rPr>
        <w:t>Ειδικότερα:</w:t>
      </w:r>
    </w:p>
    <w:p w14:paraId="7D7905C2" w14:textId="468DDA63"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w:t>
      </w:r>
      <w:r w:rsidR="00363E22">
        <w:rPr>
          <w:kern w:val="1"/>
          <w:lang w:val="el-GR"/>
        </w:rPr>
        <w:t>υποβολή</w:t>
      </w:r>
      <w:r w:rsidRPr="00911940">
        <w:rPr>
          <w:kern w:val="1"/>
          <w:lang w:val="el-GR"/>
        </w:rPr>
        <w:t xml:space="preserve"> της εγγύησης συμμετοχής, σύμφωνα με την παρ. 1 του άρθρου 72. Σε περίπτωση παράλειψης </w:t>
      </w:r>
      <w:r w:rsidR="00363E22">
        <w:rPr>
          <w:kern w:val="1"/>
          <w:lang w:val="el-GR"/>
        </w:rPr>
        <w:t>υποβολής</w:t>
      </w:r>
      <w:r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rPr>
          <w:kern w:val="1"/>
          <w:lang w:val="el-GR"/>
        </w:rPr>
        <w:t xml:space="preserve">με το </w:t>
      </w:r>
      <w:r w:rsidRPr="00911940">
        <w:rPr>
          <w:kern w:val="1"/>
          <w:lang w:val="el-GR"/>
        </w:rPr>
        <w:t xml:space="preserve">οποίο εισηγείται την απόρριψη της προσφοράς ως απαράδεκτης. </w:t>
      </w:r>
    </w:p>
    <w:p w14:paraId="26DEDD89" w14:textId="5DF13996"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lastRenderedPageBreak/>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4A6F9892"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sidR="00363E22">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w:t>
      </w:r>
      <w:r w:rsidR="00363E22" w:rsidRPr="00911940">
        <w:rPr>
          <w:kern w:val="1"/>
          <w:lang w:val="el-GR"/>
        </w:rPr>
        <w:t xml:space="preserve">των οποίων </w:t>
      </w:r>
      <w:r w:rsidRPr="00911940">
        <w:rPr>
          <w:kern w:val="1"/>
          <w:lang w:val="el-GR"/>
        </w:rPr>
        <w:t>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sidR="00363E22">
        <w:rPr>
          <w:kern w:val="1"/>
          <w:lang w:val="el-GR"/>
        </w:rPr>
        <w:t xml:space="preserve"> και</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1E2662E2"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9446E8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sidR="00F2094E">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5D908FE0"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rPr>
          <w:kern w:val="1"/>
          <w:lang w:val="el-GR"/>
        </w:rPr>
        <w:t xml:space="preserve">με </w:t>
      </w:r>
      <w:r w:rsidRPr="00CE73AA">
        <w:rPr>
          <w:kern w:val="1"/>
          <w:lang w:val="el-GR"/>
        </w:rPr>
        <w:t>τα παρεχόμενα στοιχεία δεν εξηγ</w:t>
      </w:r>
      <w:r w:rsidR="000A2235">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29A97485"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w:t>
      </w:r>
      <w:r w:rsidR="000A2235">
        <w:rPr>
          <w:kern w:val="1"/>
          <w:lang w:val="el-GR"/>
        </w:rPr>
        <w:t>ό</w:t>
      </w:r>
      <w:r>
        <w:rPr>
          <w:kern w:val="1"/>
          <w:lang w:val="el-GR"/>
        </w:rPr>
        <w:t>τ</w:t>
      </w:r>
      <w:r w:rsidR="000A2235">
        <w:rPr>
          <w:kern w:val="1"/>
          <w:lang w:val="el-GR"/>
        </w:rPr>
        <w:t>ε</w:t>
      </w:r>
      <w:r>
        <w:rPr>
          <w:kern w:val="1"/>
          <w:lang w:val="el-GR"/>
        </w:rPr>
        <w:t>ρων προσφερόντων, η ανάθεση γίνεται</w:t>
      </w:r>
      <w:r w:rsidRPr="00A72F25">
        <w:rPr>
          <w:kern w:val="1"/>
          <w:lang w:val="el-GR"/>
        </w:rPr>
        <w:t xml:space="preserve"> στ</w:t>
      </w:r>
      <w:r w:rsidR="000A2235">
        <w:rPr>
          <w:kern w:val="1"/>
          <w:lang w:val="el-GR"/>
        </w:rPr>
        <w:t>ο</w:t>
      </w:r>
      <w:r w:rsidRPr="00A72F25">
        <w:rPr>
          <w:kern w:val="1"/>
          <w:lang w:val="el-GR"/>
        </w:rPr>
        <w:t>ν προσφ</w:t>
      </w:r>
      <w:r w:rsidR="000A2235">
        <w:rPr>
          <w:kern w:val="1"/>
          <w:lang w:val="el-GR"/>
        </w:rPr>
        <w:t>έροντα</w:t>
      </w:r>
      <w:r w:rsidRPr="00A72F25">
        <w:rPr>
          <w:kern w:val="1"/>
          <w:lang w:val="el-GR"/>
        </w:rPr>
        <w:t xml:space="preserve">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25"/>
      </w:r>
      <w:r w:rsidRPr="11E90C04">
        <w:rPr>
          <w:i/>
          <w:iCs/>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5000492C" w14:textId="3E3DC9CD" w:rsidR="0084517C" w:rsidRPr="0084517C" w:rsidRDefault="00130942" w:rsidP="00130942">
      <w:pPr>
        <w:textAlignment w:val="baseline"/>
        <w:rPr>
          <w:kern w:val="1"/>
          <w:lang w:val="el-GR" w:eastAsia="el-GR"/>
        </w:rPr>
      </w:pPr>
      <w:r w:rsidRPr="00BD65F6">
        <w:rPr>
          <w:kern w:val="1"/>
          <w:lang w:val="el-GR" w:eastAsia="el-GR"/>
        </w:rPr>
        <w:lastRenderedPageBreak/>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26EA43A9" w14:textId="22730503" w:rsidR="0084517C" w:rsidRPr="006F23A6" w:rsidDel="001B5BEE" w:rsidRDefault="0084517C" w:rsidP="0084517C">
      <w:pPr>
        <w:textAlignment w:val="baseline"/>
        <w:rPr>
          <w:lang w:val="el-GR"/>
        </w:rPr>
      </w:pPr>
      <w:r w:rsidRPr="00BD65F6">
        <w:rPr>
          <w:color w:val="000000"/>
          <w:shd w:val="clear" w:color="auto" w:fill="FFFFFF"/>
          <w:lang w:val="el-GR"/>
        </w:rPr>
        <w:t xml:space="preserve">Σε κάθε περίπτωση, όταν έχει υποβληθεί </w:t>
      </w:r>
      <w:r w:rsidR="001B5BEE" w:rsidRPr="07571D1B">
        <w:rPr>
          <w:color w:val="000000" w:themeColor="text1"/>
          <w:lang w:val="el-GR"/>
        </w:rPr>
        <w:t xml:space="preserve">εξ αρχής </w:t>
      </w:r>
      <w:r w:rsidRPr="00BD65F6">
        <w:rPr>
          <w:color w:val="000000"/>
          <w:shd w:val="clear" w:color="auto" w:fill="FFFFFF"/>
          <w:lang w:val="el-GR"/>
        </w:rPr>
        <w:t xml:space="preserve">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Pr="004F5118">
        <w:rPr>
          <w:color w:val="000000"/>
          <w:shd w:val="clear" w:color="auto" w:fill="FFFFFF"/>
          <w:lang w:val="el-GR"/>
        </w:rPr>
        <w:t>σύμφωνα με όσα προβλέπονται στην παράγραφο 3.4 της παρούσας</w:t>
      </w:r>
      <w:r>
        <w:rPr>
          <w:rStyle w:val="FootnoteReference"/>
          <w:color w:val="000000"/>
          <w:shd w:val="clear" w:color="auto" w:fill="FFFFFF"/>
          <w:lang w:val="el-GR"/>
        </w:rPr>
        <w:footnoteReference w:id="26"/>
      </w:r>
      <w:r w:rsidRPr="004F5118">
        <w:rPr>
          <w:color w:val="000000"/>
          <w:shd w:val="clear" w:color="auto" w:fill="FFFFFF"/>
          <w:lang w:val="el-GR"/>
        </w:rPr>
        <w:t>.</w:t>
      </w:r>
    </w:p>
    <w:p w14:paraId="04325FF9" w14:textId="77777777" w:rsidR="00E03665" w:rsidRPr="00603221" w:rsidRDefault="00E03665" w:rsidP="00E03665">
      <w:pPr>
        <w:rPr>
          <w:lang w:val="el-GR"/>
        </w:rPr>
      </w:pPr>
      <w:bookmarkStart w:id="291" w:name="__RefHeading___Toc491950129"/>
      <w:bookmarkEnd w:id="291"/>
    </w:p>
    <w:p w14:paraId="1B988211" w14:textId="06801905" w:rsidR="008338F0" w:rsidRDefault="003355E7" w:rsidP="00FB23DE">
      <w:pPr>
        <w:pStyle w:val="Heading2"/>
        <w:numPr>
          <w:ilvl w:val="1"/>
          <w:numId w:val="235"/>
        </w:numPr>
        <w:tabs>
          <w:tab w:val="clear" w:pos="567"/>
        </w:tabs>
        <w:ind w:left="567" w:hanging="567"/>
        <w:rPr>
          <w:rFonts w:cs="Tahoma"/>
          <w:lang w:val="el-GR"/>
        </w:rPr>
      </w:pPr>
      <w:bookmarkStart w:id="292" w:name="_Ref496542592"/>
      <w:bookmarkStart w:id="293" w:name="_Ref67613215"/>
      <w:bookmarkStart w:id="294" w:name="_Toc97194314"/>
      <w:bookmarkStart w:id="295" w:name="_Toc97194446"/>
      <w:bookmarkStart w:id="296" w:name="_Toc196735953"/>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92"/>
      <w:r w:rsidR="00BB3801" w:rsidRPr="00603221">
        <w:rPr>
          <w:rFonts w:cs="Tahoma"/>
          <w:lang w:val="el-GR"/>
        </w:rPr>
        <w:t>προσωρινού αναδόχου</w:t>
      </w:r>
      <w:bookmarkEnd w:id="293"/>
      <w:bookmarkEnd w:id="294"/>
      <w:bookmarkEnd w:id="295"/>
      <w:bookmarkEnd w:id="296"/>
      <w:r w:rsidR="00BB3801" w:rsidRPr="00603221">
        <w:rPr>
          <w:rFonts w:cs="Tahoma"/>
          <w:lang w:val="el-GR"/>
        </w:rPr>
        <w:t xml:space="preserve"> </w:t>
      </w:r>
    </w:p>
    <w:p w14:paraId="44C278E7" w14:textId="72FF5093" w:rsidR="00130942" w:rsidRDefault="00095840" w:rsidP="006119DB">
      <w:pPr>
        <w:rPr>
          <w:lang w:val="el-GR"/>
        </w:rPr>
      </w:pPr>
      <w:r w:rsidRPr="11E90C04">
        <w:rPr>
          <w:lang w:val="el-GR"/>
        </w:rPr>
        <w:t xml:space="preserve">Μετά την αξιολόγηση των προσφορών, η αναθέτουσα αρχή </w:t>
      </w:r>
      <w:r w:rsidR="00130942" w:rsidRPr="11E90C04">
        <w:rPr>
          <w:lang w:val="el-GR" w:eastAsia="ar-SA"/>
        </w:rPr>
        <w:t>αποστέλλει σχετική ηλεκτρονική  πρόσκληση</w:t>
      </w:r>
      <w:r w:rsidR="00130942" w:rsidRPr="11E90C04">
        <w:rPr>
          <w:lang w:val="el-GR"/>
        </w:rPr>
        <w:t xml:space="preserve"> σ</w:t>
      </w:r>
      <w:r w:rsidRPr="11E90C04">
        <w:rPr>
          <w:lang w:val="el-GR"/>
        </w:rPr>
        <w:t xml:space="preserve">τον προσφέροντα, στον οποίο πρόκειται να γίνει η κατακύρωση («προσωρινό ανάδοχο»), </w:t>
      </w:r>
      <w:r w:rsidR="00130942" w:rsidRPr="11E90C04">
        <w:rPr>
          <w:lang w:val="el-GR" w:eastAsia="ar-SA"/>
        </w:rPr>
        <w:t xml:space="preserve">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sidRPr="11E90C04">
        <w:rPr>
          <w:lang w:val="el-GR" w:eastAsia="ar-SA"/>
        </w:rPr>
        <w:t>Δ</w:t>
      </w:r>
      <w:r w:rsidR="00130942" w:rsidRPr="11E90C04">
        <w:rPr>
          <w:lang w:val="el-GR" w:eastAsia="ar-SA"/>
        </w:rPr>
        <w:t xml:space="preserve">ιακήρυξης, ως αποδεικτικά στοιχεία για τη μη συνδρομή των λόγων αποκλεισμού της παραγράφου 2.2.3 της </w:t>
      </w:r>
      <w:r w:rsidR="00A5332C" w:rsidRPr="11E90C04">
        <w:rPr>
          <w:lang w:val="el-GR" w:eastAsia="ar-SA"/>
        </w:rPr>
        <w:t>Δ</w:t>
      </w:r>
      <w:r w:rsidR="00130942" w:rsidRPr="11E90C04">
        <w:rPr>
          <w:lang w:val="el-GR" w:eastAsia="ar-SA"/>
        </w:rPr>
        <w:t xml:space="preserve">ιακήρυξης, καθώς και για την πλήρωση των κριτηρίων ποιοτικής επιλογής των παραγράφων 2.2.4 </w:t>
      </w:r>
      <w:r w:rsidR="00A5332C" w:rsidRPr="11E90C04">
        <w:rPr>
          <w:lang w:val="el-GR" w:eastAsia="ar-SA"/>
        </w:rPr>
        <w:t>–</w:t>
      </w:r>
      <w:r w:rsidR="00130942" w:rsidRPr="11E90C04">
        <w:rPr>
          <w:lang w:val="el-GR" w:eastAsia="ar-SA"/>
        </w:rPr>
        <w:t xml:space="preserve"> 2.2.8.</w:t>
      </w:r>
    </w:p>
    <w:p w14:paraId="73A50EA1" w14:textId="00E89CCA" w:rsidR="00084419" w:rsidRPr="00CE73AA" w:rsidRDefault="00084419" w:rsidP="00084419">
      <w:pPr>
        <w:rPr>
          <w:color w:val="000000"/>
          <w:lang w:val="el-GR" w:eastAsia="ar-SA"/>
        </w:rPr>
      </w:pPr>
      <w:r w:rsidRPr="11E90C04">
        <w:rPr>
          <w:color w:val="000000" w:themeColor="text1"/>
          <w:lang w:val="el-GR" w:eastAsia="ar-SA"/>
        </w:rPr>
        <w:t>Ειδικότερα, το σύνολο των στοιχείων και δικαιολογητ</w:t>
      </w:r>
      <w:r w:rsidR="00CD33D1">
        <w:rPr>
          <w:color w:val="000000" w:themeColor="text1"/>
          <w:lang w:val="el-GR" w:eastAsia="ar-SA"/>
        </w:rPr>
        <w:t>ικώ</w:t>
      </w:r>
      <w:r w:rsidRPr="11E90C04">
        <w:rPr>
          <w:color w:val="000000" w:themeColor="text1"/>
          <w:lang w:val="el-GR" w:eastAsia="ar-SA"/>
        </w:rPr>
        <w:t>ν της ως άνω παραγράφου αποστέλλονται από</w:t>
      </w:r>
      <w:r w:rsidR="00A5332C" w:rsidRPr="11E90C04">
        <w:rPr>
          <w:color w:val="000000" w:themeColor="text1"/>
          <w:lang w:val="el-GR" w:eastAsia="ar-SA"/>
        </w:rPr>
        <w:t xml:space="preserve"> τον προσωρινό ανάδοχο</w:t>
      </w:r>
      <w:r w:rsidRPr="11E90C04">
        <w:rPr>
          <w:color w:val="000000" w:themeColor="text1"/>
          <w:lang w:val="el-GR" w:eastAsia="ar-SA"/>
        </w:rPr>
        <w:t xml:space="preserve"> σε μορφή ηλεκτρονικών αρχείων με μορφότυπο PDF, σύμφωνα με τα ειδικώς οριζόμενα στην παράγραφο 2.4.2.5 της παρούσας.</w:t>
      </w:r>
    </w:p>
    <w:p w14:paraId="1E2F3917" w14:textId="299F1A64" w:rsidR="00084419" w:rsidRPr="00CE73AA" w:rsidRDefault="00084419" w:rsidP="00084419">
      <w:pPr>
        <w:rPr>
          <w:strike/>
          <w:lang w:val="el-GR" w:eastAsia="ar-SA"/>
        </w:rPr>
      </w:pPr>
      <w:r w:rsidRPr="11E90C04">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sidRPr="11E90C04">
        <w:rPr>
          <w:lang w:val="el-GR" w:eastAsia="ar-SA"/>
        </w:rPr>
        <w:t>τ</w:t>
      </w:r>
      <w:r w:rsidRPr="11E90C04">
        <w:rPr>
          <w:lang w:val="el-GR" w:eastAsia="ar-SA"/>
        </w:rPr>
        <w:t>ούν σε έντυπη μορφή (ως πρωτότυπα ή ακριβή αντίγραφα)</w:t>
      </w:r>
      <w:r w:rsidRPr="11E90C04">
        <w:rPr>
          <w:color w:val="000000" w:themeColor="text1"/>
          <w:lang w:val="el-GR" w:eastAsia="ar-SA"/>
        </w:rPr>
        <w:t>, σύμφωνα με τα προβλεπόμενα στις διατάξεις της ως άνω παραγράφου 2.4.2.5</w:t>
      </w:r>
      <w:r w:rsidRPr="11E90C04">
        <w:rPr>
          <w:lang w:val="el-GR" w:eastAsia="ar-SA"/>
        </w:rPr>
        <w:t xml:space="preserve">. </w:t>
      </w:r>
    </w:p>
    <w:p w14:paraId="14ADF1E9" w14:textId="50BFD60B" w:rsidR="00294393" w:rsidRPr="00CE73AA" w:rsidRDefault="00294393" w:rsidP="00294393">
      <w:pPr>
        <w:rPr>
          <w:lang w:val="el-GR" w:eastAsia="ar-SA"/>
        </w:rPr>
      </w:pPr>
      <w:r w:rsidRPr="11E90C04">
        <w:rPr>
          <w:lang w:val="el-GR" w:eastAsia="ar-SA"/>
        </w:rPr>
        <w:t>Αν δεν προσκομισ</w:t>
      </w:r>
      <w:r w:rsidR="00A5332C" w:rsidRPr="11E90C04">
        <w:rPr>
          <w:lang w:val="el-GR" w:eastAsia="ar-SA"/>
        </w:rPr>
        <w:t>τ</w:t>
      </w:r>
      <w:r w:rsidRPr="11E90C04">
        <w:rPr>
          <w:lang w:val="el-GR" w:eastAsia="ar-SA"/>
        </w:rPr>
        <w:t>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sidR="00A5332C" w:rsidRPr="11E90C04">
        <w:rPr>
          <w:lang w:val="el-GR" w:eastAsia="ar-SA"/>
        </w:rPr>
        <w:t xml:space="preserve"> κατά το </w:t>
      </w:r>
      <w:r w:rsidRPr="11E90C04">
        <w:rPr>
          <w:lang w:val="el-GR" w:eastAsia="ar-SA"/>
        </w:rPr>
        <w:t>άρθρο 102 του ν. 4412/2016, εντός δέκα (10) ημερών από την κοινοποίηση της σχετικής πρόσκλησης σε αυτόν.</w:t>
      </w:r>
    </w:p>
    <w:p w14:paraId="70264737" w14:textId="533743A4" w:rsidR="00294393" w:rsidRPr="00CE73AA" w:rsidRDefault="00294393" w:rsidP="00294393">
      <w:pPr>
        <w:rPr>
          <w:lang w:val="el-GR" w:eastAsia="ar-SA"/>
        </w:rPr>
      </w:pPr>
      <w:r w:rsidRPr="11E90C04">
        <w:rPr>
          <w:lang w:val="el-GR" w:eastAsia="ar-SA"/>
        </w:rPr>
        <w:lastRenderedPageBreak/>
        <w:t>Ο προσωρινός ανάδοχος δύναται να υποβάλει</w:t>
      </w:r>
      <w:r w:rsidR="00806F1D" w:rsidRPr="11E90C04">
        <w:rPr>
          <w:lang w:val="el-GR" w:eastAsia="ar-SA"/>
        </w:rPr>
        <w:t xml:space="preserve"> προς την αναθέτουσα αρχή,</w:t>
      </w:r>
      <w:r w:rsidRPr="11E90C04">
        <w:rPr>
          <w:lang w:val="el-GR" w:eastAsia="ar-SA"/>
        </w:rPr>
        <w:t xml:space="preserve"> μέσω της λειτουργικότητας της «Επικοινωνίας» του ηλεκτρονικού διαγωνισμού στο ΕΣΗΔΗΣ</w:t>
      </w:r>
      <w:r w:rsidR="002544E4" w:rsidRPr="11E90C04">
        <w:rPr>
          <w:lang w:val="el-GR" w:eastAsia="ar-SA"/>
        </w:rPr>
        <w:t xml:space="preserve"> </w:t>
      </w:r>
      <w:r w:rsidR="00806F1D" w:rsidRPr="11E90C04">
        <w:rPr>
          <w:lang w:val="el-GR" w:eastAsia="ar-SA"/>
        </w:rPr>
        <w:t>αίτημα</w:t>
      </w:r>
      <w:r w:rsidRPr="11E90C04">
        <w:rPr>
          <w:lang w:val="el-GR" w:eastAsia="ar-SA"/>
        </w:rPr>
        <w:t>,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w:t>
      </w:r>
      <w:r w:rsidR="006F365E" w:rsidRPr="11E90C04">
        <w:rPr>
          <w:lang w:val="el-GR" w:eastAsia="ar-SA"/>
        </w:rPr>
        <w:t xml:space="preserve"> τους</w:t>
      </w:r>
      <w:r w:rsidRPr="11E90C04">
        <w:rPr>
          <w:lang w:val="el-GR" w:eastAsia="ar-SA"/>
        </w:rPr>
        <w:t>,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sidRPr="11E90C04">
        <w:rPr>
          <w:lang w:val="el-GR" w:eastAsia="ar-SA"/>
        </w:rPr>
        <w:t xml:space="preserve"> όπως</w:t>
      </w:r>
      <w:r w:rsidRPr="11E90C04">
        <w:rPr>
          <w:lang w:val="el-GR" w:eastAsia="ar-SA"/>
        </w:rPr>
        <w:t xml:space="preserve"> προβλέπεται</w:t>
      </w:r>
      <w:r w:rsidR="00CD72CC" w:rsidRPr="11E90C04">
        <w:rPr>
          <w:lang w:val="el-GR" w:eastAsia="ar-SA"/>
        </w:rPr>
        <w:t xml:space="preserve"> ανωτέρω</w:t>
      </w:r>
      <w:r w:rsidRPr="11E90C04">
        <w:rPr>
          <w:lang w:val="el-GR" w:eastAsia="ar-SA"/>
        </w:rPr>
        <w:t>.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560F2107" w:rsidR="00DD0F6F" w:rsidRPr="00CE73AA" w:rsidRDefault="00DD0F6F" w:rsidP="00DD0F6F">
      <w:pPr>
        <w:rPr>
          <w:lang w:val="el-GR" w:eastAsia="ar-SA"/>
        </w:rPr>
      </w:pPr>
      <w:r w:rsidRPr="11E90C04">
        <w:rPr>
          <w:lang w:val="el-GR" w:eastAsia="ar-SA"/>
        </w:rPr>
        <w:t>iii) από τα δικαιολογητικά που προσκομίσ</w:t>
      </w:r>
      <w:r w:rsidR="00CD72CC" w:rsidRPr="11E90C04">
        <w:rPr>
          <w:lang w:val="el-GR" w:eastAsia="ar-SA"/>
        </w:rPr>
        <w:t>τ</w:t>
      </w:r>
      <w:r w:rsidRPr="11E90C04">
        <w:rPr>
          <w:lang w:val="el-GR" w:eastAsia="ar-SA"/>
        </w:rPr>
        <w:t>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w:t>
      </w:r>
      <w:r w:rsidR="00CD72CC" w:rsidRPr="11E90C04">
        <w:rPr>
          <w:lang w:val="el-GR" w:eastAsia="ar-SA"/>
        </w:rPr>
        <w:t>ό</w:t>
      </w:r>
      <w:r w:rsidRPr="11E90C04">
        <w:rPr>
          <w:lang w:val="el-GR" w:eastAsia="ar-SA"/>
        </w:rPr>
        <w:t>τ</w:t>
      </w:r>
      <w:r w:rsidR="00CD72CC" w:rsidRPr="11E90C04">
        <w:rPr>
          <w:lang w:val="el-GR" w:eastAsia="ar-SA"/>
        </w:rPr>
        <w:t>ε</w:t>
      </w:r>
      <w:r w:rsidRPr="11E90C04">
        <w:rPr>
          <w:lang w:val="el-GR" w:eastAsia="ar-SA"/>
        </w:rPr>
        <w:t xml:space="preserve">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2FFA926C" w:rsidR="00DD0F6F" w:rsidRPr="00CE73AA" w:rsidRDefault="00DD0F6F" w:rsidP="00DD0F6F">
      <w:pPr>
        <w:rPr>
          <w:lang w:val="el-GR" w:eastAsia="ar-SA"/>
        </w:rPr>
      </w:pPr>
      <w:r w:rsidRPr="11E90C04">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11E90C04">
        <w:rPr>
          <w:i/>
          <w:iCs/>
          <w:color w:val="5B9BD5" w:themeColor="accent1"/>
          <w:lang w:val="el-GR" w:eastAsia="el-GR"/>
        </w:rPr>
        <w:t xml:space="preserve"> </w:t>
      </w:r>
      <w:r w:rsidRPr="11E90C04">
        <w:rPr>
          <w:lang w:val="el-GR" w:eastAsia="ar-SA"/>
        </w:rPr>
        <w:t xml:space="preserve">το Ευρωπαϊκό Ενιαίο Έγγραφο Σύμβασης (ΕΕΕΣ) ότι πληροί,  οι οποίες μεταβολές </w:t>
      </w:r>
      <w:r w:rsidR="008F22E7" w:rsidRPr="11E90C04">
        <w:rPr>
          <w:lang w:val="el-GR" w:eastAsia="ar-SA"/>
        </w:rPr>
        <w:t xml:space="preserve">είτε </w:t>
      </w:r>
      <w:r w:rsidRPr="11E90C04">
        <w:rPr>
          <w:lang w:val="el-GR" w:eastAsia="ar-SA"/>
        </w:rPr>
        <w:t xml:space="preserve">επήλθαν </w:t>
      </w:r>
      <w:r w:rsidR="008F22E7" w:rsidRPr="11E90C04">
        <w:rPr>
          <w:lang w:val="el-GR" w:eastAsia="ar-SA"/>
        </w:rPr>
        <w:t xml:space="preserve">είτε </w:t>
      </w:r>
      <w:r w:rsidRPr="11E90C04">
        <w:rPr>
          <w:lang w:val="el-GR" w:eastAsia="ar-SA"/>
        </w:rPr>
        <w:t xml:space="preserve">έλαβε γνώση </w:t>
      </w:r>
      <w:r w:rsidR="008F22E7" w:rsidRPr="11E90C04">
        <w:rPr>
          <w:lang w:val="el-GR" w:eastAsia="ar-SA"/>
        </w:rPr>
        <w:t xml:space="preserve">αυτών </w:t>
      </w:r>
      <w:r w:rsidRPr="11E90C04">
        <w:rPr>
          <w:lang w:val="el-GR" w:eastAsia="ar-SA"/>
        </w:rPr>
        <w:t xml:space="preserve">μετά τη δήλωση και μέχρι την ημέρα της σύναψης της σύμβασης (οψιγενείς μεταβολές), δεν καταπίπτει υπέρ της </w:t>
      </w:r>
      <w:r w:rsidR="008F22E7" w:rsidRPr="11E90C04">
        <w:rPr>
          <w:lang w:val="el-GR" w:eastAsia="ar-SA"/>
        </w:rPr>
        <w:t>α</w:t>
      </w:r>
      <w:r w:rsidRPr="11E90C04">
        <w:rPr>
          <w:lang w:val="el-GR" w:eastAsia="ar-SA"/>
        </w:rPr>
        <w:t xml:space="preserve">ναθέτουσας </w:t>
      </w:r>
      <w:r w:rsidR="008F22E7" w:rsidRPr="11E90C04">
        <w:rPr>
          <w:lang w:val="el-GR" w:eastAsia="ar-SA"/>
        </w:rPr>
        <w:t>α</w:t>
      </w:r>
      <w:r w:rsidRPr="11E90C04">
        <w:rPr>
          <w:lang w:val="el-GR" w:eastAsia="ar-SA"/>
        </w:rPr>
        <w:t xml:space="preserve">ρχής η εγγύηση συμμετοχής του. </w:t>
      </w:r>
    </w:p>
    <w:p w14:paraId="0FB7BF91" w14:textId="104592BC" w:rsidR="00DD0F6F" w:rsidRPr="00CE73AA" w:rsidRDefault="00DD0F6F" w:rsidP="00DD0F6F">
      <w:pPr>
        <w:rPr>
          <w:lang w:val="el-GR" w:eastAsia="ar-SA"/>
        </w:rPr>
      </w:pPr>
      <w:r w:rsidRPr="11E90C04">
        <w:rPr>
          <w:lang w:val="el-GR" w:eastAsia="ar-SA"/>
        </w:rPr>
        <w:t xml:space="preserve">Αν κανένας από τους προσφέροντες δεν υποβάλει αληθή ή ακριβή δήλωση </w:t>
      </w:r>
      <w:r w:rsidRPr="11E90C04">
        <w:rPr>
          <w:b/>
          <w:bCs/>
          <w:lang w:val="el-GR" w:eastAsia="ar-SA"/>
        </w:rPr>
        <w:t>ή</w:t>
      </w:r>
      <w:r w:rsidRPr="11E90C04">
        <w:rPr>
          <w:lang w:val="el-GR" w:eastAsia="ar-SA"/>
        </w:rPr>
        <w:t xml:space="preserve"> δεν προσκομίσει ένα ή περισσότερα από τα απαιτούμενα έγγραφα και δικαιολογητικά </w:t>
      </w:r>
      <w:r w:rsidRPr="11E90C04">
        <w:rPr>
          <w:b/>
          <w:bCs/>
          <w:lang w:val="el-GR" w:eastAsia="ar-SA"/>
        </w:rPr>
        <w:t>ή</w:t>
      </w:r>
      <w:r w:rsidRPr="11E90C04">
        <w:rPr>
          <w:lang w:val="el-GR" w:eastAsia="ar-SA"/>
        </w:rPr>
        <w:t xml:space="preserve"> δεν αποδείξει ότι: α) δεν βρίσκεται σε μία από τις καταστάσεις της παραγράφου 2.2.3 της παρούσας </w:t>
      </w:r>
      <w:r w:rsidR="007C7949" w:rsidRPr="11E90C04">
        <w:rPr>
          <w:lang w:val="el-GR" w:eastAsia="ar-SA"/>
        </w:rPr>
        <w:t>Δ</w:t>
      </w:r>
      <w:r w:rsidRPr="11E90C04">
        <w:rPr>
          <w:lang w:val="el-GR" w:eastAsia="ar-SA"/>
        </w:rPr>
        <w:t xml:space="preserve">ιακήρυξης και β) πληροί τα σχετικά κριτήρια ποιοτικής επιλογής τα οποία έχουν καθοριστεί σύμφωνα με τις παραγράφους 2.2.4 -2.2.8 της παρούσας </w:t>
      </w:r>
      <w:r w:rsidR="007C7949" w:rsidRPr="11E90C04">
        <w:rPr>
          <w:lang w:val="el-GR" w:eastAsia="ar-SA"/>
        </w:rPr>
        <w:t>Δ</w:t>
      </w:r>
      <w:r w:rsidRPr="11E90C04">
        <w:rPr>
          <w:lang w:val="el-GR" w:eastAsia="ar-SA"/>
        </w:rPr>
        <w:t xml:space="preserve">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6EAFE7D4" w:rsidR="00DD0F6F" w:rsidRPr="00995186" w:rsidRDefault="00DD0F6F" w:rsidP="07571D1B">
      <w:pPr>
        <w:rPr>
          <w:lang w:val="el-GR" w:eastAsia="ar-SA"/>
        </w:rPr>
      </w:pPr>
      <w:r w:rsidRPr="00995186">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995186">
        <w:rPr>
          <w:lang w:val="el-GR" w:eastAsia="ar-SA"/>
        </w:rPr>
        <w:t>παρούσα</w:t>
      </w:r>
      <w:r w:rsidRPr="00995186">
        <w:rPr>
          <w:lang w:val="el-GR" w:eastAsia="ar-SA"/>
        </w:rPr>
        <w:t xml:space="preserve"> σε ποσοστό και </w:t>
      </w:r>
      <w:r w:rsidRPr="00995186">
        <w:rPr>
          <w:lang w:val="el-GR" w:eastAsia="ar-SA"/>
        </w:rPr>
        <w:lastRenderedPageBreak/>
        <w:t xml:space="preserve">ως εξής: </w:t>
      </w:r>
      <w:r w:rsidR="006E75EE" w:rsidRPr="00995186">
        <w:rPr>
          <w:lang w:val="el-GR" w:eastAsia="ar-SA"/>
        </w:rPr>
        <w:t xml:space="preserve">εκατόν είκοσι </w:t>
      </w:r>
      <w:r w:rsidRPr="00995186">
        <w:rPr>
          <w:lang w:val="el-GR" w:eastAsia="ar-SA"/>
        </w:rPr>
        <w:t>τοις εκατό (</w:t>
      </w:r>
      <w:r w:rsidR="006E75EE" w:rsidRPr="00995186">
        <w:rPr>
          <w:lang w:val="el-GR" w:eastAsia="ar-SA"/>
        </w:rPr>
        <w:t>120</w:t>
      </w:r>
      <w:r w:rsidRPr="00995186">
        <w:rPr>
          <w:lang w:val="el-GR" w:eastAsia="ar-SA"/>
        </w:rPr>
        <w:t>%)</w:t>
      </w:r>
      <w:r w:rsidRPr="07571D1B">
        <w:rPr>
          <w:vertAlign w:val="superscript"/>
          <w:lang w:eastAsia="ar-SA"/>
        </w:rPr>
        <w:footnoteReference w:id="27"/>
      </w:r>
      <w:r w:rsidRPr="00995186">
        <w:rPr>
          <w:lang w:val="el-GR" w:eastAsia="ar-SA"/>
        </w:rPr>
        <w:t xml:space="preserve"> στην περίπτωση της μεγαλύτερης ποσότητας και </w:t>
      </w:r>
      <w:r w:rsidR="006E75EE" w:rsidRPr="00995186">
        <w:rPr>
          <w:lang w:val="el-GR" w:eastAsia="ar-SA"/>
        </w:rPr>
        <w:t xml:space="preserve">ογδόντα </w:t>
      </w:r>
      <w:r w:rsidRPr="00995186">
        <w:rPr>
          <w:lang w:val="el-GR" w:eastAsia="ar-SA"/>
        </w:rPr>
        <w:t>τοις εκατό (</w:t>
      </w:r>
      <w:r w:rsidR="006E75EE" w:rsidRPr="00995186">
        <w:rPr>
          <w:lang w:val="el-GR" w:eastAsia="ar-SA"/>
        </w:rPr>
        <w:t>80</w:t>
      </w:r>
      <w:r w:rsidRPr="00995186">
        <w:rPr>
          <w:lang w:val="el-GR" w:eastAsia="ar-SA"/>
        </w:rPr>
        <w:t>%)</w:t>
      </w:r>
      <w:r w:rsidRPr="07571D1B">
        <w:rPr>
          <w:vertAlign w:val="superscript"/>
          <w:lang w:eastAsia="ar-SA"/>
        </w:rPr>
        <w:footnoteReference w:id="28"/>
      </w:r>
      <w:r w:rsidRPr="00995186">
        <w:rPr>
          <w:lang w:val="el-GR" w:eastAsia="ar-SA"/>
        </w:rPr>
        <w:t xml:space="preserve"> στην περίπτωση μικρότερης ποσότητας.</w:t>
      </w:r>
    </w:p>
    <w:p w14:paraId="733F67E7" w14:textId="77777777" w:rsidR="00095840" w:rsidRPr="005A3DCC" w:rsidRDefault="00095840" w:rsidP="00095840">
      <w:pPr>
        <w:rPr>
          <w:color w:val="FF0000"/>
          <w:lang w:val="el-GR"/>
        </w:rPr>
      </w:pPr>
      <w:r w:rsidRPr="005A3DCC">
        <w:rPr>
          <w:color w:val="FF0000"/>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07313E24" w:rsidR="00F005B4" w:rsidRPr="00841073" w:rsidRDefault="00F005B4" w:rsidP="00F005B4">
      <w:pPr>
        <w:textAlignment w:val="baseline"/>
        <w:rPr>
          <w:rFonts w:ascii="Calibri" w:eastAsiaTheme="minorHAnsi" w:hAnsi="Calibri"/>
          <w:color w:val="000000"/>
          <w:shd w:val="clear" w:color="auto" w:fill="FFFFFF"/>
          <w:lang w:val="el-GR" w:eastAsia="en-US"/>
        </w:rPr>
      </w:pPr>
      <w:r w:rsidRPr="07571D1B">
        <w:rPr>
          <w:rFonts w:eastAsiaTheme="minorEastAsia"/>
          <w:color w:val="000000"/>
          <w:shd w:val="clear" w:color="auto" w:fill="FFFFFF"/>
          <w:lang w:val="el-GR" w:eastAsia="en-US"/>
        </w:rPr>
        <w:t>Σε κάθε περίπτωση,</w:t>
      </w:r>
      <w:r w:rsidRPr="005C13A7">
        <w:rPr>
          <w:color w:val="000000"/>
          <w:shd w:val="clear" w:color="auto" w:fill="FFFFFF"/>
          <w:lang w:val="el-GR"/>
        </w:rPr>
        <w:t xml:space="preserve"> </w:t>
      </w:r>
      <w:r w:rsidRPr="07571D1B">
        <w:rPr>
          <w:rFonts w:eastAsiaTheme="minorEastAsia"/>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7571D1B">
        <w:rPr>
          <w:rFonts w:eastAsiaTheme="minorEastAsia"/>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7571D1B">
        <w:rPr>
          <w:rFonts w:eastAsiaTheme="minorEastAsia"/>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7571D1B">
        <w:rPr>
          <w:rStyle w:val="FootnoteReference"/>
          <w:rFonts w:ascii="Calibri" w:eastAsiaTheme="minorEastAsia" w:hAnsi="Calibri"/>
          <w:color w:val="000000"/>
          <w:shd w:val="clear" w:color="auto" w:fill="FFFFFF"/>
          <w:lang w:val="el-GR" w:eastAsia="en-US"/>
        </w:rPr>
        <w:footnoteReference w:id="29"/>
      </w:r>
      <w:r w:rsidRPr="07571D1B">
        <w:rPr>
          <w:rFonts w:ascii="Calibri" w:eastAsiaTheme="minorEastAsia"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FB23DE">
      <w:pPr>
        <w:pStyle w:val="Heading2"/>
        <w:numPr>
          <w:ilvl w:val="1"/>
          <w:numId w:val="235"/>
        </w:numPr>
        <w:tabs>
          <w:tab w:val="clear" w:pos="567"/>
        </w:tabs>
        <w:ind w:left="567" w:hanging="567"/>
        <w:rPr>
          <w:rFonts w:cs="Tahoma"/>
          <w:lang w:val="el-GR"/>
        </w:rPr>
      </w:pPr>
      <w:bookmarkStart w:id="297" w:name="_Toc74566895"/>
      <w:bookmarkStart w:id="298" w:name="_Toc74566896"/>
      <w:bookmarkStart w:id="299" w:name="_Toc74566897"/>
      <w:bookmarkStart w:id="300" w:name="_Toc74566898"/>
      <w:bookmarkStart w:id="301" w:name="_Toc74566899"/>
      <w:bookmarkStart w:id="302" w:name="_Toc74566900"/>
      <w:bookmarkStart w:id="303" w:name="_Toc74566901"/>
      <w:bookmarkStart w:id="304" w:name="_Toc74566902"/>
      <w:bookmarkStart w:id="305" w:name="_Toc74566903"/>
      <w:bookmarkStart w:id="306" w:name="_Toc74566904"/>
      <w:bookmarkStart w:id="307" w:name="_Toc74566905"/>
      <w:bookmarkStart w:id="308" w:name="_Toc74566906"/>
      <w:bookmarkStart w:id="309" w:name="_Toc74566907"/>
      <w:bookmarkStart w:id="310" w:name="_Toc74566908"/>
      <w:bookmarkStart w:id="311" w:name="_Toc74566909"/>
      <w:bookmarkStart w:id="312" w:name="_Toc74566910"/>
      <w:bookmarkStart w:id="313" w:name="_Toc74566911"/>
      <w:bookmarkStart w:id="314" w:name="_Toc74566912"/>
      <w:bookmarkStart w:id="315" w:name="_Toc74566913"/>
      <w:bookmarkStart w:id="316" w:name="_Toc74566914"/>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603221">
        <w:rPr>
          <w:rFonts w:cs="Tahoma"/>
          <w:lang w:val="el-GR"/>
        </w:rPr>
        <w:tab/>
      </w:r>
      <w:bookmarkStart w:id="317" w:name="_Toc97194315"/>
      <w:bookmarkStart w:id="318" w:name="_Toc97194447"/>
      <w:bookmarkStart w:id="319" w:name="_Ref113958813"/>
      <w:bookmarkStart w:id="320" w:name="_Ref113958825"/>
      <w:bookmarkStart w:id="321" w:name="_Ref113958826"/>
      <w:bookmarkStart w:id="322" w:name="_Ref151371133"/>
      <w:bookmarkStart w:id="323" w:name="_Ref151371141"/>
      <w:bookmarkStart w:id="324" w:name="_Toc196735954"/>
      <w:r w:rsidRPr="00603221">
        <w:rPr>
          <w:rFonts w:cs="Tahoma"/>
          <w:lang w:val="el-GR"/>
        </w:rPr>
        <w:t>Κατακύρωση - σύναψη σύμβασης</w:t>
      </w:r>
      <w:bookmarkEnd w:id="317"/>
      <w:bookmarkEnd w:id="318"/>
      <w:bookmarkEnd w:id="319"/>
      <w:bookmarkEnd w:id="320"/>
      <w:bookmarkEnd w:id="321"/>
      <w:bookmarkEnd w:id="322"/>
      <w:bookmarkEnd w:id="323"/>
      <w:bookmarkEnd w:id="324"/>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19EC74D" w:rsidR="005B1D5A" w:rsidRDefault="005B1D5A" w:rsidP="005B1D5A">
      <w:pPr>
        <w:rPr>
          <w:lang w:val="el-GR" w:eastAsia="ar-SA"/>
        </w:rPr>
      </w:pPr>
      <w:r w:rsidRPr="11E90C04">
        <w:rPr>
          <w:lang w:val="el-GR" w:eastAsia="ar-SA"/>
        </w:rPr>
        <w:t>Η αναθέτουσα αρχή κοινοποιεί, μέσω της λειτουργικότητας της «Επικοινωνίας»,</w:t>
      </w:r>
      <w:r w:rsidR="00A9707D" w:rsidRPr="11E90C04">
        <w:rPr>
          <w:lang w:val="el-GR" w:eastAsia="ar-SA"/>
        </w:rPr>
        <w:t xml:space="preserve"> στο ΕΣΗΔΗΣ</w:t>
      </w:r>
      <w:r w:rsidRPr="11E90C04">
        <w:rPr>
          <w:lang w:val="el-GR" w:eastAsia="ar-SA"/>
        </w:rPr>
        <w:t xml:space="preserve">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CF2B48" w:rsidRPr="11E90C04">
        <w:rPr>
          <w:lang w:val="el-GR" w:eastAsia="ar-SA"/>
        </w:rPr>
        <w:t xml:space="preserve"> δε</w:t>
      </w:r>
      <w:r w:rsidRPr="11E90C04">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693C648D"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11E90C04">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sidRPr="11E90C04">
        <w:rPr>
          <w:lang w:val="el-GR" w:eastAsia="ar-SA"/>
        </w:rPr>
        <w:t xml:space="preserve"> και ακύρωσης</w:t>
      </w:r>
      <w:r w:rsidRPr="11E90C04">
        <w:rPr>
          <w:lang w:val="el-GR" w:eastAsia="ar-SA"/>
        </w:rPr>
        <w:t xml:space="preserve"> κατά της απόφασης της </w:t>
      </w:r>
      <w:r w:rsidR="00602A33" w:rsidRPr="11E90C04">
        <w:rPr>
          <w:lang w:val="el-GR"/>
        </w:rPr>
        <w:t>Ε.Α.ΔΗ.ΣΥ.</w:t>
      </w:r>
      <w:r w:rsidRPr="11E90C04">
        <w:rPr>
          <w:lang w:val="el-GR" w:eastAsia="ar-SA"/>
        </w:rPr>
        <w:t xml:space="preserve">και σε περίπτωση άσκησης αίτησης αναστολής </w:t>
      </w:r>
      <w:r w:rsidR="00C95B2F" w:rsidRPr="11E90C04">
        <w:rPr>
          <w:lang w:val="el-GR" w:eastAsia="ar-SA"/>
        </w:rPr>
        <w:t xml:space="preserve">και ακύρωσης </w:t>
      </w:r>
      <w:r w:rsidRPr="11E90C04">
        <w:rPr>
          <w:lang w:val="el-GR" w:eastAsia="ar-SA"/>
        </w:rPr>
        <w:t xml:space="preserve">κατά της απόφασης της </w:t>
      </w:r>
      <w:r w:rsidR="00602A33" w:rsidRPr="11E90C04">
        <w:rPr>
          <w:lang w:val="el-GR"/>
        </w:rPr>
        <w:t>Ε.Α.ΔΗ.ΣΥ.</w:t>
      </w:r>
      <w:r w:rsidRPr="11E90C04">
        <w:rPr>
          <w:lang w:val="el-GR" w:eastAsia="ar-SA"/>
        </w:rPr>
        <w:t>, εκδοθεί απόφαση επ</w:t>
      </w:r>
      <w:r w:rsidR="00C95B2F" w:rsidRPr="11E90C04">
        <w:rPr>
          <w:lang w:val="el-GR" w:eastAsia="ar-SA"/>
        </w:rPr>
        <w:t>’ αυτής</w:t>
      </w:r>
      <w:r w:rsidRPr="11E90C04">
        <w:rPr>
          <w:lang w:val="el-GR" w:eastAsia="ar-SA"/>
        </w:rPr>
        <w:t>, με την επιφύλαξη της χορήγησης προσωρινής διαταγής, σύμφωνα με όσα ορίζονται  στο τελευταίο εδάφιο της </w:t>
      </w:r>
      <w:hyperlink r:id="rId31" w:anchor="art372_4" w:history="1">
        <w:r w:rsidRPr="11E90C04">
          <w:rPr>
            <w:lang w:val="el-GR" w:eastAsia="ar-SA"/>
          </w:rPr>
          <w:t>παρ.</w:t>
        </w:r>
      </w:hyperlink>
      <w:bookmarkStart w:id="325" w:name="_Hlk126503099"/>
      <w:r>
        <w:fldChar w:fldCharType="begin"/>
      </w:r>
      <w:r w:rsidRPr="11E90C04">
        <w:rPr>
          <w:lang w:val="el-GR"/>
        </w:rPr>
        <w:instrText xml:space="preserve"> </w:instrText>
      </w:r>
      <w:r>
        <w:instrText>HYPERLINK</w:instrText>
      </w:r>
      <w:r w:rsidRPr="11E90C04">
        <w:rPr>
          <w:lang w:val="el-GR"/>
        </w:rPr>
        <w:instrText xml:space="preserve"> "</w:instrText>
      </w:r>
      <w:r>
        <w:instrText>http</w:instrText>
      </w:r>
      <w:r w:rsidRPr="11E90C04">
        <w:rPr>
          <w:lang w:val="el-GR"/>
        </w:rPr>
        <w:instrText>://</w:instrText>
      </w:r>
      <w:r>
        <w:instrText>www</w:instrText>
      </w:r>
      <w:r w:rsidRPr="11E90C04">
        <w:rPr>
          <w:lang w:val="el-GR"/>
        </w:rPr>
        <w:instrText>.</w:instrText>
      </w:r>
      <w:r>
        <w:instrText>eaadhsy</w:instrText>
      </w:r>
      <w:r w:rsidRPr="11E90C04">
        <w:rPr>
          <w:lang w:val="el-GR"/>
        </w:rPr>
        <w:instrText>.</w:instrText>
      </w:r>
      <w:r>
        <w:instrText>gr</w:instrText>
      </w:r>
      <w:r w:rsidRPr="11E90C04">
        <w:rPr>
          <w:lang w:val="el-GR"/>
        </w:rPr>
        <w:instrText>/</w:instrText>
      </w:r>
      <w:r>
        <w:instrText>n</w:instrText>
      </w:r>
      <w:r w:rsidRPr="11E90C04">
        <w:rPr>
          <w:lang w:val="el-GR"/>
        </w:rPr>
        <w:instrText>4412/</w:instrText>
      </w:r>
      <w:r>
        <w:instrText>n</w:instrText>
      </w:r>
      <w:r w:rsidRPr="11E90C04">
        <w:rPr>
          <w:lang w:val="el-GR"/>
        </w:rPr>
        <w:instrText>4412</w:instrText>
      </w:r>
      <w:r>
        <w:instrText>fulltextlinks</w:instrText>
      </w:r>
      <w:r w:rsidRPr="11E90C04">
        <w:rPr>
          <w:lang w:val="el-GR"/>
        </w:rPr>
        <w:instrText>.</w:instrText>
      </w:r>
      <w:r>
        <w:instrText>html</w:instrText>
      </w:r>
      <w:r w:rsidRPr="11E90C04">
        <w:rPr>
          <w:lang w:val="el-GR"/>
        </w:rPr>
        <w:instrText>" \</w:instrText>
      </w:r>
      <w:r>
        <w:instrText>l</w:instrText>
      </w:r>
      <w:r w:rsidRPr="11E90C04">
        <w:rPr>
          <w:lang w:val="el-GR"/>
        </w:rPr>
        <w:instrText xml:space="preserve"> "</w:instrText>
      </w:r>
      <w:r>
        <w:instrText>art</w:instrText>
      </w:r>
      <w:r w:rsidRPr="11E90C04">
        <w:rPr>
          <w:lang w:val="el-GR"/>
        </w:rPr>
        <w:instrText xml:space="preserve">372_4" </w:instrText>
      </w:r>
      <w:r>
        <w:fldChar w:fldCharType="separate"/>
      </w:r>
      <w:r w:rsidR="00E14FF7" w:rsidRPr="11E90C04">
        <w:rPr>
          <w:rStyle w:val="Hyperlink"/>
        </w:rPr>
        <w:t>http</w:t>
      </w:r>
      <w:r w:rsidR="00E14FF7" w:rsidRPr="11E90C04">
        <w:rPr>
          <w:rStyle w:val="Hyperlink"/>
          <w:lang w:val="el-GR"/>
        </w:rPr>
        <w:t>://</w:t>
      </w:r>
      <w:r w:rsidR="00E14FF7" w:rsidRPr="11E90C04">
        <w:rPr>
          <w:rStyle w:val="Hyperlink"/>
        </w:rPr>
        <w:t>www</w:t>
      </w:r>
      <w:r w:rsidR="00E14FF7" w:rsidRPr="11E90C04">
        <w:rPr>
          <w:rStyle w:val="Hyperlink"/>
          <w:lang w:val="el-GR"/>
        </w:rPr>
        <w:t>.</w:t>
      </w:r>
      <w:r w:rsidR="00E14FF7" w:rsidRPr="11E90C04">
        <w:rPr>
          <w:rStyle w:val="Hyperlink"/>
        </w:rPr>
        <w:t>eaadhsy</w:t>
      </w:r>
      <w:r w:rsidR="00E14FF7" w:rsidRPr="11E90C04">
        <w:rPr>
          <w:rStyle w:val="Hyperlink"/>
          <w:lang w:val="el-GR"/>
        </w:rPr>
        <w:t>.</w:t>
      </w:r>
      <w:r w:rsidR="00E14FF7" w:rsidRPr="11E90C04">
        <w:rPr>
          <w:rStyle w:val="Hyperlink"/>
        </w:rPr>
        <w:t>gr</w:t>
      </w:r>
      <w:r w:rsidR="00E14FF7" w:rsidRPr="11E90C04">
        <w:rPr>
          <w:rStyle w:val="Hyperlink"/>
          <w:lang w:val="el-GR"/>
        </w:rPr>
        <w:t>/</w:t>
      </w:r>
      <w:r w:rsidR="00E14FF7" w:rsidRPr="11E90C04">
        <w:rPr>
          <w:rStyle w:val="Hyperlink"/>
        </w:rPr>
        <w:t>n</w:t>
      </w:r>
      <w:r w:rsidR="00E14FF7" w:rsidRPr="11E90C04">
        <w:rPr>
          <w:rStyle w:val="Hyperlink"/>
          <w:lang w:val="el-GR"/>
        </w:rPr>
        <w:t>4412/</w:t>
      </w:r>
      <w:r w:rsidR="00E14FF7" w:rsidRPr="11E90C04">
        <w:rPr>
          <w:rStyle w:val="Hyperlink"/>
        </w:rPr>
        <w:t>n</w:t>
      </w:r>
      <w:r w:rsidR="00E14FF7" w:rsidRPr="11E90C04">
        <w:rPr>
          <w:rStyle w:val="Hyperlink"/>
          <w:lang w:val="el-GR"/>
        </w:rPr>
        <w:t>4412</w:t>
      </w:r>
      <w:r w:rsidR="00E14FF7" w:rsidRPr="11E90C04">
        <w:rPr>
          <w:rStyle w:val="Hyperlink"/>
        </w:rPr>
        <w:t>fulltextlinks</w:t>
      </w:r>
      <w:r w:rsidR="00E14FF7" w:rsidRPr="11E90C04">
        <w:rPr>
          <w:rStyle w:val="Hyperlink"/>
          <w:lang w:val="el-GR"/>
        </w:rPr>
        <w:t>.</w:t>
      </w:r>
      <w:r w:rsidR="00E14FF7" w:rsidRPr="11E90C04">
        <w:rPr>
          <w:rStyle w:val="Hyperlink"/>
        </w:rPr>
        <w:t>html</w:t>
      </w:r>
      <w:r w:rsidR="00E14FF7" w:rsidRPr="11E90C04">
        <w:rPr>
          <w:rStyle w:val="Hyperlink"/>
          <w:lang w:val="el-GR"/>
        </w:rPr>
        <w:t xml:space="preserve"> - </w:t>
      </w:r>
      <w:r w:rsidR="00E14FF7" w:rsidRPr="11E90C04">
        <w:rPr>
          <w:rStyle w:val="Hyperlink"/>
        </w:rPr>
        <w:t>art</w:t>
      </w:r>
      <w:r w:rsidR="00E14FF7" w:rsidRPr="11E90C04">
        <w:rPr>
          <w:rStyle w:val="Hyperlink"/>
          <w:lang w:val="el-GR"/>
        </w:rPr>
        <w:t>372_4</w:t>
      </w:r>
      <w:r>
        <w:fldChar w:fldCharType="end"/>
      </w:r>
      <w:bookmarkEnd w:id="325"/>
      <w:r w:rsidRPr="11E90C04">
        <w:fldChar w:fldCharType="begin"/>
      </w:r>
      <w:r w:rsidRPr="11E90C04">
        <w:rPr>
          <w:lang w:val="el-GR"/>
        </w:rPr>
        <w:instrText xml:space="preserve"> </w:instrText>
      </w:r>
      <w:r>
        <w:instrText>HYPERLINK</w:instrText>
      </w:r>
      <w:r w:rsidRPr="11E90C04">
        <w:rPr>
          <w:lang w:val="el-GR"/>
        </w:rPr>
        <w:instrText xml:space="preserve"> "</w:instrText>
      </w:r>
      <w:r>
        <w:instrText>http</w:instrText>
      </w:r>
      <w:r w:rsidRPr="11E90C04">
        <w:rPr>
          <w:lang w:val="el-GR"/>
        </w:rPr>
        <w:instrText>://</w:instrText>
      </w:r>
      <w:r>
        <w:instrText>www</w:instrText>
      </w:r>
      <w:r w:rsidRPr="11E90C04">
        <w:rPr>
          <w:lang w:val="el-GR"/>
        </w:rPr>
        <w:instrText>.</w:instrText>
      </w:r>
      <w:r>
        <w:instrText>eaadhsy</w:instrText>
      </w:r>
      <w:r w:rsidRPr="11E90C04">
        <w:rPr>
          <w:lang w:val="el-GR"/>
        </w:rPr>
        <w:instrText>.</w:instrText>
      </w:r>
      <w:r>
        <w:instrText>gr</w:instrText>
      </w:r>
      <w:r w:rsidRPr="11E90C04">
        <w:rPr>
          <w:lang w:val="el-GR"/>
        </w:rPr>
        <w:instrText>/</w:instrText>
      </w:r>
      <w:r>
        <w:instrText>n</w:instrText>
      </w:r>
      <w:r w:rsidRPr="11E90C04">
        <w:rPr>
          <w:lang w:val="el-GR"/>
        </w:rPr>
        <w:instrText>4412/</w:instrText>
      </w:r>
      <w:r>
        <w:instrText>n</w:instrText>
      </w:r>
      <w:r w:rsidRPr="11E90C04">
        <w:rPr>
          <w:lang w:val="el-GR"/>
        </w:rPr>
        <w:instrText>4412</w:instrText>
      </w:r>
      <w:r>
        <w:instrText>fulltextlinks</w:instrText>
      </w:r>
      <w:r w:rsidRPr="11E90C04">
        <w:rPr>
          <w:lang w:val="el-GR"/>
        </w:rPr>
        <w:instrText>.</w:instrText>
      </w:r>
      <w:r>
        <w:instrText>html</w:instrText>
      </w:r>
      <w:r w:rsidRPr="11E90C04">
        <w:rPr>
          <w:lang w:val="el-GR"/>
        </w:rPr>
        <w:instrText>" \</w:instrText>
      </w:r>
      <w:r>
        <w:instrText>l</w:instrText>
      </w:r>
      <w:r w:rsidRPr="11E90C04">
        <w:rPr>
          <w:lang w:val="el-GR"/>
        </w:rPr>
        <w:instrText xml:space="preserve"> "</w:instrText>
      </w:r>
      <w:r>
        <w:instrText>art</w:instrText>
      </w:r>
      <w:r w:rsidRPr="11E90C04">
        <w:rPr>
          <w:lang w:val="el-GR"/>
        </w:rPr>
        <w:instrText xml:space="preserve">372_4" </w:instrText>
      </w:r>
      <w:r w:rsidRPr="11E90C04">
        <w:fldChar w:fldCharType="separate"/>
      </w:r>
      <w:r w:rsidRPr="11E90C04">
        <w:rPr>
          <w:lang w:val="el-GR" w:eastAsia="ar-SA"/>
        </w:rPr>
        <w:t xml:space="preserve"> 4 του άρθρου 372</w:t>
      </w:r>
      <w:r w:rsidRPr="11E90C04">
        <w:rPr>
          <w:lang w:val="el-GR" w:eastAsia="ar-SA"/>
        </w:rPr>
        <w:fldChar w:fldCharType="end"/>
      </w:r>
      <w:r w:rsidRPr="11E90C04">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lastRenderedPageBreak/>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47C31E46"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11E90C04">
        <w:rPr>
          <w:lang w:val="el-GR" w:eastAsia="ar-SA"/>
        </w:rPr>
        <w:t xml:space="preserve">δ) </w:t>
      </w:r>
      <w:r w:rsidR="00C95B2F" w:rsidRPr="11E90C04">
        <w:rPr>
          <w:lang w:val="el-GR" w:eastAsia="ar-SA"/>
        </w:rPr>
        <w:t>(</w:t>
      </w:r>
      <w:r w:rsidR="00C95B2F" w:rsidRPr="11E90C04">
        <w:rPr>
          <w:i/>
          <w:iCs/>
          <w:lang w:val="el-GR" w:eastAsia="ar-SA"/>
        </w:rPr>
        <w:t>μόνο στην περίπτωση του προσυμβατικού ελέγχου ή της άσκησης προδικαστικής προσφυγής κατά της απόφασης κατακύρωσης)</w:t>
      </w:r>
      <w:r w:rsidR="00C95B2F" w:rsidRPr="11E90C04">
        <w:rPr>
          <w:lang w:val="el-GR" w:eastAsia="ar-SA"/>
        </w:rPr>
        <w:t xml:space="preserve"> </w:t>
      </w:r>
      <w:r w:rsidRPr="11E90C04">
        <w:rPr>
          <w:lang w:val="el-GR" w:eastAsia="ar-SA"/>
        </w:rPr>
        <w:t>ο  προσωρινός ανάδοχος</w:t>
      </w:r>
      <w:r w:rsidR="00C95B2F" w:rsidRPr="11E90C04">
        <w:rPr>
          <w:lang w:val="el-GR" w:eastAsia="ar-SA"/>
        </w:rPr>
        <w:t xml:space="preserve"> και έχει υποβάλει </w:t>
      </w:r>
      <w:r w:rsidRPr="11E90C04">
        <w:rPr>
          <w:lang w:val="el-GR" w:eastAsia="ar-SA"/>
        </w:rPr>
        <w:t>έπειτα από σχετική πρόσκληση, υπεύθυνη δήλωση, που υπογράφεται σύμφωνα με όσα ορίζονται στο </w:t>
      </w:r>
      <w:hyperlink r:id="rId32" w:history="1">
        <w:r w:rsidRPr="11E90C04">
          <w:rPr>
            <w:lang w:val="el-GR" w:eastAsia="ar-SA"/>
          </w:rPr>
          <w:t>άρθρο 79Α</w:t>
        </w:r>
      </w:hyperlink>
      <w:r w:rsidRPr="11E90C04">
        <w:rPr>
          <w:lang w:val="el-GR" w:eastAsia="ar-SA"/>
        </w:rPr>
        <w:t xml:space="preserve"> του ν. 4412/2016</w:t>
      </w:r>
      <w:r w:rsidR="009354F1" w:rsidRPr="11E90C04">
        <w:rPr>
          <w:lang w:val="el-GR" w:eastAsia="ar-SA"/>
        </w:rPr>
        <w:t xml:space="preserve"> </w:t>
      </w:r>
      <w:bookmarkStart w:id="326" w:name="_Hlk126503163"/>
      <w:r w:rsidR="009354F1" w:rsidRPr="11E90C04">
        <w:rPr>
          <w:lang w:val="el-GR" w:eastAsia="ar-SA"/>
        </w:rPr>
        <w:t>περί υπογραφής Ευρωπαϊκού Ενιαίου Εγγράφου Σύμβασης</w:t>
      </w:r>
      <w:bookmarkEnd w:id="326"/>
      <w:r w:rsidRPr="11E90C04">
        <w:rPr>
          <w:lang w:val="el-GR" w:eastAsia="ar-SA"/>
        </w:rPr>
        <w:t>, στην οποία δηλώνεται ότι, δεν έχουν επέλθει στο πρόσωπό του οψιγενείς μεταβολές κατά την έννοια του </w:t>
      </w:r>
      <w:hyperlink r:id="rId33" w:anchor="art104" w:history="1">
        <w:r w:rsidRPr="11E90C04">
          <w:rPr>
            <w:lang w:val="el-GR" w:eastAsia="ar-SA"/>
          </w:rPr>
          <w:t>άρθρου 104</w:t>
        </w:r>
      </w:hyperlink>
      <w:r w:rsidRPr="11E90C04">
        <w:rPr>
          <w:lang w:val="el-GR" w:eastAsia="ar-SA"/>
        </w:rPr>
        <w:t xml:space="preserve"> του ν. 4412/2016. Η υπεύθυνη δήλωση ελέγχεται από την αναθέτουσα αρχή και μνημονεύεται στο συμφωνητικό. </w:t>
      </w:r>
      <w:bookmarkStart w:id="327" w:name="_Hlk164948030"/>
      <w:r w:rsidRPr="11E90C04">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27"/>
      <w:r w:rsidRPr="11E90C04">
        <w:rPr>
          <w:lang w:val="el-GR" w:eastAsia="ar-SA"/>
        </w:rPr>
        <w:t>.</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0893793" w14:textId="4930DDC9" w:rsidR="000E00B6" w:rsidRPr="004602EE" w:rsidRDefault="000E00B6" w:rsidP="000E00B6">
      <w:pPr>
        <w:rPr>
          <w:lang w:val="el-GR"/>
        </w:rPr>
      </w:pPr>
      <w:r>
        <w:rPr>
          <w:b/>
          <w:lang w:val="el-GR"/>
        </w:rPr>
        <w:t>3.3.3</w:t>
      </w:r>
      <w:r w:rsidRPr="00811D42">
        <w:rPr>
          <w:lang w:val="el-GR"/>
        </w:rPr>
        <w:t xml:space="preserve"> </w:t>
      </w:r>
      <w:r w:rsidRPr="004602EE">
        <w:rPr>
          <w:lang w:val="el-GR"/>
        </w:rPr>
        <w:t>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1B25DD25" w14:textId="7CC1B89D" w:rsidR="000E00B6" w:rsidRPr="004602EE" w:rsidRDefault="000E00B6" w:rsidP="000E00B6">
      <w:pPr>
        <w:rPr>
          <w:lang w:val="el-GR"/>
        </w:rPr>
      </w:pPr>
      <w:r w:rsidRPr="004602EE">
        <w:rPr>
          <w:lang w:val="el-GR"/>
        </w:rPr>
        <w:t>•</w:t>
      </w:r>
      <w:r w:rsidRPr="004602EE">
        <w:rPr>
          <w:lang w:val="el-GR"/>
        </w:rPr>
        <w:tab/>
        <w:t xml:space="preserve">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w:t>
      </w:r>
      <w:r w:rsidR="009661F4">
        <w:rPr>
          <w:lang w:val="el-GR"/>
        </w:rPr>
        <w:t>σύμφωνα με το έντυπο Δ20_Ε1, το</w:t>
      </w:r>
      <w:r w:rsidR="009661F4" w:rsidRPr="009661F4">
        <w:rPr>
          <w:lang w:val="el-GR"/>
        </w:rPr>
        <w:t xml:space="preserve"> οποίο είναι διαθέσιμο στην ακόλουθη ιστοσελίδα: </w:t>
      </w:r>
      <w:hyperlink r:id="rId34" w:history="1">
        <w:r w:rsidR="009661F4" w:rsidRPr="00AC1AFA">
          <w:rPr>
            <w:rStyle w:val="Hyperlink"/>
            <w:lang w:val="el-GR"/>
          </w:rPr>
          <w:t>https://greece20.gov.gr/systima-diaxeirisis-kai-elegxou/</w:t>
        </w:r>
      </w:hyperlink>
      <w:r w:rsidR="009661F4">
        <w:rPr>
          <w:lang w:val="el-GR"/>
        </w:rPr>
        <w:t xml:space="preserve">, </w:t>
      </w:r>
      <w:r w:rsidRPr="004602EE">
        <w:rPr>
          <w:lang w:val="el-GR"/>
        </w:rPr>
        <w:t>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4BE7B57B" w14:textId="5995F093" w:rsidR="000E00B6" w:rsidRDefault="000E00B6" w:rsidP="005B1D5A">
      <w:pPr>
        <w:rPr>
          <w:lang w:val="el-GR"/>
        </w:rPr>
      </w:pPr>
      <w:r w:rsidRPr="004602EE">
        <w:rPr>
          <w:lang w:val="el-GR"/>
        </w:rPr>
        <w:t>•</w:t>
      </w:r>
      <w:r w:rsidRPr="004602EE">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31EC521F" w14:textId="655E3BB1" w:rsidR="005B1D5A" w:rsidRPr="00CE73AA" w:rsidRDefault="005B1D5A" w:rsidP="005B1D5A">
      <w:pPr>
        <w:rPr>
          <w:lang w:val="el-GR" w:eastAsia="ar-SA"/>
        </w:rPr>
      </w:pPr>
      <w:r w:rsidRPr="11E90C04">
        <w:rPr>
          <w:lang w:val="el-GR" w:eastAsia="ar-SA"/>
        </w:rPr>
        <w:t>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11E90C04">
        <w:rPr>
          <w:rFonts w:ascii="Arial" w:hAnsi="Arial" w:cs="Arial"/>
          <w:lang w:val="el-GR" w:eastAsia="ar-SA"/>
        </w:rPr>
        <w:t xml:space="preserve"> </w:t>
      </w:r>
      <w:r w:rsidRPr="11E90C04">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6295D3A" w:rsidR="005B1D5A" w:rsidRPr="00F70008" w:rsidRDefault="005B1D5A" w:rsidP="005B1D5A">
      <w:pPr>
        <w:rPr>
          <w:lang w:val="el-GR" w:eastAsia="ar-SA"/>
        </w:rPr>
      </w:pPr>
      <w:r w:rsidRPr="00CE73AA">
        <w:rPr>
          <w:lang w:val="el-GR" w:eastAsia="ar-SA"/>
        </w:rPr>
        <w:t>Στην περίπτωση που ο ανάδοχος δεν προσέλθει να υπογράψει το ως άνω συμφωνητικό μέσα στην τ</w:t>
      </w:r>
      <w:r w:rsidR="00FA6390" w:rsidRPr="07571D1B">
        <w:rPr>
          <w:lang w:val="el-GR" w:eastAsia="ar-SA"/>
        </w:rPr>
        <w:t>αχ</w:t>
      </w:r>
      <w:r w:rsidRPr="00CE73AA">
        <w:rPr>
          <w:lang w:val="el-GR" w:eastAsia="ar-SA"/>
        </w:rPr>
        <w:t xml:space="preserve">θείσα προθεσμία, με την επιφύλαξη αντικειμενικών λόγων ανωτέρας βίας, κηρύσσεται έκπτωτος, καταπίπτει υπέρ της αναθέτουσας αρχής η </w:t>
      </w:r>
      <w:r w:rsidR="00FA6390" w:rsidRPr="07571D1B">
        <w:rPr>
          <w:lang w:val="el-GR" w:eastAsia="ar-SA"/>
        </w:rPr>
        <w:t>εγγύηση</w:t>
      </w:r>
      <w:r w:rsidRPr="00CE73AA">
        <w:rPr>
          <w:lang w:val="el-GR" w:eastAsia="ar-SA"/>
        </w:rPr>
        <w:t xml:space="preserve">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w:t>
      </w:r>
      <w:r w:rsidR="00084DDE" w:rsidRPr="07571D1B">
        <w:rPr>
          <w:lang w:val="el-GR" w:eastAsia="ar-SA"/>
        </w:rPr>
        <w:t>Δ</w:t>
      </w:r>
      <w:r w:rsidRPr="00CE73AA">
        <w:rPr>
          <w:lang w:val="el-GR" w:eastAsia="ar-SA"/>
        </w:rPr>
        <w:t xml:space="preserve">ιακήρυξης. </w:t>
      </w:r>
      <w:r w:rsidRPr="00F70008">
        <w:rPr>
          <w:lang w:val="el-GR" w:eastAsia="ar-SA"/>
        </w:rPr>
        <w:t xml:space="preserve">Στην περίπτωση αυτή,  η αναθέτουσα αρχή </w:t>
      </w:r>
      <w:r w:rsidR="00084DDE" w:rsidRPr="07571D1B">
        <w:rPr>
          <w:lang w:val="el-GR" w:eastAsia="ar-SA"/>
        </w:rPr>
        <w:t xml:space="preserve">πέραν της κατάπτωσης της </w:t>
      </w:r>
      <w:r w:rsidR="00084DDE" w:rsidRPr="07571D1B">
        <w:rPr>
          <w:lang w:val="el-GR" w:eastAsia="ar-SA"/>
        </w:rPr>
        <w:lastRenderedPageBreak/>
        <w:t xml:space="preserve">εγγύησης συμμετοχής, </w:t>
      </w:r>
      <w:r w:rsidRPr="00F70008">
        <w:rPr>
          <w:lang w:val="el-GR" w:eastAsia="ar-SA"/>
        </w:rPr>
        <w:t xml:space="preserve">μπορεί να ζητήσει αποζημίωση, ιδίως δυνάμει των άρθρων 197 και 198 </w:t>
      </w:r>
      <w:r w:rsidR="00494F5C" w:rsidRPr="07571D1B">
        <w:rPr>
          <w:lang w:val="el-GR" w:eastAsia="ar-SA"/>
        </w:rPr>
        <w:t xml:space="preserve">του </w:t>
      </w:r>
      <w:r w:rsidRPr="00F70008">
        <w:rPr>
          <w:lang w:val="el-GR" w:eastAsia="ar-SA"/>
        </w:rPr>
        <w:t>ΑΚ</w:t>
      </w:r>
      <w:r w:rsidRPr="00F70008">
        <w:rPr>
          <w:vertAlign w:val="superscript"/>
          <w:lang w:val="el-GR" w:eastAsia="ar-SA"/>
        </w:rPr>
        <w:footnoteReference w:id="30"/>
      </w:r>
      <w:r w:rsidR="00F11CC1">
        <w:rPr>
          <w:lang w:val="el-GR" w:eastAsia="ar-SA"/>
        </w:rPr>
        <w:t>.</w:t>
      </w:r>
    </w:p>
    <w:p w14:paraId="3569ADAF" w14:textId="266B7149"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w:t>
      </w:r>
      <w:r w:rsidR="00905931" w:rsidRPr="07571D1B">
        <w:rPr>
          <w:lang w:val="el-GR" w:eastAsia="ar-SA"/>
        </w:rPr>
        <w:t>ο</w:t>
      </w:r>
      <w:r w:rsidRPr="00F70008">
        <w:rPr>
          <w:lang w:val="el-GR" w:eastAsia="ar-SA"/>
        </w:rPr>
        <w:t>σ</w:t>
      </w:r>
      <w:r w:rsidR="00905931" w:rsidRPr="07571D1B">
        <w:rPr>
          <w:lang w:val="el-GR" w:eastAsia="ar-SA"/>
        </w:rPr>
        <w:t>ί</w:t>
      </w:r>
      <w:r w:rsidRPr="00F70008">
        <w:rPr>
          <w:lang w:val="el-GR" w:eastAsia="ar-SA"/>
        </w:rPr>
        <w:t xml:space="preserve">ου συμφέροντος ή αντικειμενικών λόγων ανωτέρας βίας, ο ανάδοχος δικαιούται να απέχει από την υπογραφή του συμφωνητικού, </w:t>
      </w:r>
      <w:bookmarkStart w:id="328" w:name="_Hlk126503370"/>
      <w:r w:rsidRPr="00F70008">
        <w:rPr>
          <w:lang w:val="el-GR" w:eastAsia="ar-SA"/>
        </w:rPr>
        <w:t xml:space="preserve">χωρίς να εκπέσει η εγγύηση συμμετοχής του, </w:t>
      </w:r>
      <w:bookmarkEnd w:id="328"/>
      <w:r w:rsidRPr="00F70008">
        <w:rPr>
          <w:lang w:val="el-GR" w:eastAsia="ar-SA"/>
        </w:rPr>
        <w:t>καθώς και να ζητήσει αποζημίωση ιδίως δυνάμει των άρθρων 197 και 198</w:t>
      </w:r>
      <w:r w:rsidR="00494F5C" w:rsidRPr="07571D1B">
        <w:rPr>
          <w:lang w:val="el-GR" w:eastAsia="ar-SA"/>
        </w:rPr>
        <w:t xml:space="preserve"> του</w:t>
      </w:r>
      <w:r w:rsidRPr="00F70008">
        <w:rPr>
          <w:lang w:val="el-GR" w:eastAsia="ar-SA"/>
        </w:rPr>
        <w:t xml:space="preserve"> </w:t>
      </w:r>
      <w:r w:rsidR="00A265B6" w:rsidRPr="07571D1B">
        <w:rPr>
          <w:lang w:val="el-GR" w:eastAsia="ar-SA"/>
        </w:rPr>
        <w:t>ΑΚ</w:t>
      </w:r>
      <w:r w:rsidR="00A265B6" w:rsidRPr="00F70008">
        <w:rPr>
          <w:vertAlign w:val="superscript"/>
          <w:lang w:val="el-GR" w:eastAsia="ar-SA"/>
        </w:rPr>
        <w:footnoteReference w:id="31"/>
      </w:r>
      <w:r w:rsidR="00F11CC1">
        <w:rPr>
          <w:lang w:val="el-GR" w:eastAsia="ar-SA"/>
        </w:rPr>
        <w:t>.</w:t>
      </w:r>
    </w:p>
    <w:p w14:paraId="3238D3C3" w14:textId="77777777" w:rsidR="006119DB" w:rsidRPr="006119DB" w:rsidRDefault="006119DB" w:rsidP="00821852">
      <w:pPr>
        <w:rPr>
          <w:lang w:val="el-GR"/>
        </w:rPr>
      </w:pPr>
    </w:p>
    <w:p w14:paraId="4920BABA" w14:textId="77777777" w:rsidR="008338F0" w:rsidRPr="00603221" w:rsidRDefault="003355E7" w:rsidP="00FB23DE">
      <w:pPr>
        <w:pStyle w:val="Heading2"/>
        <w:numPr>
          <w:ilvl w:val="1"/>
          <w:numId w:val="235"/>
        </w:numPr>
        <w:tabs>
          <w:tab w:val="clear" w:pos="567"/>
        </w:tabs>
        <w:ind w:left="567" w:hanging="567"/>
        <w:rPr>
          <w:rFonts w:cs="Tahoma"/>
          <w:lang w:val="el-GR"/>
        </w:rPr>
      </w:pPr>
      <w:bookmarkStart w:id="329" w:name="_Toc74566916"/>
      <w:bookmarkStart w:id="330" w:name="_Toc74566917"/>
      <w:bookmarkStart w:id="331" w:name="_Toc74566918"/>
      <w:bookmarkStart w:id="332" w:name="_Toc74566919"/>
      <w:bookmarkStart w:id="333" w:name="_Toc74566920"/>
      <w:bookmarkStart w:id="334" w:name="_Toc74566921"/>
      <w:bookmarkStart w:id="335" w:name="_Toc74566922"/>
      <w:bookmarkStart w:id="336" w:name="_Toc74566923"/>
      <w:bookmarkStart w:id="337" w:name="_Toc74566924"/>
      <w:bookmarkStart w:id="338" w:name="_Toc74566925"/>
      <w:bookmarkStart w:id="339" w:name="_Toc74566926"/>
      <w:bookmarkStart w:id="340" w:name="_Προδικαστικές_Προσφυγές_-"/>
      <w:bookmarkStart w:id="341" w:name="_Toc97194316"/>
      <w:bookmarkStart w:id="342" w:name="_Toc97194448"/>
      <w:bookmarkStart w:id="343" w:name="_Ref151371302"/>
      <w:bookmarkStart w:id="344" w:name="_Ref151371311"/>
      <w:bookmarkStart w:id="345" w:name="_Toc196735955"/>
      <w:bookmarkStart w:id="346" w:name="_Ref496542648"/>
      <w:bookmarkStart w:id="347" w:name="_Ref496542669"/>
      <w:bookmarkEnd w:id="329"/>
      <w:bookmarkEnd w:id="330"/>
      <w:bookmarkEnd w:id="331"/>
      <w:bookmarkEnd w:id="332"/>
      <w:bookmarkEnd w:id="333"/>
      <w:bookmarkEnd w:id="334"/>
      <w:bookmarkEnd w:id="335"/>
      <w:bookmarkEnd w:id="336"/>
      <w:bookmarkEnd w:id="337"/>
      <w:bookmarkEnd w:id="338"/>
      <w:bookmarkEnd w:id="339"/>
      <w:bookmarkEnd w:id="340"/>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41"/>
      <w:bookmarkEnd w:id="342"/>
      <w:bookmarkEnd w:id="343"/>
      <w:bookmarkEnd w:id="344"/>
      <w:bookmarkEnd w:id="345"/>
      <w:r w:rsidR="005B1D5A" w:rsidRPr="005B1D5A" w:rsidDel="005B1D5A">
        <w:rPr>
          <w:rFonts w:cs="Tahoma"/>
          <w:lang w:val="el-GR"/>
        </w:rPr>
        <w:t xml:space="preserve"> </w:t>
      </w:r>
      <w:bookmarkEnd w:id="346"/>
      <w:bookmarkEnd w:id="347"/>
      <w:r w:rsidRPr="00603221">
        <w:rPr>
          <w:rFonts w:cs="Tahoma"/>
          <w:lang w:val="el-GR"/>
        </w:rPr>
        <w:t xml:space="preserve"> </w:t>
      </w:r>
    </w:p>
    <w:p w14:paraId="07A85813" w14:textId="10A8602A" w:rsidR="005B1D5A" w:rsidRPr="00020B6A" w:rsidRDefault="005B1D5A" w:rsidP="005B1D5A">
      <w:pPr>
        <w:rPr>
          <w:color w:val="000000"/>
          <w:lang w:val="el-GR"/>
        </w:rPr>
      </w:pPr>
      <w:r w:rsidRPr="11E90C04">
        <w:rPr>
          <w:color w:val="000000" w:themeColor="text1"/>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11E90C04">
        <w:rPr>
          <w:lang w:val="el-GR"/>
        </w:rPr>
        <w:t>Ενιαία Αρχή Δημοσίων Συμβάσεων (</w:t>
      </w:r>
      <w:r w:rsidR="00602A33" w:rsidRPr="11E90C04">
        <w:rPr>
          <w:lang w:val="el-GR"/>
        </w:rPr>
        <w:t>Ε.Α.ΔΗ.ΣΥ.</w:t>
      </w:r>
      <w:r w:rsidR="00D246C2" w:rsidRPr="11E90C04">
        <w:rPr>
          <w:lang w:val="el-GR"/>
        </w:rPr>
        <w:t xml:space="preserve">) </w:t>
      </w:r>
      <w:r w:rsidRPr="11E90C04">
        <w:rPr>
          <w:color w:val="000000" w:themeColor="text1"/>
          <w:lang w:val="el-GR"/>
        </w:rPr>
        <w:t xml:space="preserve">, σύμφωνα με τα ειδικότερα οριζόμενα στα άρθρα </w:t>
      </w:r>
      <w:r w:rsidR="00637308" w:rsidRPr="11E90C04">
        <w:rPr>
          <w:color w:val="000000" w:themeColor="text1"/>
          <w:lang w:val="el-GR"/>
        </w:rPr>
        <w:t xml:space="preserve">346 </w:t>
      </w:r>
      <w:r w:rsidRPr="11E90C04">
        <w:rPr>
          <w:color w:val="000000" w:themeColor="text1"/>
          <w:lang w:val="el-GR"/>
        </w:rPr>
        <w:t xml:space="preserve">επ. </w:t>
      </w:r>
      <w:r w:rsidR="00637308" w:rsidRPr="11E90C04">
        <w:rPr>
          <w:color w:val="000000" w:themeColor="text1"/>
          <w:lang w:val="el-GR"/>
        </w:rPr>
        <w:t xml:space="preserve">του </w:t>
      </w:r>
      <w:r w:rsidRPr="11E90C04">
        <w:rPr>
          <w:color w:val="000000" w:themeColor="text1"/>
          <w:lang w:val="el-GR"/>
        </w:rPr>
        <w:t xml:space="preserve">ν. 4412/2016 και 1 επ. </w:t>
      </w:r>
      <w:r w:rsidR="00637308" w:rsidRPr="11E90C04">
        <w:rPr>
          <w:color w:val="000000" w:themeColor="text1"/>
          <w:lang w:val="el-GR"/>
        </w:rPr>
        <w:t xml:space="preserve">του </w:t>
      </w:r>
      <w:r w:rsidRPr="11E90C04">
        <w:rPr>
          <w:color w:val="000000" w:themeColor="text1"/>
          <w:lang w:val="el-GR"/>
        </w:rPr>
        <w:t>π.δ</w:t>
      </w:r>
      <w:r w:rsidR="00637308" w:rsidRPr="11E90C04">
        <w:rPr>
          <w:color w:val="000000" w:themeColor="text1"/>
          <w:lang w:val="el-GR"/>
        </w:rPr>
        <w:t>/τος</w:t>
      </w:r>
      <w:r w:rsidRPr="11E90C04">
        <w:rPr>
          <w:color w:val="000000" w:themeColor="text1"/>
          <w:lang w:val="el-GR"/>
        </w:rPr>
        <w:t xml:space="preserve">. 39/2017, </w:t>
      </w:r>
      <w:r w:rsidR="00637308" w:rsidRPr="11E90C04">
        <w:rPr>
          <w:color w:val="000000" w:themeColor="text1"/>
          <w:lang w:val="el-GR"/>
        </w:rPr>
        <w:t>ασκώντας</w:t>
      </w:r>
      <w:r w:rsidRPr="11E90C04">
        <w:rPr>
          <w:color w:val="000000" w:themeColor="text1"/>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58D571A0" w:rsidR="005B1D5A" w:rsidRPr="00020B6A" w:rsidRDefault="005B1D5A" w:rsidP="005B1D5A">
      <w:pPr>
        <w:rPr>
          <w:color w:val="000000"/>
          <w:lang w:val="el-GR"/>
        </w:rPr>
      </w:pPr>
      <w:r w:rsidRPr="11E90C04">
        <w:rPr>
          <w:color w:val="000000" w:themeColor="text1"/>
          <w:lang w:val="el-GR"/>
        </w:rPr>
        <w:t>Σε περίπτωση προσ</w:t>
      </w:r>
      <w:r w:rsidR="00C0278B" w:rsidRPr="11E90C04">
        <w:rPr>
          <w:color w:val="000000" w:themeColor="text1"/>
          <w:lang w:val="el-GR"/>
        </w:rPr>
        <w:t>βολ</w:t>
      </w:r>
      <w:r w:rsidRPr="11E90C04">
        <w:rPr>
          <w:color w:val="000000" w:themeColor="text1"/>
          <w:lang w:val="el-GR"/>
        </w:rPr>
        <w:t>ής κατά πράξης της αναθέτουσας αρχής, η προθεσμία για την άσκηση της προδικαστικής προσφυγής είναι:</w:t>
      </w:r>
    </w:p>
    <w:p w14:paraId="35772ED7" w14:textId="273FD501" w:rsidR="005B1D5A" w:rsidRPr="00020B6A" w:rsidRDefault="005B1D5A" w:rsidP="005B1D5A">
      <w:pPr>
        <w:rPr>
          <w:color w:val="000000"/>
          <w:lang w:val="el-GR"/>
        </w:rPr>
      </w:pPr>
      <w:r w:rsidRPr="11E90C04">
        <w:rPr>
          <w:color w:val="000000" w:themeColor="text1"/>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02E5C7A1" w:rsidR="005B1D5A" w:rsidRPr="00995186" w:rsidRDefault="005B1D5A" w:rsidP="07571D1B">
      <w:pPr>
        <w:rPr>
          <w:color w:val="000000"/>
          <w:lang w:val="el-GR"/>
        </w:rPr>
      </w:pPr>
      <w:r w:rsidRPr="00995186">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2C78FAE" w14:textId="55367DD9" w:rsidR="005B1D5A" w:rsidRPr="00020B6A" w:rsidRDefault="005B1D5A" w:rsidP="005B1D5A">
      <w:pPr>
        <w:rPr>
          <w:color w:val="000000"/>
          <w:lang w:val="el-GR"/>
        </w:rPr>
      </w:pPr>
      <w:r>
        <w:rPr>
          <w:color w:val="000000"/>
          <w:lang w:val="el-GR"/>
        </w:rPr>
        <w:t xml:space="preserve">Οι προθεσμίες </w:t>
      </w:r>
      <w:r w:rsidR="0071518E" w:rsidRPr="07571D1B">
        <w:rPr>
          <w:color w:val="000000" w:themeColor="text1"/>
          <w:lang w:val="el-GR"/>
        </w:rPr>
        <w:t>άσκησης</w:t>
      </w:r>
      <w:r>
        <w:rPr>
          <w:color w:val="000000"/>
          <w:lang w:val="el-GR"/>
        </w:rPr>
        <w:t xml:space="preserve">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λήγουν όταν περάσει ολόκληρη η τελευταία ημέρα και ώρα 23:59:59 και, αν αυτή είναι εξαιρετέα ή Σάββατο, όταν περάσει ολόκληρη η επ</w:t>
      </w:r>
      <w:r w:rsidR="0071518E" w:rsidRPr="07571D1B">
        <w:rPr>
          <w:color w:val="000000" w:themeColor="text1"/>
          <w:lang w:val="el-GR"/>
        </w:rPr>
        <w:t>ό</w:t>
      </w:r>
      <w:r w:rsidRPr="0034590B">
        <w:rPr>
          <w:color w:val="000000"/>
          <w:lang w:val="el-GR"/>
        </w:rPr>
        <w:t>μ</w:t>
      </w:r>
      <w:r w:rsidR="0071518E" w:rsidRPr="07571D1B">
        <w:rPr>
          <w:color w:val="000000" w:themeColor="text1"/>
          <w:lang w:val="el-GR"/>
        </w:rPr>
        <w:t>ε</w:t>
      </w:r>
      <w:r w:rsidRPr="0034590B">
        <w:rPr>
          <w:color w:val="000000"/>
          <w:lang w:val="el-GR"/>
        </w:rPr>
        <w:t xml:space="preserve">νη εργάσιμη </w:t>
      </w:r>
      <w:r>
        <w:rPr>
          <w:color w:val="000000"/>
          <w:lang w:val="el-GR"/>
        </w:rPr>
        <w:t xml:space="preserve">ημέρα </w:t>
      </w:r>
      <w:r w:rsidRPr="0034590B">
        <w:rPr>
          <w:color w:val="000000"/>
          <w:lang w:val="el-GR"/>
        </w:rPr>
        <w:t>και ώρα 23:59:59</w:t>
      </w:r>
      <w:r>
        <w:rPr>
          <w:rStyle w:val="FootnoteReference"/>
          <w:color w:val="000000"/>
          <w:lang w:val="el-GR"/>
        </w:rPr>
        <w:footnoteReference w:id="32"/>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5D5CD3FA" w:rsidR="005B1D5A" w:rsidRPr="00020B6A" w:rsidRDefault="005B1D5A" w:rsidP="005B1D5A">
      <w:pPr>
        <w:rPr>
          <w:color w:val="000000"/>
          <w:lang w:val="el-GR"/>
        </w:rPr>
      </w:pPr>
      <w:r w:rsidRPr="11E90C04">
        <w:rPr>
          <w:color w:val="000000" w:themeColor="text1"/>
          <w:lang w:val="el-GR"/>
        </w:rPr>
        <w:t xml:space="preserve">Για το παραδεκτό της άσκησης της προδικαστικής προσφυγής κατατίθεται από τον προσφεύγοντα </w:t>
      </w:r>
      <w:r w:rsidR="00637308" w:rsidRPr="11E90C04">
        <w:rPr>
          <w:color w:val="000000" w:themeColor="text1"/>
          <w:lang w:val="el-GR"/>
        </w:rPr>
        <w:t xml:space="preserve">παράβολο </w:t>
      </w:r>
      <w:r w:rsidRPr="11E90C04">
        <w:rPr>
          <w:color w:val="000000" w:themeColor="text1"/>
          <w:lang w:val="el-GR"/>
        </w:rPr>
        <w:t xml:space="preserve">υπέρ του Ελληνικού Δημοσίου, σύμφωνα με όσα ορίζονται στο άρθρο 363 </w:t>
      </w:r>
      <w:r w:rsidR="00F405DC" w:rsidRPr="11E90C04">
        <w:rPr>
          <w:color w:val="000000" w:themeColor="text1"/>
          <w:lang w:val="el-GR"/>
        </w:rPr>
        <w:t>του ν</w:t>
      </w:r>
      <w:r w:rsidRPr="11E90C04">
        <w:rPr>
          <w:color w:val="000000" w:themeColor="text1"/>
          <w:lang w:val="el-GR"/>
        </w:rPr>
        <w:t xml:space="preserve">. </w:t>
      </w:r>
      <w:r w:rsidRPr="11E90C04">
        <w:rPr>
          <w:color w:val="000000" w:themeColor="text1"/>
          <w:lang w:val="el-GR"/>
        </w:rPr>
        <w:lastRenderedPageBreak/>
        <w:t>4412/2016</w:t>
      </w:r>
      <w:r w:rsidR="000A7747" w:rsidRPr="11E90C04">
        <w:rPr>
          <w:color w:val="000000" w:themeColor="text1"/>
          <w:lang w:val="el-GR"/>
        </w:rPr>
        <w:t xml:space="preserve"> </w:t>
      </w:r>
      <w:bookmarkStart w:id="348" w:name="_Hlk126503539"/>
      <w:r w:rsidR="000A7747" w:rsidRPr="11E90C04">
        <w:rPr>
          <w:color w:val="000000" w:themeColor="text1"/>
          <w:lang w:val="el-GR"/>
        </w:rPr>
        <w:t>όπως τροποποιήθηκε με το άρθρο 135 Ν. 4782/2021</w:t>
      </w:r>
      <w:r w:rsidRPr="11E90C04">
        <w:rPr>
          <w:color w:val="000000" w:themeColor="text1"/>
          <w:lang w:val="el-GR"/>
        </w:rPr>
        <w:t xml:space="preserve"> </w:t>
      </w:r>
      <w:bookmarkEnd w:id="348"/>
      <w:r w:rsidRPr="11E90C04">
        <w:rPr>
          <w:color w:val="000000" w:themeColor="text1"/>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11E90C04">
        <w:rPr>
          <w:lang w:val="el-GR"/>
        </w:rPr>
        <w:t>Ε.Α.ΔΗ.ΣΥ.</w:t>
      </w:r>
      <w:r w:rsidR="00ED4715" w:rsidRPr="11E90C04">
        <w:rPr>
          <w:lang w:val="el-GR"/>
        </w:rPr>
        <w:t xml:space="preserve"> </w:t>
      </w:r>
      <w:r w:rsidRPr="11E90C04">
        <w:rPr>
          <w:color w:val="000000" w:themeColor="text1"/>
          <w:lang w:val="el-GR"/>
        </w:rPr>
        <w:t>επί της προσφυγής, γ) σε περίπτωση παραίτησης του προσφεύγοντ</w:t>
      </w:r>
      <w:r w:rsidR="00320732" w:rsidRPr="11E90C04">
        <w:rPr>
          <w:color w:val="000000" w:themeColor="text1"/>
          <w:lang w:val="el-GR"/>
        </w:rPr>
        <w:t>ος</w:t>
      </w:r>
      <w:r w:rsidRPr="11E90C04">
        <w:rPr>
          <w:color w:val="000000" w:themeColor="text1"/>
          <w:lang w:val="el-GR"/>
        </w:rPr>
        <w:t xml:space="preserve"> από την προσφυγή του έως και δέκα (10) ημέρες από την κατάθεση της προσφυγής. </w:t>
      </w:r>
    </w:p>
    <w:p w14:paraId="34BACB92" w14:textId="292464B8" w:rsidR="005B1D5A" w:rsidRPr="00020B6A" w:rsidRDefault="005B1D5A" w:rsidP="005B1D5A">
      <w:pPr>
        <w:rPr>
          <w:color w:val="000000"/>
          <w:lang w:val="el-GR"/>
        </w:rPr>
      </w:pPr>
      <w:r w:rsidRPr="11E90C04">
        <w:rPr>
          <w:color w:val="000000" w:themeColor="text1"/>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11E90C04">
        <w:rPr>
          <w:lang w:val="el-GR"/>
        </w:rPr>
        <w:t xml:space="preserve">Ε.Α.ΔΗ.ΣΥ. </w:t>
      </w:r>
      <w:r w:rsidRPr="11E90C04">
        <w:rPr>
          <w:color w:val="000000" w:themeColor="text1"/>
          <w:lang w:val="el-GR"/>
        </w:rPr>
        <w:t>μετά από άσκηση προδικαστικής προσφυγής, σύμφωνα με τ</w:t>
      </w:r>
      <w:r w:rsidR="00320732" w:rsidRPr="11E90C04">
        <w:rPr>
          <w:color w:val="000000" w:themeColor="text1"/>
          <w:lang w:val="el-GR"/>
        </w:rPr>
        <w:t>α</w:t>
      </w:r>
      <w:r w:rsidRPr="11E90C04">
        <w:rPr>
          <w:color w:val="000000" w:themeColor="text1"/>
          <w:lang w:val="el-GR"/>
        </w:rPr>
        <w:t xml:space="preserve"> άρθρ</w:t>
      </w:r>
      <w:r w:rsidR="00320732" w:rsidRPr="11E90C04">
        <w:rPr>
          <w:color w:val="000000" w:themeColor="text1"/>
          <w:lang w:val="el-GR"/>
        </w:rPr>
        <w:t>α</w:t>
      </w:r>
      <w:r w:rsidRPr="11E90C04">
        <w:rPr>
          <w:color w:val="000000" w:themeColor="text1"/>
          <w:lang w:val="el-GR"/>
        </w:rPr>
        <w:t xml:space="preserve"> 368 του ν. 4412/2016 και 20 π.δ</w:t>
      </w:r>
      <w:r w:rsidR="00320732" w:rsidRPr="11E90C04">
        <w:rPr>
          <w:color w:val="000000" w:themeColor="text1"/>
          <w:lang w:val="el-GR"/>
        </w:rPr>
        <w:t>/τος</w:t>
      </w:r>
      <w:r w:rsidRPr="11E90C04">
        <w:rPr>
          <w:color w:val="000000" w:themeColor="text1"/>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320732" w:rsidRPr="11E90C04">
        <w:rPr>
          <w:color w:val="000000" w:themeColor="text1"/>
          <w:lang w:val="el-GR"/>
        </w:rPr>
        <w:t xml:space="preserve">μέτρων </w:t>
      </w:r>
      <w:r w:rsidRPr="11E90C04">
        <w:rPr>
          <w:color w:val="000000" w:themeColor="text1"/>
          <w:lang w:val="el-GR"/>
        </w:rPr>
        <w:t xml:space="preserve">προσωρινής προστασίας σύμφωνα με το άρθρο 366 παρ. 1-2 </w:t>
      </w:r>
      <w:r w:rsidR="00320732" w:rsidRPr="11E90C04">
        <w:rPr>
          <w:color w:val="000000" w:themeColor="text1"/>
          <w:lang w:val="el-GR"/>
        </w:rPr>
        <w:t xml:space="preserve">του </w:t>
      </w:r>
      <w:r w:rsidRPr="11E90C04">
        <w:rPr>
          <w:color w:val="000000" w:themeColor="text1"/>
          <w:lang w:val="el-GR"/>
        </w:rPr>
        <w:t xml:space="preserve">ν. 4412/2016 και 15 παρ. 1-4 </w:t>
      </w:r>
      <w:r w:rsidR="00320732" w:rsidRPr="11E90C04">
        <w:rPr>
          <w:color w:val="000000" w:themeColor="text1"/>
          <w:lang w:val="el-GR"/>
        </w:rPr>
        <w:t xml:space="preserve">του </w:t>
      </w:r>
      <w:r w:rsidRPr="11E90C04">
        <w:rPr>
          <w:color w:val="000000" w:themeColor="text1"/>
          <w:lang w:val="el-GR"/>
        </w:rPr>
        <w:t>π.δ</w:t>
      </w:r>
      <w:r w:rsidR="00320732" w:rsidRPr="11E90C04">
        <w:rPr>
          <w:color w:val="000000" w:themeColor="text1"/>
          <w:lang w:val="el-GR"/>
        </w:rPr>
        <w:t>/τος</w:t>
      </w:r>
      <w:r w:rsidRPr="11E90C04">
        <w:rPr>
          <w:color w:val="000000" w:themeColor="text1"/>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502AB312"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5DB7F363" w:rsidR="005B1D5A" w:rsidRPr="00020B6A" w:rsidRDefault="005B1D5A" w:rsidP="005B1D5A">
      <w:pPr>
        <w:rPr>
          <w:color w:val="000000"/>
          <w:lang w:val="el-GR"/>
        </w:rPr>
      </w:pPr>
      <w:r w:rsidRPr="11E90C04">
        <w:rPr>
          <w:color w:val="000000" w:themeColor="text1"/>
          <w:lang w:val="el-GR"/>
        </w:rPr>
        <w:t>α) Κοινοποιεί την προσφυγή το αργότερο έως την επ</w:t>
      </w:r>
      <w:r w:rsidR="00357110" w:rsidRPr="11E90C04">
        <w:rPr>
          <w:color w:val="000000" w:themeColor="text1"/>
          <w:lang w:val="el-GR"/>
        </w:rPr>
        <w:t>ό</w:t>
      </w:r>
      <w:r w:rsidRPr="11E90C04">
        <w:rPr>
          <w:color w:val="000000" w:themeColor="text1"/>
          <w:lang w:val="el-GR"/>
        </w:rPr>
        <w:t>μ</w:t>
      </w:r>
      <w:r w:rsidR="00357110" w:rsidRPr="11E90C04">
        <w:rPr>
          <w:color w:val="000000" w:themeColor="text1"/>
          <w:lang w:val="el-GR"/>
        </w:rPr>
        <w:t>ε</w:t>
      </w:r>
      <w:r w:rsidRPr="11E90C04">
        <w:rPr>
          <w:color w:val="000000" w:themeColor="text1"/>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sidRPr="11E90C04">
        <w:rPr>
          <w:color w:val="000000" w:themeColor="text1"/>
          <w:lang w:val="el-GR"/>
        </w:rPr>
        <w:t xml:space="preserve">του </w:t>
      </w:r>
      <w:r w:rsidRPr="11E90C04">
        <w:rPr>
          <w:color w:val="000000" w:themeColor="text1"/>
          <w:lang w:val="el-GR"/>
        </w:rPr>
        <w:t>π.δ</w:t>
      </w:r>
      <w:r w:rsidR="00357110" w:rsidRPr="11E90C04">
        <w:rPr>
          <w:color w:val="000000" w:themeColor="text1"/>
          <w:lang w:val="el-GR"/>
        </w:rPr>
        <w:t>/τος</w:t>
      </w:r>
      <w:r w:rsidRPr="11E90C04">
        <w:rPr>
          <w:color w:val="000000" w:themeColor="text1"/>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162225B2" w:rsidR="005B1D5A" w:rsidRPr="00020B6A" w:rsidRDefault="005B1D5A" w:rsidP="005B1D5A">
      <w:pPr>
        <w:rPr>
          <w:color w:val="000000"/>
          <w:lang w:val="el-GR"/>
        </w:rPr>
      </w:pPr>
      <w:r w:rsidRPr="11E90C04">
        <w:rPr>
          <w:color w:val="000000" w:themeColor="text1"/>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sidRPr="11E90C04">
        <w:rPr>
          <w:color w:val="000000" w:themeColor="text1"/>
          <w:lang w:val="el-GR"/>
        </w:rPr>
        <w:t>ό</w:t>
      </w:r>
      <w:r w:rsidRPr="11E90C04">
        <w:rPr>
          <w:color w:val="000000" w:themeColor="text1"/>
          <w:lang w:val="el-GR"/>
        </w:rPr>
        <w:t>μ</w:t>
      </w:r>
      <w:r w:rsidR="00B81F58" w:rsidRPr="11E90C04">
        <w:rPr>
          <w:color w:val="000000" w:themeColor="text1"/>
          <w:lang w:val="el-GR"/>
        </w:rPr>
        <w:t>ε</w:t>
      </w:r>
      <w:r w:rsidRPr="11E90C04">
        <w:rPr>
          <w:color w:val="000000" w:themeColor="text1"/>
          <w:lang w:val="el-GR"/>
        </w:rPr>
        <w:t>νη εργάσιμη ημέρα από την κατάθεσή τους.</w:t>
      </w:r>
    </w:p>
    <w:p w14:paraId="382A3D58" w14:textId="44A0F19D" w:rsidR="005B1D5A" w:rsidRPr="00020B6A" w:rsidRDefault="005B1D5A" w:rsidP="005B1D5A">
      <w:pPr>
        <w:rPr>
          <w:color w:val="000000"/>
          <w:lang w:val="el-GR"/>
        </w:rPr>
      </w:pPr>
      <w:r w:rsidRPr="00020B6A">
        <w:rPr>
          <w:color w:val="000000"/>
          <w:lang w:val="el-GR"/>
        </w:rPr>
        <w:t>δ)</w:t>
      </w:r>
      <w:r w:rsidR="00F11CC1">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6D61FF41" w:rsidR="005B1D5A" w:rsidRPr="00020B6A" w:rsidRDefault="005B1D5A" w:rsidP="005B1D5A">
      <w:pPr>
        <w:rPr>
          <w:color w:val="000000"/>
          <w:lang w:val="el-GR"/>
        </w:rPr>
      </w:pPr>
      <w:r w:rsidRPr="11E90C04">
        <w:rPr>
          <w:color w:val="000000" w:themeColor="text1"/>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sidRPr="11E90C04">
        <w:rPr>
          <w:color w:val="000000" w:themeColor="text1"/>
          <w:lang w:val="el-GR"/>
        </w:rPr>
        <w:t xml:space="preserve">του </w:t>
      </w:r>
      <w:r w:rsidRPr="11E90C04">
        <w:rPr>
          <w:color w:val="000000" w:themeColor="text1"/>
          <w:lang w:val="el-GR"/>
        </w:rPr>
        <w:t>ν. 4412/2016 κατά των εκτελεστών πράξεων ή παραλείψεων της αναθέτουσας αρχής.</w:t>
      </w:r>
    </w:p>
    <w:p w14:paraId="18A92939" w14:textId="2747180C"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49" w:name="_Hlk114820631"/>
      <w:r w:rsidR="00ED4715" w:rsidRPr="006B704A">
        <w:rPr>
          <w:lang w:val="el-GR"/>
        </w:rPr>
        <w:t>Ε.Α.ΔΗ.ΣΥ.</w:t>
      </w:r>
      <w:r w:rsidR="006B3489">
        <w:rPr>
          <w:lang w:val="el-GR"/>
        </w:rPr>
        <w:t xml:space="preserve"> </w:t>
      </w:r>
      <w:bookmarkEnd w:id="349"/>
      <w:r w:rsidRPr="00020B6A">
        <w:rPr>
          <w:color w:val="000000"/>
          <w:lang w:val="el-GR"/>
        </w:rPr>
        <w:t>και την ακύρωσή της ενώπιον του αρμ</w:t>
      </w:r>
      <w:r w:rsidR="00A0624F" w:rsidRPr="07571D1B">
        <w:rPr>
          <w:color w:val="000000" w:themeColor="text1"/>
          <w:lang w:val="el-GR"/>
        </w:rPr>
        <w:t>ό</w:t>
      </w:r>
      <w:r w:rsidRPr="00020B6A">
        <w:rPr>
          <w:color w:val="000000"/>
          <w:lang w:val="el-GR"/>
        </w:rPr>
        <w:t>δ</w:t>
      </w:r>
      <w:r w:rsidR="00A0624F" w:rsidRPr="07571D1B">
        <w:rPr>
          <w:color w:val="000000" w:themeColor="text1"/>
          <w:lang w:val="el-GR"/>
        </w:rPr>
        <w:t>ι</w:t>
      </w:r>
      <w:r w:rsidRPr="00020B6A">
        <w:rPr>
          <w:color w:val="000000"/>
          <w:lang w:val="el-GR"/>
        </w:rPr>
        <w:t xml:space="preserve">ου </w:t>
      </w:r>
      <w:r w:rsidR="00A0624F" w:rsidRPr="07571D1B">
        <w:rPr>
          <w:color w:val="000000" w:themeColor="text1"/>
          <w:lang w:val="el-GR"/>
        </w:rPr>
        <w:t xml:space="preserve">Διοικητικού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w:t>
      </w:r>
      <w:r w:rsidR="00A0624F" w:rsidRPr="07571D1B">
        <w:rPr>
          <w:color w:val="000000" w:themeColor="text1"/>
          <w:lang w:val="el-GR" w:eastAsia="ar-SA"/>
        </w:rPr>
        <w:t>ύ</w:t>
      </w:r>
      <w:r w:rsidR="00F1538B" w:rsidRPr="007C4E1D">
        <w:rPr>
          <w:color w:val="000000"/>
          <w:lang w:val="el-GR" w:eastAsia="ar-SA"/>
        </w:rPr>
        <w:t xml:space="preserve">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6B4BB49C"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4E46A888" w:rsidR="00072601" w:rsidRDefault="00072601" w:rsidP="005B1D5A">
      <w:pPr>
        <w:rPr>
          <w:color w:val="000000"/>
          <w:lang w:val="el-GR"/>
        </w:rPr>
      </w:pPr>
      <w:r w:rsidRPr="007C4E1D">
        <w:rPr>
          <w:color w:val="000000"/>
          <w:lang w:val="el-GR" w:eastAsia="ar-SA"/>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FootnoteReference"/>
          <w:color w:val="000000"/>
          <w:lang w:val="el-GR"/>
        </w:rPr>
        <w:footnoteReference w:id="33"/>
      </w:r>
      <w:r w:rsidR="00F11CC1">
        <w:rPr>
          <w:color w:val="000000"/>
          <w:lang w:val="el-GR" w:eastAsia="ar-SA"/>
        </w:rPr>
        <w:t>.</w:t>
      </w:r>
      <w:r w:rsidR="005B1D5A" w:rsidRPr="00020B6A">
        <w:rPr>
          <w:color w:val="000000"/>
          <w:lang w:val="el-GR"/>
        </w:rPr>
        <w:t xml:space="preserve"> </w:t>
      </w:r>
    </w:p>
    <w:p w14:paraId="29C89792" w14:textId="680B7288"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w:t>
      </w:r>
      <w:r w:rsidR="00A0624F" w:rsidRPr="07571D1B">
        <w:rPr>
          <w:color w:val="000000" w:themeColor="text1"/>
          <w:lang w:val="el-GR"/>
        </w:rPr>
        <w:t>Δ</w:t>
      </w:r>
      <w:r w:rsidRPr="00020B6A">
        <w:rPr>
          <w:color w:val="000000"/>
          <w:lang w:val="el-GR"/>
        </w:rPr>
        <w:t xml:space="preserve">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rStyle w:val="FootnoteReference"/>
          <w:color w:val="000000"/>
          <w:lang w:val="el-GR"/>
        </w:rPr>
        <w:footnoteReference w:id="34"/>
      </w:r>
      <w:r w:rsidR="009B4C36">
        <w:rPr>
          <w:color w:val="000000"/>
          <w:lang w:val="el-GR" w:eastAsia="ar-SA"/>
        </w:rPr>
        <w:t>.</w:t>
      </w:r>
      <w:r w:rsidRPr="00020B6A">
        <w:rPr>
          <w:color w:val="000000"/>
          <w:lang w:val="el-GR"/>
        </w:rPr>
        <w:t xml:space="preserve"> </w:t>
      </w:r>
    </w:p>
    <w:p w14:paraId="0F6B77E9" w14:textId="0B2E47FA" w:rsidR="00160FCE" w:rsidRDefault="00072601" w:rsidP="005B1D5A">
      <w:pPr>
        <w:rPr>
          <w:color w:val="000000"/>
          <w:lang w:val="el-GR" w:eastAsia="ar-SA"/>
        </w:rPr>
      </w:pPr>
      <w:r w:rsidRPr="11E90C04">
        <w:rPr>
          <w:color w:val="000000" w:themeColor="text1"/>
          <w:lang w:val="el-GR"/>
        </w:rPr>
        <w:t xml:space="preserve">Αντίγραφο της </w:t>
      </w:r>
      <w:r w:rsidR="009D5082" w:rsidRPr="11E90C04">
        <w:rPr>
          <w:color w:val="000000" w:themeColor="text1"/>
          <w:lang w:val="el-GR" w:eastAsia="ar-SA"/>
        </w:rPr>
        <w:t xml:space="preserve">αίτησης με κλήση κοινοποιείται με τη φροντίδα του αιτούντος </w:t>
      </w:r>
      <w:r w:rsidR="00A0624F" w:rsidRPr="11E90C04">
        <w:rPr>
          <w:color w:val="000000" w:themeColor="text1"/>
          <w:lang w:val="el-GR" w:eastAsia="ar-SA"/>
        </w:rPr>
        <w:t>σ</w:t>
      </w:r>
      <w:r w:rsidR="009D5082" w:rsidRPr="11E90C04">
        <w:rPr>
          <w:color w:val="000000" w:themeColor="text1"/>
          <w:lang w:val="el-GR" w:eastAsia="ar-SA"/>
        </w:rPr>
        <w:t>την</w:t>
      </w:r>
      <w:r w:rsidR="005B1D5A" w:rsidRPr="11E90C04">
        <w:rPr>
          <w:color w:val="000000" w:themeColor="text1"/>
          <w:lang w:val="el-GR"/>
        </w:rPr>
        <w:t xml:space="preserve"> </w:t>
      </w:r>
      <w:r w:rsidR="00592F60" w:rsidRPr="11E90C04">
        <w:rPr>
          <w:lang w:val="el-GR"/>
        </w:rPr>
        <w:t>Ε.Α.ΔΗ.ΣΥ</w:t>
      </w:r>
      <w:r w:rsidR="009D5082" w:rsidRPr="11E90C04">
        <w:rPr>
          <w:color w:val="000000" w:themeColor="text1"/>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11E90C04">
        <w:rPr>
          <w:color w:val="000000" w:themeColor="text1"/>
          <w:lang w:val="el-GR"/>
        </w:rPr>
        <w:t xml:space="preserve"> της </w:t>
      </w:r>
      <w:r w:rsidR="009D5082" w:rsidRPr="11E90C04">
        <w:rPr>
          <w:color w:val="000000" w:themeColor="text1"/>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11E90C04">
        <w:rPr>
          <w:color w:val="000000" w:themeColor="text1"/>
          <w:lang w:val="el-GR"/>
        </w:rPr>
        <w:t xml:space="preserve"> της </w:t>
      </w:r>
      <w:r w:rsidR="009D5082" w:rsidRPr="11E90C04">
        <w:rPr>
          <w:color w:val="000000" w:themeColor="text1"/>
          <w:lang w:val="el-GR" w:eastAsia="ar-SA"/>
        </w:rPr>
        <w:t>ως άνω</w:t>
      </w:r>
      <w:r w:rsidR="005B1D5A" w:rsidRPr="11E90C04">
        <w:rPr>
          <w:color w:val="000000" w:themeColor="text1"/>
          <w:lang w:val="el-GR"/>
        </w:rPr>
        <w:t xml:space="preserve"> πράξης, </w:t>
      </w:r>
      <w:r w:rsidR="009D5082" w:rsidRPr="11E90C04">
        <w:rPr>
          <w:color w:val="000000" w:themeColor="text1"/>
          <w:lang w:val="el-GR" w:eastAsia="ar-SA"/>
        </w:rPr>
        <w:t>του Δικαστηρίου. Εντός αποκλειστικής προθεσμίας</w:t>
      </w:r>
      <w:r w:rsidR="005B1D5A" w:rsidRPr="11E90C04">
        <w:rPr>
          <w:color w:val="000000" w:themeColor="text1"/>
          <w:lang w:val="el-GR"/>
        </w:rPr>
        <w:t xml:space="preserve"> δέκα (10) ημερών από την </w:t>
      </w:r>
      <w:r w:rsidR="00160FCE" w:rsidRPr="11E90C04">
        <w:rPr>
          <w:color w:val="000000" w:themeColor="text1"/>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11E90C04">
        <w:rPr>
          <w:color w:val="000000" w:themeColor="text1"/>
          <w:lang w:val="el-GR"/>
        </w:rPr>
        <w:t xml:space="preserve">της </w:t>
      </w:r>
      <w:r w:rsidR="00160FCE" w:rsidRPr="11E90C04">
        <w:rPr>
          <w:color w:val="000000" w:themeColor="text1"/>
          <w:lang w:val="el-GR" w:eastAsia="ar-SA"/>
        </w:rPr>
        <w:t>ίδιας προθεσμίας κατατίθενται στο Δικαστήριο και τα στοιχεία που υποστηρίζουν τους ισχυρισμούς των διαδίκων.</w:t>
      </w:r>
    </w:p>
    <w:p w14:paraId="1D949FE4" w14:textId="1C4CB74C" w:rsidR="005B1D5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6506EDF0" w:rsidR="00C90A04" w:rsidRDefault="005B1D5A" w:rsidP="005B1D5A">
      <w:pPr>
        <w:rPr>
          <w:color w:val="000000"/>
          <w:lang w:val="el-GR" w:eastAsia="ar-SA"/>
        </w:rPr>
      </w:pPr>
      <w:r w:rsidRPr="00827575">
        <w:rPr>
          <w:color w:val="000000"/>
          <w:lang w:val="el-GR"/>
        </w:rPr>
        <w:t>Η προθεσμία για την άσκηση και η άσκηση της αίτησης ενώπιον του αρμ</w:t>
      </w:r>
      <w:r w:rsidR="00076CAD" w:rsidRPr="07571D1B">
        <w:rPr>
          <w:color w:val="000000" w:themeColor="text1"/>
          <w:lang w:val="el-GR"/>
        </w:rPr>
        <w:t>ό</w:t>
      </w:r>
      <w:r w:rsidRPr="00827575">
        <w:rPr>
          <w:color w:val="000000"/>
          <w:lang w:val="el-GR"/>
        </w:rPr>
        <w:t>δ</w:t>
      </w:r>
      <w:r w:rsidR="00076CAD" w:rsidRPr="07571D1B">
        <w:rPr>
          <w:color w:val="000000" w:themeColor="text1"/>
          <w:lang w:val="el-GR"/>
        </w:rPr>
        <w:t>ι</w:t>
      </w:r>
      <w:r w:rsidRPr="00827575">
        <w:rPr>
          <w:color w:val="000000"/>
          <w:lang w:val="el-GR"/>
        </w:rPr>
        <w:t xml:space="preserve">ου </w:t>
      </w:r>
      <w:r w:rsidR="00076CAD" w:rsidRPr="07571D1B">
        <w:rPr>
          <w:color w:val="000000" w:themeColor="text1"/>
          <w:lang w:val="el-GR"/>
        </w:rPr>
        <w:t>Δ</w:t>
      </w:r>
      <w:r w:rsidRPr="00827575">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FootnoteReference"/>
          <w:color w:val="000000"/>
          <w:lang w:val="el-GR"/>
        </w:rPr>
        <w:footnoteReference w:id="35"/>
      </w:r>
      <w:r w:rsidR="00160FCE" w:rsidRPr="007C4E1D">
        <w:rPr>
          <w:color w:val="000000"/>
          <w:lang w:val="el-GR" w:eastAsia="ar-SA"/>
        </w:rPr>
        <w:t xml:space="preserve"> Για την άσκηση της αιτήσ</w:t>
      </w:r>
      <w:r w:rsidR="00076CAD" w:rsidRPr="07571D1B">
        <w:rPr>
          <w:color w:val="000000" w:themeColor="text1"/>
          <w:lang w:val="el-GR" w:eastAsia="ar-SA"/>
        </w:rPr>
        <w:t>η</w:t>
      </w:r>
      <w:r w:rsidR="00160FCE" w:rsidRPr="007C4E1D">
        <w:rPr>
          <w:color w:val="000000"/>
          <w:lang w:val="el-GR" w:eastAsia="ar-SA"/>
        </w:rPr>
        <w:t>ς κατατίθεται παράβολο, σύμφωνα με τα ειδικότερα οριζόμενα στο άρθ</w:t>
      </w:r>
      <w:r w:rsidR="00160FCE">
        <w:rPr>
          <w:color w:val="000000"/>
          <w:lang w:val="el-GR" w:eastAsia="ar-SA"/>
        </w:rPr>
        <w:t xml:space="preserve">ρο 372 παρ. 5 του </w:t>
      </w:r>
      <w:r w:rsidR="00076CAD" w:rsidRPr="07571D1B">
        <w:rPr>
          <w:color w:val="000000" w:themeColor="text1"/>
          <w:lang w:val="el-GR" w:eastAsia="ar-SA"/>
        </w:rPr>
        <w:t>ν</w:t>
      </w:r>
      <w:r w:rsidR="00160FCE">
        <w:rPr>
          <w:color w:val="000000"/>
          <w:lang w:val="el-GR" w:eastAsia="ar-SA"/>
        </w:rPr>
        <w:t>. 4412/2016.</w:t>
      </w:r>
    </w:p>
    <w:p w14:paraId="062C67BC" w14:textId="24BFBA9E" w:rsidR="00160FCE" w:rsidRPr="007C4E1D" w:rsidRDefault="00160FCE" w:rsidP="00160FCE">
      <w:pPr>
        <w:widowControl w:val="0"/>
        <w:spacing w:before="120" w:line="240" w:lineRule="atLeast"/>
        <w:textAlignment w:val="baseline"/>
        <w:rPr>
          <w:color w:val="000000"/>
          <w:lang w:val="el-GR" w:eastAsia="ar-SA"/>
        </w:rPr>
      </w:pPr>
      <w:r w:rsidRPr="11E90C04">
        <w:rPr>
          <w:color w:val="000000" w:themeColor="text1"/>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sidRPr="11E90C04">
        <w:rPr>
          <w:color w:val="000000" w:themeColor="text1"/>
          <w:lang w:val="el-GR" w:eastAsia="ar-SA"/>
        </w:rPr>
        <w:t>/τος</w:t>
      </w:r>
      <w:r w:rsidRPr="11E90C04">
        <w:rPr>
          <w:color w:val="000000" w:themeColor="text1"/>
          <w:lang w:val="el-GR" w:eastAsia="ar-SA"/>
        </w:rPr>
        <w:t xml:space="preserve"> 18/1989. </w:t>
      </w:r>
    </w:p>
    <w:p w14:paraId="70943D6F" w14:textId="385E7127" w:rsidR="00160FCE" w:rsidRPr="007C4E1D" w:rsidRDefault="00160FCE" w:rsidP="00160FCE">
      <w:pPr>
        <w:widowControl w:val="0"/>
        <w:spacing w:before="120" w:line="240" w:lineRule="atLeast"/>
        <w:textAlignment w:val="baseline"/>
        <w:rPr>
          <w:color w:val="000000"/>
          <w:lang w:val="el-GR" w:eastAsia="ar-SA"/>
        </w:rPr>
      </w:pPr>
      <w:r w:rsidRPr="11E90C04">
        <w:rPr>
          <w:color w:val="000000" w:themeColor="text1"/>
          <w:lang w:val="el-GR" w:eastAsia="ar-SA"/>
        </w:rPr>
        <w:t xml:space="preserve">Αν το </w:t>
      </w:r>
      <w:r w:rsidR="0005281B" w:rsidRPr="11E90C04">
        <w:rPr>
          <w:color w:val="000000" w:themeColor="text1"/>
          <w:lang w:val="el-GR" w:eastAsia="ar-SA"/>
        </w:rPr>
        <w:t>Δ</w:t>
      </w:r>
      <w:r w:rsidRPr="11E90C04">
        <w:rPr>
          <w:color w:val="000000" w:themeColor="text1"/>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30A6C5A2" w:rsidR="00160FCE" w:rsidRDefault="00160FCE" w:rsidP="00160FCE">
      <w:pPr>
        <w:rPr>
          <w:color w:val="000000"/>
          <w:lang w:val="el-GR" w:eastAsia="ar-SA"/>
        </w:rPr>
      </w:pPr>
      <w:r w:rsidRPr="11E90C04">
        <w:rPr>
          <w:color w:val="000000" w:themeColor="text1"/>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sidRPr="11E90C04">
        <w:rPr>
          <w:color w:val="000000" w:themeColor="text1"/>
          <w:lang w:val="el-GR" w:eastAsia="ar-SA"/>
        </w:rPr>
        <w:t>/τος</w:t>
      </w:r>
      <w:r w:rsidRPr="11E90C04">
        <w:rPr>
          <w:color w:val="000000" w:themeColor="text1"/>
          <w:lang w:val="el-GR" w:eastAsia="ar-SA"/>
        </w:rPr>
        <w:t xml:space="preserve"> 18/1989.</w:t>
      </w:r>
    </w:p>
    <w:p w14:paraId="019F9D62" w14:textId="3BF6412A" w:rsidR="00C90A04" w:rsidRPr="00603221" w:rsidRDefault="00C90A04" w:rsidP="11E90C04">
      <w:pPr>
        <w:suppressAutoHyphens w:val="0"/>
        <w:spacing w:after="0"/>
        <w:jc w:val="left"/>
        <w:rPr>
          <w:lang w:val="el-GR"/>
        </w:rPr>
      </w:pPr>
      <w:r w:rsidRPr="11E90C04">
        <w:rPr>
          <w:lang w:val="el-GR"/>
        </w:rPr>
        <w:br w:type="page"/>
      </w:r>
    </w:p>
    <w:p w14:paraId="63655BAB" w14:textId="77777777" w:rsidR="008338F0" w:rsidRPr="00603221" w:rsidRDefault="003355E7" w:rsidP="00FB23DE">
      <w:pPr>
        <w:pStyle w:val="Heading2"/>
        <w:numPr>
          <w:ilvl w:val="1"/>
          <w:numId w:val="235"/>
        </w:numPr>
        <w:tabs>
          <w:tab w:val="clear" w:pos="567"/>
        </w:tabs>
        <w:ind w:left="567" w:hanging="567"/>
        <w:rPr>
          <w:rFonts w:cs="Tahoma"/>
          <w:lang w:val="el-GR"/>
        </w:rPr>
      </w:pPr>
      <w:r w:rsidRPr="00603221">
        <w:rPr>
          <w:rFonts w:cs="Tahoma"/>
          <w:lang w:val="el-GR"/>
        </w:rPr>
        <w:lastRenderedPageBreak/>
        <w:tab/>
      </w:r>
      <w:bookmarkStart w:id="350" w:name="_Toc97194317"/>
      <w:bookmarkStart w:id="351" w:name="_Toc97194449"/>
      <w:bookmarkStart w:id="352" w:name="_Toc196735956"/>
      <w:r w:rsidRPr="00603221">
        <w:rPr>
          <w:rFonts w:cs="Tahoma"/>
          <w:lang w:val="el-GR"/>
        </w:rPr>
        <w:t>Ματαίωση Διαδικασίας</w:t>
      </w:r>
      <w:bookmarkEnd w:id="350"/>
      <w:bookmarkEnd w:id="351"/>
      <w:bookmarkEnd w:id="352"/>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1372A03B" w:rsidR="00921D35" w:rsidRDefault="00921D35" w:rsidP="00921D35">
      <w:pPr>
        <w:rPr>
          <w:lang w:val="el-GR"/>
        </w:rPr>
      </w:pPr>
      <w:r w:rsidRPr="11E90C04">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w:t>
      </w:r>
      <w:r w:rsidR="00076B0B" w:rsidRPr="11E90C04">
        <w:rPr>
          <w:lang w:val="el-GR"/>
        </w:rPr>
        <w:t>ύ</w:t>
      </w:r>
      <w:r w:rsidRPr="11E90C04">
        <w:rPr>
          <w:lang w:val="el-GR"/>
        </w:rPr>
        <w:t>τ</w:t>
      </w:r>
      <w:r w:rsidR="00076B0B" w:rsidRPr="11E90C04">
        <w:rPr>
          <w:lang w:val="el-GR"/>
        </w:rPr>
        <w:t>ε</w:t>
      </w:r>
      <w:r w:rsidRPr="11E90C04">
        <w:rPr>
          <w:lang w:val="el-GR"/>
        </w:rPr>
        <w:t>ρου εδαφίου της παρ. 7 του άρθρου 105, περί κατακύρωσης και σύναψης σύμβασης.</w:t>
      </w:r>
    </w:p>
    <w:p w14:paraId="378327CD" w14:textId="2C8709B9" w:rsidR="00921D35" w:rsidRDefault="00921D35" w:rsidP="00921D35">
      <w:pPr>
        <w:rPr>
          <w:lang w:val="el-GR"/>
        </w:rPr>
      </w:pPr>
      <w:r w:rsidRPr="11E90C04">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076B0B" w:rsidRPr="11E90C04">
        <w:rPr>
          <w:lang w:val="el-GR"/>
        </w:rPr>
        <w:t>εάν</w:t>
      </w:r>
      <w:r w:rsidRPr="11E90C04">
        <w:rPr>
          <w:lang w:val="el-GR"/>
        </w:rPr>
        <w:t xml:space="preserve">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w:t>
      </w:r>
      <w:r w:rsidR="00076B0B" w:rsidRPr="11E90C04">
        <w:rPr>
          <w:lang w:val="el-GR"/>
        </w:rPr>
        <w:t>εά</w:t>
      </w:r>
      <w:r w:rsidRPr="11E90C04">
        <w:rPr>
          <w:lang w:val="el-GR"/>
        </w:rPr>
        <w:t xml:space="preserve">ν λόγω ανωτέρας βίας, δεν είναι δυνατή η κανονική εκτέλεση της σύμβασης, δ) </w:t>
      </w:r>
      <w:r w:rsidR="00076B0B" w:rsidRPr="11E90C04">
        <w:rPr>
          <w:lang w:val="el-GR"/>
        </w:rPr>
        <w:t>εάν</w:t>
      </w:r>
      <w:r w:rsidRPr="11E90C04">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6D2C7C">
      <w:pPr>
        <w:pStyle w:val="Heading1"/>
        <w:numPr>
          <w:ilvl w:val="0"/>
          <w:numId w:val="235"/>
        </w:numPr>
        <w:rPr>
          <w:rFonts w:cs="Tahoma"/>
          <w:sz w:val="22"/>
          <w:szCs w:val="22"/>
        </w:rPr>
      </w:pPr>
      <w:bookmarkStart w:id="353" w:name="_Toc97194450"/>
      <w:bookmarkStart w:id="354" w:name="_Toc196735957"/>
      <w:r w:rsidRPr="00603221">
        <w:rPr>
          <w:rFonts w:cs="Tahoma"/>
          <w:sz w:val="22"/>
          <w:szCs w:val="22"/>
        </w:rPr>
        <w:lastRenderedPageBreak/>
        <w:t>ΟΡΟΙ ΕΚΤΕΛΕΣΗΣ ΤΗΣ ΣΥΜΒΑΣΗΣ</w:t>
      </w:r>
      <w:bookmarkEnd w:id="353"/>
      <w:bookmarkEnd w:id="354"/>
      <w:r w:rsidRPr="00603221">
        <w:rPr>
          <w:rFonts w:cs="Tahoma"/>
          <w:sz w:val="22"/>
          <w:szCs w:val="22"/>
        </w:rPr>
        <w:t xml:space="preserve"> </w:t>
      </w:r>
    </w:p>
    <w:p w14:paraId="66DBFF9C" w14:textId="1EDC6A23" w:rsidR="008338F0" w:rsidRPr="00603221" w:rsidRDefault="003355E7" w:rsidP="00FB23DE">
      <w:pPr>
        <w:pStyle w:val="Heading2"/>
        <w:numPr>
          <w:ilvl w:val="1"/>
          <w:numId w:val="235"/>
        </w:numPr>
        <w:tabs>
          <w:tab w:val="clear" w:pos="567"/>
        </w:tabs>
        <w:ind w:left="567" w:hanging="567"/>
        <w:rPr>
          <w:rFonts w:cs="Tahoma"/>
          <w:lang w:val="el-GR"/>
        </w:rPr>
      </w:pPr>
      <w:bookmarkStart w:id="355" w:name="_Ref496542746"/>
      <w:bookmarkStart w:id="356" w:name="_Toc97194318"/>
      <w:bookmarkStart w:id="357" w:name="_Toc97194451"/>
      <w:bookmarkStart w:id="358" w:name="_Toc196735958"/>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59" w:name="_Hlk55903790"/>
      <w:r w:rsidR="00B143DA" w:rsidRPr="00603221">
        <w:rPr>
          <w:rFonts w:cs="Tahoma"/>
          <w:lang w:val="el-GR"/>
        </w:rPr>
        <w:t>καλής λειτουργίας</w:t>
      </w:r>
      <w:bookmarkEnd w:id="359"/>
      <w:r w:rsidRPr="00603221">
        <w:rPr>
          <w:rFonts w:cs="Tahoma"/>
          <w:lang w:val="el-GR"/>
        </w:rPr>
        <w:t>)</w:t>
      </w:r>
      <w:bookmarkEnd w:id="355"/>
      <w:bookmarkEnd w:id="356"/>
      <w:bookmarkEnd w:id="357"/>
      <w:bookmarkEnd w:id="358"/>
    </w:p>
    <w:p w14:paraId="20E9E60E" w14:textId="77777777" w:rsidR="008338F0" w:rsidRPr="001055FB" w:rsidRDefault="003355E7">
      <w:pPr>
        <w:rPr>
          <w:b/>
          <w:bCs/>
          <w:lang w:val="el-GR"/>
        </w:rPr>
      </w:pPr>
      <w:r w:rsidRPr="001055FB">
        <w:rPr>
          <w:b/>
          <w:bCs/>
          <w:lang w:val="el-GR"/>
        </w:rPr>
        <w:t xml:space="preserve">Εγγύηση καλής εκτέλεσης και εγγύηση προκαταβολής </w:t>
      </w:r>
      <w:r w:rsidR="00417A19" w:rsidRPr="001055FB">
        <w:rPr>
          <w:b/>
          <w:bCs/>
          <w:lang w:val="el-GR"/>
        </w:rPr>
        <w:t xml:space="preserve">: </w:t>
      </w:r>
    </w:p>
    <w:p w14:paraId="482B6D85" w14:textId="0BFDC0FB" w:rsidR="008338F0" w:rsidRPr="00603221" w:rsidRDefault="003355E7" w:rsidP="11E90C04">
      <w:pPr>
        <w:rPr>
          <w:i/>
          <w:iCs/>
          <w:color w:val="5B9BD5"/>
          <w:lang w:val="el-GR" w:eastAsia="el-GR"/>
        </w:rPr>
      </w:pPr>
      <w:r w:rsidRPr="11E90C04">
        <w:rPr>
          <w:lang w:val="el-GR"/>
        </w:rPr>
        <w:t xml:space="preserve">Για την υπογραφή της σύμβασης απαιτείται η παροχή εγγύησης καλής εκτέλεσης, σύμφωνα με το άρθρο 72 παρ. </w:t>
      </w:r>
      <w:r w:rsidR="00015953" w:rsidRPr="11E90C04">
        <w:rPr>
          <w:lang w:val="el-GR"/>
        </w:rPr>
        <w:t>4</w:t>
      </w:r>
      <w:r w:rsidRPr="11E90C04">
        <w:rPr>
          <w:lang w:val="el-GR"/>
        </w:rPr>
        <w:t xml:space="preserve"> του ν. 4412/2016, το ύψος της οποίας ανέρχεται σε ποσοστό </w:t>
      </w:r>
      <w:r w:rsidR="00061DF4" w:rsidRPr="11E90C04">
        <w:rPr>
          <w:lang w:val="el-GR"/>
        </w:rPr>
        <w:t>4</w:t>
      </w:r>
      <w:r w:rsidRPr="11E90C04">
        <w:rPr>
          <w:lang w:val="el-GR"/>
        </w:rPr>
        <w:t xml:space="preserve">% επί της </w:t>
      </w:r>
      <w:r w:rsidR="00921D35" w:rsidRPr="11E90C04">
        <w:rPr>
          <w:lang w:val="el-GR"/>
        </w:rPr>
        <w:t xml:space="preserve">εκτιμώμενης </w:t>
      </w:r>
      <w:r w:rsidRPr="11E90C04">
        <w:rPr>
          <w:lang w:val="el-GR"/>
        </w:rPr>
        <w:t>αξίας της σύμβασης,</w:t>
      </w:r>
      <w:r w:rsidR="00E1337D" w:rsidRPr="11E90C04">
        <w:rPr>
          <w:lang w:val="el-GR"/>
        </w:rPr>
        <w:t xml:space="preserve"> </w:t>
      </w:r>
      <w:r w:rsidR="00421C3D" w:rsidRPr="11E90C04">
        <w:rPr>
          <w:lang w:val="el-GR"/>
        </w:rPr>
        <w:t>μη συμπεριλαμβανομένου</w:t>
      </w:r>
      <w:r w:rsidR="00F850FF" w:rsidRPr="11E90C04">
        <w:rPr>
          <w:lang w:val="el-GR"/>
        </w:rPr>
        <w:t xml:space="preserve"> </w:t>
      </w:r>
      <w:r w:rsidRPr="11E90C04">
        <w:rPr>
          <w:lang w:val="el-GR"/>
        </w:rPr>
        <w:t xml:space="preserve">ΦΠΑ, </w:t>
      </w:r>
      <w:r w:rsidR="0087631A" w:rsidRPr="11E90C04">
        <w:rPr>
          <w:lang w:val="el-GR"/>
        </w:rPr>
        <w:t xml:space="preserve">με </w:t>
      </w:r>
      <w:r w:rsidR="0087631A" w:rsidRPr="005E2F65">
        <w:rPr>
          <w:lang w:val="el-GR"/>
        </w:rPr>
        <w:t xml:space="preserve">χρόνο ισχύος </w:t>
      </w:r>
      <w:r w:rsidR="0080539F" w:rsidRPr="005E2F65">
        <w:rPr>
          <w:lang w:val="el-GR"/>
        </w:rPr>
        <w:t>έντεκα</w:t>
      </w:r>
      <w:r w:rsidR="00645E24" w:rsidRPr="005E2F65">
        <w:rPr>
          <w:lang w:val="el-GR"/>
        </w:rPr>
        <w:t xml:space="preserve"> (</w:t>
      </w:r>
      <w:r w:rsidR="0080539F" w:rsidRPr="005E2F65">
        <w:rPr>
          <w:lang w:val="el-GR"/>
        </w:rPr>
        <w:t>11</w:t>
      </w:r>
      <w:r w:rsidR="00645E24" w:rsidRPr="005E2F65">
        <w:rPr>
          <w:lang w:val="el-GR"/>
        </w:rPr>
        <w:t>)</w:t>
      </w:r>
      <w:r w:rsidR="7587A741" w:rsidRPr="005E2F65">
        <w:rPr>
          <w:lang w:val="el-GR"/>
        </w:rPr>
        <w:t xml:space="preserve"> μήνες</w:t>
      </w:r>
      <w:r w:rsidR="0087631A" w:rsidRPr="11E90C04">
        <w:rPr>
          <w:lang w:val="el-GR"/>
        </w:rPr>
        <w:t xml:space="preserve"> </w:t>
      </w:r>
      <w:r w:rsidRPr="11E90C04">
        <w:rPr>
          <w:lang w:val="el-GR"/>
        </w:rPr>
        <w:t xml:space="preserve">και </w:t>
      </w:r>
      <w:r w:rsidR="00186BF5" w:rsidRPr="11E90C04">
        <w:rPr>
          <w:lang w:val="el-GR"/>
        </w:rPr>
        <w:t xml:space="preserve">η οποία </w:t>
      </w:r>
      <w:r w:rsidRPr="11E90C04">
        <w:rPr>
          <w:lang w:val="el-GR"/>
        </w:rPr>
        <w:t xml:space="preserve">κατατίθεται </w:t>
      </w:r>
      <w:r w:rsidR="00186BF5" w:rsidRPr="11E90C04">
        <w:rPr>
          <w:lang w:val="el-GR"/>
        </w:rPr>
        <w:t>μέχρι και την υπογραφή του συμφωνητικού</w:t>
      </w:r>
      <w:r w:rsidR="1AE21E27" w:rsidRPr="11E90C04">
        <w:rPr>
          <w:lang w:val="el-GR"/>
        </w:rPr>
        <w:t>.</w:t>
      </w:r>
      <w:bookmarkStart w:id="360" w:name="_Hlk494198985"/>
      <w:r w:rsidRPr="11E90C04">
        <w:rPr>
          <w:i/>
          <w:iCs/>
          <w:color w:val="5B9BD5" w:themeColor="accent1"/>
          <w:lang w:val="el-GR" w:eastAsia="el-GR"/>
        </w:rPr>
        <w:t xml:space="preserve"> </w:t>
      </w:r>
    </w:p>
    <w:bookmarkEnd w:id="360"/>
    <w:p w14:paraId="3A3D3C68" w14:textId="77777777" w:rsidR="00EC18DC" w:rsidRPr="00EC18DC" w:rsidRDefault="003355E7" w:rsidP="00EC18DC">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EC18DC">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9B4C36">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EC18DC">
        <w:rPr>
          <w:lang w:val="el-GR"/>
        </w:rPr>
        <w:br w:type="page"/>
      </w:r>
    </w:p>
    <w:p w14:paraId="45155744" w14:textId="5F89DD7C" w:rsidR="008338F0" w:rsidRDefault="00EC18DC">
      <w:pPr>
        <w:rPr>
          <w:lang w:val="el-GR"/>
        </w:rPr>
      </w:pPr>
      <w:r w:rsidRPr="003329FF">
        <w:rPr>
          <w:lang w:val="el-GR"/>
        </w:rPr>
        <w:lastRenderedPageBreak/>
        <w:t xml:space="preserve">ΠΑΡΑΡΤΗΜΑ </w:t>
      </w:r>
      <w:r w:rsidRPr="00EC18DC">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Default="00124E5F" w:rsidP="00921D35">
      <w:pPr>
        <w:rPr>
          <w:lang w:val="el-GR"/>
        </w:rPr>
      </w:pPr>
      <w:r w:rsidRPr="11E90C04">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4110D9D5" w14:textId="77777777" w:rsidR="00EC18DC" w:rsidRPr="00EC18DC" w:rsidRDefault="00921D35" w:rsidP="00EC18DC">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EC18DC">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EC18DC">
        <w:rPr>
          <w:lang w:val="el-GR"/>
        </w:rPr>
        <w:br w:type="page"/>
      </w:r>
    </w:p>
    <w:p w14:paraId="241E069E" w14:textId="0C53F00A" w:rsidR="00921D35" w:rsidRDefault="00EC18DC" w:rsidP="00921D35">
      <w:pPr>
        <w:rPr>
          <w:lang w:val="el-GR"/>
        </w:rPr>
      </w:pPr>
      <w:r w:rsidRPr="003329FF">
        <w:rPr>
          <w:lang w:val="el-GR"/>
        </w:rPr>
        <w:lastRenderedPageBreak/>
        <w:t xml:space="preserve">ΠΑΡΑΡΤΗΜΑ </w:t>
      </w:r>
      <w:r w:rsidRPr="00EC18DC">
        <w:rPr>
          <w:lang w:val="el-GR"/>
        </w:rPr>
        <w:t>VIII</w:t>
      </w:r>
      <w:r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sidR="00921D35">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sidR="00921D35">
        <w:rPr>
          <w:lang w:val="el-GR"/>
        </w:rPr>
        <w:t xml:space="preserve"> της παρούσας (τρόπος πληρωμής). </w:t>
      </w:r>
    </w:p>
    <w:p w14:paraId="2EF0ABA6" w14:textId="262C7131" w:rsidR="00921D35" w:rsidRPr="006118FA" w:rsidRDefault="00921D35" w:rsidP="00921D35">
      <w:pPr>
        <w:rPr>
          <w:lang w:val="el-GR"/>
        </w:rPr>
      </w:pPr>
      <w:r w:rsidRPr="11E90C04">
        <w:rPr>
          <w:lang w:val="el-GR"/>
        </w:rPr>
        <w:t>Η εγγύηση καλής εκτέλεσης επιστρέφεται στο σύνολό τ</w:t>
      </w:r>
      <w:r w:rsidR="00BC50F5" w:rsidRPr="11E90C04">
        <w:rPr>
          <w:lang w:val="el-GR"/>
        </w:rPr>
        <w:t>η</w:t>
      </w:r>
      <w:r w:rsidRPr="11E90C04">
        <w:rPr>
          <w:lang w:val="el-GR"/>
        </w:rPr>
        <w:t>ς μετά την ποσοτική και ποιοτική παραλαβή του συνόλου του αντικειμένου της σύμβασης</w:t>
      </w:r>
      <w:r w:rsidR="002E6A2F" w:rsidRPr="11E90C04">
        <w:rPr>
          <w:lang w:val="el-GR"/>
        </w:rPr>
        <w:t xml:space="preserve"> και </w:t>
      </w:r>
      <w:r w:rsidR="0035700A" w:rsidRPr="11E90C04">
        <w:rPr>
          <w:lang w:val="el-GR"/>
        </w:rPr>
        <w:t xml:space="preserve">μετά την προσκόμιση αντιγράφου της </w:t>
      </w:r>
      <w:r w:rsidR="002E6A2F" w:rsidRPr="11E90C04">
        <w:rPr>
          <w:lang w:val="el-GR"/>
        </w:rPr>
        <w:t>εγγύηση</w:t>
      </w:r>
      <w:r w:rsidR="004E5CFD" w:rsidRPr="11E90C04">
        <w:rPr>
          <w:lang w:val="el-GR"/>
        </w:rPr>
        <w:t>ς</w:t>
      </w:r>
      <w:r w:rsidR="002E6A2F" w:rsidRPr="11E90C04">
        <w:rPr>
          <w:lang w:val="el-GR"/>
        </w:rPr>
        <w:t xml:space="preserve"> καλής λειτουργίας υπέρ του Κυρίου του Έργου /Φορέα Λειτουργία</w:t>
      </w:r>
      <w:r w:rsidR="006118FA" w:rsidRPr="11E90C04">
        <w:rPr>
          <w:lang w:val="el-GR"/>
        </w:rPr>
        <w:t>ς</w:t>
      </w:r>
      <w:r w:rsidR="002E6A2F" w:rsidRPr="11E90C04">
        <w:rPr>
          <w:lang w:val="el-GR"/>
        </w:rPr>
        <w:t>, στην Αναθέτουσα Αρχή</w:t>
      </w:r>
      <w:r w:rsidRPr="11E90C04">
        <w:rPr>
          <w:lang w:val="el-GR"/>
        </w:rPr>
        <w:t>.</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45192345" w:rsidR="009D3BDA" w:rsidRDefault="009D3BDA" w:rsidP="009D3BDA">
      <w:pPr>
        <w:rPr>
          <w:lang w:val="el-GR"/>
        </w:rPr>
      </w:pPr>
      <w:r w:rsidRPr="11E90C04">
        <w:rPr>
          <w:lang w:val="el-GR"/>
        </w:rPr>
        <w:t xml:space="preserve">Σε περίπτωση που στο πρωτόκολλο </w:t>
      </w:r>
      <w:r w:rsidR="00124E5F" w:rsidRPr="11E90C04">
        <w:rPr>
          <w:lang w:val="el-GR"/>
        </w:rPr>
        <w:t xml:space="preserve">ποιοτικής </w:t>
      </w:r>
      <w:r w:rsidRPr="11E90C04">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sidRPr="11E90C04">
        <w:rPr>
          <w:lang w:val="el-GR"/>
        </w:rPr>
        <w:t>ο</w:t>
      </w:r>
      <w:r w:rsidRPr="11E90C04">
        <w:rPr>
          <w:lang w:val="el-GR"/>
        </w:rPr>
        <w:t>θ</w:t>
      </w:r>
      <w:r w:rsidR="00124E5F" w:rsidRPr="11E90C04">
        <w:rPr>
          <w:lang w:val="el-GR"/>
        </w:rPr>
        <w:t>έ</w:t>
      </w:r>
      <w:r w:rsidRPr="11E90C04">
        <w:rPr>
          <w:lang w:val="el-GR"/>
        </w:rPr>
        <w:t>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sidRPr="11E90C04">
        <w:rPr>
          <w:lang w:val="el-GR"/>
        </w:rPr>
        <w:t>ο</w:t>
      </w:r>
      <w:r w:rsidRPr="11E90C04">
        <w:rPr>
          <w:lang w:val="el-GR"/>
        </w:rPr>
        <w:t>θ</w:t>
      </w:r>
      <w:r w:rsidR="00967147" w:rsidRPr="11E90C04">
        <w:rPr>
          <w:lang w:val="el-GR"/>
        </w:rPr>
        <w:t>έ</w:t>
      </w:r>
      <w:r w:rsidRPr="11E90C04">
        <w:rPr>
          <w:lang w:val="el-GR"/>
        </w:rPr>
        <w:t xml:space="preserve">σμου. </w:t>
      </w:r>
    </w:p>
    <w:p w14:paraId="2A8261B9" w14:textId="77777777" w:rsidR="009B4C36" w:rsidRDefault="009B4C36" w:rsidP="009D3BDA">
      <w:pPr>
        <w:rPr>
          <w:lang w:val="el-GR"/>
        </w:rPr>
      </w:pPr>
    </w:p>
    <w:p w14:paraId="1FA72573" w14:textId="77777777" w:rsidR="00976CBB" w:rsidRPr="00603221" w:rsidRDefault="00976CBB" w:rsidP="00417A19">
      <w:pPr>
        <w:suppressAutoHyphens w:val="0"/>
        <w:spacing w:line="276" w:lineRule="auto"/>
        <w:rPr>
          <w:lang w:val="el-GR"/>
        </w:rPr>
      </w:pPr>
    </w:p>
    <w:p w14:paraId="6A546F03" w14:textId="2A314607" w:rsidR="008338F0" w:rsidRPr="00603221" w:rsidRDefault="003355E7" w:rsidP="007F7256">
      <w:pPr>
        <w:pStyle w:val="Heading2"/>
        <w:numPr>
          <w:ilvl w:val="1"/>
          <w:numId w:val="235"/>
        </w:numPr>
        <w:tabs>
          <w:tab w:val="clear" w:pos="567"/>
        </w:tabs>
        <w:ind w:left="567" w:hanging="567"/>
        <w:rPr>
          <w:rFonts w:cs="Tahoma"/>
          <w:lang w:val="el-GR"/>
        </w:rPr>
      </w:pPr>
      <w:bookmarkStart w:id="361" w:name="_Toc97194319"/>
      <w:bookmarkStart w:id="362" w:name="_Toc97194452"/>
      <w:bookmarkStart w:id="363" w:name="_Toc196735959"/>
      <w:r w:rsidRPr="00603221">
        <w:rPr>
          <w:rFonts w:cs="Tahoma"/>
          <w:lang w:val="el-GR"/>
        </w:rPr>
        <w:t>Συμβατικό πλαίσιο – Εφαρμοστέα νομοθεσία</w:t>
      </w:r>
      <w:bookmarkEnd w:id="361"/>
      <w:bookmarkEnd w:id="362"/>
      <w:bookmarkEnd w:id="363"/>
    </w:p>
    <w:p w14:paraId="4433B5CF" w14:textId="03D26B5D" w:rsidR="008338F0" w:rsidRPr="00603221" w:rsidRDefault="003355E7">
      <w:pPr>
        <w:rPr>
          <w:lang w:val="el-GR"/>
        </w:rPr>
      </w:pPr>
      <w:r w:rsidRPr="11E90C04">
        <w:rPr>
          <w:lang w:val="el-GR"/>
        </w:rPr>
        <w:t xml:space="preserve">Κατά την εκτέλεση της σύμβασης εφαρμόζονται οι διατάξεις του ν. 4412/2016, οι όροι της παρούσας </w:t>
      </w:r>
      <w:r w:rsidR="0077737F" w:rsidRPr="11E90C04">
        <w:rPr>
          <w:lang w:val="el-GR"/>
        </w:rPr>
        <w:t>Δ</w:t>
      </w:r>
      <w:r w:rsidRPr="11E90C04">
        <w:rPr>
          <w:lang w:val="el-GR"/>
        </w:rPr>
        <w:t xml:space="preserve">ιακήρυξης και συμπληρωματικά ο Αστικός Κώδικας. </w:t>
      </w:r>
    </w:p>
    <w:p w14:paraId="0ED2995F" w14:textId="438DCC34" w:rsidR="008338F0" w:rsidRPr="00603221" w:rsidRDefault="003355E7" w:rsidP="007F7256">
      <w:pPr>
        <w:pStyle w:val="Heading2"/>
        <w:numPr>
          <w:ilvl w:val="1"/>
          <w:numId w:val="235"/>
        </w:numPr>
        <w:tabs>
          <w:tab w:val="clear" w:pos="567"/>
        </w:tabs>
        <w:ind w:left="567" w:hanging="567"/>
        <w:rPr>
          <w:rFonts w:cs="Tahoma"/>
          <w:lang w:val="el-GR"/>
        </w:rPr>
      </w:pPr>
      <w:bookmarkStart w:id="364" w:name="_Ref89075849"/>
      <w:bookmarkStart w:id="365" w:name="_Toc97194320"/>
      <w:bookmarkStart w:id="366" w:name="_Toc97194453"/>
      <w:bookmarkStart w:id="367" w:name="_Toc196735960"/>
      <w:r w:rsidRPr="00603221">
        <w:rPr>
          <w:rFonts w:cs="Tahoma"/>
          <w:lang w:val="el-GR"/>
        </w:rPr>
        <w:t>Όροι εκτέλεσης της σύμβασης</w:t>
      </w:r>
      <w:bookmarkEnd w:id="364"/>
      <w:bookmarkEnd w:id="365"/>
      <w:bookmarkEnd w:id="366"/>
      <w:bookmarkEnd w:id="367"/>
    </w:p>
    <w:p w14:paraId="40529CD1" w14:textId="3276C416"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Pr>
          <w:lang w:val="el-GR"/>
        </w:rPr>
        <w:t>δικαίου</w:t>
      </w:r>
      <w:r w:rsidRPr="00603221">
        <w:rPr>
          <w:lang w:val="el-GR"/>
        </w:rPr>
        <w:t xml:space="preserve">,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Pr="005E0918" w:rsidRDefault="00D4164C" w:rsidP="00114833">
      <w:pPr>
        <w:rPr>
          <w:lang w:val="el-GR"/>
        </w:rPr>
      </w:pPr>
    </w:p>
    <w:p w14:paraId="00CDAF2E" w14:textId="7B502DDA"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5" w:history="1">
        <w:r w:rsidR="008277DE" w:rsidRPr="00362837">
          <w:rPr>
            <w:rStyle w:val="Hyperlink"/>
            <w:lang w:val="el-GR"/>
          </w:rPr>
          <w:t>https://greece20.gov.gr/epikoinwnia-dimosiotita/</w:t>
        </w:r>
      </w:hyperlink>
      <w:r w:rsidR="008277DE">
        <w:rPr>
          <w:lang w:val="el-GR"/>
        </w:rPr>
        <w:t>)</w:t>
      </w:r>
      <w:r>
        <w:rPr>
          <w:lang w:val="el-GR"/>
        </w:rPr>
        <w:t xml:space="preserve">. </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79561ED9" w:rsidR="00EB4107" w:rsidRPr="001055FB" w:rsidRDefault="00EB4107" w:rsidP="00EB4107">
      <w:pPr>
        <w:rPr>
          <w:lang w:val="el-GR"/>
        </w:rPr>
      </w:pPr>
      <w:r w:rsidRPr="001055FB">
        <w:rPr>
          <w:lang w:val="el-GR"/>
        </w:rPr>
        <w:t xml:space="preserve">Ποιο συγκεκριμένα: </w:t>
      </w:r>
    </w:p>
    <w:p w14:paraId="028386C7"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lastRenderedPageBreak/>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3A327D1D" w:rsidR="006A67B9" w:rsidRPr="00DD50E7" w:rsidRDefault="006A67B9" w:rsidP="006A67B9">
      <w:pPr>
        <w:rPr>
          <w:rFonts w:eastAsia="Calibri"/>
          <w:lang w:val="el-GR"/>
        </w:rPr>
      </w:pPr>
      <w:r w:rsidRPr="11E90C04">
        <w:rPr>
          <w:rFonts w:eastAsia="Calibri"/>
          <w:lang w:val="el-GR"/>
        </w:rPr>
        <w:t>β) ότι θα δηλώσει αμελλητί στην αναθέτουσα αρχή,</w:t>
      </w:r>
      <w:r w:rsidR="006F4CD4" w:rsidRPr="11E90C04">
        <w:rPr>
          <w:rFonts w:eastAsia="Calibri"/>
          <w:lang w:val="el-GR"/>
        </w:rPr>
        <w:t xml:space="preserve"> αφότου</w:t>
      </w:r>
      <w:r w:rsidRPr="11E90C04">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11E90C04">
        <w:rPr>
          <w:rFonts w:eastAsia="Calibri"/>
          <w:lang w:val="el-GR"/>
        </w:rPr>
        <w:t>νόμιμων</w:t>
      </w:r>
      <w:r w:rsidRPr="11E90C04">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641B85CE" w14:textId="3DF69920" w:rsidR="006A67B9" w:rsidRDefault="006A67B9" w:rsidP="006A67B9">
      <w:pPr>
        <w:rPr>
          <w:rFonts w:eastAsia="Calibri"/>
          <w:lang w:val="el-GR"/>
        </w:rPr>
      </w:pPr>
      <w:r w:rsidRPr="11E90C04">
        <w:rPr>
          <w:rFonts w:eastAsia="Calibri"/>
          <w:lang w:val="el-GR"/>
        </w:rPr>
        <w:t xml:space="preserve">Οι υποχρεώσεις και οι απαγορεύσεις της ρήτρας αυτής </w:t>
      </w:r>
      <w:r w:rsidR="006F4CD4" w:rsidRPr="11E90C04">
        <w:rPr>
          <w:rFonts w:eastAsia="Calibri"/>
          <w:lang w:val="el-GR"/>
        </w:rPr>
        <w:t>στη</w:t>
      </w:r>
      <w:r w:rsidR="00591516">
        <w:rPr>
          <w:rFonts w:eastAsia="Calibri"/>
          <w:lang w:val="el-GR"/>
        </w:rPr>
        <w:t>ν</w:t>
      </w:r>
      <w:r w:rsidR="006F4CD4" w:rsidRPr="11E90C04">
        <w:rPr>
          <w:rFonts w:eastAsia="Calibri"/>
          <w:lang w:val="el-GR"/>
        </w:rPr>
        <w:t xml:space="preserve"> περίπτωση που</w:t>
      </w:r>
      <w:r w:rsidRPr="11E90C04">
        <w:rPr>
          <w:rFonts w:eastAsia="Calibri"/>
          <w:lang w:val="el-GR"/>
        </w:rPr>
        <w:t xml:space="preserve"> ο ανάδοχος είναι ένωση,</w:t>
      </w:r>
      <w:r w:rsidR="006F4CD4" w:rsidRPr="11E90C04">
        <w:rPr>
          <w:rFonts w:eastAsia="Calibri"/>
          <w:lang w:val="el-GR"/>
        </w:rPr>
        <w:t xml:space="preserve"> ισχύουν</w:t>
      </w:r>
      <w:r w:rsidRPr="11E90C04">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69E4A6A6" w:rsidR="006C03D6" w:rsidRPr="00DD50E7" w:rsidRDefault="006C03D6" w:rsidP="006C055E">
      <w:pPr>
        <w:rPr>
          <w:rFonts w:eastAsia="Calibri"/>
          <w:lang w:val="el-GR"/>
        </w:rPr>
      </w:pPr>
      <w:bookmarkStart w:id="368"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sidRPr="00060398">
        <w:rPr>
          <w:highlight w:val="yellow"/>
          <w:cs/>
          <w:lang w:val="el-GR"/>
        </w:rPr>
        <w:t>‎</w:t>
      </w:r>
      <w:r w:rsidRPr="007F20BD">
        <w:rPr>
          <w:cs/>
          <w:lang w:val="el-GR"/>
        </w:rPr>
        <w:fldChar w:fldCharType="begin"/>
      </w:r>
      <w:r w:rsidRPr="007F20BD">
        <w:rPr>
          <w:lang w:val="el-GR"/>
        </w:rPr>
        <w:instrText xml:space="preserve"> REF _Ref118477993 \h </w:instrText>
      </w:r>
      <w:r w:rsidR="00060398" w:rsidRPr="007F20BD">
        <w:rPr>
          <w:lang w:val="el-GR"/>
        </w:rPr>
        <w:instrText xml:space="preserve"> \* MERGEFORMAT </w:instrText>
      </w:r>
      <w:r w:rsidRPr="007F20BD">
        <w:rPr>
          <w:cs/>
          <w:lang w:val="el-GR"/>
        </w:rPr>
      </w:r>
      <w:r w:rsidRPr="007F20BD">
        <w:rPr>
          <w:cs/>
          <w:lang w:val="el-GR"/>
        </w:rPr>
        <w:fldChar w:fldCharType="separate"/>
      </w:r>
      <w:r w:rsidR="00EC18DC" w:rsidRPr="00344D93">
        <w:rPr>
          <w:lang w:val="el-GR"/>
        </w:rPr>
        <w:t xml:space="preserve">ΠΑΡΑΡΤΗΜΑ </w:t>
      </w:r>
      <w:r w:rsidR="00EC18DC" w:rsidRPr="005A0CDE">
        <w:rPr>
          <w:lang w:val="el-GR"/>
        </w:rPr>
        <w:t>X</w:t>
      </w:r>
      <w:r w:rsidR="00EC18DC" w:rsidRPr="00344D93">
        <w:rPr>
          <w:lang w:val="el-GR"/>
        </w:rPr>
        <w:t xml:space="preserve"> – Ρήτρα Ακεραιότητας</w:t>
      </w:r>
      <w:r w:rsidRPr="007F20BD">
        <w:rPr>
          <w:cs/>
          <w:lang w:val="el-GR"/>
        </w:rPr>
        <w:fldChar w:fldCharType="end"/>
      </w:r>
      <w:r w:rsidR="00E75956" w:rsidRPr="007F20BD">
        <w:rPr>
          <w:lang w:val="el-GR"/>
        </w:rPr>
        <w:t xml:space="preserve">, </w:t>
      </w:r>
      <w:r w:rsidRPr="007F20BD">
        <w:rPr>
          <w:rFonts w:hint="cs"/>
          <w:cs/>
          <w:lang w:val="el-GR"/>
        </w:rPr>
        <w:t>η οποία</w:t>
      </w:r>
      <w:r>
        <w:rPr>
          <w:rFonts w:hint="cs"/>
          <w:cs/>
          <w:lang w:val="el-GR"/>
        </w:rPr>
        <w:t xml:space="preserve"> θα περιληφθεί στη σύμβαση</w:t>
      </w:r>
      <w:bookmarkEnd w:id="368"/>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14DD544C" w:rsidR="001B56F1" w:rsidRPr="00603221" w:rsidRDefault="004B7E25" w:rsidP="001B56F1">
      <w:pPr>
        <w:suppressAutoHyphens w:val="0"/>
        <w:spacing w:after="200" w:line="276" w:lineRule="auto"/>
        <w:rPr>
          <w:lang w:val="el-GR"/>
        </w:rPr>
      </w:pPr>
      <w:r w:rsidRPr="11E90C04">
        <w:rPr>
          <w:lang w:val="el-GR"/>
        </w:rPr>
        <w:t>Κατά την εκτέλεση της σύμβασης</w:t>
      </w:r>
      <w:r w:rsidR="001B56F1" w:rsidRPr="11E90C04">
        <w:rPr>
          <w:lang w:val="el-GR"/>
        </w:rPr>
        <w:t xml:space="preserve"> </w:t>
      </w:r>
      <w:r w:rsidRPr="11E90C04">
        <w:rPr>
          <w:lang w:val="el-GR"/>
        </w:rPr>
        <w:t>ο</w:t>
      </w:r>
      <w:r w:rsidR="001B56F1" w:rsidRPr="11E90C04">
        <w:rPr>
          <w:lang w:val="el-GR"/>
        </w:rPr>
        <w:t xml:space="preserve"> </w:t>
      </w:r>
      <w:r w:rsidRPr="11E90C04">
        <w:rPr>
          <w:lang w:val="el-GR"/>
        </w:rPr>
        <w:t>α</w:t>
      </w:r>
      <w:r w:rsidR="001B56F1" w:rsidRPr="11E90C04">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sidRPr="11E90C04">
        <w:rPr>
          <w:lang w:val="el-GR"/>
        </w:rPr>
        <w:t>α</w:t>
      </w:r>
      <w:r w:rsidRPr="11E90C04">
        <w:rPr>
          <w:lang w:val="el-GR"/>
        </w:rPr>
        <w:t xml:space="preserve">ναθέτουσας </w:t>
      </w:r>
      <w:r w:rsidR="00AE3B25" w:rsidRPr="11E90C04">
        <w:rPr>
          <w:lang w:val="el-GR"/>
        </w:rPr>
        <w:t>α</w:t>
      </w:r>
      <w:r w:rsidRPr="11E90C04">
        <w:rPr>
          <w:lang w:val="el-GR"/>
        </w:rPr>
        <w:t>ρχής</w:t>
      </w:r>
      <w:r w:rsidR="001B56F1" w:rsidRPr="11E90C04">
        <w:rPr>
          <w:lang w:val="el-GR"/>
        </w:rPr>
        <w:t xml:space="preserve"> ή των εκάστοτε υποδεικνυομένων από αυτήν προσώπων. Σε αντίθετη περίπτωση, η </w:t>
      </w:r>
      <w:r w:rsidR="00AE3B25" w:rsidRPr="11E90C04">
        <w:rPr>
          <w:lang w:val="el-GR"/>
        </w:rPr>
        <w:t>α</w:t>
      </w:r>
      <w:r w:rsidRPr="11E90C04">
        <w:rPr>
          <w:lang w:val="el-GR"/>
        </w:rPr>
        <w:t xml:space="preserve">ναθέτουσα </w:t>
      </w:r>
      <w:r w:rsidR="00AE3B25" w:rsidRPr="11E90C04">
        <w:rPr>
          <w:lang w:val="el-GR"/>
        </w:rPr>
        <w:t>α</w:t>
      </w:r>
      <w:r w:rsidRPr="11E90C04">
        <w:rPr>
          <w:lang w:val="el-GR"/>
        </w:rPr>
        <w:t>ρχή</w:t>
      </w:r>
      <w:r w:rsidR="00E41FE4" w:rsidRPr="11E90C04">
        <w:rPr>
          <w:lang w:val="el-GR"/>
        </w:rPr>
        <w:t xml:space="preserve"> </w:t>
      </w:r>
      <w:r w:rsidR="001B56F1" w:rsidRPr="11E90C04">
        <w:rPr>
          <w:lang w:val="el-GR"/>
        </w:rPr>
        <w:t xml:space="preserve">δύναται να ζητήσει την αντικατάσταση μέλους της Ομάδας Έργου του </w:t>
      </w:r>
      <w:r w:rsidRPr="11E90C04">
        <w:rPr>
          <w:lang w:val="el-GR"/>
        </w:rPr>
        <w:t>α</w:t>
      </w:r>
      <w:r w:rsidR="001B56F1" w:rsidRPr="11E90C04">
        <w:rPr>
          <w:lang w:val="el-GR"/>
        </w:rPr>
        <w:t xml:space="preserve">ναδόχου, οπότε ο </w:t>
      </w:r>
      <w:r w:rsidRPr="11E90C04">
        <w:rPr>
          <w:lang w:val="el-GR"/>
        </w:rPr>
        <w:t>α</w:t>
      </w:r>
      <w:r w:rsidR="001B56F1" w:rsidRPr="11E90C04">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11E90C04">
        <w:rPr>
          <w:lang w:val="el-GR"/>
        </w:rPr>
        <w:t xml:space="preserve">Αναθέτουσας Αρχής </w:t>
      </w:r>
      <w:r w:rsidR="001B56F1" w:rsidRPr="11E90C04">
        <w:rPr>
          <w:lang w:val="el-GR"/>
        </w:rPr>
        <w:t xml:space="preserve">και μόνο με άλλο πρόσωπο </w:t>
      </w:r>
      <w:r w:rsidR="00F415C7" w:rsidRPr="11E90C04">
        <w:rPr>
          <w:lang w:val="el-GR"/>
        </w:rPr>
        <w:t xml:space="preserve">το οποίο θα πληροί τους όρους της παρ. 2.2.6 της διακήρυξης και θα διαθέτει την </w:t>
      </w:r>
      <w:r w:rsidR="00F415C7" w:rsidRPr="11E90C04">
        <w:rPr>
          <w:lang w:val="el-GR"/>
        </w:rPr>
        <w:lastRenderedPageBreak/>
        <w:t>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11E90C04">
        <w:rPr>
          <w:lang w:val="el-GR"/>
        </w:rPr>
        <w:t xml:space="preserve">. Ο </w:t>
      </w:r>
      <w:r w:rsidR="00AE3B25" w:rsidRPr="11E90C04">
        <w:rPr>
          <w:lang w:val="el-GR"/>
        </w:rPr>
        <w:t>α</w:t>
      </w:r>
      <w:r w:rsidR="001B56F1" w:rsidRPr="11E90C04">
        <w:rPr>
          <w:lang w:val="el-GR"/>
        </w:rPr>
        <w:t xml:space="preserve">νάδοχος υποχρεούται να ειδοποιήσει την ΚτΠ </w:t>
      </w:r>
      <w:r w:rsidR="00E41FE4" w:rsidRPr="11E90C04">
        <w:rPr>
          <w:lang w:val="el-GR"/>
        </w:rPr>
        <w:t>Μ.</w:t>
      </w:r>
      <w:r w:rsidR="001B56F1" w:rsidRPr="11E90C04">
        <w:rPr>
          <w:lang w:val="el-GR"/>
        </w:rPr>
        <w:t xml:space="preserve">Α.Ε. εγγράφως δεκαπέντε (15) 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34A0DEAB" w:rsidR="00343BB2" w:rsidRPr="00033BA0" w:rsidRDefault="00343BB2" w:rsidP="00343BB2">
      <w:pPr>
        <w:rPr>
          <w:lang w:val="el-GR"/>
        </w:rPr>
      </w:pPr>
      <w:r w:rsidRPr="00033BA0">
        <w:rPr>
          <w:lang w:val="el-GR"/>
        </w:rPr>
        <w:t>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80539F">
        <w:rPr>
          <w:lang w:val="el-GR"/>
        </w:rPr>
        <w:t>.</w:t>
      </w:r>
      <w:r w:rsidRPr="00033BA0">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w:t>
      </w:r>
      <w:r w:rsidRPr="00033BA0">
        <w:rPr>
          <w:lang w:val="el-GR"/>
        </w:rPr>
        <w:lastRenderedPageBreak/>
        <w:t>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570C02DE" w:rsidR="00343BB2" w:rsidRPr="00033BA0" w:rsidRDefault="00343BB2" w:rsidP="00343BB2">
      <w:pPr>
        <w:rPr>
          <w:lang w:val="el-GR"/>
        </w:rPr>
      </w:pPr>
      <w:r w:rsidRPr="00033BA0">
        <w:rPr>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82073A">
        <w:rPr>
          <w:lang w:val="el-GR"/>
        </w:rPr>
        <w:t>.</w:t>
      </w:r>
      <w:r w:rsidRPr="00033BA0">
        <w:rPr>
          <w:lang w:val="el-GR"/>
        </w:rPr>
        <w:t xml:space="preserve"> </w:t>
      </w:r>
    </w:p>
    <w:p w14:paraId="64DCB7AA" w14:textId="6FF6EDB9"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11E90C04">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43A95716" w:rsidR="008338F0" w:rsidRPr="00603221" w:rsidRDefault="003355E7" w:rsidP="00674F58">
      <w:pPr>
        <w:pStyle w:val="Heading2"/>
        <w:numPr>
          <w:ilvl w:val="1"/>
          <w:numId w:val="235"/>
        </w:numPr>
        <w:tabs>
          <w:tab w:val="clear" w:pos="567"/>
        </w:tabs>
        <w:ind w:left="567" w:hanging="567"/>
        <w:rPr>
          <w:rFonts w:cs="Tahoma"/>
          <w:lang w:val="el-GR"/>
        </w:rPr>
      </w:pPr>
      <w:bookmarkStart w:id="369" w:name="_Toc97194321"/>
      <w:bookmarkStart w:id="370" w:name="_Toc97194454"/>
      <w:bookmarkStart w:id="371" w:name="_Toc196735961"/>
      <w:r w:rsidRPr="00603221">
        <w:rPr>
          <w:rFonts w:cs="Tahoma"/>
          <w:lang w:val="el-GR"/>
        </w:rPr>
        <w:lastRenderedPageBreak/>
        <w:t>Υπεργολαβία</w:t>
      </w:r>
      <w:bookmarkEnd w:id="369"/>
      <w:bookmarkEnd w:id="370"/>
      <w:bookmarkEnd w:id="371"/>
    </w:p>
    <w:p w14:paraId="282F72A8" w14:textId="138AF023" w:rsidR="008338F0" w:rsidRDefault="003355E7">
      <w:pPr>
        <w:rPr>
          <w:lang w:val="el-GR"/>
        </w:rPr>
      </w:pPr>
      <w:r w:rsidRPr="11E90C04">
        <w:rPr>
          <w:b/>
          <w:bCs/>
          <w:lang w:val="el-GR"/>
        </w:rPr>
        <w:t xml:space="preserve">4.4.1. </w:t>
      </w:r>
      <w:r w:rsidRPr="11E90C04">
        <w:rPr>
          <w:lang w:val="el-GR"/>
        </w:rPr>
        <w:t xml:space="preserve">Ο </w:t>
      </w:r>
      <w:r w:rsidR="00AE3B25" w:rsidRPr="11E90C04">
        <w:rPr>
          <w:lang w:val="el-GR"/>
        </w:rPr>
        <w:t>α</w:t>
      </w:r>
      <w:r w:rsidRPr="11E90C04">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539AF813" w:rsidR="005A3530" w:rsidRPr="00591516"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w:t>
      </w:r>
      <w:r w:rsidRPr="00AE3B25">
        <w:rPr>
          <w:lang w:val="el-GR"/>
        </w:rPr>
        <w:t xml:space="preserve">συμφωνητικά/δηλώσεις </w:t>
      </w:r>
      <w:r w:rsidR="004C3766" w:rsidRPr="07571D1B">
        <w:rPr>
          <w:lang w:val="el-GR"/>
        </w:rPr>
        <w:t>συνεργασίας</w:t>
      </w:r>
      <w:r w:rsidR="004C3766" w:rsidRPr="11E90C04">
        <w:rPr>
          <w:rFonts w:eastAsia="SimSun"/>
          <w:i/>
          <w:iCs/>
          <w:color w:val="0099FF"/>
          <w:lang w:val="el-GR" w:bidi="hi-IN"/>
        </w:rPr>
        <w:t>.</w:t>
      </w:r>
      <w:r w:rsidR="004C3766">
        <w:rPr>
          <w:rStyle w:val="WW-FootnoteReference12"/>
          <w:lang w:val="el-GR"/>
        </w:rPr>
        <w:footnoteReference w:id="36"/>
      </w:r>
      <w:r w:rsidR="004C3766" w:rsidRPr="07571D1B">
        <w:rPr>
          <w:lang w:val="el-GR"/>
        </w:rPr>
        <w:t>.</w:t>
      </w:r>
      <w:r w:rsidR="00591516">
        <w:rPr>
          <w:lang w:val="el-GR"/>
        </w:rPr>
        <w:t xml:space="preserve"> </w:t>
      </w:r>
      <w:r w:rsidRPr="00603221">
        <w:rPr>
          <w:lang w:val="el-GR"/>
        </w:rPr>
        <w:t xml:space="preserve">Σε περίπτωση διακοπής της συνεργασίας του </w:t>
      </w:r>
      <w:r w:rsidR="00AE3B25" w:rsidRPr="07571D1B">
        <w:rPr>
          <w:lang w:val="el-GR"/>
        </w:rPr>
        <w:t>α</w:t>
      </w:r>
      <w:r w:rsidRPr="00603221">
        <w:rPr>
          <w:lang w:val="el-GR"/>
        </w:rPr>
        <w:t xml:space="preserve">ναδόχου με υπεργολάβο/ υπεργολάβους της σύμβασης, αυτός υποχρεούται σε άμεση γνωστοποίηση της διακοπής αυτής στην </w:t>
      </w:r>
      <w:r w:rsidR="00AE3B25" w:rsidRPr="07571D1B">
        <w:rPr>
          <w:lang w:val="el-GR"/>
        </w:rPr>
        <w:t>α</w:t>
      </w:r>
      <w:r w:rsidRPr="00603221">
        <w:rPr>
          <w:lang w:val="el-GR"/>
        </w:rPr>
        <w:t xml:space="preserve">ναθέτουσα </w:t>
      </w:r>
      <w:r w:rsidR="00AE3B25" w:rsidRPr="07571D1B">
        <w:rPr>
          <w:lang w:val="el-GR"/>
        </w:rPr>
        <w:t>α</w:t>
      </w:r>
      <w:r w:rsidRPr="00603221">
        <w:rPr>
          <w:lang w:val="el-GR"/>
        </w:rPr>
        <w:t xml:space="preserve">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70D5D069"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EC18DC">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EC18DC">
        <w:rPr>
          <w:lang w:val="el-GR"/>
        </w:rPr>
        <w:t>0</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4A95941E" w:rsidR="005A3530" w:rsidRPr="00603221" w:rsidRDefault="005A3530" w:rsidP="11E90C04">
      <w:pPr>
        <w:rPr>
          <w:lang w:val="el-GR"/>
        </w:rPr>
      </w:pPr>
    </w:p>
    <w:p w14:paraId="247F5814" w14:textId="52892D7F" w:rsidR="008338F0" w:rsidRPr="00603221" w:rsidRDefault="003355E7" w:rsidP="00674F58">
      <w:pPr>
        <w:pStyle w:val="Heading2"/>
        <w:numPr>
          <w:ilvl w:val="1"/>
          <w:numId w:val="235"/>
        </w:numPr>
        <w:tabs>
          <w:tab w:val="clear" w:pos="567"/>
        </w:tabs>
        <w:ind w:left="567" w:hanging="567"/>
        <w:rPr>
          <w:rFonts w:cs="Tahoma"/>
          <w:lang w:val="el-GR"/>
        </w:rPr>
      </w:pPr>
      <w:bookmarkStart w:id="372" w:name="_Ref496607258"/>
      <w:bookmarkStart w:id="373" w:name="_Toc97194322"/>
      <w:bookmarkStart w:id="374" w:name="_Toc97194455"/>
      <w:bookmarkStart w:id="375" w:name="_Toc196735962"/>
      <w:r w:rsidRPr="00603221">
        <w:rPr>
          <w:rFonts w:cs="Tahoma"/>
          <w:lang w:val="el-GR"/>
        </w:rPr>
        <w:t>Τροποποίηση σύμβασης κατά τη διάρκειά της</w:t>
      </w:r>
      <w:bookmarkEnd w:id="372"/>
      <w:bookmarkEnd w:id="373"/>
      <w:bookmarkEnd w:id="374"/>
      <w:bookmarkEnd w:id="375"/>
      <w:r w:rsidRPr="00603221">
        <w:rPr>
          <w:rFonts w:cs="Tahoma"/>
          <w:lang w:val="el-GR"/>
        </w:rPr>
        <w:t xml:space="preserve"> </w:t>
      </w:r>
    </w:p>
    <w:p w14:paraId="29629646" w14:textId="3160E142" w:rsidR="00AE3B25" w:rsidRPr="00591516" w:rsidRDefault="003355E7" w:rsidP="00C84C58">
      <w:pPr>
        <w:rPr>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w:t>
      </w:r>
      <w:r w:rsidR="00AE3B25" w:rsidRPr="07571D1B">
        <w:rPr>
          <w:lang w:val="el-GR"/>
        </w:rPr>
        <w:t>ό</w:t>
      </w:r>
      <w:r w:rsidR="00E256F9" w:rsidRPr="00603221">
        <w:rPr>
          <w:lang w:val="el-GR"/>
        </w:rPr>
        <w:t>δ</w:t>
      </w:r>
      <w:r w:rsidR="00AE3B25" w:rsidRPr="07571D1B">
        <w:rPr>
          <w:lang w:val="el-GR"/>
        </w:rPr>
        <w:t>ι</w:t>
      </w:r>
      <w:r w:rsidR="00E256F9" w:rsidRPr="00603221">
        <w:rPr>
          <w:lang w:val="el-GR"/>
        </w:rPr>
        <w:t xml:space="preserve">ου </w:t>
      </w:r>
      <w:r w:rsidR="004C3766" w:rsidRPr="07571D1B">
        <w:rPr>
          <w:lang w:val="el-GR"/>
        </w:rPr>
        <w:t xml:space="preserve">οργάνου της </w:t>
      </w:r>
      <w:r w:rsidR="004C3766">
        <w:rPr>
          <w:rStyle w:val="FootnoteReference2"/>
          <w:lang w:val="el-GR"/>
        </w:rPr>
        <w:footnoteReference w:id="37"/>
      </w:r>
      <w:r w:rsidR="00C84C58" w:rsidRPr="00C84C58">
        <w:rPr>
          <w:lang w:val="el-GR"/>
        </w:rPr>
        <w:t>.</w:t>
      </w:r>
      <w:r w:rsidR="004C3766" w:rsidRPr="07571D1B">
        <w:rPr>
          <w:lang w:val="el-GR"/>
        </w:rPr>
        <w:t xml:space="preserve"> </w:t>
      </w:r>
    </w:p>
    <w:p w14:paraId="2E2A8747" w14:textId="42D7D96D"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Pr>
          <w:lang w:val="el-GR"/>
        </w:rPr>
        <w:t xml:space="preserve">τους </w:t>
      </w:r>
      <w:r w:rsidRPr="00911940">
        <w:rPr>
          <w:lang w:val="el-GR"/>
        </w:rPr>
        <w:t xml:space="preserve">λόγους της παραγράφου 4.6, πλην αυτού της περ. (α), η αναθέτουσα αρχή δύναται να προσκαλέσει </w:t>
      </w:r>
      <w:bookmarkStart w:id="376" w:name="_Hlk126505992"/>
      <w:r w:rsidRPr="00911940">
        <w:rPr>
          <w:lang w:val="el-GR"/>
        </w:rPr>
        <w:t>τον</w:t>
      </w:r>
      <w:r w:rsidR="00DA2284" w:rsidRPr="07571D1B">
        <w:rPr>
          <w:lang w:val="el-GR"/>
        </w:rPr>
        <w:t xml:space="preserve"> </w:t>
      </w:r>
      <w:r w:rsidRPr="00911940">
        <w:rPr>
          <w:lang w:val="el-GR"/>
        </w:rPr>
        <w:t>επόμενο</w:t>
      </w:r>
      <w:bookmarkEnd w:id="376"/>
      <w:r w:rsidRPr="00911940">
        <w:rPr>
          <w:lang w:val="el-GR"/>
        </w:rPr>
        <w:t>, κατά σειρά κατάταξης οικονομικό φορέα που συμμετέχει</w:t>
      </w:r>
      <w:bookmarkStart w:id="377" w:name="_Hlk126506010"/>
      <w:r w:rsidRPr="00911940">
        <w:rPr>
          <w:lang w:val="el-GR"/>
        </w:rPr>
        <w:t xml:space="preserve">-ουν </w:t>
      </w:r>
      <w:bookmarkEnd w:id="377"/>
      <w:r w:rsidRPr="00911940">
        <w:rPr>
          <w:lang w:val="el-GR"/>
        </w:rPr>
        <w:t xml:space="preserve">στην παρούσα διαδικασία ανάθεσης της συγκεκριμένης σύμβασης και να του προτείνει να αναλάβει το ανεκτέλεστο </w:t>
      </w:r>
      <w:r w:rsidR="00DA2284" w:rsidRPr="07571D1B">
        <w:rPr>
          <w:lang w:val="el-GR"/>
        </w:rPr>
        <w:t xml:space="preserve">τμήμα </w:t>
      </w:r>
      <w:r w:rsidRPr="00911940">
        <w:rPr>
          <w:lang w:val="el-GR"/>
        </w:rPr>
        <w:t xml:space="preserve">της σύμβασης, με τους ίδιους όρους και προϋποθέσεις και σε τίμημα που δεν θα υπερβαίνει την </w:t>
      </w:r>
      <w:r w:rsidRPr="00911940">
        <w:rPr>
          <w:lang w:val="el-GR"/>
        </w:rPr>
        <w:lastRenderedPageBreak/>
        <w:t xml:space="preserve">προσφορά </w:t>
      </w:r>
      <w:bookmarkStart w:id="378" w:name="_Hlk126506094"/>
      <w:r w:rsidRPr="00911940">
        <w:rPr>
          <w:lang w:val="el-GR"/>
        </w:rPr>
        <w:t xml:space="preserve">που είχε υποβάλει ο έκπτωτος </w:t>
      </w:r>
      <w:bookmarkEnd w:id="378"/>
      <w:r w:rsidRPr="00911940">
        <w:rPr>
          <w:lang w:val="el-GR"/>
        </w:rPr>
        <w:t>(ρήτρα υποκατάστασης)</w:t>
      </w:r>
      <w:r w:rsidRPr="00911940">
        <w:rPr>
          <w:vertAlign w:val="superscript"/>
          <w:lang w:val="el-GR"/>
        </w:rPr>
        <w:footnoteReference w:id="38"/>
      </w:r>
      <w:r w:rsidRPr="00911940">
        <w:rPr>
          <w:vertAlign w:val="superscript"/>
          <w:lang w:val="el-GR"/>
        </w:rPr>
        <w:t>.</w:t>
      </w:r>
      <w:r w:rsidRPr="00911940">
        <w:rPr>
          <w:lang w:val="el-GR"/>
        </w:rPr>
        <w:t xml:space="preserve"> Η σύμβαση συνάπτεται, εφόσον εντός της τ</w:t>
      </w:r>
      <w:r w:rsidR="00DA2284" w:rsidRPr="07571D1B">
        <w:rPr>
          <w:lang w:val="el-GR"/>
        </w:rPr>
        <w:t>αχ</w:t>
      </w:r>
      <w:r w:rsidRPr="00911940">
        <w:rPr>
          <w:lang w:val="el-GR"/>
        </w:rPr>
        <w:t xml:space="preserve">θείσας προθεσμίας περιέλθει στην αναθέτουσα αρχή έγγραφη και ανεπιφύλακτη αποδοχή </w:t>
      </w:r>
      <w:r w:rsidR="00DA2284" w:rsidRPr="07571D1B">
        <w:rPr>
          <w:lang w:val="el-GR"/>
        </w:rPr>
        <w:t>της πρόσκλησης</w:t>
      </w:r>
      <w:r w:rsidRPr="00911940">
        <w:rPr>
          <w:lang w:val="el-GR"/>
        </w:rPr>
        <w:t xml:space="preserve">. Η άπρακτη πάροδος της προθεσμίας θεωρείται ως απόρριψη της πρότασης. Αν </w:t>
      </w:r>
      <w:r w:rsidR="00DA2284" w:rsidRPr="07571D1B">
        <w:rPr>
          <w:lang w:val="el-GR"/>
        </w:rPr>
        <w:t xml:space="preserve">ο ανωτέρω </w:t>
      </w:r>
      <w:r w:rsidRPr="00911940">
        <w:rPr>
          <w:lang w:val="el-GR"/>
        </w:rPr>
        <w:t>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6F91E32F" w:rsidR="008338F0" w:rsidRPr="00603221" w:rsidRDefault="003355E7" w:rsidP="00674F58">
      <w:pPr>
        <w:pStyle w:val="Heading2"/>
        <w:numPr>
          <w:ilvl w:val="1"/>
          <w:numId w:val="235"/>
        </w:numPr>
        <w:tabs>
          <w:tab w:val="clear" w:pos="567"/>
        </w:tabs>
        <w:ind w:left="567" w:hanging="567"/>
        <w:rPr>
          <w:rFonts w:cs="Tahoma"/>
          <w:lang w:val="el-GR"/>
        </w:rPr>
      </w:pPr>
      <w:bookmarkStart w:id="379" w:name="_Toc97194324"/>
      <w:bookmarkStart w:id="380" w:name="_Toc97194457"/>
      <w:bookmarkStart w:id="381" w:name="_Ref118479492"/>
      <w:bookmarkStart w:id="382" w:name="_Ref118479515"/>
      <w:bookmarkStart w:id="383" w:name="_Toc196735963"/>
      <w:r w:rsidRPr="00603221">
        <w:rPr>
          <w:rFonts w:cs="Tahoma"/>
          <w:lang w:val="el-GR"/>
        </w:rPr>
        <w:t>Δικαίωμα μονομερούς λύσης της σύμβασης</w:t>
      </w:r>
      <w:bookmarkEnd w:id="379"/>
      <w:bookmarkEnd w:id="380"/>
      <w:bookmarkEnd w:id="381"/>
      <w:bookmarkEnd w:id="382"/>
      <w:bookmarkEnd w:id="383"/>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6CAE7EDD" w:rsidR="00FE0D21" w:rsidRPr="00C229F3" w:rsidRDefault="00FE0D21" w:rsidP="00FE0D21">
      <w:pPr>
        <w:rPr>
          <w:lang w:val="el-GR"/>
        </w:rPr>
      </w:pPr>
      <w:r>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C84C58" w:rsidRPr="00CC0C13">
        <w:rPr>
          <w:lang w:val="el-GR"/>
        </w:rPr>
        <w:t>,</w:t>
      </w:r>
      <w:r>
        <w:rPr>
          <w:lang w:val="el-GR"/>
        </w:rPr>
        <w:t xml:space="preserve"> </w:t>
      </w:r>
    </w:p>
    <w:p w14:paraId="1E2FA364" w14:textId="5902CB76" w:rsidR="00FE0D21" w:rsidRPr="00C229F3" w:rsidRDefault="00FE0D21" w:rsidP="00FE0D21">
      <w:pPr>
        <w:rPr>
          <w:lang w:val="el-GR"/>
        </w:rPr>
      </w:pPr>
      <w:r w:rsidRPr="11E90C04">
        <w:rPr>
          <w:lang w:val="el-GR"/>
        </w:rPr>
        <w:t>β) κατά το</w:t>
      </w:r>
      <w:r w:rsidR="00C223CF" w:rsidRPr="11E90C04">
        <w:rPr>
          <w:lang w:val="el-GR"/>
        </w:rPr>
        <w:t>ν</w:t>
      </w:r>
      <w:r w:rsidRPr="11E90C04">
        <w:rPr>
          <w:lang w:val="el-GR"/>
        </w:rPr>
        <w:t xml:space="preserve"> χρόνο της ανάθεσης της σύμβασης, </w:t>
      </w:r>
      <w:r w:rsidR="00C223CF" w:rsidRPr="11E90C04">
        <w:rPr>
          <w:lang w:val="el-GR"/>
        </w:rPr>
        <w:t xml:space="preserve">ο ανάδοχος, </w:t>
      </w:r>
      <w:r w:rsidRPr="11E90C04">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84" w:name="_Hlk118481822"/>
      <w:r w:rsidRPr="005F0A0D">
        <w:rPr>
          <w:lang w:val="el-GR"/>
        </w:rPr>
        <w:t>αδικήματα που αναφέρονται στην παρ. 2.2.3.1 της παρούσας,</w:t>
      </w:r>
    </w:p>
    <w:p w14:paraId="660AB9D4" w14:textId="285CF34D" w:rsidR="006C03D6" w:rsidRPr="005F0A0D" w:rsidRDefault="006C03D6" w:rsidP="006C03D6">
      <w:pPr>
        <w:rPr>
          <w:lang w:val="el-GR"/>
        </w:rPr>
      </w:pPr>
      <w:r w:rsidRPr="11E90C04">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w:t>
      </w:r>
      <w:r w:rsidR="00C223CF" w:rsidRPr="11E90C04">
        <w:rPr>
          <w:lang w:val="el-GR"/>
        </w:rPr>
        <w:t xml:space="preserve">που </w:t>
      </w:r>
      <w:r w:rsidRPr="11E90C04">
        <w:rPr>
          <w:lang w:val="el-GR"/>
        </w:rPr>
        <w:t xml:space="preserve">θα βρεθεί σε </w:t>
      </w:r>
      <w:r w:rsidR="00C223CF" w:rsidRPr="11E90C04">
        <w:rPr>
          <w:lang w:val="el-GR"/>
        </w:rPr>
        <w:t xml:space="preserve">από τις </w:t>
      </w:r>
      <w:r w:rsidRPr="11E90C04">
        <w:rPr>
          <w:lang w:val="el-GR"/>
        </w:rPr>
        <w:t>καταστάσε</w:t>
      </w:r>
      <w:r w:rsidR="00C223CF" w:rsidRPr="11E90C04">
        <w:rPr>
          <w:lang w:val="el-GR"/>
        </w:rPr>
        <w:t>ις</w:t>
      </w:r>
      <w:r w:rsidRPr="11E90C04">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sidRPr="11E90C04">
        <w:rPr>
          <w:lang w:val="el-GR"/>
        </w:rPr>
        <w:t xml:space="preserve"> δραστηριότητας</w:t>
      </w:r>
      <w:r w:rsidRPr="11E90C04">
        <w:rPr>
          <w:lang w:val="el-GR"/>
        </w:rPr>
        <w:t>.</w:t>
      </w:r>
    </w:p>
    <w:p w14:paraId="4487F054" w14:textId="4CF54D28"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001463CC">
        <w:rPr>
          <w:lang w:val="el-GR"/>
        </w:rPr>
        <w:t>όπ</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EC18DC" w:rsidRPr="00344D93">
        <w:rPr>
          <w:lang w:val="el-GR"/>
        </w:rPr>
        <w:t xml:space="preserve">ΠΑΡΑΡΤΗΜΑ </w:t>
      </w:r>
      <w:r w:rsidR="00EC18DC" w:rsidRPr="005A0CDE">
        <w:rPr>
          <w:lang w:val="el-GR"/>
        </w:rPr>
        <w:t>X</w:t>
      </w:r>
      <w:r w:rsidR="00EC18DC" w:rsidRPr="00344D93">
        <w:rPr>
          <w:lang w:val="el-GR"/>
        </w:rPr>
        <w:t xml:space="preserve"> – Ρήτρα Ακεραιότητας</w:t>
      </w:r>
      <w:r>
        <w:rPr>
          <w:cs/>
          <w:lang w:val="el-GR"/>
        </w:rPr>
        <w:fldChar w:fldCharType="end"/>
      </w:r>
      <w:r w:rsidRPr="11E90C04">
        <w:rPr>
          <w:cs/>
          <w:lang w:val="el-GR"/>
        </w:rPr>
        <w:t xml:space="preserve"> </w:t>
      </w:r>
      <w:r>
        <w:rPr>
          <w:lang w:val="el-GR"/>
        </w:rPr>
        <w:t>και θα περιληφθεί στη σύμβαση</w:t>
      </w:r>
      <w:r w:rsidRPr="00AE326F">
        <w:rPr>
          <w:lang w:val="el-GR"/>
        </w:rPr>
        <w:t>.</w:t>
      </w:r>
    </w:p>
    <w:bookmarkEnd w:id="384"/>
    <w:p w14:paraId="12910C8F" w14:textId="2E1B9917" w:rsidR="009649DC" w:rsidRPr="00603221" w:rsidRDefault="009649DC" w:rsidP="00AF6BC2">
      <w:pPr>
        <w:rPr>
          <w:b/>
          <w:bCs/>
          <w:lang w:val="el-GR"/>
        </w:rPr>
      </w:pPr>
    </w:p>
    <w:p w14:paraId="619B8F8E" w14:textId="77777777" w:rsidR="008338F0" w:rsidRPr="007113DC" w:rsidRDefault="003355E7" w:rsidP="006D2C7C">
      <w:pPr>
        <w:pStyle w:val="Heading1"/>
        <w:numPr>
          <w:ilvl w:val="0"/>
          <w:numId w:val="235"/>
        </w:numPr>
        <w:rPr>
          <w:rFonts w:cs="Tahoma"/>
          <w:sz w:val="22"/>
          <w:szCs w:val="22"/>
          <w:lang w:val="el-GR"/>
        </w:rPr>
      </w:pPr>
      <w:bookmarkStart w:id="385" w:name="_Toc97194458"/>
      <w:bookmarkStart w:id="386" w:name="_Toc196735964"/>
      <w:r w:rsidRPr="007113DC">
        <w:rPr>
          <w:rFonts w:cs="Tahoma"/>
          <w:sz w:val="22"/>
          <w:szCs w:val="22"/>
          <w:lang w:val="el-GR"/>
        </w:rPr>
        <w:lastRenderedPageBreak/>
        <w:t>ΕΙΔΙΚΟΙ ΟΡΟΙ ΕΚΤΕΛΕΣΗΣ ΤΗΣ ΣΥΜΒΑΣΗΣ</w:t>
      </w:r>
      <w:bookmarkEnd w:id="385"/>
      <w:bookmarkEnd w:id="386"/>
      <w:r w:rsidRPr="007113DC">
        <w:rPr>
          <w:rFonts w:cs="Tahoma"/>
          <w:sz w:val="22"/>
          <w:szCs w:val="22"/>
          <w:lang w:val="el-GR"/>
        </w:rPr>
        <w:t xml:space="preserve"> </w:t>
      </w:r>
    </w:p>
    <w:p w14:paraId="27DF30F9" w14:textId="696A5E28" w:rsidR="008338F0" w:rsidRPr="00603221" w:rsidRDefault="003355E7" w:rsidP="00674F58">
      <w:pPr>
        <w:pStyle w:val="Heading2"/>
        <w:numPr>
          <w:ilvl w:val="1"/>
          <w:numId w:val="235"/>
        </w:numPr>
        <w:tabs>
          <w:tab w:val="clear" w:pos="567"/>
        </w:tabs>
        <w:ind w:left="567" w:hanging="567"/>
        <w:rPr>
          <w:rFonts w:cs="Tahoma"/>
          <w:lang w:val="el-GR"/>
        </w:rPr>
      </w:pPr>
      <w:bookmarkStart w:id="387" w:name="_Ref496607306"/>
      <w:bookmarkStart w:id="388" w:name="_Toc97194325"/>
      <w:bookmarkStart w:id="389" w:name="_Toc97194459"/>
      <w:bookmarkStart w:id="390" w:name="_Toc196735965"/>
      <w:r w:rsidRPr="00603221">
        <w:rPr>
          <w:rFonts w:cs="Tahoma"/>
          <w:lang w:val="el-GR"/>
        </w:rPr>
        <w:t>Τρόπος πληρωμής</w:t>
      </w:r>
      <w:bookmarkEnd w:id="387"/>
      <w:bookmarkEnd w:id="388"/>
      <w:bookmarkEnd w:id="389"/>
      <w:bookmarkEnd w:id="390"/>
      <w:r w:rsidRPr="00603221">
        <w:rPr>
          <w:rFonts w:cs="Tahoma"/>
          <w:lang w:val="el-GR"/>
        </w:rPr>
        <w:t xml:space="preserve"> </w:t>
      </w:r>
    </w:p>
    <w:p w14:paraId="386699FF" w14:textId="72041A6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w:t>
      </w:r>
      <w:r w:rsidR="00F77703">
        <w:rPr>
          <w:lang w:val="el-GR"/>
        </w:rPr>
        <w:t>ν</w:t>
      </w:r>
      <w:r w:rsidR="007C6E3D" w:rsidRPr="00603221">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bookmarkStart w:id="391" w:name="_Hlk126506592"/>
      <w:r w:rsidRPr="11E90C04">
        <w:rPr>
          <w:b/>
          <w:bCs/>
          <w:lang w:val="el-GR"/>
        </w:rPr>
        <w:t xml:space="preserve">Τρόποι Πληρωμής: </w:t>
      </w:r>
    </w:p>
    <w:bookmarkEnd w:id="391"/>
    <w:p w14:paraId="61C89492" w14:textId="285AE48D" w:rsidR="00111FE3" w:rsidRDefault="00111FE3" w:rsidP="006D2C7C">
      <w:pPr>
        <w:numPr>
          <w:ilvl w:val="0"/>
          <w:numId w:val="72"/>
        </w:numPr>
        <w:rPr>
          <w:lang w:val="el-GR"/>
        </w:rPr>
      </w:pPr>
      <w:r w:rsidRPr="005E0918">
        <w:rPr>
          <w:lang w:val="el-GR"/>
        </w:rPr>
        <w:t>Το 55% της συμβατικής αξίας με την έναρξη παραγωγικής λειτουργίας του έργου και 45% με την οριστική παραλαβή του έργου.</w:t>
      </w:r>
      <w:r w:rsidRPr="005E0918">
        <w:rPr>
          <w:lang w:val="en-US"/>
        </w:rPr>
        <w:t> </w:t>
      </w:r>
    </w:p>
    <w:p w14:paraId="4907C126" w14:textId="77777777" w:rsidR="00335E18" w:rsidRDefault="00335E18" w:rsidP="00335E18">
      <w:pPr>
        <w:numPr>
          <w:ilvl w:val="0"/>
          <w:numId w:val="72"/>
        </w:numPr>
        <w:rPr>
          <w:lang w:val="el-GR"/>
        </w:rPr>
      </w:pPr>
      <w:r w:rsidRPr="00335E18">
        <w:rPr>
          <w:lang w:val="el-GR"/>
        </w:rPr>
        <w:t>α) Χορήγηση έντοκης προκαταβολής μέχρι ποσοστού 30% της συμβατικής αξίας χωρίς Φ.Π.Α., με την κατάθεση ισόποσης εγγύησης.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5AF1BAD" w14:textId="77777777" w:rsidR="007D7266" w:rsidRPr="007D7266" w:rsidRDefault="007D7266" w:rsidP="009729D9">
      <w:pPr>
        <w:pStyle w:val="ListParagraph"/>
        <w:rPr>
          <w:lang w:val="el-GR"/>
        </w:rPr>
      </w:pPr>
      <w:r w:rsidRPr="007D7266">
        <w:rPr>
          <w:lang w:val="el-GR"/>
        </w:rPr>
        <w:t>β) Καταβολή του 30% της συμβατικής αξίας χωρίς ΦΠΑ με την έναρξη παραγωγικής λειτουργίας</w:t>
      </w:r>
      <w:r w:rsidRPr="007D7266">
        <w:rPr>
          <w:lang w:val="en-US"/>
        </w:rPr>
        <w:t> </w:t>
      </w:r>
    </w:p>
    <w:p w14:paraId="6B1D3A3C" w14:textId="4D48BB74" w:rsidR="00335E18" w:rsidRDefault="007D7266" w:rsidP="00DE1F94">
      <w:pPr>
        <w:ind w:left="720"/>
        <w:rPr>
          <w:lang w:val="el-GR"/>
        </w:rPr>
      </w:pPr>
      <w:r>
        <w:rPr>
          <w:lang w:val="el-GR"/>
        </w:rPr>
        <w:t>γ</w:t>
      </w:r>
      <w:r w:rsidR="00335E18" w:rsidRPr="00335E18">
        <w:rPr>
          <w:lang w:val="el-GR"/>
        </w:rPr>
        <w:t>) Καταβολή του υπόλοιπου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 τόκος.</w:t>
      </w:r>
    </w:p>
    <w:p w14:paraId="23E98ABF" w14:textId="2101D08A" w:rsidR="001E54F6" w:rsidRPr="00603221" w:rsidRDefault="001E54F6" w:rsidP="11E90C04">
      <w:pPr>
        <w:rPr>
          <w:b/>
          <w:bCs/>
          <w:lang w:val="el-GR"/>
        </w:rPr>
      </w:pPr>
    </w:p>
    <w:p w14:paraId="517C7CA7" w14:textId="77777777" w:rsidR="0068732F" w:rsidRPr="00603221" w:rsidRDefault="0068732F" w:rsidP="0068732F">
      <w:pPr>
        <w:tabs>
          <w:tab w:val="left" w:pos="426"/>
        </w:tabs>
        <w:ind w:left="426" w:hanging="426"/>
        <w:rPr>
          <w:lang w:val="el-GR"/>
        </w:rPr>
      </w:pPr>
      <w:bookmarkStart w:id="392" w:name="_Hlk126506700"/>
      <w:r w:rsidRPr="00603221">
        <w:rPr>
          <w:lang w:val="el-GR"/>
        </w:rPr>
        <w:t xml:space="preserve">Επισημαίνεται ότι η παραπάνω προκαταβολή δύναται να χορηγηθεί και τμηματικά. </w:t>
      </w:r>
    </w:p>
    <w:bookmarkEnd w:id="392"/>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16CD4B03" w:rsidR="00AB0E23" w:rsidRDefault="003355E7">
      <w:pPr>
        <w:rPr>
          <w:lang w:val="el-GR" w:eastAsia="el-GR"/>
        </w:rPr>
      </w:pPr>
      <w:r w:rsidRPr="11E90C04">
        <w:rPr>
          <w:lang w:val="el-GR"/>
        </w:rPr>
        <w:t xml:space="preserve">5.1.2. Toν </w:t>
      </w:r>
      <w:r w:rsidR="00F60578" w:rsidRPr="11E90C04">
        <w:rPr>
          <w:lang w:val="el-GR"/>
        </w:rPr>
        <w:t>α</w:t>
      </w:r>
      <w:r w:rsidRPr="11E90C04">
        <w:rPr>
          <w:lang w:val="el-GR"/>
        </w:rPr>
        <w:t xml:space="preserve">νάδοχο βαρύνουν </w:t>
      </w:r>
      <w:r w:rsidRPr="11E90C04">
        <w:rPr>
          <w:lang w:val="el-GR" w:eastAsia="el-GR"/>
        </w:rPr>
        <w:t xml:space="preserve">οι υπέρ τρίτων κρατήσεις, </w:t>
      </w:r>
      <w:r w:rsidR="00F60578" w:rsidRPr="11E90C04">
        <w:rPr>
          <w:lang w:val="el-GR" w:eastAsia="el-GR"/>
        </w:rPr>
        <w:t>καθώ</w:t>
      </w:r>
      <w:r w:rsidRPr="11E90C04">
        <w:rPr>
          <w:lang w:val="el-GR" w:eastAsia="el-GR"/>
        </w:rPr>
        <w:t xml:space="preserve">ς και κάθε άλλη επιβάρυνση, σύμφωνα με την κείμενη νομοθεσία, μη συμπεριλαμβανομένου Φ.Π.Α., </w:t>
      </w:r>
      <w:bookmarkStart w:id="393" w:name="_Hlk126506906"/>
      <w:r w:rsidR="00AB0E23" w:rsidRPr="11E90C04">
        <w:rPr>
          <w:lang w:val="el-GR" w:eastAsia="el-GR"/>
        </w:rPr>
        <w:t xml:space="preserve">για την </w:t>
      </w:r>
      <w:r w:rsidR="005A402F" w:rsidRPr="11E90C04">
        <w:rPr>
          <w:lang w:val="el-GR" w:eastAsia="el-GR"/>
        </w:rPr>
        <w:t xml:space="preserve">παροχή των υπηρεσιών </w:t>
      </w:r>
      <w:bookmarkEnd w:id="393"/>
      <w:r w:rsidRPr="11E90C04">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0A8D4D34" w:rsidR="00E97E4D" w:rsidRPr="00E97E4D" w:rsidRDefault="00E4164C" w:rsidP="00E97E4D">
      <w:pPr>
        <w:rPr>
          <w:lang w:val="el-GR"/>
        </w:rPr>
      </w:pPr>
      <w:bookmarkStart w:id="394" w:name="_Hlk126506986"/>
      <w:bookmarkStart w:id="395" w:name="_Hlk118712168"/>
      <w:r w:rsidRPr="11E90C04">
        <w:rPr>
          <w:lang w:val="el-GR"/>
        </w:rPr>
        <w:t xml:space="preserve">α) </w:t>
      </w:r>
      <w:r w:rsidR="00E97E4D" w:rsidRPr="11E90C04">
        <w:rPr>
          <w:lang w:val="el-GR"/>
        </w:rPr>
        <w:t xml:space="preserve">Κράτηση ύψους 0,1% </w:t>
      </w:r>
      <w:bookmarkStart w:id="396" w:name="_Hlk167316535"/>
      <w:r w:rsidR="00260453" w:rsidRPr="11E90C04">
        <w:rPr>
          <w:lang w:val="el-GR"/>
        </w:rPr>
        <w:t>η οποία</w:t>
      </w:r>
      <w:r w:rsidR="00E97E4D" w:rsidRPr="11E90C04">
        <w:rPr>
          <w:lang w:val="el-GR"/>
        </w:rPr>
        <w:t xml:space="preserve"> υπολογίζεται </w:t>
      </w:r>
      <w:bookmarkEnd w:id="396"/>
      <w:r w:rsidR="00E97E4D" w:rsidRPr="11E90C04">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bookmarkEnd w:id="394"/>
    </w:p>
    <w:bookmarkEnd w:id="395"/>
    <w:p w14:paraId="4DA4C02E" w14:textId="77777777" w:rsidR="00E97E4D" w:rsidRPr="00685FDF" w:rsidRDefault="00E97E4D" w:rsidP="00E97E4D">
      <w:pPr>
        <w:rPr>
          <w:lang w:val="el-GR"/>
        </w:rPr>
      </w:pPr>
    </w:p>
    <w:p w14:paraId="4475FA63" w14:textId="1315F835" w:rsidR="006D30AC"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Pr>
          <w:lang w:val="el-GR"/>
        </w:rPr>
        <w:t xml:space="preserve"> </w:t>
      </w:r>
      <w:bookmarkStart w:id="397" w:name="_Hlk167316590"/>
      <w:r w:rsidR="008E30E2" w:rsidRPr="005A4C83">
        <w:rPr>
          <w:lang w:val="el-GR"/>
        </w:rPr>
        <w:t>Μέχρι την έκδοση της κοινής απόφασης της παρ. 6 του άρθρου 36 του ν. 4412/2016, η ως άνω κράτηση δεν επιβάλλεται</w:t>
      </w:r>
      <w:r w:rsidR="008E30E2">
        <w:rPr>
          <w:lang w:val="el-GR"/>
        </w:rPr>
        <w:t>.</w:t>
      </w:r>
    </w:p>
    <w:bookmarkEnd w:id="397"/>
    <w:p w14:paraId="624CB4C1" w14:textId="0798B7F2"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w:t>
      </w:r>
      <w:r w:rsidR="00FC30A0">
        <w:rPr>
          <w:lang w:val="el-GR"/>
        </w:rPr>
        <w:t xml:space="preserve"> ΟΠΕΚΑ</w:t>
      </w:r>
      <w:r w:rsidRPr="00603221">
        <w:rPr>
          <w:lang w:val="el-GR"/>
        </w:rPr>
        <w:t xml:space="preserve"> </w:t>
      </w:r>
      <w:r w:rsidR="00FC30A0">
        <w:rPr>
          <w:lang w:val="el-GR"/>
        </w:rPr>
        <w:t xml:space="preserve">(πρώην </w:t>
      </w:r>
      <w:r w:rsidRPr="00603221">
        <w:rPr>
          <w:lang w:val="el-GR"/>
        </w:rPr>
        <w:t>ΟΓΑ</w:t>
      </w:r>
      <w:r w:rsidR="00FC30A0">
        <w:rPr>
          <w:lang w:val="el-GR"/>
        </w:rPr>
        <w:t>)</w:t>
      </w:r>
      <w:r w:rsidRPr="00603221">
        <w:rPr>
          <w:lang w:val="el-GR"/>
        </w:rPr>
        <w:t>.</w:t>
      </w:r>
    </w:p>
    <w:p w14:paraId="25E10956" w14:textId="77777777" w:rsidR="00F60578" w:rsidRDefault="00F60578">
      <w:pPr>
        <w:suppressAutoHyphens w:val="0"/>
        <w:spacing w:after="0"/>
        <w:jc w:val="left"/>
        <w:rPr>
          <w:lang w:val="el-GR"/>
        </w:rPr>
      </w:pPr>
    </w:p>
    <w:p w14:paraId="4841D135" w14:textId="67F619AA" w:rsidR="00AB0E23" w:rsidRDefault="00F60578">
      <w:pPr>
        <w:rPr>
          <w:lang w:val="el-GR"/>
        </w:rPr>
      </w:pPr>
      <w:bookmarkStart w:id="398" w:name="_Hlk167316609"/>
      <w:r w:rsidRPr="07571D1B">
        <w:rPr>
          <w:lang w:val="el-GR"/>
        </w:rPr>
        <w:t>5.1.3.</w:t>
      </w:r>
      <w:r w:rsidRPr="07571D1B">
        <w:rPr>
          <w:b/>
          <w:bCs/>
          <w:lang w:val="el-GR"/>
        </w:rPr>
        <w:t xml:space="preserve"> </w:t>
      </w:r>
      <w:r w:rsidR="4CA3A408" w:rsidRPr="11E90C04">
        <w:rPr>
          <w:rFonts w:eastAsia="Tahoma"/>
          <w:color w:val="000000" w:themeColor="text1"/>
          <w:lang w:val="el-GR"/>
        </w:rPr>
        <w:t xml:space="preserve">Σε περίπτωση υποβολής ηλεκτρονικού τιμολογίου,  ο ανάδοχος συμπληρώνει  στο πεδίο </w:t>
      </w:r>
      <w:r w:rsidR="4CA3A408" w:rsidRPr="11E90C04">
        <w:rPr>
          <w:rFonts w:eastAsia="Tahoma"/>
          <w:color w:val="000000" w:themeColor="text1"/>
          <w:lang w:val="en-US"/>
        </w:rPr>
        <w:t>BT</w:t>
      </w:r>
      <w:r w:rsidR="4CA3A408" w:rsidRPr="11E90C04">
        <w:rPr>
          <w:rFonts w:eastAsia="Tahoma"/>
          <w:color w:val="000000" w:themeColor="text1"/>
          <w:lang w:val="el-GR"/>
        </w:rPr>
        <w:t>-11: Στοιχείο αναφοράς αγαθού του Εθνικού Μορφότυπου Ηλεκτρονικού Τιμολογίου</w:t>
      </w:r>
      <w:r w:rsidR="4CA3A408" w:rsidRPr="11E90C04">
        <w:rPr>
          <w:rFonts w:eastAsia="Tahoma"/>
          <w:color w:val="000000" w:themeColor="text1"/>
          <w:vertAlign w:val="superscript"/>
          <w:lang w:val="el-GR"/>
        </w:rPr>
        <w:t>33</w:t>
      </w:r>
      <w:r w:rsidR="4CA3A408" w:rsidRPr="11E90C04">
        <w:rPr>
          <w:rFonts w:eastAsia="Tahoma"/>
          <w:color w:val="000000" w:themeColor="text1"/>
          <w:lang w:val="el-GR"/>
        </w:rPr>
        <w:t>: «τον  κωδικοποιημένο Ενάριθμο»</w:t>
      </w:r>
      <w:r w:rsidR="004E652B">
        <w:rPr>
          <w:rFonts w:eastAsia="Tahoma"/>
          <w:color w:val="000000" w:themeColor="text1"/>
          <w:lang w:val="el-GR"/>
        </w:rPr>
        <w:t>.</w:t>
      </w:r>
      <w:bookmarkEnd w:id="398"/>
    </w:p>
    <w:p w14:paraId="258E2804" w14:textId="77777777" w:rsidR="00674F58" w:rsidRPr="00603221" w:rsidRDefault="00674F58">
      <w:pPr>
        <w:rPr>
          <w:lang w:val="el-GR"/>
        </w:rPr>
      </w:pPr>
    </w:p>
    <w:p w14:paraId="2003B732" w14:textId="6DC960D4" w:rsidR="008338F0" w:rsidRPr="00603221" w:rsidRDefault="00331981" w:rsidP="00674F58">
      <w:pPr>
        <w:pStyle w:val="Heading2"/>
        <w:numPr>
          <w:ilvl w:val="1"/>
          <w:numId w:val="235"/>
        </w:numPr>
        <w:tabs>
          <w:tab w:val="clear" w:pos="567"/>
        </w:tabs>
        <w:ind w:left="567" w:hanging="567"/>
        <w:rPr>
          <w:rFonts w:cs="Tahoma"/>
          <w:lang w:val="el-GR"/>
        </w:rPr>
      </w:pPr>
      <w:bookmarkStart w:id="399" w:name="_Ref496607484"/>
      <w:bookmarkStart w:id="400" w:name="_Toc97194326"/>
      <w:bookmarkStart w:id="401" w:name="_Toc97194460"/>
      <w:bookmarkStart w:id="402" w:name="_Toc196735966"/>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99"/>
      <w:bookmarkEnd w:id="400"/>
      <w:bookmarkEnd w:id="401"/>
      <w:bookmarkEnd w:id="402"/>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403"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83C0E34" w:rsidR="002F345D" w:rsidRDefault="002F345D" w:rsidP="002F345D">
      <w:pPr>
        <w:suppressAutoHyphens w:val="0"/>
        <w:autoSpaceDE w:val="0"/>
        <w:rPr>
          <w:rFonts w:eastAsia="SimSun"/>
          <w:lang w:val="el-GR"/>
        </w:rPr>
      </w:pPr>
      <w:r w:rsidRPr="11E90C04">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F60578" w:rsidRPr="11E90C04">
        <w:rPr>
          <w:rFonts w:eastAsia="SimSun"/>
          <w:lang w:val="el-GR"/>
        </w:rPr>
        <w:t>χορηγήθηκε</w:t>
      </w:r>
      <w:r w:rsidRPr="11E90C04">
        <w:rPr>
          <w:rFonts w:eastAsia="SimSun"/>
          <w:lang w:val="el-GR"/>
        </w:rPr>
        <w:t xml:space="preserve">, σύμφωνα με τα </w:t>
      </w:r>
      <w:r w:rsidR="00F60578" w:rsidRPr="11E90C04">
        <w:rPr>
          <w:rFonts w:eastAsia="SimSun"/>
          <w:lang w:val="el-GR"/>
        </w:rPr>
        <w:t xml:space="preserve">προβλεπόμενα </w:t>
      </w:r>
      <w:r w:rsidRPr="11E90C04">
        <w:rPr>
          <w:rFonts w:eastAsia="SimSun"/>
          <w:lang w:val="el-GR"/>
        </w:rPr>
        <w:t xml:space="preserve">στο άρθρο 217 περί διάρκειας </w:t>
      </w:r>
      <w:r w:rsidR="00DB14F7" w:rsidRPr="11E90C04">
        <w:rPr>
          <w:rFonts w:eastAsia="SimSun"/>
          <w:lang w:val="el-GR"/>
        </w:rPr>
        <w:t xml:space="preserve">της </w:t>
      </w:r>
      <w:r w:rsidRPr="11E90C04">
        <w:rPr>
          <w:rFonts w:eastAsia="SimSun"/>
          <w:lang w:val="el-GR"/>
        </w:rPr>
        <w:t>σύμβασης παροχής υπηρεσίας με την επιφύλαξη της επόμενης παραγράφου.</w:t>
      </w:r>
    </w:p>
    <w:p w14:paraId="0F83E059" w14:textId="4DCE840D" w:rsidR="002F345D" w:rsidRPr="00346054" w:rsidRDefault="002F345D" w:rsidP="002F345D">
      <w:pPr>
        <w:suppressAutoHyphens w:val="0"/>
        <w:autoSpaceDE w:val="0"/>
        <w:rPr>
          <w:rFonts w:eastAsia="SimSun"/>
          <w:lang w:val="el-GR"/>
        </w:rPr>
      </w:pPr>
      <w:r w:rsidRPr="11E90C04">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DB14F7" w:rsidRPr="11E90C04">
        <w:rPr>
          <w:rFonts w:eastAsia="SimSun"/>
          <w:lang w:val="el-GR"/>
        </w:rPr>
        <w:t>στην</w:t>
      </w:r>
      <w:r w:rsidRPr="11E90C0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04" w:name="_Hlk126507153"/>
      <w:r w:rsidRPr="11E90C04">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11E90C04">
        <w:rPr>
          <w:lang w:val="el-GR"/>
        </w:rPr>
        <w:t xml:space="preserve"> </w:t>
      </w:r>
      <w:r w:rsidRPr="11E90C04">
        <w:rPr>
          <w:rFonts w:eastAsia="SimSun"/>
          <w:lang w:val="el-GR"/>
        </w:rPr>
        <w:t>Αν η προθεσμία, που τ</w:t>
      </w:r>
      <w:r w:rsidR="00DB14F7" w:rsidRPr="11E90C04">
        <w:rPr>
          <w:rFonts w:eastAsia="SimSun"/>
          <w:lang w:val="el-GR"/>
        </w:rPr>
        <w:t>άχθηκε</w:t>
      </w:r>
      <w:r w:rsidRPr="11E90C0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sidRPr="11E90C04">
        <w:rPr>
          <w:rFonts w:eastAsia="SimSun"/>
          <w:lang w:val="el-GR"/>
        </w:rPr>
        <w:t>της</w:t>
      </w:r>
      <w:r w:rsidRPr="11E90C04">
        <w:rPr>
          <w:rFonts w:eastAsia="SimSun"/>
          <w:lang w:val="el-GR"/>
        </w:rPr>
        <w:t xml:space="preserve"> προθεσμίας συμμόρφωσης.</w:t>
      </w:r>
      <w:bookmarkEnd w:id="404"/>
    </w:p>
    <w:p w14:paraId="514280BC" w14:textId="33044ED5" w:rsidR="002F345D" w:rsidRDefault="002F345D" w:rsidP="002F345D">
      <w:pPr>
        <w:suppressAutoHyphens w:val="0"/>
        <w:autoSpaceDE w:val="0"/>
        <w:rPr>
          <w:rFonts w:eastAsia="SimSun"/>
          <w:lang w:val="el-GR"/>
        </w:rPr>
      </w:pPr>
      <w:r w:rsidRPr="11E90C04">
        <w:rPr>
          <w:rFonts w:eastAsia="SimSun"/>
          <w:lang w:val="el-GR"/>
        </w:rPr>
        <w:t>Ο ανάδοχος δεν κηρύσσεται έκπτωτος για λόγους που</w:t>
      </w:r>
      <w:r w:rsidR="00DB14F7" w:rsidRPr="11E90C04">
        <w:rPr>
          <w:rFonts w:eastAsia="SimSun"/>
          <w:lang w:val="el-GR"/>
        </w:rPr>
        <w:t xml:space="preserve"> ανάγονται</w:t>
      </w:r>
      <w:r w:rsidRPr="11E90C04">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56DB347D"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w:t>
      </w:r>
      <w:r w:rsidRPr="00346054">
        <w:rPr>
          <w:rFonts w:eastAsia="SimSun"/>
          <w:spacing w:val="5"/>
          <w:lang w:val="el-GR"/>
        </w:rPr>
        <w:lastRenderedPageBreak/>
        <w:t>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Pr>
          <w:rFonts w:eastAsia="SimSun"/>
          <w:spacing w:val="5"/>
          <w:lang w:val="el-GR"/>
        </w:rPr>
        <w:t>ν</w:t>
      </w:r>
      <w:r w:rsidRPr="00346054">
        <w:rPr>
          <w:rFonts w:eastAsia="SimSun"/>
          <w:spacing w:val="5"/>
          <w:lang w:val="el-GR"/>
        </w:rPr>
        <w:t xml:space="preserve"> επιστροφή της, με το ισχύον κάθε φορά επιτόκιο για τόκο υπερημερίας </w:t>
      </w:r>
      <w:bookmarkStart w:id="405" w:name="_Hlk126507284"/>
      <w:r>
        <w:rPr>
          <w:rFonts w:eastAsia="SimSun"/>
          <w:spacing w:val="5"/>
          <w:lang w:val="el-GR"/>
        </w:rPr>
        <w:t>εφόσον προβλέπεται προκαταβολή</w:t>
      </w:r>
      <w:bookmarkEnd w:id="405"/>
      <w:r>
        <w:rPr>
          <w:rFonts w:eastAsia="SimSun"/>
          <w:spacing w:val="5"/>
          <w:lang w:val="el-GR"/>
        </w:rPr>
        <w:t xml:space="preserve">. </w:t>
      </w:r>
    </w:p>
    <w:p w14:paraId="690ED6B5" w14:textId="2D82DE65" w:rsidR="00D50EBE" w:rsidRPr="003744C0" w:rsidRDefault="00D50EBE" w:rsidP="11E90C04">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r w:rsidR="0080539F">
        <w:rPr>
          <w:rFonts w:cs="Courier New"/>
          <w:lang w:val="el-GR"/>
        </w:rPr>
        <w:t>.</w:t>
      </w:r>
      <w:r w:rsidRPr="003744C0">
        <w:rPr>
          <w:rFonts w:cs="Courier New"/>
          <w:lang w:val="el-GR"/>
        </w:rPr>
        <w:t xml:space="preserve">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3BFA33A1" w:rsidR="008338F0" w:rsidRDefault="003355E7" w:rsidP="11E90C04">
      <w:pPr>
        <w:suppressAutoHyphens w:val="0"/>
        <w:autoSpaceDE w:val="0"/>
        <w:spacing w:after="0"/>
        <w:rPr>
          <w:rFonts w:eastAsia="SimSun"/>
          <w:highlight w:val="yellow"/>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sidRPr="07571D1B">
        <w:rPr>
          <w:rFonts w:eastAsia="SimSun"/>
          <w:lang w:val="el-GR"/>
        </w:rPr>
        <w:t xml:space="preserve">τη </w:t>
      </w:r>
      <w:r w:rsidRPr="00603221">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r w:rsidR="00CC0C13">
        <w:rPr>
          <w:lang w:val="el-GR"/>
        </w:rPr>
        <w:t>Ποινικές ρήτρες δύνανται να επιβάλλονται και για πλημμελή εκτέλεση των όρων της Σύμβασης.</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2D68A7F2" w:rsidR="008338F0" w:rsidRPr="00603221" w:rsidRDefault="003355E7">
      <w:pPr>
        <w:suppressAutoHyphens w:val="0"/>
        <w:autoSpaceDE w:val="0"/>
        <w:spacing w:after="0"/>
        <w:rPr>
          <w:rFonts w:eastAsia="SimSun"/>
          <w:lang w:val="el-GR"/>
        </w:rPr>
      </w:pPr>
      <w:r w:rsidRPr="11E90C04">
        <w:rPr>
          <w:rFonts w:eastAsia="SimSun"/>
          <w:lang w:val="el-GR"/>
        </w:rPr>
        <w:t>α) για καθυστέρηση που περιορίζεται σε χρονικό διάστημα</w:t>
      </w:r>
      <w:r w:rsidR="008217E2" w:rsidRPr="11E90C04">
        <w:rPr>
          <w:rFonts w:eastAsia="SimSun"/>
          <w:lang w:val="el-GR"/>
        </w:rPr>
        <w:t xml:space="preserve"> το οποίο</w:t>
      </w:r>
      <w:r w:rsidRPr="11E90C04">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sidRPr="11E90C04">
        <w:rPr>
          <w:rFonts w:eastAsia="SimSun"/>
          <w:lang w:val="el-GR"/>
        </w:rPr>
        <w:t>ά</w:t>
      </w:r>
      <w:r w:rsidRPr="11E90C04">
        <w:rPr>
          <w:rFonts w:eastAsia="SimSun"/>
          <w:lang w:val="el-GR"/>
        </w:rPr>
        <w:t>μ</w:t>
      </w:r>
      <w:r w:rsidR="008217E2" w:rsidRPr="11E90C04">
        <w:rPr>
          <w:rFonts w:eastAsia="SimSun"/>
          <w:lang w:val="el-GR"/>
        </w:rPr>
        <w:t>ε</w:t>
      </w:r>
      <w:r w:rsidRPr="11E90C04">
        <w:rPr>
          <w:rFonts w:eastAsia="SimSun"/>
          <w:lang w:val="el-GR"/>
        </w:rPr>
        <w:t>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403"/>
    <w:p w14:paraId="70880A41" w14:textId="77777777" w:rsidR="000C1AAF" w:rsidRPr="00603221" w:rsidRDefault="000C1AAF">
      <w:pPr>
        <w:suppressAutoHyphens w:val="0"/>
        <w:autoSpaceDE w:val="0"/>
        <w:spacing w:after="0"/>
        <w:rPr>
          <w:lang w:val="el-GR"/>
        </w:rPr>
      </w:pPr>
    </w:p>
    <w:p w14:paraId="7D09FE5B" w14:textId="22FD7F9C" w:rsidR="008338F0" w:rsidRPr="00603221" w:rsidRDefault="003355E7" w:rsidP="00674F58">
      <w:pPr>
        <w:pStyle w:val="Heading2"/>
        <w:numPr>
          <w:ilvl w:val="1"/>
          <w:numId w:val="235"/>
        </w:numPr>
        <w:tabs>
          <w:tab w:val="clear" w:pos="567"/>
        </w:tabs>
        <w:ind w:left="567" w:hanging="567"/>
        <w:rPr>
          <w:rFonts w:cs="Tahoma"/>
          <w:lang w:val="el-GR"/>
        </w:rPr>
      </w:pPr>
      <w:bookmarkStart w:id="406" w:name="_Ref55324340"/>
      <w:bookmarkStart w:id="407" w:name="_Toc97194327"/>
      <w:bookmarkStart w:id="408" w:name="_Toc97194461"/>
      <w:bookmarkStart w:id="409" w:name="_Toc196735967"/>
      <w:r w:rsidRPr="00603221">
        <w:rPr>
          <w:rFonts w:cs="Tahoma"/>
          <w:lang w:val="el-GR"/>
        </w:rPr>
        <w:t>Διοικητικές προσφυγές κατά τη διαδικασία εκτέλεσης</w:t>
      </w:r>
      <w:bookmarkEnd w:id="406"/>
      <w:bookmarkEnd w:id="407"/>
      <w:bookmarkEnd w:id="408"/>
      <w:bookmarkEnd w:id="409"/>
      <w:r w:rsidRPr="00603221">
        <w:rPr>
          <w:rFonts w:cs="Tahoma"/>
          <w:lang w:val="el-GR"/>
        </w:rPr>
        <w:t xml:space="preserve"> </w:t>
      </w:r>
    </w:p>
    <w:p w14:paraId="036FE66B" w14:textId="656727DC"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EC18DC">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w:t>
      </w:r>
      <w:r w:rsidR="008217E2">
        <w:rPr>
          <w:lang w:val="el-GR"/>
        </w:rPr>
        <w:t>ληθείσες</w:t>
      </w:r>
      <w:r w:rsidRPr="001F7E31">
        <w:rPr>
          <w:lang w:val="el-GR"/>
        </w:rPr>
        <w:t xml:space="preserve"> κυρώσεις. </w:t>
      </w:r>
    </w:p>
    <w:p w14:paraId="2CC4A419" w14:textId="698B6EF5" w:rsidR="00F1622E" w:rsidRPr="00F1622E" w:rsidRDefault="00672DE1" w:rsidP="00A352A9">
      <w:pPr>
        <w:suppressAutoHyphens w:val="0"/>
        <w:autoSpaceDE w:val="0"/>
        <w:rPr>
          <w:lang w:val="el-GR"/>
        </w:rPr>
      </w:pPr>
      <w:r w:rsidRPr="11E90C04">
        <w:rPr>
          <w:lang w:val="el-GR"/>
        </w:rPr>
        <w:t xml:space="preserve">Επί της προσφυγής αποφασίζει το αρμοδίως αποφαινόμενο όργανο, ύστερα από γνωμοδότηση του προβλεπόμενου </w:t>
      </w:r>
      <w:r w:rsidR="005052FB" w:rsidRPr="11E90C04">
        <w:rPr>
          <w:lang w:val="el-GR"/>
        </w:rPr>
        <w:t>της περίπτωσης</w:t>
      </w:r>
      <w:r w:rsidR="007724B2" w:rsidRPr="11E90C04">
        <w:rPr>
          <w:lang w:val="el-GR"/>
        </w:rPr>
        <w:t xml:space="preserve"> </w:t>
      </w:r>
      <w:r w:rsidR="005052FB" w:rsidRPr="11E90C04">
        <w:rPr>
          <w:lang w:val="el-GR"/>
        </w:rPr>
        <w:t xml:space="preserve">δ΄της παραγράφου 11 </w:t>
      </w:r>
      <w:r w:rsidRPr="11E90C04">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11E90C04">
        <w:rPr>
          <w:lang w:val="el-GR"/>
        </w:rPr>
        <w:t xml:space="preserve">αυτή </w:t>
      </w:r>
      <w:r w:rsidRPr="11E90C04">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ED80B95" w14:textId="21331D38" w:rsidR="005550B0" w:rsidRPr="00DE1F94" w:rsidRDefault="005550B0" w:rsidP="00674F58">
      <w:pPr>
        <w:pStyle w:val="Heading2"/>
        <w:numPr>
          <w:ilvl w:val="1"/>
          <w:numId w:val="235"/>
        </w:numPr>
        <w:tabs>
          <w:tab w:val="clear" w:pos="567"/>
        </w:tabs>
        <w:ind w:left="567" w:hanging="567"/>
        <w:rPr>
          <w:rFonts w:cs="Tahoma"/>
          <w:lang w:val="el-GR"/>
        </w:rPr>
      </w:pPr>
      <w:bookmarkStart w:id="410" w:name="_Toc13748951"/>
      <w:bookmarkStart w:id="411" w:name="_Toc97194328"/>
      <w:bookmarkStart w:id="412" w:name="_Toc97194462"/>
      <w:bookmarkStart w:id="413" w:name="_Toc196735968"/>
      <w:r w:rsidRPr="00DE1F94">
        <w:rPr>
          <w:rFonts w:cs="Tahoma"/>
          <w:lang w:val="el-GR"/>
        </w:rPr>
        <w:lastRenderedPageBreak/>
        <w:t>Δικαστική επίλυση διαφορών</w:t>
      </w:r>
      <w:bookmarkEnd w:id="410"/>
      <w:bookmarkEnd w:id="411"/>
      <w:bookmarkEnd w:id="412"/>
      <w:bookmarkEnd w:id="413"/>
    </w:p>
    <w:p w14:paraId="114104F6" w14:textId="54AB2D2C" w:rsidR="005052FB" w:rsidRPr="00022C43" w:rsidRDefault="005052FB" w:rsidP="11E90C04">
      <w:pPr>
        <w:rPr>
          <w:b/>
          <w:bCs/>
          <w:sz w:val="24"/>
          <w:szCs w:val="24"/>
          <w:lang w:val="el-GR"/>
        </w:rPr>
      </w:pPr>
      <w:r w:rsidRPr="003F2068">
        <w:rPr>
          <w:lang w:val="el-GR"/>
        </w:rPr>
        <w:t>Κάθε διαφορά μεταξύ των συμβαλλόμενων μερών που προκύπτει από τ</w:t>
      </w:r>
      <w:r w:rsidR="008217E2" w:rsidRPr="07571D1B">
        <w:rPr>
          <w:lang w:val="el-GR"/>
        </w:rPr>
        <w:t>η</w:t>
      </w:r>
      <w:r w:rsidRPr="003F2068">
        <w:rPr>
          <w:lang w:val="el-GR"/>
        </w:rPr>
        <w:t xml:space="preserve"> σ</w:t>
      </w:r>
      <w:r w:rsidR="008217E2" w:rsidRPr="07571D1B">
        <w:rPr>
          <w:lang w:val="el-GR"/>
        </w:rPr>
        <w:t>ύ</w:t>
      </w:r>
      <w:r w:rsidRPr="003F2068">
        <w:rPr>
          <w:lang w:val="el-GR"/>
        </w:rPr>
        <w:t>μβ</w:t>
      </w:r>
      <w:r w:rsidR="008217E2" w:rsidRPr="07571D1B">
        <w:rPr>
          <w:lang w:val="el-GR"/>
        </w:rPr>
        <w:t>α</w:t>
      </w:r>
      <w:r w:rsidRPr="003F2068">
        <w:rPr>
          <w:lang w:val="el-GR"/>
        </w:rPr>
        <w:t>σ</w:t>
      </w:r>
      <w:r w:rsidR="008217E2" w:rsidRPr="07571D1B">
        <w:rPr>
          <w:lang w:val="el-GR"/>
        </w:rPr>
        <w:t>η</w:t>
      </w:r>
      <w:r w:rsidRPr="003F2068">
        <w:rPr>
          <w:lang w:val="el-GR"/>
        </w:rPr>
        <w:t xml:space="preserve"> που συνάπτ</w:t>
      </w:r>
      <w:r w:rsidR="008217E2" w:rsidRPr="07571D1B">
        <w:rPr>
          <w:lang w:val="el-GR"/>
        </w:rPr>
        <w:t>ε</w:t>
      </w:r>
      <w:r w:rsidRPr="003F2068">
        <w:rPr>
          <w:lang w:val="el-GR"/>
        </w:rPr>
        <w:t xml:space="preserve">ται στο πλαίσιο της παρούσας </w:t>
      </w:r>
      <w:r w:rsidR="008217E2" w:rsidRPr="003F2068">
        <w:rPr>
          <w:lang w:val="el-GR"/>
        </w:rPr>
        <w:t xml:space="preserve">Διακήρυξης </w:t>
      </w:r>
      <w:r w:rsidRPr="003F2068">
        <w:rPr>
          <w:lang w:val="el-GR"/>
        </w:rPr>
        <w:t xml:space="preserve">,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39"/>
      </w:r>
      <w:r w:rsidRPr="003F2068">
        <w:rPr>
          <w:lang w:val="el-GR"/>
        </w:rPr>
        <w:t>.</w:t>
      </w:r>
      <w:r w:rsidRPr="006428CF">
        <w:rPr>
          <w:lang w:val="el-GR"/>
        </w:rPr>
        <w:t xml:space="preserve"> </w:t>
      </w:r>
      <w:r w:rsidRPr="005347BC">
        <w:rPr>
          <w:lang w:val="el-GR"/>
        </w:rPr>
        <w:t xml:space="preserve">Πριν την άσκηση της προσφυγής στο Διοικητικό Εφετείο </w:t>
      </w:r>
      <w:r w:rsidR="008217E2" w:rsidRPr="07571D1B">
        <w:rPr>
          <w:lang w:val="el-GR"/>
        </w:rPr>
        <w:t xml:space="preserve">τηρείται </w:t>
      </w:r>
      <w:r w:rsidRPr="005347BC">
        <w:rPr>
          <w:lang w:val="el-GR"/>
        </w:rPr>
        <w:t xml:space="preserve">υποχρεωτικά η </w:t>
      </w:r>
      <w:r w:rsidRPr="00851610">
        <w:rPr>
          <w:lang w:val="el-GR"/>
        </w:rPr>
        <w:t>ενδικοφαν</w:t>
      </w:r>
      <w:r w:rsidR="008217E2" w:rsidRPr="07571D1B">
        <w:rPr>
          <w:lang w:val="el-GR"/>
        </w:rPr>
        <w:t>ή</w:t>
      </w:r>
      <w:r w:rsidRPr="00851610">
        <w:rPr>
          <w:lang w:val="el-GR"/>
        </w:rPr>
        <w:t xml:space="preserve">ς διαδικασίας που προβλέπεται στο άρθρο 205 του ν. 4412/2016 και την παράγραφο </w:t>
      </w:r>
      <w:r w:rsidR="00CC0C13">
        <w:rPr>
          <w:lang w:val="el-GR"/>
        </w:rPr>
        <w:t xml:space="preserve">5.3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Default="00036CBD" w:rsidP="00CE12C7">
      <w:pPr>
        <w:rPr>
          <w:lang w:val="el-GR"/>
        </w:rPr>
      </w:pPr>
    </w:p>
    <w:p w14:paraId="3BD9378F" w14:textId="77777777" w:rsidR="00B169F9" w:rsidRPr="00603221" w:rsidRDefault="00B169F9" w:rsidP="00CE12C7">
      <w:pPr>
        <w:rPr>
          <w:lang w:val="el-GR"/>
        </w:rPr>
      </w:pPr>
    </w:p>
    <w:p w14:paraId="66CD902A" w14:textId="77777777" w:rsidR="008338F0" w:rsidRPr="00603221" w:rsidRDefault="00BB5BD6" w:rsidP="006D2C7C">
      <w:pPr>
        <w:pStyle w:val="Heading1"/>
        <w:numPr>
          <w:ilvl w:val="0"/>
          <w:numId w:val="235"/>
        </w:numPr>
        <w:rPr>
          <w:rFonts w:cs="Tahoma"/>
          <w:szCs w:val="22"/>
        </w:rPr>
      </w:pPr>
      <w:bookmarkStart w:id="419" w:name="_Ref75870221"/>
      <w:bookmarkStart w:id="420" w:name="_Toc97194463"/>
      <w:bookmarkStart w:id="421" w:name="_Toc196735969"/>
      <w:r w:rsidRPr="00BB5BD6">
        <w:rPr>
          <w:rFonts w:cs="Tahoma"/>
          <w:szCs w:val="22"/>
        </w:rPr>
        <w:lastRenderedPageBreak/>
        <w:t xml:space="preserve">ΧΡΟΝΟΣ ΚΑΙ ΤΡΟΠΟΣ </w:t>
      </w:r>
      <w:r w:rsidR="003355E7" w:rsidRPr="00603221">
        <w:rPr>
          <w:rFonts w:cs="Tahoma"/>
          <w:szCs w:val="22"/>
        </w:rPr>
        <w:t>ΕΚΤΕΛΕΣΗΣ</w:t>
      </w:r>
      <w:bookmarkEnd w:id="419"/>
      <w:bookmarkEnd w:id="420"/>
      <w:bookmarkEnd w:id="421"/>
      <w:r w:rsidR="003355E7" w:rsidRPr="00603221">
        <w:rPr>
          <w:rFonts w:cs="Tahoma"/>
          <w:szCs w:val="22"/>
        </w:rPr>
        <w:t xml:space="preserve"> </w:t>
      </w:r>
    </w:p>
    <w:p w14:paraId="77208E1F" w14:textId="2967ED7E" w:rsidR="008338F0" w:rsidRPr="00603221" w:rsidRDefault="003355E7" w:rsidP="00B874C5">
      <w:pPr>
        <w:pStyle w:val="Heading2"/>
        <w:numPr>
          <w:ilvl w:val="1"/>
          <w:numId w:val="235"/>
        </w:numPr>
        <w:tabs>
          <w:tab w:val="clear" w:pos="567"/>
        </w:tabs>
        <w:ind w:left="567" w:hanging="567"/>
        <w:rPr>
          <w:rFonts w:cs="Tahoma"/>
          <w:lang w:val="el-GR"/>
        </w:rPr>
      </w:pPr>
      <w:bookmarkStart w:id="422" w:name="_Ref63782029"/>
      <w:bookmarkStart w:id="423" w:name="_Toc97194329"/>
      <w:bookmarkStart w:id="424" w:name="_Toc97194464"/>
      <w:bookmarkStart w:id="425" w:name="_Toc196735970"/>
      <w:r w:rsidRPr="00603221">
        <w:rPr>
          <w:rFonts w:cs="Tahoma"/>
          <w:lang w:val="el-GR"/>
        </w:rPr>
        <w:t>Παρακολούθηση της σύμβασης</w:t>
      </w:r>
      <w:bookmarkEnd w:id="422"/>
      <w:bookmarkEnd w:id="423"/>
      <w:bookmarkEnd w:id="424"/>
      <w:bookmarkEnd w:id="425"/>
      <w:r w:rsidRPr="00603221">
        <w:rPr>
          <w:rFonts w:cs="Tahoma"/>
          <w:lang w:val="el-GR"/>
        </w:rPr>
        <w:t xml:space="preserve"> </w:t>
      </w:r>
    </w:p>
    <w:p w14:paraId="36F9268F" w14:textId="1641A844" w:rsidR="00CE12C7" w:rsidRDefault="00512083">
      <w:pPr>
        <w:rPr>
          <w:lang w:val="el-GR"/>
        </w:rPr>
      </w:pPr>
      <w:r w:rsidRPr="11E90C04">
        <w:rPr>
          <w:lang w:val="el-GR"/>
        </w:rPr>
        <w:t xml:space="preserve">6.1.1. </w:t>
      </w:r>
      <w:bookmarkStart w:id="426" w:name="_Hlk9421248"/>
      <w:r w:rsidRPr="11E90C04">
        <w:rPr>
          <w:lang w:val="el-GR"/>
        </w:rPr>
        <w:t xml:space="preserve">Η παρακολούθηση της εκτέλεσης της </w:t>
      </w:r>
      <w:r w:rsidR="004031A9" w:rsidRPr="11E90C04">
        <w:rPr>
          <w:lang w:val="el-GR"/>
        </w:rPr>
        <w:t>σ</w:t>
      </w:r>
      <w:r w:rsidRPr="11E90C04">
        <w:rPr>
          <w:lang w:val="el-GR"/>
        </w:rPr>
        <w:t>ύμβασης και η διοίκηση αυτής θα διενεργ</w:t>
      </w:r>
      <w:r w:rsidR="005052FB" w:rsidRPr="11E90C04">
        <w:rPr>
          <w:lang w:val="el-GR"/>
        </w:rPr>
        <w:t xml:space="preserve">ηθεί </w:t>
      </w:r>
      <w:r w:rsidR="007D792E" w:rsidRPr="11E90C04">
        <w:rPr>
          <w:lang w:val="el-GR"/>
        </w:rPr>
        <w:t xml:space="preserve">από ειδική </w:t>
      </w:r>
      <w:r w:rsidR="002333E4" w:rsidRPr="11E90C04">
        <w:rPr>
          <w:lang w:val="el-GR"/>
        </w:rPr>
        <w:t>Ε</w:t>
      </w:r>
      <w:r w:rsidR="007D792E" w:rsidRPr="11E90C04">
        <w:rPr>
          <w:lang w:val="el-GR"/>
        </w:rPr>
        <w:t xml:space="preserve">πιτροπή </w:t>
      </w:r>
      <w:r w:rsidR="000653F1" w:rsidRPr="11E90C04">
        <w:rPr>
          <w:lang w:val="el-GR"/>
        </w:rPr>
        <w:t xml:space="preserve">(τριμελή ή πενταμελή) </w:t>
      </w:r>
      <w:r w:rsidR="007D792E" w:rsidRPr="11E90C04">
        <w:rPr>
          <w:lang w:val="el-GR"/>
        </w:rPr>
        <w:t>η οποία θα ορισθεί με απόφαση της αναθέτουσας αρχής</w:t>
      </w:r>
      <w:r w:rsidR="00CE12C7" w:rsidRPr="11E90C04">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298CE33D" w14:textId="77777777" w:rsidR="00B71CAC"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671B146C" w14:textId="77777777" w:rsidR="00B71CAC" w:rsidRDefault="00B71CAC" w:rsidP="00512083">
      <w:pPr>
        <w:rPr>
          <w:lang w:val="el-GR"/>
        </w:rPr>
      </w:pPr>
    </w:p>
    <w:p w14:paraId="1E69F45B" w14:textId="130EBBD0" w:rsidR="008338F0" w:rsidRPr="00603221" w:rsidRDefault="003355E7" w:rsidP="00B874C5">
      <w:pPr>
        <w:pStyle w:val="Heading2"/>
        <w:numPr>
          <w:ilvl w:val="1"/>
          <w:numId w:val="235"/>
        </w:numPr>
        <w:tabs>
          <w:tab w:val="clear" w:pos="567"/>
        </w:tabs>
        <w:ind w:left="567" w:hanging="567"/>
        <w:rPr>
          <w:rFonts w:cs="Tahoma"/>
          <w:lang w:val="el-GR"/>
        </w:rPr>
      </w:pPr>
      <w:bookmarkStart w:id="427" w:name="_Toc97194330"/>
      <w:bookmarkStart w:id="428" w:name="_Toc97194465"/>
      <w:bookmarkStart w:id="429" w:name="_Toc196735971"/>
      <w:bookmarkEnd w:id="426"/>
      <w:r w:rsidRPr="00603221">
        <w:rPr>
          <w:rFonts w:cs="Tahoma"/>
          <w:lang w:val="el-GR"/>
        </w:rPr>
        <w:t>Διάρκεια σύμβασης</w:t>
      </w:r>
      <w:bookmarkEnd w:id="427"/>
      <w:bookmarkEnd w:id="428"/>
      <w:bookmarkEnd w:id="429"/>
      <w:r w:rsidRPr="00603221">
        <w:rPr>
          <w:rFonts w:cs="Tahoma"/>
          <w:lang w:val="el-GR"/>
        </w:rPr>
        <w:t xml:space="preserve"> </w:t>
      </w:r>
    </w:p>
    <w:p w14:paraId="45324D0A" w14:textId="77AAFDF5" w:rsidR="008702D8" w:rsidRPr="00603221" w:rsidRDefault="003355E7" w:rsidP="11E90C04">
      <w:pPr>
        <w:rPr>
          <w:spacing w:val="5"/>
          <w:kern w:val="1"/>
          <w:lang w:val="el-GR"/>
        </w:rPr>
      </w:pPr>
      <w:r w:rsidRPr="00603221">
        <w:rPr>
          <w:lang w:val="el-GR"/>
        </w:rPr>
        <w:t xml:space="preserve">6.2.1. </w:t>
      </w:r>
      <w:r w:rsidR="75658898" w:rsidRPr="11E90C04">
        <w:rPr>
          <w:rFonts w:eastAsia="Tahoma"/>
          <w:color w:val="000000" w:themeColor="text1"/>
          <w:lang w:val="el-GR"/>
        </w:rPr>
        <w:t xml:space="preserve">Η συνολική </w:t>
      </w:r>
      <w:r w:rsidR="75658898" w:rsidRPr="11E90C04">
        <w:rPr>
          <w:rFonts w:eastAsia="Tahoma"/>
          <w:b/>
          <w:bCs/>
          <w:color w:val="000000" w:themeColor="text1"/>
          <w:lang w:val="el-GR"/>
        </w:rPr>
        <w:t>διάρκεια</w:t>
      </w:r>
      <w:r w:rsidR="75658898" w:rsidRPr="11E90C04">
        <w:rPr>
          <w:rFonts w:eastAsia="Tahoma"/>
          <w:color w:val="000000" w:themeColor="text1"/>
          <w:lang w:val="el-GR"/>
        </w:rPr>
        <w:t xml:space="preserve"> της σύμβασης ορίζεται </w:t>
      </w:r>
      <w:r w:rsidR="75658898" w:rsidRPr="005E0918">
        <w:rPr>
          <w:rFonts w:eastAsia="Tahoma"/>
          <w:b/>
          <w:bCs/>
          <w:color w:val="000000" w:themeColor="text1"/>
          <w:lang w:val="el-GR"/>
        </w:rPr>
        <w:t xml:space="preserve">σε </w:t>
      </w:r>
      <w:r w:rsidR="00582378" w:rsidRPr="00582378">
        <w:rPr>
          <w:b/>
          <w:bCs/>
          <w:lang w:val="el-GR"/>
        </w:rPr>
        <w:t xml:space="preserve"> </w:t>
      </w:r>
      <w:r w:rsidR="00582378">
        <w:rPr>
          <w:b/>
          <w:bCs/>
          <w:lang w:val="el-GR"/>
        </w:rPr>
        <w:t xml:space="preserve">οκτώ (8) μήνες </w:t>
      </w:r>
      <w:r w:rsidR="75658898" w:rsidRPr="11E90C04">
        <w:rPr>
          <w:rFonts w:eastAsia="Tahoma"/>
          <w:color w:val="000000" w:themeColor="text1"/>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75658898" w:rsidRPr="11E90C04">
        <w:rPr>
          <w:rFonts w:eastAsia="Tahoma"/>
          <w:color w:val="000000" w:themeColor="text1"/>
          <w:u w:val="single"/>
          <w:lang w:val="el-GR"/>
        </w:rPr>
        <w:t>μέχρι την παράδοση και του τελευταίου παραδοτέου που ορίζει την λήξη της σύμβαση</w:t>
      </w:r>
      <w:r w:rsidR="75658898" w:rsidRPr="11E90C04">
        <w:rPr>
          <w:rFonts w:eastAsia="Tahoma"/>
          <w:color w:val="000000" w:themeColor="text1"/>
          <w:lang w:val="el-GR"/>
        </w:rPr>
        <w:t xml:space="preserve">ς και την έναρξη της οριστικής παραλαβής του έργου. </w:t>
      </w:r>
      <w:r w:rsidR="75658898" w:rsidRPr="11E90C04">
        <w:rPr>
          <w:rFonts w:eastAsia="Tahoma"/>
          <w:lang w:val="el-GR"/>
        </w:rPr>
        <w:t xml:space="preserve"> </w:t>
      </w:r>
      <w:r w:rsidR="009C6D47" w:rsidRPr="009C6D47">
        <w:rPr>
          <w:rFonts w:eastAsia="Tahoma"/>
          <w:lang w:val="el-GR"/>
        </w:rPr>
        <w:t>Σημειώνεται ότι η διάρκεια της σύμβασης δύναται να προσαρμοστεί ανάλογα με τις εκάστοτε ημερομηνίες επίτευξης των αντίστοιχων οροσήμων του Εθνικού Σχεδίου Ανάκαμψης και Ανθεκτικότητας «Ελλάδα 2.0».</w:t>
      </w:r>
    </w:p>
    <w:p w14:paraId="23229412" w14:textId="2B8E5D9C"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Pr>
          <w:lang w:val="el-GR"/>
        </w:rPr>
        <w:t>Εά</w:t>
      </w:r>
      <w:r w:rsidRPr="00603221">
        <w:rPr>
          <w:lang w:val="el-GR"/>
        </w:rPr>
        <w:t xml:space="preserve">ν λήξει η συνολική διάρκεια της σύμβασης, χωρίς να υποβληθεί εγκαίρως αίτημα παράτασης ή, </w:t>
      </w:r>
      <w:r w:rsidR="009E7804">
        <w:rPr>
          <w:lang w:val="el-GR"/>
        </w:rPr>
        <w:t>εάν</w:t>
      </w:r>
      <w:r w:rsidRPr="00603221">
        <w:rPr>
          <w:lang w:val="el-GR"/>
        </w:rPr>
        <w:t xml:space="preserve">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w:t>
      </w:r>
      <w:r w:rsidR="009E7804">
        <w:rPr>
          <w:lang w:val="el-GR"/>
        </w:rPr>
        <w:t>Εάν</w:t>
      </w:r>
      <w:r w:rsidRPr="00603221">
        <w:rPr>
          <w:lang w:val="el-GR"/>
        </w:rPr>
        <w:t xml:space="preserve"> οι υπηρεσίες παρασχεθούν από υπαιτιότητα του αναδόχου μετά τη λήξη της διάρκειας της σύμβασης, και μέχρι </w:t>
      </w:r>
      <w:r w:rsidR="009E7804">
        <w:rPr>
          <w:lang w:val="el-GR"/>
        </w:rPr>
        <w:t xml:space="preserve">τη </w:t>
      </w:r>
      <w:r w:rsidRPr="00603221">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EC18DC">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6C11A09C" w:rsidR="008338F0" w:rsidRPr="00603221" w:rsidRDefault="003355E7" w:rsidP="00B874C5">
      <w:pPr>
        <w:pStyle w:val="Heading2"/>
        <w:numPr>
          <w:ilvl w:val="1"/>
          <w:numId w:val="235"/>
        </w:numPr>
        <w:tabs>
          <w:tab w:val="clear" w:pos="567"/>
        </w:tabs>
        <w:ind w:left="567" w:hanging="567"/>
        <w:rPr>
          <w:rFonts w:cs="Tahoma"/>
          <w:lang w:val="el-GR"/>
        </w:rPr>
      </w:pPr>
      <w:bookmarkStart w:id="430" w:name="_Ref40954198"/>
      <w:bookmarkStart w:id="431" w:name="_Ref55381059"/>
      <w:bookmarkStart w:id="432" w:name="_Toc97194331"/>
      <w:bookmarkStart w:id="433" w:name="_Toc97194466"/>
      <w:bookmarkStart w:id="434" w:name="_Toc196735972"/>
      <w:r w:rsidRPr="00603221">
        <w:rPr>
          <w:rFonts w:cs="Tahoma"/>
          <w:lang w:val="el-GR"/>
        </w:rPr>
        <w:t>Παραλαβή του αντικειμένου της σύμβασης</w:t>
      </w:r>
      <w:bookmarkEnd w:id="430"/>
      <w:bookmarkEnd w:id="431"/>
      <w:bookmarkEnd w:id="432"/>
      <w:bookmarkEnd w:id="433"/>
      <w:bookmarkEnd w:id="434"/>
      <w:r w:rsidRPr="00603221">
        <w:rPr>
          <w:rFonts w:cs="Tahoma"/>
          <w:lang w:val="el-GR"/>
        </w:rPr>
        <w:t xml:space="preserve"> </w:t>
      </w:r>
    </w:p>
    <w:p w14:paraId="05D2736E" w14:textId="27E9B763" w:rsidR="00B8528C" w:rsidRPr="00C00860" w:rsidRDefault="00B8528C" w:rsidP="00B8528C">
      <w:pPr>
        <w:rPr>
          <w:lang w:val="el-GR"/>
        </w:rPr>
      </w:pPr>
      <w:bookmarkStart w:id="435" w:name="_Hlk520910148"/>
      <w:r w:rsidRPr="11E90C04">
        <w:rPr>
          <w:b/>
          <w:bCs/>
          <w:lang w:val="el-GR"/>
        </w:rPr>
        <w:t>6.3.1</w:t>
      </w:r>
      <w:r w:rsidRPr="11E90C04">
        <w:rPr>
          <w:lang w:val="el-GR"/>
        </w:rPr>
        <w:t xml:space="preserve"> Η παραλαβή των παρεχόμενων υπηρεσιών ή παραδοτέων γίνεται από επιτροπή παραλαβής</w:t>
      </w:r>
      <w:r w:rsidR="000653F1" w:rsidRPr="11E90C04">
        <w:rPr>
          <w:lang w:val="el-GR"/>
        </w:rPr>
        <w:t xml:space="preserve"> (τριμελή ή πενταμελή) </w:t>
      </w:r>
      <w:r w:rsidRPr="11E90C04">
        <w:rPr>
          <w:lang w:val="el-GR"/>
        </w:rPr>
        <w:t xml:space="preserve">που συγκροτείται, σύμφωνα με </w:t>
      </w:r>
      <w:r w:rsidR="000653F1" w:rsidRPr="11E90C04">
        <w:rPr>
          <w:lang w:val="el-GR"/>
        </w:rPr>
        <w:t>το</w:t>
      </w:r>
      <w:r w:rsidRPr="11E90C04">
        <w:rPr>
          <w:lang w:val="el-GR"/>
        </w:rPr>
        <w:t xml:space="preserve"> άρθρο 221, κατά τα αναλυτικώς αναφερόμενα στο Παράρτημα</w:t>
      </w:r>
      <w:r w:rsidR="00F85BB2" w:rsidRPr="11E90C04">
        <w:rPr>
          <w:lang w:val="el-GR"/>
        </w:rPr>
        <w:t xml:space="preserve"> Ι</w:t>
      </w:r>
      <w:r w:rsidR="43C092E0" w:rsidRPr="11E90C04">
        <w:rPr>
          <w:lang w:val="el-GR"/>
        </w:rPr>
        <w:t xml:space="preserve"> </w:t>
      </w:r>
      <w:r w:rsidRPr="11E90C04">
        <w:rPr>
          <w:lang w:val="el-GR"/>
        </w:rPr>
        <w:t>της παρούσας</w:t>
      </w:r>
      <w:r w:rsidR="004C54F8" w:rsidRPr="11E90C04">
        <w:rPr>
          <w:lang w:val="el-GR"/>
        </w:rPr>
        <w:t xml:space="preserve"> όπου περιγράφεται η διαδικασία ελέγχου </w:t>
      </w:r>
      <w:r w:rsidR="00E47160" w:rsidRPr="11E90C04">
        <w:rPr>
          <w:lang w:val="el-GR"/>
        </w:rPr>
        <w:t xml:space="preserve">ανά φάση υλοποίησης </w:t>
      </w:r>
      <w:r w:rsidR="004C54F8" w:rsidRPr="11E90C04">
        <w:rPr>
          <w:lang w:val="el-GR"/>
        </w:rPr>
        <w:t>καθώς και το χρονοδιάγραμμα παράδοσης</w:t>
      </w:r>
      <w:r w:rsidRPr="11E90C04">
        <w:rPr>
          <w:lang w:val="el-GR"/>
        </w:rPr>
        <w:t xml:space="preserve">. </w:t>
      </w:r>
    </w:p>
    <w:p w14:paraId="0611ACAB" w14:textId="4F8590C4" w:rsidR="00B8528C" w:rsidRPr="005550B0" w:rsidRDefault="00B8528C" w:rsidP="00B8528C">
      <w:pPr>
        <w:rPr>
          <w:lang w:val="el-GR"/>
        </w:rPr>
      </w:pPr>
      <w:r w:rsidRPr="11E90C04">
        <w:rPr>
          <w:b/>
          <w:bCs/>
          <w:lang w:val="el-GR"/>
        </w:rPr>
        <w:lastRenderedPageBreak/>
        <w:t>6.3.2</w:t>
      </w:r>
      <w:r w:rsidRPr="11E90C04">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3F2EC4" w:rsidRPr="11E90C04">
        <w:rPr>
          <w:lang w:val="el-GR"/>
        </w:rPr>
        <w:t>αποφαινόμενου</w:t>
      </w:r>
      <w:r w:rsidRPr="11E90C04">
        <w:rPr>
          <w:lang w:val="el-GR"/>
        </w:rPr>
        <w:t xml:space="preserve"> οργάνου, β) είτε εισηγείται για την παραλαβή με παρατηρήσεις ή την απόρριψη των </w:t>
      </w:r>
      <w:r w:rsidR="003F2EC4" w:rsidRPr="11E90C04">
        <w:rPr>
          <w:lang w:val="el-GR"/>
        </w:rPr>
        <w:t>παρεχόμενων</w:t>
      </w:r>
      <w:r w:rsidRPr="11E90C04">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68798B7F" w:rsidR="00B8528C" w:rsidRPr="00C81258" w:rsidRDefault="00B8528C" w:rsidP="00B8528C">
      <w:pPr>
        <w:rPr>
          <w:lang w:val="el-GR"/>
        </w:rPr>
      </w:pPr>
      <w:r w:rsidRPr="11E90C04">
        <w:rPr>
          <w:b/>
          <w:bCs/>
          <w:lang w:val="el-GR"/>
        </w:rPr>
        <w:t>6.3.3</w:t>
      </w:r>
      <w:r w:rsidRPr="11E90C04">
        <w:rPr>
          <w:lang w:val="el-GR"/>
        </w:rPr>
        <w:t xml:space="preserve"> </w:t>
      </w:r>
      <w:r w:rsidR="003F2EC4" w:rsidRPr="11E90C04">
        <w:rPr>
          <w:lang w:val="el-GR"/>
        </w:rPr>
        <w:t>Εά</w:t>
      </w:r>
      <w:r w:rsidRPr="11E90C04">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sidRPr="11E90C04">
        <w:rPr>
          <w:lang w:val="el-GR"/>
        </w:rPr>
        <w:t xml:space="preserve">στο οποίο </w:t>
      </w:r>
      <w:r w:rsidRPr="11E90C04">
        <w:rPr>
          <w:lang w:val="el-GR"/>
        </w:rPr>
        <w:t xml:space="preserve">αναφέρει τις παρεκκλίσεις που διαπιστώθηκαν από τους όρους της σύμβασης και γνωμοδοτεί </w:t>
      </w:r>
      <w:r w:rsidR="003F2EC4" w:rsidRPr="11E90C04">
        <w:rPr>
          <w:lang w:val="el-GR"/>
        </w:rPr>
        <w:t>ως προς το εά</w:t>
      </w:r>
      <w:r w:rsidRPr="11E90C04">
        <w:rPr>
          <w:lang w:val="el-GR"/>
        </w:rPr>
        <w:t xml:space="preserve">ν οι αναφερόμενες παρεκκλίσεις επηρεάζουν την καταλληλότητα των παρεχόμενων υπηρεσιών ή παραδοτέων και συνεπώς </w:t>
      </w:r>
      <w:r w:rsidR="003F2EC4" w:rsidRPr="11E90C04">
        <w:rPr>
          <w:lang w:val="el-GR"/>
        </w:rPr>
        <w:t>εά</w:t>
      </w:r>
      <w:r w:rsidRPr="11E90C04">
        <w:rPr>
          <w:lang w:val="el-GR"/>
        </w:rPr>
        <w:t xml:space="preserve">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09BD249A" w:rsidR="00B8528C" w:rsidRPr="00F82A8D" w:rsidRDefault="00B8528C" w:rsidP="00B8528C">
      <w:pPr>
        <w:rPr>
          <w:lang w:val="el-GR"/>
        </w:rPr>
      </w:pPr>
      <w:r w:rsidRPr="11E90C04">
        <w:rPr>
          <w:lang w:val="el-GR"/>
        </w:rPr>
        <w:t xml:space="preserve">α) Στην περίπτωση που διαπιστωθεί, με αιτιολογημένη απόφαση του αρμόδιου αποφαινόμενου οργάνου, </w:t>
      </w:r>
      <w:r w:rsidR="003F2EC4" w:rsidRPr="11E90C04">
        <w:rPr>
          <w:lang w:val="el-GR"/>
        </w:rPr>
        <w:t xml:space="preserve">ότι, δεν επηρεάζεται η καταλληλόλητα, </w:t>
      </w:r>
      <w:r w:rsidRPr="11E90C04">
        <w:rPr>
          <w:lang w:val="el-GR"/>
        </w:rPr>
        <w:t xml:space="preserve">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5B19C32D" w:rsidR="00B8528C" w:rsidRPr="00F82A8D" w:rsidRDefault="00B8528C" w:rsidP="00B8528C">
      <w:pPr>
        <w:rPr>
          <w:lang w:val="el-GR"/>
        </w:rPr>
      </w:pPr>
      <w:r w:rsidRPr="11E90C04">
        <w:rPr>
          <w:b/>
          <w:bCs/>
          <w:lang w:val="el-GR"/>
        </w:rPr>
        <w:t>6.3.5</w:t>
      </w:r>
      <w:r w:rsidRPr="11E90C04">
        <w:rPr>
          <w:lang w:val="el-GR"/>
        </w:rPr>
        <w:t xml:space="preserve"> </w:t>
      </w:r>
      <w:r w:rsidR="003F2EC4" w:rsidRPr="11E90C04">
        <w:rPr>
          <w:lang w:val="el-GR"/>
        </w:rPr>
        <w:t>Εά</w:t>
      </w:r>
      <w:r w:rsidRPr="11E90C04">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sidRPr="11E90C04">
        <w:rPr>
          <w:lang w:val="el-GR"/>
        </w:rPr>
        <w:t>τ</w:t>
      </w:r>
      <w:r w:rsidRPr="11E90C04">
        <w:rPr>
          <w:lang w:val="el-GR"/>
        </w:rPr>
        <w:t xml:space="preserve">εί αυτοδίκαια. </w:t>
      </w:r>
    </w:p>
    <w:p w14:paraId="32242AA6" w14:textId="21B3C60F" w:rsidR="00B8528C" w:rsidRDefault="00B8528C" w:rsidP="00B8528C">
      <w:pPr>
        <w:rPr>
          <w:lang w:val="el-GR"/>
        </w:rPr>
      </w:pPr>
      <w:r w:rsidRPr="11E90C04">
        <w:rPr>
          <w:b/>
          <w:bCs/>
          <w:lang w:val="el-GR"/>
        </w:rPr>
        <w:t>6.3.6</w:t>
      </w:r>
      <w:r w:rsidRPr="11E90C04">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11E90C04">
        <w:rPr>
          <w:lang w:val="el-GR"/>
        </w:rPr>
        <w:t>αποφαινόμενου</w:t>
      </w:r>
      <w:r w:rsidRPr="11E90C04">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11E90C04">
        <w:rPr>
          <w:lang w:val="el-GR"/>
        </w:rPr>
        <w:t>προβλεπόμενων</w:t>
      </w:r>
      <w:r w:rsidRPr="11E90C04">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End w:id="435"/>
    </w:p>
    <w:p w14:paraId="7B2D09B7" w14:textId="478BB094" w:rsidR="00BB555C" w:rsidRDefault="00BB555C">
      <w:pPr>
        <w:rPr>
          <w:lang w:val="el-GR"/>
        </w:rPr>
      </w:pPr>
      <w:bookmarkStart w:id="436" w:name="_Hlk9421462"/>
    </w:p>
    <w:p w14:paraId="775CD989" w14:textId="2DD789C8" w:rsidR="008338F0" w:rsidRPr="00603221" w:rsidRDefault="003355E7" w:rsidP="00B874C5">
      <w:pPr>
        <w:pStyle w:val="Heading2"/>
        <w:numPr>
          <w:ilvl w:val="1"/>
          <w:numId w:val="235"/>
        </w:numPr>
        <w:tabs>
          <w:tab w:val="clear" w:pos="567"/>
        </w:tabs>
        <w:ind w:left="567" w:hanging="567"/>
        <w:rPr>
          <w:rFonts w:cs="Tahoma"/>
          <w:lang w:val="el-GR"/>
        </w:rPr>
      </w:pPr>
      <w:bookmarkStart w:id="437" w:name="_Ref496625354"/>
      <w:bookmarkStart w:id="438" w:name="_Toc97194332"/>
      <w:bookmarkStart w:id="439" w:name="_Toc97194467"/>
      <w:bookmarkStart w:id="440" w:name="_Toc196735973"/>
      <w:bookmarkEnd w:id="436"/>
      <w:r w:rsidRPr="00603221">
        <w:rPr>
          <w:rFonts w:cs="Tahoma"/>
          <w:lang w:val="el-GR"/>
        </w:rPr>
        <w:t>Απόρριψη παραδοτέων – Αντικατάσταση</w:t>
      </w:r>
      <w:bookmarkEnd w:id="437"/>
      <w:bookmarkEnd w:id="438"/>
      <w:bookmarkEnd w:id="439"/>
      <w:bookmarkEnd w:id="440"/>
      <w:r w:rsidRPr="00603221">
        <w:rPr>
          <w:rFonts w:cs="Tahoma"/>
          <w:lang w:val="el-GR"/>
        </w:rPr>
        <w:t xml:space="preserve"> </w:t>
      </w:r>
    </w:p>
    <w:p w14:paraId="40124ED0" w14:textId="06BD5CA1" w:rsidR="000653F1" w:rsidRPr="006B2C94" w:rsidRDefault="000653F1" w:rsidP="000653F1">
      <w:pPr>
        <w:rPr>
          <w:lang w:val="el-GR"/>
        </w:rPr>
      </w:pPr>
      <w:r>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Pr>
          <w:rFonts w:eastAsia="SimSun"/>
          <w:lang w:val="el-GR"/>
        </w:rPr>
        <w:t>, ύστερα από γνωμοδότηση της επιτροπής παραλαβής,</w:t>
      </w:r>
      <w:r>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Pr>
          <w:rFonts w:eastAsia="SimSun"/>
          <w:lang w:val="el-GR"/>
        </w:rPr>
        <w:t>Εά</w:t>
      </w:r>
      <w:r>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w:t>
      </w:r>
      <w:r>
        <w:rPr>
          <w:rFonts w:eastAsia="SimSun"/>
          <w:lang w:val="el-GR"/>
        </w:rPr>
        <w:lastRenderedPageBreak/>
        <w:t xml:space="preserve">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EC18DC">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Default="00BB555C" w:rsidP="000F6FD9">
      <w:pPr>
        <w:rPr>
          <w:lang w:val="el-GR"/>
        </w:rPr>
      </w:pPr>
    </w:p>
    <w:p w14:paraId="299C31EC" w14:textId="5D7D5FF8" w:rsidR="008338F0" w:rsidRPr="00603221" w:rsidRDefault="003355E7" w:rsidP="00B874C5">
      <w:pPr>
        <w:pStyle w:val="Heading2"/>
        <w:numPr>
          <w:ilvl w:val="1"/>
          <w:numId w:val="235"/>
        </w:numPr>
        <w:tabs>
          <w:tab w:val="clear" w:pos="567"/>
        </w:tabs>
        <w:ind w:left="567" w:hanging="567"/>
        <w:rPr>
          <w:rFonts w:cs="Tahoma"/>
          <w:lang w:val="el-GR"/>
        </w:rPr>
      </w:pPr>
      <w:bookmarkStart w:id="441" w:name="_Toc74566947"/>
      <w:bookmarkStart w:id="442" w:name="_Toc74566948"/>
      <w:bookmarkStart w:id="443" w:name="_Toc74566949"/>
      <w:bookmarkStart w:id="444" w:name="_Toc74566950"/>
      <w:bookmarkStart w:id="445" w:name="_Toc74566951"/>
      <w:bookmarkStart w:id="446" w:name="_Toc97194333"/>
      <w:bookmarkStart w:id="447" w:name="_Toc97194468"/>
      <w:bookmarkStart w:id="448" w:name="_Ref151372743"/>
      <w:bookmarkStart w:id="449" w:name="_Ref151372750"/>
      <w:bookmarkStart w:id="450" w:name="_Toc196735974"/>
      <w:bookmarkEnd w:id="441"/>
      <w:bookmarkEnd w:id="442"/>
      <w:bookmarkEnd w:id="443"/>
      <w:bookmarkEnd w:id="444"/>
      <w:bookmarkEnd w:id="445"/>
      <w:r w:rsidRPr="00603221">
        <w:rPr>
          <w:rFonts w:cs="Tahoma"/>
          <w:lang w:val="el-GR"/>
        </w:rPr>
        <w:t>Αναπροσαρμογή τιμής</w:t>
      </w:r>
      <w:bookmarkEnd w:id="446"/>
      <w:bookmarkEnd w:id="447"/>
      <w:bookmarkEnd w:id="448"/>
      <w:bookmarkEnd w:id="449"/>
      <w:bookmarkEnd w:id="450"/>
      <w:r w:rsidRPr="00603221">
        <w:rPr>
          <w:rFonts w:cs="Tahoma"/>
          <w:lang w:val="el-GR"/>
        </w:rPr>
        <w:t xml:space="preserve"> </w:t>
      </w:r>
    </w:p>
    <w:p w14:paraId="53DC0279" w14:textId="2DD9D23F" w:rsidR="00804A55" w:rsidRDefault="5780FFAC" w:rsidP="11E90C04">
      <w:pPr>
        <w:rPr>
          <w:rFonts w:eastAsia="SimSun"/>
          <w:lang w:val="el-GR"/>
        </w:rPr>
      </w:pPr>
      <w:r w:rsidRPr="11E90C04">
        <w:rPr>
          <w:rFonts w:eastAsia="SimSun"/>
          <w:lang w:val="el-GR"/>
        </w:rPr>
        <w:t>Δεν προβλέπεται αναπροσαρμογή της τιμής.</w:t>
      </w:r>
    </w:p>
    <w:p w14:paraId="4BC92F67" w14:textId="009133D0" w:rsidR="001A3125" w:rsidRPr="005A0CDE" w:rsidRDefault="001A3125" w:rsidP="00B874C5">
      <w:pPr>
        <w:pStyle w:val="Heading2"/>
        <w:numPr>
          <w:ilvl w:val="1"/>
          <w:numId w:val="235"/>
        </w:numPr>
        <w:tabs>
          <w:tab w:val="clear" w:pos="567"/>
        </w:tabs>
        <w:spacing w:line="259" w:lineRule="auto"/>
        <w:ind w:left="567" w:hanging="567"/>
        <w:rPr>
          <w:rFonts w:cs="Tahoma"/>
          <w:lang w:val="el-GR"/>
        </w:rPr>
      </w:pPr>
      <w:bookmarkStart w:id="451" w:name="_Toc196735975"/>
      <w:r w:rsidRPr="11E90C04">
        <w:rPr>
          <w:rFonts w:cs="Tahoma"/>
          <w:lang w:val="el-GR"/>
        </w:rPr>
        <w:t xml:space="preserve">Αντικατάσταση/ προσθήκη μελών ομάδας έργου κατά την εκτέλεση της </w:t>
      </w:r>
      <w:r w:rsidR="004C3766" w:rsidRPr="11E90C04">
        <w:rPr>
          <w:rFonts w:cs="Tahoma"/>
          <w:lang w:val="el-GR"/>
        </w:rPr>
        <w:t>σύμβασης</w:t>
      </w:r>
      <w:bookmarkEnd w:id="451"/>
      <w:r w:rsidR="004C3766" w:rsidRPr="11E90C04">
        <w:rPr>
          <w:rFonts w:cs="Tahoma"/>
          <w:lang w:val="el-GR"/>
        </w:rPr>
        <w:t xml:space="preserve"> </w:t>
      </w:r>
    </w:p>
    <w:p w14:paraId="41A55899" w14:textId="77777777" w:rsidR="001A3125" w:rsidRPr="000B4CE0" w:rsidRDefault="001A3125" w:rsidP="11E90C04">
      <w:pPr>
        <w:rPr>
          <w:lang w:val="el-GR" w:eastAsia="ar-SA"/>
        </w:rPr>
      </w:pPr>
    </w:p>
    <w:p w14:paraId="7F44AB0A" w14:textId="77777777" w:rsidR="001A3125" w:rsidRPr="002A0E2B" w:rsidRDefault="001A3125" w:rsidP="001A3125">
      <w:pPr>
        <w:rPr>
          <w:lang w:val="el-GR" w:eastAsia="ar-SA"/>
        </w:rPr>
      </w:pPr>
      <w:r w:rsidRPr="11E90C04">
        <w:rPr>
          <w:lang w:val="el-GR" w:eastAsia="ar-SA"/>
        </w:rPr>
        <w:t>6.6.1. 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11E90C04">
        <w:rPr>
          <w:color w:val="FF0000"/>
          <w:lang w:val="el-GR" w:eastAsia="ar-SA"/>
        </w:rPr>
        <w:t xml:space="preserve"> </w:t>
      </w:r>
      <w:r w:rsidRPr="11E90C04">
        <w:rPr>
          <w:lang w:val="el-GR" w:eastAsia="ar-SA"/>
        </w:rPr>
        <w:t>και χωρίς</w:t>
      </w:r>
      <w:r w:rsidRPr="11E90C04">
        <w:rPr>
          <w:color w:val="FF0000"/>
          <w:lang w:val="el-GR" w:eastAsia="ar-SA"/>
        </w:rPr>
        <w:t xml:space="preserve"> </w:t>
      </w:r>
      <w:r w:rsidRPr="11E90C04">
        <w:rPr>
          <w:lang w:val="el-GR" w:eastAsia="ar-SA"/>
        </w:rPr>
        <w:t xml:space="preserve">μεταβολή των όρων πληρωμής. Η αντικατάσταση εκκινεί από την κοινοποίηση της εγκριτικής απόφασης της αναθέτουσας αρχής στον ανάδοχο. </w:t>
      </w:r>
    </w:p>
    <w:p w14:paraId="08629579" w14:textId="77777777" w:rsidR="001A3125" w:rsidRPr="000B4CE0" w:rsidRDefault="001A3125" w:rsidP="001A3125">
      <w:pPr>
        <w:rPr>
          <w:highlight w:val="yellow"/>
          <w:lang w:val="el-GR" w:eastAsia="ar-SA"/>
        </w:rPr>
      </w:pPr>
    </w:p>
    <w:p w14:paraId="490CF9BB" w14:textId="77777777" w:rsidR="001A3125" w:rsidRPr="002C0ECF" w:rsidRDefault="001A3125" w:rsidP="001A3125">
      <w:pPr>
        <w:rPr>
          <w:lang w:val="el-GR" w:eastAsia="ar-SA"/>
        </w:rPr>
      </w:pPr>
      <w:r w:rsidRPr="11E90C04">
        <w:rPr>
          <w:lang w:val="el-GR" w:eastAsia="ar-SA"/>
        </w:rPr>
        <w:t xml:space="preserve">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07984E8C" w14:textId="77777777" w:rsidR="001A3125" w:rsidRPr="00603221" w:rsidRDefault="001A3125">
      <w:pPr>
        <w:rPr>
          <w:i/>
          <w:iCs/>
          <w:color w:val="5B9BD5"/>
          <w:spacing w:val="5"/>
          <w:kern w:val="1"/>
          <w:lang w:val="el-GR"/>
        </w:rPr>
      </w:pPr>
    </w:p>
    <w:p w14:paraId="4500152F" w14:textId="77777777" w:rsidR="008338F0" w:rsidRPr="00603221" w:rsidRDefault="003355E7" w:rsidP="003329FF">
      <w:pPr>
        <w:pStyle w:val="Heading1"/>
        <w:numPr>
          <w:ilvl w:val="0"/>
          <w:numId w:val="0"/>
        </w:numPr>
        <w:ind w:left="432" w:hanging="432"/>
        <w:rPr>
          <w:lang w:val="el-GR"/>
        </w:rPr>
      </w:pPr>
      <w:bookmarkStart w:id="452" w:name="_Toc97194469"/>
      <w:bookmarkStart w:id="453" w:name="_Toc196735976"/>
      <w:r w:rsidRPr="00603221">
        <w:rPr>
          <w:lang w:val="el-GR"/>
        </w:rPr>
        <w:lastRenderedPageBreak/>
        <w:t>ΠΑΡΑΡΤΗΜΑΤΑ</w:t>
      </w:r>
      <w:bookmarkEnd w:id="452"/>
      <w:bookmarkEnd w:id="453"/>
    </w:p>
    <w:p w14:paraId="2F397AAD" w14:textId="77777777" w:rsidR="008338F0" w:rsidRPr="00603221" w:rsidRDefault="003355E7" w:rsidP="003329FF">
      <w:pPr>
        <w:pStyle w:val="Heading2"/>
        <w:numPr>
          <w:ilvl w:val="0"/>
          <w:numId w:val="0"/>
        </w:numPr>
        <w:tabs>
          <w:tab w:val="clear" w:pos="567"/>
        </w:tabs>
        <w:rPr>
          <w:rFonts w:cs="Tahoma"/>
          <w:lang w:val="el-GR"/>
        </w:rPr>
      </w:pPr>
      <w:bookmarkStart w:id="454" w:name="_Ref496625830"/>
      <w:bookmarkStart w:id="455" w:name="_Toc97194334"/>
      <w:bookmarkStart w:id="456" w:name="_Toc97194470"/>
      <w:bookmarkStart w:id="457" w:name="_Toc196735977"/>
      <w:bookmarkStart w:id="458" w:name="_Ref496625399"/>
      <w:r w:rsidRPr="11E90C04">
        <w:rPr>
          <w:rFonts w:cs="Tahoma"/>
          <w:lang w:val="el-GR"/>
        </w:rPr>
        <w:t>ΠΑΡΑΡΤΗΜΑ Ι – Αναλυτική Περιγραφή Φυσικού και Οικονομικού Αντικειμένου της Σύμβασης</w:t>
      </w:r>
      <w:bookmarkEnd w:id="454"/>
      <w:bookmarkEnd w:id="455"/>
      <w:bookmarkEnd w:id="456"/>
      <w:bookmarkEnd w:id="457"/>
      <w:r w:rsidRPr="11E90C04">
        <w:rPr>
          <w:rFonts w:cs="Tahoma"/>
          <w:lang w:val="el-GR"/>
        </w:rPr>
        <w:t xml:space="preserve"> </w:t>
      </w:r>
      <w:bookmarkEnd w:id="458"/>
    </w:p>
    <w:p w14:paraId="1C12AAC2" w14:textId="0D7327E4" w:rsidR="00EE109D" w:rsidRPr="00B874C5" w:rsidRDefault="00A22261" w:rsidP="00CD2A7F">
      <w:pPr>
        <w:pStyle w:val="Heading3"/>
        <w:numPr>
          <w:ilvl w:val="0"/>
          <w:numId w:val="22"/>
        </w:numPr>
        <w:rPr>
          <w:lang w:val="el-GR"/>
        </w:rPr>
      </w:pPr>
      <w:bookmarkStart w:id="459" w:name="_Toc97194335"/>
      <w:bookmarkStart w:id="460" w:name="_Toc97194471"/>
      <w:bookmarkStart w:id="461" w:name="_Ref97199257"/>
      <w:bookmarkStart w:id="462" w:name="_Toc196735978"/>
      <w:r w:rsidRPr="00EF2204">
        <w:rPr>
          <w:lang w:val="el-GR"/>
        </w:rPr>
        <w:t>Π</w:t>
      </w:r>
      <w:r>
        <w:rPr>
          <w:lang w:val="el-GR"/>
        </w:rPr>
        <w:t>εριβάλλον της Σύμβασης</w:t>
      </w:r>
      <w:bookmarkStart w:id="463" w:name="_Toc516836612"/>
      <w:bookmarkStart w:id="464" w:name="_Toc45706959"/>
      <w:bookmarkStart w:id="465" w:name="_Toc46478230"/>
      <w:bookmarkEnd w:id="459"/>
      <w:bookmarkEnd w:id="460"/>
      <w:bookmarkEnd w:id="461"/>
      <w:bookmarkEnd w:id="462"/>
    </w:p>
    <w:p w14:paraId="6CC30E50" w14:textId="77777777" w:rsidR="005720A4" w:rsidRPr="00B874C5" w:rsidRDefault="005720A4" w:rsidP="005720A4">
      <w:pPr>
        <w:pStyle w:val="Heading4"/>
        <w:numPr>
          <w:ilvl w:val="0"/>
          <w:numId w:val="0"/>
        </w:numPr>
        <w:tabs>
          <w:tab w:val="left" w:pos="993"/>
        </w:tabs>
        <w:ind w:left="864"/>
        <w:rPr>
          <w:rFonts w:eastAsia="Tahoma" w:cs="Tahoma"/>
          <w:b w:val="0"/>
          <w:bCs w:val="0"/>
          <w:color w:val="000000" w:themeColor="text1"/>
          <w:szCs w:val="22"/>
          <w:lang w:val="el-GR"/>
        </w:rPr>
      </w:pPr>
      <w:bookmarkStart w:id="466" w:name="_Toc97194336"/>
      <w:bookmarkStart w:id="467" w:name="_Toc196735979"/>
      <w:r w:rsidRPr="005E0918">
        <w:rPr>
          <w:rFonts w:eastAsia="SimSun" w:cs="Tahoma"/>
          <w:lang w:val="el-GR"/>
        </w:rPr>
        <w:t xml:space="preserve">1.1 </w:t>
      </w:r>
      <w:r w:rsidR="004D1C23" w:rsidRPr="11E90C04">
        <w:rPr>
          <w:rFonts w:eastAsia="SimSun" w:cs="Tahoma"/>
          <w:lang w:val="el-GR"/>
        </w:rPr>
        <w:t>Εμπλεκόμενοι στην υλοποίηση της Σύμβασης</w:t>
      </w:r>
      <w:bookmarkEnd w:id="463"/>
      <w:bookmarkEnd w:id="464"/>
      <w:bookmarkEnd w:id="465"/>
      <w:bookmarkEnd w:id="466"/>
      <w:bookmarkEnd w:id="467"/>
      <w:r w:rsidR="1EC65D00" w:rsidRPr="11E90C04">
        <w:rPr>
          <w:rFonts w:eastAsia="Tahoma" w:cs="Tahoma"/>
          <w:b w:val="0"/>
          <w:bCs w:val="0"/>
          <w:color w:val="000000" w:themeColor="text1"/>
          <w:szCs w:val="22"/>
          <w:lang w:val="el-GR"/>
        </w:rPr>
        <w:t xml:space="preserve"> </w:t>
      </w:r>
    </w:p>
    <w:p w14:paraId="2320022E" w14:textId="41261366" w:rsidR="004D1C23" w:rsidRPr="00EF2204" w:rsidRDefault="1EC65D00" w:rsidP="005E0918">
      <w:pPr>
        <w:pStyle w:val="Heading4"/>
        <w:numPr>
          <w:ilvl w:val="0"/>
          <w:numId w:val="0"/>
        </w:numPr>
        <w:tabs>
          <w:tab w:val="left" w:pos="993"/>
        </w:tabs>
        <w:ind w:left="864"/>
        <w:rPr>
          <w:rFonts w:eastAsia="Tahoma" w:cs="Tahoma"/>
          <w:b w:val="0"/>
          <w:bCs w:val="0"/>
          <w:color w:val="000000" w:themeColor="text1"/>
          <w:szCs w:val="22"/>
          <w:lang w:val="el-GR"/>
        </w:rPr>
      </w:pPr>
      <w:bookmarkStart w:id="468" w:name="_Toc196735980"/>
      <w:r w:rsidRPr="11E90C04">
        <w:rPr>
          <w:rFonts w:eastAsia="Tahoma" w:cs="Tahoma"/>
          <w:b w:val="0"/>
          <w:bCs w:val="0"/>
          <w:color w:val="000000" w:themeColor="text1"/>
          <w:szCs w:val="22"/>
          <w:lang w:val="el-GR"/>
        </w:rPr>
        <w:t>Για την υλοποίηση του Έργου της παρούσας Διακήρυξης εμπλέκονται οι ακόλουθοι:</w:t>
      </w:r>
      <w:bookmarkEnd w:id="468"/>
    </w:p>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323"/>
        <w:gridCol w:w="2470"/>
        <w:gridCol w:w="3837"/>
      </w:tblGrid>
      <w:tr w:rsidR="11E90C04" w14:paraId="47766E66"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tcPr>
          <w:p w14:paraId="748CAC22" w14:textId="5F72C033" w:rsidR="11E90C04" w:rsidRDefault="11E90C04" w:rsidP="11E90C04">
            <w:pPr>
              <w:widowControl w:val="0"/>
              <w:spacing w:after="0"/>
              <w:rPr>
                <w:rFonts w:eastAsia="Tahoma"/>
              </w:rPr>
            </w:pPr>
            <w:r w:rsidRPr="11E90C04">
              <w:rPr>
                <w:rFonts w:eastAsia="Tahoma"/>
                <w:lang w:val="el-GR"/>
              </w:rPr>
              <w:t xml:space="preserve">Φορέας Διαχείρισης </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770EF5" w14:textId="1F60A87C" w:rsidR="11E90C04" w:rsidRDefault="11E90C04" w:rsidP="11E90C04">
            <w:pPr>
              <w:widowControl w:val="0"/>
              <w:spacing w:after="0"/>
              <w:rPr>
                <w:rFonts w:eastAsia="Tahoma"/>
              </w:rPr>
            </w:pPr>
            <w:r w:rsidRPr="11E90C04">
              <w:rPr>
                <w:rFonts w:eastAsia="Tahoma"/>
                <w:lang w:val="el-GR"/>
              </w:rPr>
              <w:t>ΕΥΣΤΑ</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06BE65" w14:textId="5CF59043" w:rsidR="11E90C04" w:rsidRDefault="11E90C04" w:rsidP="11E90C04">
            <w:pPr>
              <w:widowControl w:val="0"/>
              <w:spacing w:after="0"/>
              <w:rPr>
                <w:rFonts w:eastAsia="Tahoma"/>
              </w:rPr>
            </w:pPr>
            <w:hyperlink r:id="rId36">
              <w:r w:rsidRPr="11E90C04">
                <w:rPr>
                  <w:rStyle w:val="Hyperlink"/>
                  <w:rFonts w:eastAsia="Tahoma"/>
                  <w:lang w:val="el-GR"/>
                </w:rPr>
                <w:t>http://</w:t>
              </w:r>
              <w:r w:rsidRPr="11E90C04">
                <w:rPr>
                  <w:rStyle w:val="Hyperlink"/>
                  <w:rFonts w:eastAsia="Tahoma"/>
                  <w:lang w:val="en-US"/>
                </w:rPr>
                <w:t>greece20</w:t>
              </w:r>
              <w:r w:rsidRPr="11E90C04">
                <w:rPr>
                  <w:rStyle w:val="Hyperlink"/>
                  <w:rFonts w:eastAsia="Tahoma"/>
                  <w:lang w:val="el-GR"/>
                </w:rPr>
                <w:t>.gov.gr/</w:t>
              </w:r>
            </w:hyperlink>
          </w:p>
        </w:tc>
      </w:tr>
      <w:tr w:rsidR="11E90C04" w:rsidRPr="0099537C" w14:paraId="3625BF9B"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BEE606" w14:textId="0CB11F23" w:rsidR="11E90C04" w:rsidRDefault="11E90C04" w:rsidP="11E90C04">
            <w:pPr>
              <w:widowControl w:val="0"/>
              <w:spacing w:after="0"/>
              <w:rPr>
                <w:rFonts w:eastAsia="Tahoma"/>
              </w:rPr>
            </w:pPr>
            <w:r w:rsidRPr="11E90C04">
              <w:rPr>
                <w:rFonts w:eastAsia="Tahoma"/>
                <w:lang w:val="el-GR"/>
              </w:rPr>
              <w:t>Φορέας Υλοποίησης</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F3CF452" w14:textId="615CAABF" w:rsidR="11E90C04" w:rsidRPr="00995186" w:rsidRDefault="11E90C04" w:rsidP="11E90C04">
            <w:pPr>
              <w:widowControl w:val="0"/>
              <w:spacing w:after="0"/>
              <w:rPr>
                <w:rFonts w:eastAsia="Tahoma"/>
                <w:lang w:val="el-GR"/>
              </w:rPr>
            </w:pPr>
            <w:r w:rsidRPr="11E90C04">
              <w:rPr>
                <w:rFonts w:eastAsia="Tahoma"/>
                <w:lang w:val="el-GR"/>
              </w:rPr>
              <w:t>Κοινωνία της Πληροφορίας Μ.Α.Ε</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FF70B2" w14:textId="7587AEA7" w:rsidR="11E90C04" w:rsidRPr="00995186" w:rsidRDefault="11E90C04" w:rsidP="11E90C04">
            <w:pPr>
              <w:rPr>
                <w:rFonts w:eastAsia="Tahoma"/>
                <w:lang w:val="el-GR"/>
              </w:rPr>
            </w:pPr>
            <w:r w:rsidRPr="11E90C04">
              <w:rPr>
                <w:rFonts w:eastAsia="Tahoma"/>
                <w:lang w:val="el-GR"/>
              </w:rPr>
              <w:t xml:space="preserve">Βλ. Παρ. </w:t>
            </w:r>
          </w:p>
          <w:p w14:paraId="4A75466A" w14:textId="297F8698" w:rsidR="11E90C04" w:rsidRPr="00995186" w:rsidRDefault="11E90C04" w:rsidP="11E90C04">
            <w:pPr>
              <w:widowControl w:val="0"/>
              <w:spacing w:after="0"/>
              <w:rPr>
                <w:rFonts w:eastAsia="Tahoma"/>
                <w:lang w:val="el-GR"/>
              </w:rPr>
            </w:pPr>
            <w:r w:rsidRPr="11E90C04">
              <w:rPr>
                <w:rFonts w:eastAsia="Tahoma"/>
                <w:color w:val="000000" w:themeColor="text1"/>
                <w:lang w:val="el-GR"/>
              </w:rPr>
              <w:t>Φορέας Υλοποίησης – Αναθέτουσα Αρχή</w:t>
            </w:r>
          </w:p>
        </w:tc>
      </w:tr>
      <w:tr w:rsidR="11E90C04" w14:paraId="703B7102"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DF72A41" w14:textId="23543DFB" w:rsidR="11E90C04" w:rsidRDefault="11E90C04" w:rsidP="11E90C04">
            <w:pPr>
              <w:widowControl w:val="0"/>
              <w:spacing w:after="0"/>
              <w:rPr>
                <w:rFonts w:eastAsia="Tahoma"/>
              </w:rPr>
            </w:pPr>
            <w:r w:rsidRPr="11E90C04">
              <w:rPr>
                <w:rFonts w:eastAsia="Tahoma"/>
                <w:lang w:val="el-GR"/>
              </w:rPr>
              <w:t>Φορέας Χρηματοδότησης</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2053A1" w14:textId="20163B1D"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70DA852" w14:textId="5A3DEFB3" w:rsidR="11E90C04" w:rsidRPr="00995186" w:rsidRDefault="11E90C04" w:rsidP="11E90C04">
            <w:pPr>
              <w:widowControl w:val="0"/>
              <w:spacing w:after="0"/>
              <w:rPr>
                <w:rFonts w:eastAsia="Tahoma"/>
                <w:lang w:val="el-GR"/>
              </w:rPr>
            </w:pPr>
            <w:hyperlink r:id="rId37">
              <w:r w:rsidRPr="11E90C04">
                <w:rPr>
                  <w:rStyle w:val="Hyperlink"/>
                  <w:rFonts w:eastAsia="Tahoma"/>
                  <w:lang w:val="el-GR"/>
                </w:rPr>
                <w:t>www.</w:t>
              </w:r>
              <w:r w:rsidRPr="11E90C04">
                <w:rPr>
                  <w:rStyle w:val="Hyperlink"/>
                  <w:rFonts w:eastAsia="Tahoma"/>
                  <w:lang w:val="en-US"/>
                </w:rPr>
                <w:t>mindigital</w:t>
              </w:r>
              <w:r w:rsidRPr="11E90C04">
                <w:rPr>
                  <w:rStyle w:val="Hyperlink"/>
                  <w:rFonts w:eastAsia="Tahoma"/>
                  <w:lang w:val="el-GR"/>
                </w:rPr>
                <w:t>.gr</w:t>
              </w:r>
            </w:hyperlink>
          </w:p>
          <w:p w14:paraId="3637A311" w14:textId="79D1041D"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05E7B788"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7B5B4E4" w14:textId="6311020F" w:rsidR="11E90C04" w:rsidRDefault="11E90C04" w:rsidP="11E90C04">
            <w:pPr>
              <w:widowControl w:val="0"/>
              <w:spacing w:after="0"/>
              <w:rPr>
                <w:rFonts w:eastAsia="Tahoma"/>
              </w:rPr>
            </w:pPr>
            <w:r w:rsidRPr="11E90C04">
              <w:rPr>
                <w:rFonts w:eastAsia="Tahoma"/>
                <w:lang w:val="el-GR"/>
              </w:rPr>
              <w:t>Κύριος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tcPr>
          <w:p w14:paraId="469847D7" w14:textId="1AAF6B4C"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tcPr>
          <w:p w14:paraId="6DDA8D86" w14:textId="053F5BB5" w:rsidR="11E90C04" w:rsidRPr="00995186" w:rsidRDefault="11E90C04" w:rsidP="11E90C04">
            <w:pPr>
              <w:widowControl w:val="0"/>
              <w:spacing w:after="0"/>
              <w:rPr>
                <w:rFonts w:eastAsia="Tahoma"/>
                <w:lang w:val="el-GR"/>
              </w:rPr>
            </w:pPr>
            <w:hyperlink r:id="rId38">
              <w:r w:rsidRPr="11E90C04">
                <w:rPr>
                  <w:rStyle w:val="Hyperlink"/>
                  <w:rFonts w:eastAsia="Tahoma"/>
                  <w:lang w:val="el-GR"/>
                </w:rPr>
                <w:t>www.</w:t>
              </w:r>
              <w:r w:rsidRPr="11E90C04">
                <w:rPr>
                  <w:rStyle w:val="Hyperlink"/>
                  <w:rFonts w:eastAsia="Tahoma"/>
                  <w:lang w:val="en-US"/>
                </w:rPr>
                <w:t>mindigital</w:t>
              </w:r>
              <w:r w:rsidRPr="11E90C04">
                <w:rPr>
                  <w:rStyle w:val="Hyperlink"/>
                  <w:rFonts w:eastAsia="Tahoma"/>
                  <w:lang w:val="el-GR"/>
                </w:rPr>
                <w:t>.gr</w:t>
              </w:r>
            </w:hyperlink>
            <w:r w:rsidRPr="11E90C04">
              <w:rPr>
                <w:rFonts w:eastAsia="Tahoma"/>
                <w:lang w:val="el-GR"/>
              </w:rPr>
              <w:t xml:space="preserve"> </w:t>
            </w:r>
          </w:p>
          <w:p w14:paraId="6FC7E5D4" w14:textId="0CA2295D"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57575245"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E9E4A1" w14:textId="57250A14" w:rsidR="11E90C04" w:rsidRDefault="11E90C04" w:rsidP="11E90C04">
            <w:pPr>
              <w:widowControl w:val="0"/>
              <w:spacing w:after="0"/>
              <w:rPr>
                <w:rFonts w:eastAsia="Tahoma"/>
              </w:rPr>
            </w:pPr>
            <w:r w:rsidRPr="11E90C04">
              <w:rPr>
                <w:rFonts w:eastAsia="Tahoma"/>
                <w:lang w:val="el-GR"/>
              </w:rPr>
              <w:t>Φορέας Λειτουργίας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tcPr>
          <w:p w14:paraId="655C4203" w14:textId="26A7F23E" w:rsidR="11E90C04" w:rsidRDefault="11E90C04" w:rsidP="11E90C04">
            <w:pPr>
              <w:widowControl w:val="0"/>
              <w:spacing w:after="0"/>
              <w:rPr>
                <w:rFonts w:eastAsia="Tahoma"/>
              </w:rPr>
            </w:pPr>
            <w:r w:rsidRPr="11E90C04">
              <w:rPr>
                <w:rFonts w:eastAsia="Tahoma"/>
                <w:lang w:val="el-GR"/>
              </w:rPr>
              <w:t>Υπουργείο Ψηφιακής Διακυβέρνησης</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tcPr>
          <w:p w14:paraId="7305F280" w14:textId="47FC3F4F" w:rsidR="11E90C04" w:rsidRPr="00995186" w:rsidRDefault="11E90C04" w:rsidP="11E90C04">
            <w:pPr>
              <w:widowControl w:val="0"/>
              <w:spacing w:after="0"/>
              <w:rPr>
                <w:rFonts w:eastAsia="Tahoma"/>
                <w:lang w:val="el-GR"/>
              </w:rPr>
            </w:pPr>
            <w:hyperlink r:id="rId39">
              <w:r w:rsidRPr="11E90C04">
                <w:rPr>
                  <w:rStyle w:val="Hyperlink"/>
                  <w:rFonts w:eastAsia="Tahoma"/>
                  <w:lang w:val="el-GR"/>
                </w:rPr>
                <w:t>www.</w:t>
              </w:r>
              <w:r w:rsidRPr="11E90C04">
                <w:rPr>
                  <w:rStyle w:val="Hyperlink"/>
                  <w:rFonts w:eastAsia="Tahoma"/>
                  <w:lang w:val="en-US"/>
                </w:rPr>
                <w:t>mindigital</w:t>
              </w:r>
              <w:r w:rsidRPr="11E90C04">
                <w:rPr>
                  <w:rStyle w:val="Hyperlink"/>
                  <w:rFonts w:eastAsia="Tahoma"/>
                  <w:lang w:val="el-GR"/>
                </w:rPr>
                <w:t>.gr</w:t>
              </w:r>
            </w:hyperlink>
            <w:r w:rsidRPr="11E90C04">
              <w:rPr>
                <w:rFonts w:eastAsia="Tahoma"/>
                <w:lang w:val="el-GR"/>
              </w:rPr>
              <w:t xml:space="preserve"> </w:t>
            </w:r>
          </w:p>
          <w:p w14:paraId="7F5AF436" w14:textId="44CC9C04" w:rsidR="11E90C04" w:rsidRDefault="11E90C04" w:rsidP="11E90C04">
            <w:pPr>
              <w:widowControl w:val="0"/>
              <w:spacing w:after="0"/>
              <w:rPr>
                <w:rFonts w:eastAsia="Tahoma"/>
              </w:rPr>
            </w:pPr>
            <w:r w:rsidRPr="11E90C04">
              <w:rPr>
                <w:rFonts w:eastAsia="Tahoma"/>
                <w:lang w:val="el-GR"/>
              </w:rPr>
              <w:t xml:space="preserve">Βλ. Παρ. </w:t>
            </w:r>
            <w:r w:rsidRPr="11E90C04">
              <w:rPr>
                <w:rFonts w:eastAsia="Tahoma"/>
                <w:color w:val="000000" w:themeColor="text1"/>
                <w:lang w:val="el-GR"/>
              </w:rPr>
              <w:t>‎1.1.2</w:t>
            </w:r>
          </w:p>
        </w:tc>
      </w:tr>
      <w:tr w:rsidR="11E90C04" w14:paraId="4AB01130" w14:textId="77777777" w:rsidTr="11E90C04">
        <w:trPr>
          <w:trHeight w:val="300"/>
        </w:trPr>
        <w:tc>
          <w:tcPr>
            <w:tcW w:w="332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44D46F" w14:textId="7167648C" w:rsidR="11E90C04" w:rsidRPr="00995186" w:rsidRDefault="11E90C04" w:rsidP="11E90C04">
            <w:pPr>
              <w:widowControl w:val="0"/>
              <w:spacing w:after="0"/>
              <w:rPr>
                <w:rFonts w:eastAsia="Tahoma"/>
                <w:lang w:val="el-GR"/>
              </w:rPr>
            </w:pPr>
            <w:r w:rsidRPr="11E90C04">
              <w:rPr>
                <w:rFonts w:eastAsia="Tahoma"/>
                <w:lang w:val="el-GR"/>
              </w:rPr>
              <w:t>Όργανα &amp; Επιτροπές Παρακολούθησης, Διακυβέρνησης και Ελέγχου του Έργου</w:t>
            </w:r>
          </w:p>
        </w:tc>
        <w:tc>
          <w:tcPr>
            <w:tcW w:w="24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3B1193" w14:textId="6C9D064F" w:rsidR="11E90C04" w:rsidRDefault="11E90C04" w:rsidP="11E90C04">
            <w:pPr>
              <w:widowControl w:val="0"/>
              <w:spacing w:after="0"/>
              <w:rPr>
                <w:rFonts w:eastAsia="Tahoma"/>
              </w:rPr>
            </w:pPr>
            <w:r w:rsidRPr="11E90C04">
              <w:rPr>
                <w:rFonts w:eastAsia="Tahoma"/>
                <w:lang w:val="el-GR"/>
              </w:rPr>
              <w:t>-</w:t>
            </w:r>
          </w:p>
        </w:tc>
        <w:tc>
          <w:tcPr>
            <w:tcW w:w="3837"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447D64" w14:textId="5B1AA118" w:rsidR="11E90C04" w:rsidRDefault="11E90C04" w:rsidP="11E90C04">
            <w:pPr>
              <w:widowControl w:val="0"/>
              <w:spacing w:after="0"/>
              <w:rPr>
                <w:rFonts w:eastAsia="Tahoma"/>
              </w:rPr>
            </w:pPr>
            <w:r w:rsidRPr="11E90C04">
              <w:rPr>
                <w:rFonts w:eastAsia="Tahoma"/>
                <w:lang w:val="el-GR"/>
              </w:rPr>
              <w:t>Βλ</w:t>
            </w:r>
            <w:r w:rsidRPr="11E90C04">
              <w:rPr>
                <w:rFonts w:eastAsia="Tahoma"/>
              </w:rPr>
              <w:t xml:space="preserve">. </w:t>
            </w:r>
            <w:r w:rsidRPr="11E90C04">
              <w:rPr>
                <w:rFonts w:eastAsia="Tahoma"/>
                <w:lang w:val="el-GR"/>
              </w:rPr>
              <w:t>Παρ</w:t>
            </w:r>
            <w:r w:rsidRPr="11E90C04">
              <w:rPr>
                <w:rFonts w:eastAsia="Tahoma"/>
              </w:rPr>
              <w:t xml:space="preserve">. </w:t>
            </w:r>
            <w:r w:rsidRPr="11E90C04">
              <w:rPr>
                <w:rFonts w:eastAsia="Tahoma"/>
                <w:color w:val="000000" w:themeColor="text1"/>
              </w:rPr>
              <w:t>‎1.1.2</w:t>
            </w:r>
          </w:p>
        </w:tc>
      </w:tr>
    </w:tbl>
    <w:p w14:paraId="132D9764" w14:textId="0817ABAF" w:rsidR="004D1C23" w:rsidRPr="00EF2204" w:rsidRDefault="004D1C23" w:rsidP="11E90C04">
      <w:pPr>
        <w:pStyle w:val="ListParagraph"/>
        <w:rPr>
          <w:rFonts w:eastAsia="Tahoma"/>
          <w:color w:val="000000" w:themeColor="text1"/>
          <w:lang w:val="el-GR"/>
        </w:rPr>
      </w:pPr>
    </w:p>
    <w:p w14:paraId="2A8E12F2" w14:textId="06E42AB7" w:rsidR="00556A23" w:rsidRPr="002373E7" w:rsidRDefault="005720A4" w:rsidP="005E0918">
      <w:pPr>
        <w:pStyle w:val="Heading5"/>
        <w:numPr>
          <w:ilvl w:val="0"/>
          <w:numId w:val="0"/>
        </w:numPr>
        <w:rPr>
          <w:rFonts w:eastAsia="SimSun" w:cs="Tahoma"/>
        </w:rPr>
      </w:pPr>
      <w:bookmarkStart w:id="469" w:name="_Ref51336725"/>
      <w:bookmarkStart w:id="470" w:name="_Toc53671308"/>
      <w:bookmarkStart w:id="471" w:name="_Toc196735981"/>
      <w:r>
        <w:rPr>
          <w:rFonts w:eastAsia="SimSun" w:cs="Tahoma"/>
        </w:rPr>
        <w:t>1.</w:t>
      </w:r>
      <w:r w:rsidR="004E52FD">
        <w:rPr>
          <w:rFonts w:eastAsia="SimSun" w:cs="Tahoma"/>
        </w:rPr>
        <w:t>1.1</w:t>
      </w:r>
      <w:r>
        <w:rPr>
          <w:rFonts w:eastAsia="SimSun" w:cs="Tahoma"/>
        </w:rPr>
        <w:t xml:space="preserve"> </w:t>
      </w:r>
      <w:r w:rsidR="00556A23" w:rsidRPr="11E90C04">
        <w:rPr>
          <w:rFonts w:eastAsia="SimSun" w:cs="Tahoma"/>
        </w:rPr>
        <w:t>Φορέας Υλοποίησης – Αναθέτουσα Αρχή</w:t>
      </w:r>
      <w:bookmarkEnd w:id="469"/>
      <w:bookmarkEnd w:id="470"/>
      <w:bookmarkEnd w:id="471"/>
      <w:r w:rsidR="00556A23" w:rsidRPr="11E90C04">
        <w:rPr>
          <w:rFonts w:eastAsia="SimSun" w:cs="Tahoma"/>
        </w:rPr>
        <w:t xml:space="preserve"> </w:t>
      </w:r>
    </w:p>
    <w:p w14:paraId="780E8A45" w14:textId="3A2110E9"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Η </w:t>
      </w:r>
      <w:r w:rsidRPr="11E90C04">
        <w:rPr>
          <w:rFonts w:eastAsia="Tahoma"/>
          <w:b/>
          <w:bCs/>
          <w:color w:val="000000" w:themeColor="text1"/>
          <w:lang w:val="el-GR"/>
        </w:rPr>
        <w:t>Κοινωνία της Πληροφορίας Μ.Α.Ε.</w:t>
      </w:r>
      <w:r w:rsidRPr="11E90C04">
        <w:rPr>
          <w:rFonts w:eastAsia="Tahoma"/>
          <w:color w:val="000000" w:themeColor="text1"/>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04401A16" w14:textId="113B729D"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Βασικός σκοπός της Εταιρείας, όπως ορίζεται στην τελευταία τροποποίηση του καταστατικού αυτής (ΦΕΚ 5386/Β/07-12-2020), είναι:</w:t>
      </w:r>
    </w:p>
    <w:p w14:paraId="316044A8" w14:textId="7E1AF431"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2E8B9AC" w14:textId="20244740"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11E90C04">
        <w:rPr>
          <w:rFonts w:eastAsia="Tahoma"/>
          <w:color w:val="000000" w:themeColor="text1"/>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1A8F4626" w14:textId="7ECB7544"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32DF4127" w14:textId="5AE7C19D"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74A2DF1C" w14:textId="7964F4A3"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4134EDE" w14:textId="2FA185F8"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DF38BE1" w14:textId="64FADB57"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834B644" w14:textId="30314AFF"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3F9513C" w14:textId="6AA0CADD"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49961DE" w14:textId="5D4EE78B"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72ACDFA" w14:textId="6E9BE3C0" w:rsidR="00556A23" w:rsidRPr="00995186" w:rsidRDefault="1F025DC5" w:rsidP="11E90C04">
      <w:pPr>
        <w:shd w:val="clear" w:color="auto" w:fill="FFFFFF" w:themeFill="background1"/>
        <w:spacing w:line="252" w:lineRule="auto"/>
        <w:rPr>
          <w:rFonts w:eastAsia="Tahoma"/>
          <w:color w:val="000000" w:themeColor="text1"/>
          <w:lang w:val="el-GR"/>
        </w:rPr>
      </w:pPr>
      <w:r w:rsidRPr="11E90C04">
        <w:rPr>
          <w:rFonts w:eastAsia="Tahoma"/>
          <w:color w:val="000000" w:themeColor="text1"/>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277986B6" w14:textId="681D17A2" w:rsidR="00556A23" w:rsidRPr="00995186" w:rsidRDefault="00556A23" w:rsidP="00047C57">
      <w:pPr>
        <w:rPr>
          <w:rFonts w:eastAsia="SimSun"/>
          <w:lang w:val="el-GR"/>
        </w:rPr>
      </w:pPr>
    </w:p>
    <w:p w14:paraId="7C31C1D1" w14:textId="435B0321" w:rsidR="00556A23" w:rsidRPr="005E0918" w:rsidRDefault="004E52FD" w:rsidP="005E0918">
      <w:pPr>
        <w:pStyle w:val="Heading5"/>
        <w:numPr>
          <w:ilvl w:val="0"/>
          <w:numId w:val="0"/>
        </w:numPr>
        <w:ind w:left="1008" w:hanging="1008"/>
        <w:rPr>
          <w:rFonts w:eastAsia="SimSun" w:cs="Tahoma"/>
          <w:lang w:val="el-GR"/>
        </w:rPr>
      </w:pPr>
      <w:bookmarkStart w:id="472" w:name="_Ref55370316"/>
      <w:bookmarkStart w:id="473" w:name="_Toc196735982"/>
      <w:r w:rsidRPr="005E0918">
        <w:rPr>
          <w:rFonts w:eastAsia="SimSun" w:cs="Tahoma"/>
          <w:lang w:val="el-GR"/>
        </w:rPr>
        <w:t xml:space="preserve">1.1.2 </w:t>
      </w:r>
      <w:r w:rsidR="00556A23" w:rsidRPr="005E0918">
        <w:rPr>
          <w:rFonts w:eastAsia="SimSun" w:cs="Tahoma"/>
          <w:lang w:val="el-GR"/>
        </w:rPr>
        <w:t>Φορέας Χρηματοδότησης</w:t>
      </w:r>
      <w:bookmarkEnd w:id="472"/>
      <w:r w:rsidR="00556A23" w:rsidRPr="005E0918">
        <w:rPr>
          <w:rFonts w:eastAsia="SimSun" w:cs="Tahoma"/>
          <w:lang w:val="el-GR"/>
        </w:rPr>
        <w:t xml:space="preserve"> </w:t>
      </w:r>
      <w:r w:rsidR="4C698724" w:rsidRPr="005E0918">
        <w:rPr>
          <w:rFonts w:eastAsia="SimSun" w:cs="Tahoma"/>
          <w:lang w:val="el-GR"/>
        </w:rPr>
        <w:t>/ Κύριος του Έργου</w:t>
      </w:r>
      <w:bookmarkEnd w:id="473"/>
      <w:r w:rsidR="4C698724" w:rsidRPr="005E0918">
        <w:rPr>
          <w:rFonts w:eastAsia="SimSun" w:cs="Tahoma"/>
          <w:lang w:val="el-GR"/>
        </w:rPr>
        <w:t xml:space="preserve"> </w:t>
      </w:r>
    </w:p>
    <w:p w14:paraId="483920F3" w14:textId="4448D5E7" w:rsidR="00556A23" w:rsidRDefault="6611CBC4" w:rsidP="11E90C04">
      <w:pPr>
        <w:spacing w:line="252" w:lineRule="auto"/>
        <w:rPr>
          <w:rFonts w:eastAsia="Tahoma"/>
          <w:color w:val="000000" w:themeColor="text1"/>
          <w:lang w:val="el-GR"/>
        </w:rPr>
      </w:pPr>
      <w:r w:rsidRPr="11E90C04">
        <w:rPr>
          <w:rFonts w:eastAsia="Tahoma"/>
          <w:color w:val="000000" w:themeColor="text1"/>
          <w:lang w:val="el-GR"/>
        </w:rPr>
        <w:t xml:space="preserve">Φορέας Χρηματοδότησης, Κύριος του Έργου και Φορέας Λειτουργίας του Έργου είναι το </w:t>
      </w:r>
      <w:r w:rsidRPr="11E90C04">
        <w:rPr>
          <w:rFonts w:eastAsia="Tahoma"/>
          <w:b/>
          <w:bCs/>
          <w:color w:val="000000" w:themeColor="text1"/>
          <w:lang w:val="el-GR"/>
        </w:rPr>
        <w:t>Υπουργείο Ψηφιακής Διακυβέρνησης</w:t>
      </w:r>
      <w:r w:rsidRPr="11E90C04">
        <w:rPr>
          <w:rFonts w:eastAsia="Tahoma"/>
          <w:color w:val="000000" w:themeColor="text1"/>
          <w:lang w:val="el-GR"/>
        </w:rPr>
        <w:t xml:space="preserve"> (Φορέας Κεντρικής Κυβέρνησης).</w:t>
      </w:r>
    </w:p>
    <w:p w14:paraId="0537C3E0" w14:textId="77777777" w:rsidR="00E62805" w:rsidRPr="00995186" w:rsidRDefault="00E62805" w:rsidP="11E90C04">
      <w:pPr>
        <w:spacing w:line="252" w:lineRule="auto"/>
        <w:rPr>
          <w:rFonts w:eastAsia="Tahoma"/>
          <w:lang w:val="el-GR"/>
        </w:rPr>
      </w:pPr>
    </w:p>
    <w:p w14:paraId="11B84E3A" w14:textId="77777777" w:rsidR="00047C57" w:rsidRPr="00995186" w:rsidRDefault="00047C57" w:rsidP="00047C57">
      <w:pPr>
        <w:rPr>
          <w:rFonts w:eastAsia="SimSun"/>
          <w:lang w:val="el-GR"/>
        </w:rPr>
      </w:pPr>
      <w:bookmarkStart w:id="474" w:name="_Ref55370327"/>
    </w:p>
    <w:p w14:paraId="0E32BCF2" w14:textId="791D7825" w:rsidR="00556A23" w:rsidRPr="003329FF" w:rsidRDefault="004E52FD" w:rsidP="005E0918">
      <w:pPr>
        <w:pStyle w:val="Heading5"/>
        <w:numPr>
          <w:ilvl w:val="0"/>
          <w:numId w:val="0"/>
        </w:numPr>
        <w:ind w:left="1008"/>
        <w:rPr>
          <w:rFonts w:eastAsia="SimSun" w:cs="Tahoma"/>
          <w:lang w:val="el-GR"/>
        </w:rPr>
      </w:pPr>
      <w:bookmarkStart w:id="475" w:name="_Ref151372827"/>
      <w:bookmarkStart w:id="476" w:name="_Toc196735983"/>
      <w:r w:rsidRPr="005E0918">
        <w:rPr>
          <w:rFonts w:eastAsia="SimSun" w:cs="Tahoma"/>
          <w:lang w:val="el-GR"/>
        </w:rPr>
        <w:t xml:space="preserve">1.1.3 </w:t>
      </w:r>
      <w:r w:rsidR="00556A23" w:rsidRPr="11E90C04">
        <w:rPr>
          <w:rFonts w:eastAsia="SimSun" w:cs="Tahoma"/>
          <w:lang w:val="el-GR"/>
        </w:rPr>
        <w:t>Όργανα &amp; Επιτροπές Παρακολούθησης, Διακυβέρνησης και Ελέγχου του Έργου</w:t>
      </w:r>
      <w:bookmarkEnd w:id="474"/>
      <w:bookmarkEnd w:id="475"/>
      <w:bookmarkEnd w:id="476"/>
    </w:p>
    <w:p w14:paraId="05C597F6" w14:textId="17F04FAB" w:rsidR="182537BC" w:rsidRDefault="182537BC" w:rsidP="11E90C04">
      <w:pPr>
        <w:rPr>
          <w:rFonts w:eastAsia="Tahoma"/>
          <w:color w:val="000000" w:themeColor="text1"/>
          <w:lang w:val="el-GR"/>
        </w:rPr>
      </w:pPr>
      <w:r w:rsidRPr="11E90C04">
        <w:rPr>
          <w:rFonts w:eastAsia="Tahoma"/>
          <w:color w:val="000000" w:themeColor="text1"/>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0D143D5" w14:textId="77777777" w:rsidR="00E62805" w:rsidRDefault="00E62805" w:rsidP="11E90C04">
      <w:pPr>
        <w:rPr>
          <w:rFonts w:eastAsia="Tahoma"/>
          <w:color w:val="000000" w:themeColor="text1"/>
          <w:lang w:val="el-GR"/>
        </w:rPr>
      </w:pPr>
    </w:p>
    <w:p w14:paraId="75DAE01E" w14:textId="77777777" w:rsidR="004F2E01" w:rsidRDefault="004F2E01" w:rsidP="009B39E0">
      <w:pPr>
        <w:pStyle w:val="ListParagraph"/>
        <w:numPr>
          <w:ilvl w:val="0"/>
          <w:numId w:val="2"/>
        </w:numPr>
        <w:ind w:left="0" w:firstLine="6"/>
        <w:rPr>
          <w:rFonts w:eastAsia="Tahoma"/>
          <w:color w:val="000000" w:themeColor="text1"/>
          <w:lang w:val="el-GR"/>
        </w:rPr>
      </w:pPr>
      <w:r w:rsidRPr="11E90C04">
        <w:rPr>
          <w:rFonts w:eastAsia="Tahoma"/>
          <w:b/>
          <w:bCs/>
          <w:color w:val="000000" w:themeColor="text1"/>
          <w:lang w:val="el-GR"/>
        </w:rPr>
        <w:t>Επιτροπή Εποπτείας Προγραμματικής Συμφωνίας (ΕΕΠΣ)</w:t>
      </w:r>
    </w:p>
    <w:p w14:paraId="68D4C8D8" w14:textId="77777777" w:rsidR="004F2E01" w:rsidRPr="00BD7880" w:rsidRDefault="004F2E01" w:rsidP="004F2E01">
      <w:pPr>
        <w:rPr>
          <w:rFonts w:eastAsia="Tahoma"/>
          <w:color w:val="000000" w:themeColor="text1"/>
          <w:lang w:val="el-GR"/>
        </w:rPr>
      </w:pPr>
      <w:r w:rsidRPr="00BD7880">
        <w:rPr>
          <w:rFonts w:eastAsia="Tahoma"/>
          <w:color w:val="000000" w:themeColor="text1"/>
          <w:lang w:val="el-GR"/>
        </w:rPr>
        <w:t xml:space="preserve">Η ΕΕΠΣ:  </w:t>
      </w:r>
    </w:p>
    <w:p w14:paraId="462A00AD" w14:textId="77777777" w:rsidR="004F2E01" w:rsidRPr="00BD7880" w:rsidRDefault="004F2E01" w:rsidP="006D2C7C">
      <w:pPr>
        <w:pStyle w:val="ListParagraph"/>
        <w:numPr>
          <w:ilvl w:val="0"/>
          <w:numId w:val="236"/>
        </w:numPr>
        <w:rPr>
          <w:rFonts w:eastAsia="Tahoma"/>
          <w:color w:val="000000" w:themeColor="text1"/>
          <w:lang w:val="el-GR"/>
        </w:rPr>
      </w:pPr>
      <w:r w:rsidRPr="00BD7880">
        <w:rPr>
          <w:rFonts w:eastAsia="Tahoma"/>
          <w:color w:val="000000" w:themeColor="text1"/>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5468D080" w14:textId="77777777" w:rsidR="004F2E01" w:rsidRPr="00BD7880" w:rsidRDefault="004F2E01" w:rsidP="006D2C7C">
      <w:pPr>
        <w:pStyle w:val="ListParagraph"/>
        <w:numPr>
          <w:ilvl w:val="0"/>
          <w:numId w:val="236"/>
        </w:numPr>
        <w:rPr>
          <w:rFonts w:eastAsia="Tahoma"/>
          <w:color w:val="000000" w:themeColor="text1"/>
          <w:lang w:val="el-GR"/>
        </w:rPr>
      </w:pPr>
      <w:r w:rsidRPr="00BD7880">
        <w:rPr>
          <w:rFonts w:eastAsia="Tahoma"/>
          <w:color w:val="000000" w:themeColor="text1"/>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5413AEAB" w14:textId="77777777" w:rsidR="004F2E01" w:rsidRPr="00BD7880" w:rsidRDefault="004F2E01" w:rsidP="006D2C7C">
      <w:pPr>
        <w:pStyle w:val="ListParagraph"/>
        <w:numPr>
          <w:ilvl w:val="0"/>
          <w:numId w:val="236"/>
        </w:numPr>
        <w:rPr>
          <w:rFonts w:eastAsia="Tahoma"/>
          <w:color w:val="000000" w:themeColor="text1"/>
          <w:lang w:val="el-GR"/>
        </w:rPr>
      </w:pPr>
      <w:r w:rsidRPr="00BD7880">
        <w:rPr>
          <w:rFonts w:eastAsia="Tahoma"/>
          <w:color w:val="000000" w:themeColor="text1"/>
          <w:lang w:val="el-GR"/>
        </w:rPr>
        <w:t xml:space="preserve">Εισηγείται την έγκριση για την έναρξη των διαδικασιών της επόμενης φάσης της Προγραμματικής Συμφωνίας. </w:t>
      </w:r>
    </w:p>
    <w:p w14:paraId="1220ACBE" w14:textId="77777777" w:rsidR="004F2E01" w:rsidRPr="00BD7880" w:rsidRDefault="004F2E01" w:rsidP="006D2C7C">
      <w:pPr>
        <w:pStyle w:val="ListParagraph"/>
        <w:numPr>
          <w:ilvl w:val="0"/>
          <w:numId w:val="236"/>
        </w:numPr>
        <w:rPr>
          <w:rFonts w:eastAsia="Tahoma"/>
          <w:color w:val="000000" w:themeColor="text1"/>
          <w:lang w:val="el-GR"/>
        </w:rPr>
      </w:pPr>
      <w:r w:rsidRPr="00BD7880">
        <w:rPr>
          <w:rFonts w:eastAsia="Tahoma"/>
          <w:color w:val="000000" w:themeColor="text1"/>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CCC3619" w14:textId="77777777" w:rsidR="00E62805" w:rsidRPr="00E62805" w:rsidRDefault="00E62805" w:rsidP="00E62805">
      <w:pPr>
        <w:rPr>
          <w:rFonts w:eastAsia="Tahoma"/>
          <w:color w:val="000000" w:themeColor="text1"/>
          <w:lang w:val="el-GR"/>
        </w:rPr>
      </w:pPr>
    </w:p>
    <w:p w14:paraId="1144235E" w14:textId="77777777" w:rsidR="00E62805" w:rsidRPr="004F2E01" w:rsidRDefault="00E62805" w:rsidP="00E62805">
      <w:pPr>
        <w:rPr>
          <w:rFonts w:eastAsia="Tahoma"/>
          <w:b/>
          <w:bCs/>
          <w:color w:val="000000" w:themeColor="text1"/>
          <w:lang w:val="el-GR"/>
        </w:rPr>
      </w:pPr>
      <w:r w:rsidRPr="00E62805">
        <w:rPr>
          <w:rFonts w:eastAsia="Tahoma"/>
          <w:color w:val="000000" w:themeColor="text1"/>
          <w:lang w:val="el-GR"/>
        </w:rPr>
        <w:t>-</w:t>
      </w:r>
      <w:r w:rsidRPr="00E62805">
        <w:rPr>
          <w:rFonts w:eastAsia="Tahoma"/>
          <w:color w:val="000000" w:themeColor="text1"/>
          <w:lang w:val="el-GR"/>
        </w:rPr>
        <w:tab/>
      </w:r>
      <w:r w:rsidRPr="004F2E01">
        <w:rPr>
          <w:rFonts w:eastAsia="Tahoma"/>
          <w:b/>
          <w:bCs/>
          <w:color w:val="000000" w:themeColor="text1"/>
          <w:lang w:val="el-GR"/>
        </w:rPr>
        <w:t>Επιτροπή Παρακολούθησης Έργου (ΕΠΕ)</w:t>
      </w:r>
    </w:p>
    <w:p w14:paraId="7E0D8F28" w14:textId="77777777" w:rsidR="00E62805" w:rsidRPr="00E62805" w:rsidRDefault="00E62805" w:rsidP="00E62805">
      <w:pPr>
        <w:rPr>
          <w:rFonts w:eastAsia="Tahoma"/>
          <w:color w:val="000000" w:themeColor="text1"/>
          <w:lang w:val="el-GR"/>
        </w:rPr>
      </w:pPr>
      <w:r w:rsidRPr="00E62805">
        <w:rPr>
          <w:rFonts w:eastAsia="Tahoma"/>
          <w:color w:val="000000" w:themeColor="text1"/>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6939F2B5" w14:textId="77777777" w:rsidR="00E62805" w:rsidRPr="00E62805" w:rsidRDefault="00E62805" w:rsidP="00E62805">
      <w:pPr>
        <w:rPr>
          <w:rFonts w:eastAsia="Tahoma"/>
          <w:color w:val="000000" w:themeColor="text1"/>
          <w:lang w:val="el-GR"/>
        </w:rPr>
      </w:pPr>
    </w:p>
    <w:p w14:paraId="6F20E949" w14:textId="77777777" w:rsidR="00E62805" w:rsidRPr="00E62805" w:rsidRDefault="00E62805" w:rsidP="00E62805">
      <w:pPr>
        <w:rPr>
          <w:rFonts w:eastAsia="Tahoma"/>
          <w:color w:val="000000" w:themeColor="text1"/>
          <w:lang w:val="el-GR"/>
        </w:rPr>
      </w:pPr>
      <w:r w:rsidRPr="00E62805">
        <w:rPr>
          <w:rFonts w:eastAsia="Tahoma"/>
          <w:color w:val="000000" w:themeColor="text1"/>
          <w:lang w:val="el-GR"/>
        </w:rPr>
        <w:t>-</w:t>
      </w:r>
      <w:r w:rsidRPr="00E62805">
        <w:rPr>
          <w:rFonts w:eastAsia="Tahoma"/>
          <w:color w:val="000000" w:themeColor="text1"/>
          <w:lang w:val="el-GR"/>
        </w:rPr>
        <w:tab/>
      </w:r>
      <w:r w:rsidRPr="004F2E01">
        <w:rPr>
          <w:rFonts w:eastAsia="Tahoma"/>
          <w:b/>
          <w:bCs/>
          <w:color w:val="000000" w:themeColor="text1"/>
          <w:lang w:val="el-GR"/>
        </w:rPr>
        <w:t>Επιτροπή Παραλαβής Έργου (ΕΠΕ)</w:t>
      </w:r>
    </w:p>
    <w:p w14:paraId="5CA2860F" w14:textId="77777777" w:rsidR="00E62805" w:rsidRPr="00E62805" w:rsidRDefault="00E62805" w:rsidP="00E62805">
      <w:pPr>
        <w:rPr>
          <w:rFonts w:eastAsia="Tahoma"/>
          <w:color w:val="000000" w:themeColor="text1"/>
          <w:lang w:val="el-GR"/>
        </w:rPr>
      </w:pPr>
      <w:r w:rsidRPr="00E62805">
        <w:rPr>
          <w:rFonts w:eastAsia="Tahoma"/>
          <w:color w:val="000000" w:themeColor="text1"/>
          <w:lang w:val="el-GR"/>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61FDE70E" w14:textId="77777777" w:rsidR="00E62805" w:rsidRPr="00E62805" w:rsidRDefault="00E62805" w:rsidP="00E62805">
      <w:pPr>
        <w:rPr>
          <w:rFonts w:eastAsia="Tahoma"/>
          <w:color w:val="000000" w:themeColor="text1"/>
          <w:lang w:val="el-GR"/>
        </w:rPr>
      </w:pPr>
    </w:p>
    <w:p w14:paraId="6495FCB8" w14:textId="77777777" w:rsidR="00E62805" w:rsidRPr="00E62805" w:rsidRDefault="00E62805" w:rsidP="00E62805">
      <w:pPr>
        <w:rPr>
          <w:rFonts w:eastAsia="Tahoma"/>
          <w:color w:val="000000" w:themeColor="text1"/>
          <w:lang w:val="el-GR"/>
        </w:rPr>
      </w:pPr>
      <w:r w:rsidRPr="00E62805">
        <w:rPr>
          <w:rFonts w:eastAsia="Tahoma"/>
          <w:color w:val="000000" w:themeColor="text1"/>
          <w:lang w:val="el-GR"/>
        </w:rPr>
        <w:t>-</w:t>
      </w:r>
      <w:r w:rsidRPr="00E62805">
        <w:rPr>
          <w:rFonts w:eastAsia="Tahoma"/>
          <w:color w:val="000000" w:themeColor="text1"/>
          <w:lang w:val="el-GR"/>
        </w:rPr>
        <w:tab/>
      </w:r>
      <w:r w:rsidRPr="004F2E01">
        <w:rPr>
          <w:rFonts w:eastAsia="Tahoma"/>
          <w:b/>
          <w:bCs/>
          <w:color w:val="000000" w:themeColor="text1"/>
          <w:lang w:val="el-GR"/>
        </w:rPr>
        <w:t>Θεματικές Ομάδες Εργασίας</w:t>
      </w:r>
    </w:p>
    <w:p w14:paraId="0191A88B" w14:textId="690D099D" w:rsidR="00E62805" w:rsidRDefault="00E62805" w:rsidP="00E62805">
      <w:pPr>
        <w:rPr>
          <w:rFonts w:eastAsia="Tahoma"/>
          <w:color w:val="000000" w:themeColor="text1"/>
          <w:lang w:val="el-GR"/>
        </w:rPr>
      </w:pPr>
      <w:r w:rsidRPr="00E62805">
        <w:rPr>
          <w:rFonts w:eastAsia="Tahoma"/>
          <w:color w:val="000000" w:themeColor="text1"/>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4D6C716A" w14:textId="77777777" w:rsidR="00E62805" w:rsidRDefault="00E62805" w:rsidP="11E90C04">
      <w:pPr>
        <w:rPr>
          <w:rFonts w:eastAsia="Tahoma"/>
          <w:color w:val="000000" w:themeColor="text1"/>
          <w:lang w:val="el-GR"/>
        </w:rPr>
      </w:pPr>
    </w:p>
    <w:p w14:paraId="13DA97C4" w14:textId="77777777" w:rsidR="00556A23" w:rsidRDefault="00556A23" w:rsidP="009B39E0">
      <w:pPr>
        <w:pStyle w:val="Heading3"/>
        <w:numPr>
          <w:ilvl w:val="0"/>
          <w:numId w:val="22"/>
        </w:numPr>
        <w:rPr>
          <w:lang w:val="el-GR"/>
        </w:rPr>
      </w:pPr>
      <w:bookmarkStart w:id="477" w:name="_Ref40953149"/>
      <w:bookmarkStart w:id="478" w:name="_Toc97194338"/>
      <w:bookmarkStart w:id="479" w:name="_Toc97194472"/>
      <w:bookmarkStart w:id="480" w:name="_Toc196735984"/>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77"/>
      <w:r w:rsidR="00A22261">
        <w:rPr>
          <w:lang w:val="el-GR"/>
        </w:rPr>
        <w:t>ύμβασης</w:t>
      </w:r>
      <w:bookmarkEnd w:id="478"/>
      <w:bookmarkEnd w:id="479"/>
      <w:bookmarkEnd w:id="480"/>
    </w:p>
    <w:p w14:paraId="43FD06DB" w14:textId="77777777" w:rsidR="00BD0298" w:rsidRPr="00BD0298" w:rsidRDefault="00BD0298" w:rsidP="00370D99">
      <w:pPr>
        <w:rPr>
          <w:lang w:val="el-GR"/>
        </w:rPr>
      </w:pPr>
      <w:bookmarkStart w:id="481" w:name="_Toc97195373"/>
      <w:bookmarkStart w:id="482" w:name="_Toc97195542"/>
      <w:bookmarkEnd w:id="481"/>
      <w:bookmarkEnd w:id="482"/>
    </w:p>
    <w:p w14:paraId="5A7F48B8" w14:textId="77777777" w:rsidR="18A5D4E5" w:rsidRDefault="18A5D4E5" w:rsidP="009B39E0">
      <w:pPr>
        <w:pStyle w:val="Heading3"/>
        <w:numPr>
          <w:ilvl w:val="1"/>
          <w:numId w:val="22"/>
        </w:numPr>
        <w:rPr>
          <w:lang w:val="el-GR"/>
        </w:rPr>
      </w:pPr>
      <w:bookmarkStart w:id="483" w:name="_Toc196735985"/>
      <w:r w:rsidRPr="11E90C04">
        <w:rPr>
          <w:lang w:val="el-GR"/>
        </w:rPr>
        <w:t>Περιγραφή Φυσικού Αντικειμένου της Σύμβασης</w:t>
      </w:r>
      <w:bookmarkEnd w:id="483"/>
    </w:p>
    <w:p w14:paraId="1537E2AF" w14:textId="66D5BFEE" w:rsidR="11E90C04" w:rsidRDefault="11E90C04" w:rsidP="11E90C04">
      <w:pPr>
        <w:rPr>
          <w:lang w:val="el-GR"/>
        </w:rPr>
      </w:pPr>
    </w:p>
    <w:p w14:paraId="2484CB73" w14:textId="5A54FB71" w:rsidR="18A5D4E5" w:rsidRDefault="18A5D4E5" w:rsidP="11E90C04">
      <w:pPr>
        <w:pStyle w:val="PlainParagraph"/>
        <w:ind w:left="720"/>
        <w:rPr>
          <w:rFonts w:eastAsia="Tahoma"/>
          <w:color w:val="000000" w:themeColor="text1"/>
          <w:sz w:val="22"/>
          <w:szCs w:val="22"/>
        </w:rPr>
      </w:pPr>
      <w:r w:rsidRPr="11E90C04">
        <w:rPr>
          <w:rFonts w:eastAsia="Tahoma"/>
          <w:color w:val="000000" w:themeColor="text1"/>
          <w:sz w:val="22"/>
          <w:szCs w:val="22"/>
        </w:rPr>
        <w:t xml:space="preserve">Το Πρόγραμμα «Κουπόνι Συνδεσιμότητας </w:t>
      </w:r>
      <w:r w:rsidRPr="11E90C04">
        <w:rPr>
          <w:rFonts w:eastAsia="Tahoma"/>
          <w:color w:val="000000" w:themeColor="text1"/>
          <w:sz w:val="22"/>
          <w:szCs w:val="22"/>
          <w:lang w:val="en-US"/>
        </w:rPr>
        <w:t>Gigabit</w:t>
      </w:r>
      <w:r w:rsidRPr="11E90C04">
        <w:rPr>
          <w:rFonts w:eastAsia="Tahoma"/>
          <w:color w:val="000000" w:themeColor="text1"/>
          <w:sz w:val="22"/>
          <w:szCs w:val="22"/>
        </w:rPr>
        <w:t>», επιχορηγεί την απόκτηση ευρυζωνικής σύνδεσης υπερυψηλής ταχύτητας από νοικοκυριά και μικρο-μεσαίες επιχειρήσεις παρέχοντας επιταγές (</w:t>
      </w:r>
      <w:r w:rsidRPr="11E90C04">
        <w:rPr>
          <w:rFonts w:eastAsia="Tahoma"/>
          <w:color w:val="000000" w:themeColor="text1"/>
          <w:sz w:val="22"/>
          <w:szCs w:val="22"/>
          <w:lang w:val="en-US"/>
        </w:rPr>
        <w:t>Vouchers</w:t>
      </w:r>
      <w:r w:rsidRPr="11E90C04">
        <w:rPr>
          <w:rFonts w:eastAsia="Tahoma"/>
          <w:color w:val="000000" w:themeColor="text1"/>
          <w:sz w:val="22"/>
          <w:szCs w:val="22"/>
        </w:rPr>
        <w:t xml:space="preserve">) που θα διατεθούν για την κάλυψη κόστους απόκτησης της σχετικής υπηρεσίας και ιδιαίτερα του κόστους που αντιστοιχεί στην αρχική σύνδεση (ενδεικτικά </w:t>
      </w:r>
      <w:r w:rsidR="00606EC3">
        <w:rPr>
          <w:rFonts w:eastAsia="Tahoma"/>
          <w:color w:val="000000" w:themeColor="text1"/>
          <w:sz w:val="22"/>
          <w:szCs w:val="22"/>
        </w:rPr>
        <w:t xml:space="preserve">του </w:t>
      </w:r>
      <w:r w:rsidRPr="11E90C04">
        <w:rPr>
          <w:rFonts w:eastAsia="Tahoma"/>
          <w:color w:val="000000" w:themeColor="text1"/>
          <w:sz w:val="22"/>
          <w:szCs w:val="22"/>
        </w:rPr>
        <w:lastRenderedPageBreak/>
        <w:t>κόστο</w:t>
      </w:r>
      <w:r w:rsidR="00606EC3">
        <w:rPr>
          <w:rFonts w:eastAsia="Tahoma"/>
          <w:color w:val="000000" w:themeColor="text1"/>
          <w:sz w:val="22"/>
          <w:szCs w:val="22"/>
        </w:rPr>
        <w:t>υ</w:t>
      </w:r>
      <w:r w:rsidRPr="11E90C04">
        <w:rPr>
          <w:rFonts w:eastAsia="Tahoma"/>
          <w:color w:val="000000" w:themeColor="text1"/>
          <w:sz w:val="22"/>
          <w:szCs w:val="22"/>
        </w:rPr>
        <w:t xml:space="preserve">ς εγκατάστασης της οριζόντιας οπτικής καλωδίωσης για τη διασύνδεση της οριζόντιας ιδιοκτησίας με την υφιστάμενη κάθετη καλωδίωση, </w:t>
      </w:r>
      <w:r w:rsidR="00606EC3">
        <w:rPr>
          <w:rFonts w:eastAsia="Tahoma"/>
          <w:color w:val="000000" w:themeColor="text1"/>
          <w:sz w:val="22"/>
          <w:szCs w:val="22"/>
        </w:rPr>
        <w:t xml:space="preserve">του </w:t>
      </w:r>
      <w:r w:rsidRPr="11E90C04">
        <w:rPr>
          <w:rFonts w:eastAsia="Tahoma"/>
          <w:color w:val="000000" w:themeColor="text1"/>
          <w:sz w:val="22"/>
          <w:szCs w:val="22"/>
        </w:rPr>
        <w:t>κόστο</w:t>
      </w:r>
      <w:r w:rsidR="00606EC3">
        <w:rPr>
          <w:rFonts w:eastAsia="Tahoma"/>
          <w:color w:val="000000" w:themeColor="text1"/>
          <w:sz w:val="22"/>
          <w:szCs w:val="22"/>
        </w:rPr>
        <w:t>υ</w:t>
      </w:r>
      <w:r w:rsidRPr="11E90C04">
        <w:rPr>
          <w:rFonts w:eastAsia="Tahoma"/>
          <w:color w:val="000000" w:themeColor="text1"/>
          <w:sz w:val="22"/>
          <w:szCs w:val="22"/>
        </w:rPr>
        <w:t xml:space="preserve">ς </w:t>
      </w:r>
      <w:r w:rsidR="00606EC3">
        <w:rPr>
          <w:rFonts w:eastAsia="Tahoma"/>
          <w:color w:val="000000" w:themeColor="text1"/>
          <w:sz w:val="22"/>
          <w:szCs w:val="22"/>
        </w:rPr>
        <w:t xml:space="preserve">του </w:t>
      </w:r>
      <w:r w:rsidRPr="11E90C04">
        <w:rPr>
          <w:rFonts w:eastAsia="Tahoma"/>
          <w:color w:val="000000" w:themeColor="text1"/>
          <w:sz w:val="22"/>
          <w:szCs w:val="22"/>
        </w:rPr>
        <w:t xml:space="preserve">τερματικού εξοπλισμού, </w:t>
      </w:r>
      <w:r w:rsidR="00606EC3">
        <w:rPr>
          <w:rFonts w:eastAsia="Tahoma"/>
          <w:color w:val="000000" w:themeColor="text1"/>
          <w:sz w:val="22"/>
          <w:szCs w:val="22"/>
        </w:rPr>
        <w:t xml:space="preserve">του </w:t>
      </w:r>
      <w:r w:rsidRPr="11E90C04">
        <w:rPr>
          <w:rFonts w:eastAsia="Tahoma"/>
          <w:color w:val="000000" w:themeColor="text1"/>
          <w:sz w:val="22"/>
          <w:szCs w:val="22"/>
        </w:rPr>
        <w:t>κόστο</w:t>
      </w:r>
      <w:r w:rsidR="00606EC3">
        <w:rPr>
          <w:rFonts w:eastAsia="Tahoma"/>
          <w:color w:val="000000" w:themeColor="text1"/>
          <w:sz w:val="22"/>
          <w:szCs w:val="22"/>
        </w:rPr>
        <w:t>υ</w:t>
      </w:r>
      <w:r w:rsidRPr="11E90C04">
        <w:rPr>
          <w:rFonts w:eastAsia="Tahoma"/>
          <w:color w:val="000000" w:themeColor="text1"/>
          <w:sz w:val="22"/>
          <w:szCs w:val="22"/>
        </w:rPr>
        <w:t>ς ενεργοποίησης</w:t>
      </w:r>
      <w:r w:rsidR="00606EC3">
        <w:rPr>
          <w:rFonts w:eastAsia="Tahoma"/>
          <w:color w:val="000000" w:themeColor="text1"/>
          <w:sz w:val="22"/>
          <w:szCs w:val="22"/>
        </w:rPr>
        <w:t xml:space="preserve"> </w:t>
      </w:r>
      <w:r w:rsidR="00606EC3" w:rsidRPr="00606EC3">
        <w:rPr>
          <w:rFonts w:eastAsia="Tahoma"/>
          <w:color w:val="000000" w:themeColor="text1"/>
          <w:sz w:val="22"/>
          <w:szCs w:val="22"/>
        </w:rPr>
        <w:t>και του μηνιαίου τιμήματος για τους πρώτους 24 μήνες της συνδρομής</w:t>
      </w:r>
      <w:r w:rsidRPr="11E90C04">
        <w:rPr>
          <w:rFonts w:eastAsia="Tahoma"/>
          <w:color w:val="000000" w:themeColor="text1"/>
          <w:sz w:val="22"/>
          <w:szCs w:val="22"/>
        </w:rPr>
        <w:t xml:space="preserve">). </w:t>
      </w:r>
    </w:p>
    <w:p w14:paraId="331B1094" w14:textId="5DB7329A" w:rsidR="18A5D4E5" w:rsidRDefault="18A5D4E5" w:rsidP="11E90C04">
      <w:pPr>
        <w:pStyle w:val="PlainParagraph"/>
        <w:ind w:left="720"/>
        <w:rPr>
          <w:rFonts w:eastAsia="Tahoma"/>
          <w:color w:val="000000" w:themeColor="text1"/>
          <w:sz w:val="22"/>
          <w:szCs w:val="22"/>
        </w:rPr>
      </w:pPr>
      <w:r w:rsidRPr="11E90C04">
        <w:rPr>
          <w:rFonts w:eastAsia="Tahoma"/>
          <w:color w:val="000000" w:themeColor="text1"/>
          <w:sz w:val="22"/>
          <w:szCs w:val="22"/>
        </w:rPr>
        <w:t xml:space="preserve">Η Ελλάδα εξακολουθεί να παρουσιάζει σημαντική υστέρηση σε σχέση με άλλα κράτη μέλη της Ευρωπαϊκής Ένωσης όσον αφορά στην διαθεσιμότητα και διείσδυση των ευρυζωνικών δικτύων υπερ-υψηλών ταχυτήτων. Πιο συγκεκριμένα, με βάση τον δείκτη </w:t>
      </w:r>
      <w:r w:rsidRPr="11E90C04">
        <w:rPr>
          <w:rFonts w:eastAsia="Tahoma"/>
          <w:color w:val="000000" w:themeColor="text1"/>
          <w:sz w:val="22"/>
          <w:szCs w:val="22"/>
          <w:lang w:val="en-US"/>
        </w:rPr>
        <w:t>DESI</w:t>
      </w:r>
      <w:r w:rsidRPr="11E90C04">
        <w:rPr>
          <w:rFonts w:eastAsia="Tahoma"/>
          <w:color w:val="000000" w:themeColor="text1"/>
          <w:sz w:val="22"/>
          <w:szCs w:val="22"/>
        </w:rPr>
        <w:t xml:space="preserve"> (</w:t>
      </w:r>
      <w:r w:rsidRPr="11E90C04">
        <w:rPr>
          <w:rFonts w:eastAsia="Tahoma"/>
          <w:color w:val="000000" w:themeColor="text1"/>
          <w:sz w:val="22"/>
          <w:szCs w:val="22"/>
          <w:lang w:val="en-US"/>
        </w:rPr>
        <w:t>Digital</w:t>
      </w:r>
      <w:r w:rsidRPr="11E90C04">
        <w:rPr>
          <w:rFonts w:eastAsia="Tahoma"/>
          <w:color w:val="000000" w:themeColor="text1"/>
          <w:sz w:val="22"/>
          <w:szCs w:val="22"/>
        </w:rPr>
        <w:t xml:space="preserve"> </w:t>
      </w:r>
      <w:r w:rsidRPr="11E90C04">
        <w:rPr>
          <w:rFonts w:eastAsia="Tahoma"/>
          <w:color w:val="000000" w:themeColor="text1"/>
          <w:sz w:val="22"/>
          <w:szCs w:val="22"/>
          <w:lang w:val="en-US"/>
        </w:rPr>
        <w:t>Economy</w:t>
      </w:r>
      <w:r w:rsidRPr="11E90C04">
        <w:rPr>
          <w:rFonts w:eastAsia="Tahoma"/>
          <w:color w:val="000000" w:themeColor="text1"/>
          <w:sz w:val="22"/>
          <w:szCs w:val="22"/>
        </w:rPr>
        <w:t xml:space="preserve"> </w:t>
      </w:r>
      <w:r w:rsidRPr="11E90C04">
        <w:rPr>
          <w:rFonts w:eastAsia="Tahoma"/>
          <w:color w:val="000000" w:themeColor="text1"/>
          <w:sz w:val="22"/>
          <w:szCs w:val="22"/>
          <w:lang w:val="en-US"/>
        </w:rPr>
        <w:t>and</w:t>
      </w:r>
      <w:r w:rsidRPr="11E90C04">
        <w:rPr>
          <w:rFonts w:eastAsia="Tahoma"/>
          <w:color w:val="000000" w:themeColor="text1"/>
          <w:sz w:val="22"/>
          <w:szCs w:val="22"/>
        </w:rPr>
        <w:t xml:space="preserve"> </w:t>
      </w:r>
      <w:r w:rsidRPr="11E90C04">
        <w:rPr>
          <w:rFonts w:eastAsia="Tahoma"/>
          <w:color w:val="000000" w:themeColor="text1"/>
          <w:sz w:val="22"/>
          <w:szCs w:val="22"/>
          <w:lang w:val="en-US"/>
        </w:rPr>
        <w:t>Society</w:t>
      </w:r>
      <w:r w:rsidRPr="11E90C04">
        <w:rPr>
          <w:rFonts w:eastAsia="Tahoma"/>
          <w:color w:val="000000" w:themeColor="text1"/>
          <w:sz w:val="22"/>
          <w:szCs w:val="22"/>
        </w:rPr>
        <w:t xml:space="preserve"> </w:t>
      </w:r>
      <w:r w:rsidRPr="11E90C04">
        <w:rPr>
          <w:rFonts w:eastAsia="Tahoma"/>
          <w:color w:val="000000" w:themeColor="text1"/>
          <w:sz w:val="22"/>
          <w:szCs w:val="22"/>
          <w:lang w:val="en-US"/>
        </w:rPr>
        <w:t>Index</w:t>
      </w:r>
      <w:r w:rsidRPr="11E90C04">
        <w:rPr>
          <w:rFonts w:eastAsia="Tahoma"/>
          <w:color w:val="000000" w:themeColor="text1"/>
          <w:sz w:val="22"/>
          <w:szCs w:val="22"/>
        </w:rPr>
        <w:t>) για το έτος 2023, η κάλυψη σταθερών δικτύων υπερ-υψηλών ταχυτήτων (</w:t>
      </w:r>
      <w:r w:rsidRPr="11E90C04">
        <w:rPr>
          <w:rFonts w:eastAsia="Tahoma"/>
          <w:color w:val="000000" w:themeColor="text1"/>
          <w:sz w:val="22"/>
          <w:szCs w:val="22"/>
          <w:lang w:val="en-US"/>
        </w:rPr>
        <w:t>VHCN</w:t>
      </w:r>
      <w:r w:rsidRPr="11E90C04">
        <w:rPr>
          <w:rFonts w:eastAsia="Tahoma"/>
          <w:color w:val="000000" w:themeColor="text1"/>
          <w:sz w:val="22"/>
          <w:szCs w:val="22"/>
        </w:rPr>
        <w:t xml:space="preserve">) ανέρχεται σε 28% έναντι 73% του Ευρωπαϊκού μέσου όρου ενώ η διείσδυση ευρυζωνικών υπηρεσιών ταχύτητας 100 </w:t>
      </w:r>
      <w:r w:rsidRPr="11E90C04">
        <w:rPr>
          <w:rFonts w:eastAsia="Tahoma"/>
          <w:color w:val="000000" w:themeColor="text1"/>
          <w:sz w:val="22"/>
          <w:szCs w:val="22"/>
          <w:lang w:val="en-US"/>
        </w:rPr>
        <w:t>Mbps</w:t>
      </w:r>
      <w:r w:rsidRPr="11E90C04">
        <w:rPr>
          <w:rFonts w:eastAsia="Tahoma"/>
          <w:color w:val="000000" w:themeColor="text1"/>
          <w:sz w:val="22"/>
          <w:szCs w:val="22"/>
        </w:rPr>
        <w:t xml:space="preserve"> ή μεγαλύτερης ανέρχεται σε 20% έναντι 55% του Ευρωπαϊκού μέσου όρου κατατάσσοντας την Ελλάδα στην τελευταία θέση μεταξύ των κρατών – μελών στους συγκεκριμένους υπο-δείκτες. Επιπλέον, η διείσδυση υπηρεσιών μέσω υποδομών </w:t>
      </w:r>
      <w:r w:rsidRPr="11E90C04">
        <w:rPr>
          <w:rFonts w:eastAsia="Tahoma"/>
          <w:color w:val="000000" w:themeColor="text1"/>
          <w:sz w:val="22"/>
          <w:szCs w:val="22"/>
          <w:lang w:val="en-US"/>
        </w:rPr>
        <w:t>VHCN</w:t>
      </w:r>
      <w:r w:rsidRPr="11E90C04">
        <w:rPr>
          <w:rFonts w:eastAsia="Tahoma"/>
          <w:color w:val="000000" w:themeColor="text1"/>
          <w:sz w:val="22"/>
          <w:szCs w:val="22"/>
        </w:rPr>
        <w:t xml:space="preserve"> εκτιμάται σε πολύ μικρότερα ποσοστά</w:t>
      </w:r>
      <w:r w:rsidRPr="11E90C04">
        <w:rPr>
          <w:rFonts w:eastAsia="Tahoma"/>
          <w:color w:val="CC3595"/>
          <w:sz w:val="22"/>
          <w:szCs w:val="22"/>
          <w:u w:val="single"/>
        </w:rPr>
        <w:t>,</w:t>
      </w:r>
      <w:r w:rsidRPr="11E90C04">
        <w:rPr>
          <w:rFonts w:eastAsia="Tahoma"/>
          <w:color w:val="000000" w:themeColor="text1"/>
          <w:sz w:val="22"/>
          <w:szCs w:val="22"/>
        </w:rPr>
        <w:t xml:space="preserve"> της τάξης του 7%</w:t>
      </w:r>
      <w:r w:rsidRPr="11E90C04">
        <w:rPr>
          <w:rFonts w:eastAsia="Tahoma"/>
          <w:color w:val="CC3595"/>
          <w:sz w:val="22"/>
          <w:szCs w:val="22"/>
          <w:u w:val="single"/>
        </w:rPr>
        <w:t>,</w:t>
      </w:r>
      <w:r w:rsidRPr="11E90C04">
        <w:rPr>
          <w:rFonts w:eastAsia="Tahoma"/>
          <w:color w:val="000000" w:themeColor="text1"/>
          <w:sz w:val="22"/>
          <w:szCs w:val="22"/>
        </w:rPr>
        <w:t xml:space="preserve"> καταδεικνύοντας τη σημαντική υστέρηση της χώρας στη διείσδυση των υπηρεσιών αυτών. Οι υλοποιούμενες αλλά και ανακοινωμένες ιδιωτικές και δημόσιες επενδύσεις αναμένεται να αντιμετωπίσουν σε σημαντικό βαθμό το έλλειμα όσον αφορά στη διαθεσιμότητα δικτύων και υπηρεσιών υπερ-υψηλών ταχυτήτων καλύπτοντας σχεδόν το σύνολο της χώρας, Ωστόσο, παρά την αυξημένη διαθεσιμότητα, φαίνεται ότι η μειωμένη ζήτηση εξακολουθεί να παραμένει βασικό πρόβλημα θέτοντας εν αμφιβόλω τον επενδυτικό σχεδιασμό των παρόχων.</w:t>
      </w:r>
    </w:p>
    <w:p w14:paraId="2A9B44E1" w14:textId="02174BBA" w:rsidR="11E90C04" w:rsidRDefault="11E90C04" w:rsidP="11E90C04">
      <w:pPr>
        <w:spacing w:line="300" w:lineRule="atLeast"/>
        <w:ind w:left="720"/>
        <w:rPr>
          <w:rFonts w:eastAsia="Tahoma"/>
          <w:color w:val="000000" w:themeColor="text1"/>
          <w:lang w:val="el-GR"/>
        </w:rPr>
      </w:pPr>
    </w:p>
    <w:p w14:paraId="02293B27" w14:textId="1045B959" w:rsidR="18A5D4E5" w:rsidRDefault="18A5D4E5" w:rsidP="11E90C04">
      <w:pPr>
        <w:pStyle w:val="PlainParagraph"/>
        <w:ind w:left="720"/>
        <w:rPr>
          <w:rFonts w:eastAsia="Tahoma"/>
          <w:color w:val="000000" w:themeColor="text1"/>
          <w:sz w:val="22"/>
          <w:szCs w:val="22"/>
        </w:rPr>
      </w:pPr>
      <w:r w:rsidRPr="11E90C04">
        <w:rPr>
          <w:rFonts w:eastAsia="Tahoma"/>
          <w:color w:val="000000" w:themeColor="text1"/>
          <w:sz w:val="22"/>
          <w:szCs w:val="22"/>
        </w:rPr>
        <w:t>Ένα ουσιαστικό πρόβλημα που αντιμετωπίζει η ελληνική αγορά και αποτελεί τροχοπέδη στην βελτίωση της διείσδυσης των ευρυζωνικών υπηρεσιών υπερ-υψηλών ταχυτήτων είναι η απουσία σύγχρονων υποδομών που επιτρέπουν την παροχή των υπηρεσιών αυτών στο μεγαλύτερο μέρος του υφιστάμενου κτιριακού αποθέματος της χώρας. Η πολυπλοκότητα και το υψηλό κόστος για την εγκατάσταση των αναγκαίων υποδομών οριζόντιας καλωδίωσης σε συνδυασμό με το αυξημένο κόστος των ευρυζωνικών υπηρεσιών υπερ-υψηλών ταχυτήτων αποτελούν τους κύριους παράγοντες που οδηγούν σε μειωμένη ζήτηση για ευρυζωνικές υπηρεσίες υπερ-υψηλών ταχυτήτων. Σε συνθήκες υψηλού πληθωρισμού που περιορίζει το διαθέσιμο εισόδημα των νοικοκυριών, η ανάληψη των κατάλληλων δράσεων από την πλευρά της Πολιτείας κρίνεται επιβεβλημένη προκειμένου να διατηρηθεί η δυναμική και να ενισχυθεί περαιτέρω η μετάβαση προς ακόμα υψηλότερες ταχύτητες. Επιπλέον, η παρέμβαση της Πολιτείας για την εξασφάλιση της πρόσβασης των πολιτών σε ευρυζωνικές υπηρεσίες υπερ-υψηλών ταχυτήτων κρίνεται επιβεβλημένη καθώς όπως ανέδειξε η πανδημία του COVID-19 αλλά και η ενεργειακή κρίση, οι σύγχρονες οικονομίες και κοινωνίες είναι ιδιαίτερα ευάλωτες σε αντίστοιχα μείζονας σημασίας γεγονότα. Γεγονότα όπως αυτά αλλάζουν ριζικά τον τρόπο ζωής αλλά και τον ρόλο των ψηφιακών υπηρεσιών και υπηρεσιών συνδεσιμότητας οι οποίες αποτελούν, πλέον, αναπόσπαστο αγαθό για κάθε νοικοκυριό αλλά και εργαλείο για τη καθημερινή λειτουργία των επιχειρήσεων και της οικονομίας.</w:t>
      </w:r>
    </w:p>
    <w:p w14:paraId="5FD3B4BD" w14:textId="3BEEBCD7" w:rsidR="11E90C04" w:rsidRDefault="11E90C04" w:rsidP="11E90C04">
      <w:pPr>
        <w:spacing w:line="300" w:lineRule="atLeast"/>
        <w:ind w:left="720"/>
        <w:rPr>
          <w:rFonts w:eastAsia="Tahoma"/>
          <w:color w:val="000000" w:themeColor="text1"/>
          <w:lang w:val="el-GR"/>
        </w:rPr>
      </w:pPr>
    </w:p>
    <w:p w14:paraId="3F39C9C9" w14:textId="7450D42B" w:rsidR="18A5D4E5" w:rsidRDefault="18A5D4E5" w:rsidP="11E90C04">
      <w:pPr>
        <w:pStyle w:val="PlainParagraph"/>
        <w:ind w:left="720"/>
        <w:rPr>
          <w:rFonts w:eastAsia="Tahoma"/>
          <w:color w:val="000000" w:themeColor="text1"/>
          <w:sz w:val="22"/>
          <w:szCs w:val="22"/>
        </w:rPr>
      </w:pPr>
      <w:r w:rsidRPr="11E90C04">
        <w:rPr>
          <w:rFonts w:eastAsia="Tahoma"/>
          <w:color w:val="000000" w:themeColor="text1"/>
          <w:sz w:val="22"/>
          <w:szCs w:val="22"/>
        </w:rPr>
        <w:t xml:space="preserve">Το Πρόγραμμα «Κουπόνι Συνδεσιμότητας </w:t>
      </w:r>
      <w:r w:rsidRPr="11E90C04">
        <w:rPr>
          <w:rFonts w:eastAsia="Tahoma"/>
          <w:color w:val="000000" w:themeColor="text1"/>
          <w:sz w:val="22"/>
          <w:szCs w:val="22"/>
          <w:lang w:val="en-US"/>
        </w:rPr>
        <w:t>Gigabit</w:t>
      </w:r>
      <w:r w:rsidRPr="11E90C04">
        <w:rPr>
          <w:rFonts w:eastAsia="Tahoma"/>
          <w:color w:val="000000" w:themeColor="text1"/>
          <w:sz w:val="22"/>
          <w:szCs w:val="22"/>
        </w:rPr>
        <w:t>» έρχεται να αντιμετωπίσει το πρόβλημα της μειωμένης ζήτησης και δρα συμπληρωματικά με τη δράση «</w:t>
      </w:r>
      <w:r w:rsidRPr="11E90C04">
        <w:rPr>
          <w:rFonts w:eastAsia="Tahoma"/>
          <w:color w:val="000000" w:themeColor="text1"/>
          <w:sz w:val="22"/>
          <w:szCs w:val="22"/>
          <w:lang w:val="en-US"/>
        </w:rPr>
        <w:t>Smart</w:t>
      </w:r>
      <w:r w:rsidRPr="11E90C04">
        <w:rPr>
          <w:rFonts w:eastAsia="Tahoma"/>
          <w:color w:val="000000" w:themeColor="text1"/>
          <w:sz w:val="22"/>
          <w:szCs w:val="22"/>
        </w:rPr>
        <w:t xml:space="preserve"> </w:t>
      </w:r>
      <w:r w:rsidRPr="11E90C04">
        <w:rPr>
          <w:rFonts w:eastAsia="Tahoma"/>
          <w:color w:val="000000" w:themeColor="text1"/>
          <w:sz w:val="22"/>
          <w:szCs w:val="22"/>
          <w:lang w:val="en-US"/>
        </w:rPr>
        <w:t>Readiness</w:t>
      </w:r>
      <w:r w:rsidRPr="11E90C04">
        <w:rPr>
          <w:rFonts w:eastAsia="Tahoma"/>
          <w:color w:val="000000" w:themeColor="text1"/>
          <w:sz w:val="22"/>
          <w:szCs w:val="22"/>
        </w:rPr>
        <w:t xml:space="preserve">» προκειμένου να αρθούν εμπόδια που περιορίζουν τη χρήση των υπηρεσιών </w:t>
      </w:r>
      <w:r w:rsidRPr="11E90C04">
        <w:rPr>
          <w:rFonts w:eastAsia="Tahoma"/>
          <w:color w:val="000000" w:themeColor="text1"/>
          <w:sz w:val="22"/>
          <w:szCs w:val="22"/>
          <w:lang w:val="en-US"/>
        </w:rPr>
        <w:t>VHCN</w:t>
      </w:r>
      <w:r w:rsidRPr="11E90C04">
        <w:rPr>
          <w:rFonts w:eastAsia="Tahoma"/>
          <w:color w:val="000000" w:themeColor="text1"/>
          <w:sz w:val="22"/>
          <w:szCs w:val="22"/>
        </w:rPr>
        <w:t xml:space="preserve"> από τους </w:t>
      </w:r>
      <w:r w:rsidRPr="11E90C04">
        <w:rPr>
          <w:rFonts w:eastAsia="Tahoma"/>
          <w:color w:val="000000" w:themeColor="text1"/>
          <w:sz w:val="22"/>
          <w:szCs w:val="22"/>
        </w:rPr>
        <w:lastRenderedPageBreak/>
        <w:t>πολίτες συμβάλλοντας, έτσι, στην τόνωση της ζήτησης για ευρυζωνικές υπηρεσίες υπερ-υψηλών ταχυτήτων και δημιουργώντας ένα πιο ευνοϊκό επενδυτικό περιβάλλον για τις υλοποιούμενες ιδιωτικές και δημόσιες επενδύσεις για την ανάπτυξη δικτύων.</w:t>
      </w:r>
    </w:p>
    <w:p w14:paraId="65CC9463" w14:textId="6E05FD3D" w:rsidR="11E90C04" w:rsidRDefault="11E90C04" w:rsidP="11E90C04">
      <w:pPr>
        <w:ind w:left="720"/>
        <w:rPr>
          <w:rFonts w:eastAsia="Tahoma"/>
          <w:color w:val="000000" w:themeColor="text1"/>
          <w:lang w:val="el-GR"/>
        </w:rPr>
      </w:pPr>
    </w:p>
    <w:p w14:paraId="4B41A651" w14:textId="5BE85E72" w:rsidR="18A5D4E5" w:rsidRDefault="18A5D4E5" w:rsidP="11E90C04">
      <w:pPr>
        <w:ind w:left="720"/>
        <w:rPr>
          <w:rFonts w:eastAsia="Tahoma"/>
          <w:color w:val="000000" w:themeColor="text1"/>
          <w:lang w:val="el-GR"/>
        </w:rPr>
      </w:pPr>
      <w:r w:rsidRPr="11E90C04">
        <w:rPr>
          <w:rFonts w:eastAsia="Tahoma"/>
          <w:color w:val="000000" w:themeColor="text1"/>
          <w:lang w:val="el-GR"/>
        </w:rPr>
        <w:t>Στο αντικείμενο της Δράσης περιλαμβάνονται τα παρακάτω Υποέργα:</w:t>
      </w:r>
    </w:p>
    <w:p w14:paraId="54D803D1" w14:textId="53BD2C8A" w:rsidR="11E90C04" w:rsidRDefault="11E90C04" w:rsidP="11E90C04">
      <w:pPr>
        <w:ind w:left="720"/>
        <w:rPr>
          <w:rFonts w:eastAsia="Tahoma"/>
          <w:color w:val="000000" w:themeColor="text1"/>
          <w:lang w:val="el-GR"/>
        </w:rPr>
      </w:pPr>
    </w:p>
    <w:p w14:paraId="70FA8CFB" w14:textId="00F6D980" w:rsidR="18A5D4E5" w:rsidRDefault="18A5D4E5">
      <w:pPr>
        <w:pStyle w:val="ListParagraph"/>
        <w:numPr>
          <w:ilvl w:val="0"/>
          <w:numId w:val="1"/>
        </w:numPr>
        <w:rPr>
          <w:rFonts w:eastAsia="Tahoma"/>
          <w:color w:val="000000" w:themeColor="text1"/>
          <w:lang w:val="el-GR"/>
        </w:rPr>
      </w:pPr>
      <w:r w:rsidRPr="11E90C04">
        <w:rPr>
          <w:rFonts w:eastAsia="Tahoma"/>
          <w:b/>
          <w:bCs/>
          <w:color w:val="000000" w:themeColor="text1"/>
          <w:u w:val="single"/>
          <w:lang w:val="el-GR"/>
        </w:rPr>
        <w:t>Υποέργο 1 – Επιταγές</w:t>
      </w:r>
    </w:p>
    <w:p w14:paraId="40408706" w14:textId="18E22B37" w:rsidR="18A5D4E5" w:rsidRDefault="18A5D4E5" w:rsidP="00995186">
      <w:pPr>
        <w:rPr>
          <w:rFonts w:eastAsia="Tahoma"/>
          <w:color w:val="000000" w:themeColor="text1"/>
          <w:lang w:val="el-GR"/>
        </w:rPr>
      </w:pPr>
      <w:r w:rsidRPr="11E90C04">
        <w:rPr>
          <w:rFonts w:eastAsia="Tahoma"/>
          <w:color w:val="000000" w:themeColor="text1"/>
          <w:lang w:val="el-GR"/>
        </w:rPr>
        <w:t>Στο αντικείμενο του Υποέργου 1, περιλαμβάνεται:</w:t>
      </w:r>
    </w:p>
    <w:p w14:paraId="1ED84268" w14:textId="51B1DAE6" w:rsidR="11E90C04" w:rsidRDefault="18A5D4E5" w:rsidP="00B169F9">
      <w:pPr>
        <w:spacing w:line="259" w:lineRule="auto"/>
        <w:rPr>
          <w:rFonts w:eastAsia="Tahoma"/>
          <w:color w:val="000000" w:themeColor="text1"/>
          <w:lang w:val="el-GR"/>
        </w:rPr>
      </w:pPr>
      <w:r w:rsidRPr="11E90C04">
        <w:rPr>
          <w:rFonts w:eastAsia="Tahoma"/>
          <w:color w:val="000000" w:themeColor="text1"/>
          <w:lang w:val="el-GR"/>
        </w:rPr>
        <w:t>Χορήγηση voucher για την υποστήριξη νοικοκυριών και μικρο-μεσαίων επιχειρήσεων προκειμένου να αποκτήσουν ευρυζωνική σύνδεση υπερυψηλής ταχύτητας μέσω της μείωσης του αρχικού κόστους σύνδεσης και των μηνιαίων τελών για μία περίοδο 24 μηνών.</w:t>
      </w:r>
    </w:p>
    <w:p w14:paraId="1548FD78" w14:textId="35B41F7F" w:rsidR="18A5D4E5" w:rsidRDefault="18A5D4E5">
      <w:pPr>
        <w:pStyle w:val="ListParagraph"/>
        <w:numPr>
          <w:ilvl w:val="0"/>
          <w:numId w:val="1"/>
        </w:numPr>
        <w:rPr>
          <w:rFonts w:eastAsia="Tahoma"/>
          <w:color w:val="000000" w:themeColor="text1"/>
          <w:lang w:val="el-GR"/>
        </w:rPr>
      </w:pPr>
      <w:r w:rsidRPr="11E90C04">
        <w:rPr>
          <w:rFonts w:eastAsia="Tahoma"/>
          <w:b/>
          <w:bCs/>
          <w:color w:val="000000" w:themeColor="text1"/>
          <w:u w:val="single"/>
          <w:lang w:val="el-GR"/>
        </w:rPr>
        <w:t xml:space="preserve">Υποέργο 2 - Υλοποίηση και παραγωγική λειτουργία Ηλεκτρονικής Πλατφόρμας διαχείρισης αιτήσεων και παρακολούθησης του κύκλου ζωής του Προγράμματος «Κουπόνι Συνδεσιμότητας </w:t>
      </w:r>
      <w:r w:rsidRPr="11E90C04">
        <w:rPr>
          <w:rFonts w:eastAsia="Tahoma"/>
          <w:b/>
          <w:bCs/>
          <w:color w:val="000000" w:themeColor="text1"/>
          <w:u w:val="single"/>
          <w:lang w:val="en-US"/>
        </w:rPr>
        <w:t>Gigabit</w:t>
      </w:r>
      <w:r w:rsidRPr="11E90C04">
        <w:rPr>
          <w:rFonts w:eastAsia="Tahoma"/>
          <w:b/>
          <w:bCs/>
          <w:color w:val="000000" w:themeColor="text1"/>
          <w:u w:val="single"/>
          <w:lang w:val="el-GR"/>
        </w:rPr>
        <w:t>»</w:t>
      </w:r>
    </w:p>
    <w:p w14:paraId="04BB79F2" w14:textId="37A09B9F" w:rsidR="11E90C04" w:rsidRPr="00930B6E" w:rsidRDefault="00930B6E" w:rsidP="00930B6E">
      <w:pPr>
        <w:rPr>
          <w:rFonts w:eastAsia="Tahoma"/>
          <w:color w:val="000000" w:themeColor="text1"/>
          <w:lang w:val="el-GR"/>
        </w:rPr>
      </w:pPr>
      <w:r>
        <w:rPr>
          <w:rFonts w:eastAsia="Tahoma"/>
          <w:color w:val="000000" w:themeColor="text1"/>
          <w:lang w:val="el-GR"/>
        </w:rPr>
        <w:t>Αποτελεί το αντικείμενο της παρούσας διακήρυξης</w:t>
      </w:r>
      <w:r w:rsidR="00A565CA">
        <w:rPr>
          <w:rFonts w:eastAsia="Tahoma"/>
          <w:color w:val="000000" w:themeColor="text1"/>
          <w:lang w:val="el-GR"/>
        </w:rPr>
        <w:t>.</w:t>
      </w:r>
    </w:p>
    <w:p w14:paraId="2413379F" w14:textId="1313049C" w:rsidR="18A5D4E5" w:rsidRDefault="18A5D4E5">
      <w:pPr>
        <w:pStyle w:val="ListParagraph"/>
        <w:numPr>
          <w:ilvl w:val="0"/>
          <w:numId w:val="1"/>
        </w:numPr>
        <w:rPr>
          <w:rFonts w:eastAsia="Tahoma"/>
          <w:color w:val="000000" w:themeColor="text1"/>
          <w:lang w:val="el-GR"/>
        </w:rPr>
      </w:pPr>
      <w:r w:rsidRPr="11E90C04">
        <w:rPr>
          <w:rFonts w:eastAsia="Tahoma"/>
          <w:b/>
          <w:bCs/>
          <w:color w:val="000000" w:themeColor="text1"/>
          <w:u w:val="single"/>
          <w:lang w:val="el-GR"/>
        </w:rPr>
        <w:t xml:space="preserve">Υποέργο 3. </w:t>
      </w:r>
      <w:r w:rsidR="33660898" w:rsidRPr="11E90C04">
        <w:rPr>
          <w:rFonts w:eastAsia="Tahoma"/>
          <w:b/>
          <w:bCs/>
          <w:color w:val="000000" w:themeColor="text1"/>
          <w:u w:val="single"/>
          <w:lang w:val="el-GR"/>
        </w:rPr>
        <w:t xml:space="preserve">Υπηρεσίες </w:t>
      </w:r>
      <w:r w:rsidR="00E62805">
        <w:rPr>
          <w:rFonts w:eastAsia="Tahoma"/>
          <w:b/>
          <w:bCs/>
          <w:color w:val="000000" w:themeColor="text1"/>
          <w:u w:val="single"/>
          <w:lang w:val="el-GR"/>
        </w:rPr>
        <w:t xml:space="preserve">γραφείου ενημέρωσης και </w:t>
      </w:r>
      <w:r w:rsidR="33660898" w:rsidRPr="11E90C04">
        <w:rPr>
          <w:rFonts w:eastAsia="Tahoma"/>
          <w:b/>
          <w:bCs/>
          <w:color w:val="000000" w:themeColor="text1"/>
          <w:u w:val="single"/>
          <w:lang w:val="el-GR"/>
        </w:rPr>
        <w:t xml:space="preserve">υποστήριξης </w:t>
      </w:r>
      <w:r w:rsidR="00E62805">
        <w:rPr>
          <w:rFonts w:eastAsia="Tahoma"/>
          <w:b/>
          <w:bCs/>
          <w:color w:val="000000" w:themeColor="text1"/>
          <w:u w:val="single"/>
          <w:lang w:val="el-GR"/>
        </w:rPr>
        <w:t xml:space="preserve">Προγράμματος </w:t>
      </w:r>
      <w:r w:rsidR="33660898" w:rsidRPr="11E90C04">
        <w:rPr>
          <w:rFonts w:eastAsia="Tahoma"/>
          <w:b/>
          <w:bCs/>
          <w:color w:val="000000" w:themeColor="text1"/>
          <w:u w:val="single"/>
          <w:lang w:val="el-GR"/>
        </w:rPr>
        <w:t xml:space="preserve">(help Desk) </w:t>
      </w:r>
    </w:p>
    <w:p w14:paraId="0A327938" w14:textId="277EF6E8" w:rsidR="00E62805" w:rsidRDefault="00930B6E" w:rsidP="00E62805">
      <w:pPr>
        <w:rPr>
          <w:rFonts w:eastAsia="Tahoma"/>
          <w:color w:val="000000" w:themeColor="text1"/>
          <w:lang w:val="el-GR"/>
        </w:rPr>
      </w:pPr>
      <w:r>
        <w:rPr>
          <w:rFonts w:eastAsia="Tahoma"/>
          <w:color w:val="000000" w:themeColor="text1"/>
          <w:lang w:val="el-GR"/>
        </w:rPr>
        <w:t>Αφορά την παροχή υπηρεσιών για την υποστήριξη των δικαιούχων του προγράμματος</w:t>
      </w:r>
      <w:r w:rsidR="00A565CA">
        <w:rPr>
          <w:rFonts w:eastAsia="Tahoma"/>
          <w:color w:val="000000" w:themeColor="text1"/>
          <w:lang w:val="el-GR"/>
        </w:rPr>
        <w:t>.</w:t>
      </w:r>
      <w:r>
        <w:rPr>
          <w:rFonts w:eastAsia="Tahoma"/>
          <w:color w:val="000000" w:themeColor="text1"/>
          <w:lang w:val="el-GR"/>
        </w:rPr>
        <w:t xml:space="preserve"> </w:t>
      </w:r>
    </w:p>
    <w:p w14:paraId="7E12EACD" w14:textId="66D16592" w:rsidR="18A5D4E5" w:rsidRPr="00E62805" w:rsidRDefault="18A5D4E5" w:rsidP="00E62805">
      <w:pPr>
        <w:pStyle w:val="ListParagraph"/>
        <w:numPr>
          <w:ilvl w:val="0"/>
          <w:numId w:val="1"/>
        </w:numPr>
        <w:rPr>
          <w:rFonts w:eastAsia="Tahoma"/>
          <w:b/>
          <w:bCs/>
          <w:color w:val="000000" w:themeColor="text1"/>
          <w:u w:val="single"/>
          <w:lang w:val="el-GR"/>
        </w:rPr>
      </w:pPr>
      <w:r w:rsidRPr="11E90C04">
        <w:rPr>
          <w:rFonts w:eastAsia="Tahoma"/>
          <w:b/>
          <w:bCs/>
          <w:color w:val="000000" w:themeColor="text1"/>
          <w:u w:val="single"/>
          <w:lang w:val="el-GR"/>
        </w:rPr>
        <w:t>Υποέργο 4 - Κεντρικός Συντονισμός και Διοίκηση Προγράμματος</w:t>
      </w:r>
    </w:p>
    <w:p w14:paraId="62ACDC13" w14:textId="169A3214" w:rsidR="18A5D4E5" w:rsidRPr="00E62805" w:rsidRDefault="00995186" w:rsidP="00A565CA">
      <w:pPr>
        <w:rPr>
          <w:rFonts w:eastAsia="Tahoma"/>
          <w:color w:val="000000" w:themeColor="text1"/>
          <w:lang w:val="el-GR"/>
        </w:rPr>
      </w:pPr>
      <w:r w:rsidRPr="00E62805">
        <w:rPr>
          <w:rFonts w:eastAsia="Tahoma"/>
          <w:color w:val="000000" w:themeColor="text1"/>
          <w:lang w:val="el-GR"/>
        </w:rPr>
        <w:t>Αφορά την παροχή υπηρεσιών για τον Κεντρικό Συντονισμό και τη Διοίκη</w:t>
      </w:r>
      <w:r w:rsidR="007C3DF2" w:rsidRPr="00E62805">
        <w:rPr>
          <w:rFonts w:eastAsia="Tahoma"/>
          <w:color w:val="000000" w:themeColor="text1"/>
          <w:lang w:val="el-GR"/>
        </w:rPr>
        <w:t>ση</w:t>
      </w:r>
      <w:r w:rsidRPr="00E62805">
        <w:rPr>
          <w:rFonts w:eastAsia="Tahoma"/>
          <w:color w:val="000000" w:themeColor="text1"/>
          <w:lang w:val="el-GR"/>
        </w:rPr>
        <w:t>ς του Προγράμματος</w:t>
      </w:r>
      <w:r w:rsidR="18A5D4E5" w:rsidRPr="00E62805">
        <w:rPr>
          <w:rFonts w:eastAsia="Tahoma"/>
          <w:color w:val="000000" w:themeColor="text1"/>
          <w:lang w:val="el-GR"/>
        </w:rPr>
        <w:t>.</w:t>
      </w:r>
    </w:p>
    <w:p w14:paraId="07E9F1CD" w14:textId="1D6F44C0" w:rsidR="18A5D4E5" w:rsidRDefault="18A5D4E5">
      <w:pPr>
        <w:pStyle w:val="ListParagraph"/>
        <w:numPr>
          <w:ilvl w:val="0"/>
          <w:numId w:val="1"/>
        </w:numPr>
        <w:rPr>
          <w:rFonts w:eastAsia="Tahoma"/>
          <w:color w:val="000000" w:themeColor="text1"/>
          <w:lang w:val="el-GR"/>
        </w:rPr>
      </w:pPr>
      <w:r w:rsidRPr="11E90C04">
        <w:rPr>
          <w:rFonts w:eastAsia="Tahoma"/>
          <w:b/>
          <w:bCs/>
          <w:color w:val="000000" w:themeColor="text1"/>
          <w:u w:val="single"/>
          <w:lang w:val="el-GR"/>
        </w:rPr>
        <w:t xml:space="preserve">Υποέργο 5 - </w:t>
      </w:r>
      <w:r w:rsidR="007B23A9">
        <w:rPr>
          <w:rFonts w:eastAsia="Tahoma"/>
          <w:b/>
          <w:bCs/>
          <w:color w:val="000000" w:themeColor="text1"/>
          <w:u w:val="single"/>
          <w:lang w:val="el-GR"/>
        </w:rPr>
        <w:t>Δημιουργικός Σχεδιασμός προωθητικού υλικού</w:t>
      </w:r>
    </w:p>
    <w:p w14:paraId="14B80FEB" w14:textId="0E50160A" w:rsidR="11E90C04" w:rsidRDefault="007B23A9" w:rsidP="00B169F9">
      <w:pPr>
        <w:rPr>
          <w:rFonts w:eastAsia="Tahoma"/>
          <w:color w:val="000000" w:themeColor="text1"/>
          <w:lang w:val="el-GR"/>
        </w:rPr>
      </w:pPr>
      <w:r>
        <w:rPr>
          <w:rFonts w:eastAsia="Tahoma"/>
          <w:color w:val="000000" w:themeColor="text1"/>
          <w:lang w:val="el-GR"/>
        </w:rPr>
        <w:t>Αφορά το δημιουργικό σχεδιασμό προωθητικού υλικού για την ενημέρωση του κοινού και των επιχειρήσεων για το Πρόγραμμα</w:t>
      </w:r>
    </w:p>
    <w:p w14:paraId="11C6C210" w14:textId="3FE8761C" w:rsidR="18A5D4E5" w:rsidRDefault="18A5D4E5">
      <w:pPr>
        <w:pStyle w:val="ListParagraph"/>
        <w:numPr>
          <w:ilvl w:val="0"/>
          <w:numId w:val="1"/>
        </w:numPr>
        <w:rPr>
          <w:rFonts w:eastAsia="Tahoma"/>
          <w:color w:val="000000" w:themeColor="text1"/>
          <w:lang w:val="el-GR"/>
        </w:rPr>
      </w:pPr>
      <w:r w:rsidRPr="11E90C04">
        <w:rPr>
          <w:rFonts w:eastAsia="Tahoma"/>
          <w:b/>
          <w:bCs/>
          <w:color w:val="000000" w:themeColor="text1"/>
          <w:u w:val="single"/>
          <w:lang w:val="el-GR"/>
        </w:rPr>
        <w:t xml:space="preserve">Υποέργο 6 - </w:t>
      </w:r>
      <w:r w:rsidR="006C5F8A">
        <w:rPr>
          <w:rFonts w:eastAsia="Tahoma"/>
          <w:b/>
          <w:bCs/>
          <w:color w:val="000000" w:themeColor="text1"/>
          <w:u w:val="single"/>
          <w:lang w:val="el-GR"/>
        </w:rPr>
        <w:t>Υπηρεσίες υλοποίησης διαφημιστικής προβολής</w:t>
      </w:r>
    </w:p>
    <w:p w14:paraId="5EE123BE" w14:textId="76DA5FB7" w:rsidR="11E90C04" w:rsidRPr="00B169F9" w:rsidRDefault="006C5F8A" w:rsidP="00B169F9">
      <w:pPr>
        <w:rPr>
          <w:rFonts w:eastAsia="Tahoma"/>
          <w:color w:val="000000" w:themeColor="text1"/>
          <w:lang w:val="el-GR"/>
        </w:rPr>
      </w:pPr>
      <w:r>
        <w:rPr>
          <w:rFonts w:eastAsia="Tahoma"/>
          <w:color w:val="000000" w:themeColor="text1"/>
          <w:lang w:val="el-GR"/>
        </w:rPr>
        <w:t xml:space="preserve">Αφορά το κόστος μετάδοσης/ προβολής/ καταχώρησης σύμφωνα με την εκτέλεση του </w:t>
      </w:r>
      <w:r w:rsidRPr="00B169F9">
        <w:rPr>
          <w:rFonts w:eastAsia="Tahoma"/>
          <w:color w:val="000000" w:themeColor="text1"/>
          <w:lang w:val="el-GR"/>
        </w:rPr>
        <w:t>media</w:t>
      </w:r>
      <w:r w:rsidRPr="009729D9">
        <w:rPr>
          <w:rFonts w:eastAsia="Tahoma"/>
          <w:color w:val="000000" w:themeColor="text1"/>
          <w:lang w:val="el-GR"/>
        </w:rPr>
        <w:t xml:space="preserve"> </w:t>
      </w:r>
      <w:r w:rsidRPr="00B169F9">
        <w:rPr>
          <w:rFonts w:eastAsia="Tahoma"/>
          <w:color w:val="000000" w:themeColor="text1"/>
          <w:lang w:val="el-GR"/>
        </w:rPr>
        <w:t>plan</w:t>
      </w:r>
    </w:p>
    <w:p w14:paraId="3C4B336A" w14:textId="2FDE2289" w:rsidR="18A5D4E5" w:rsidRDefault="18A5D4E5">
      <w:pPr>
        <w:pStyle w:val="ListParagraph"/>
        <w:numPr>
          <w:ilvl w:val="0"/>
          <w:numId w:val="1"/>
        </w:numPr>
        <w:rPr>
          <w:rFonts w:eastAsia="Tahoma"/>
          <w:color w:val="000000" w:themeColor="text1"/>
          <w:lang w:val="el-GR"/>
        </w:rPr>
      </w:pPr>
      <w:r w:rsidRPr="11E90C04">
        <w:rPr>
          <w:rFonts w:eastAsia="Tahoma"/>
          <w:b/>
          <w:bCs/>
          <w:color w:val="000000" w:themeColor="text1"/>
          <w:u w:val="single"/>
          <w:lang w:val="el-GR"/>
        </w:rPr>
        <w:t>Υποέργο 7 - Επιβεβαίωση της επίτευξης κάθε Οροσήμου και Στόχου που συνδέεται με Αίτημα Πληρωμής, καθώς και της ολοκλήρωσης των Έργων στο πλαίσιο του Ταμείου Ανάκαμψης – Υπηρεσίες Ανεξάρτητου Ελεγκτή</w:t>
      </w:r>
    </w:p>
    <w:p w14:paraId="64747116" w14:textId="15CE1200" w:rsidR="11E90C04" w:rsidRDefault="18A5D4E5" w:rsidP="00B169F9">
      <w:pPr>
        <w:rPr>
          <w:rFonts w:eastAsia="Tahoma"/>
          <w:color w:val="000000" w:themeColor="text1"/>
          <w:lang w:val="el-GR"/>
        </w:rPr>
      </w:pPr>
      <w:r w:rsidRPr="11E90C04">
        <w:rPr>
          <w:rFonts w:eastAsia="Tahoma"/>
          <w:color w:val="000000" w:themeColor="text1"/>
          <w:lang w:val="el-GR"/>
        </w:rPr>
        <w:t>Αντικείμενο των υπηρεσιών είναι η διενέργεια ελέγχου από τον Ανάδοχο για το Πρόγραμμα, με σκοπό την επιβεβαίωση της επίτευξης κάθε Οροσήμου και Στόχου που συνδέεται με Αίτημα Πληρωμής, καθώς και της ολοκλήρωσης του Προγράμματος, σύμφωνα και με τα ειδικότερα προβλεπόμενα στην Απόφαση Ένταξης στο ΤΑΑ. Ο Ανάδοχος θα εκτελεί τα καθήκοντά του σύμφωνα με τα Διεθνή και Ελληνικά Ελεγκτικά Πρότυπα, το Σύστημα Διαχείρισης και Ελέγχου των Δράσεων και των Έργων του Ταμείου Ανάκαμψης και Ανθεκτικότητας και το Εγχειρίδιο Διαδικασιών του Συστήματος Διαχείρισης και Ελέγχου του ΤΑΑ.</w:t>
      </w:r>
    </w:p>
    <w:p w14:paraId="5CD8F2FD" w14:textId="2C6E363C" w:rsidR="18A5D4E5" w:rsidRDefault="18A5D4E5">
      <w:pPr>
        <w:pStyle w:val="ListParagraph"/>
        <w:numPr>
          <w:ilvl w:val="0"/>
          <w:numId w:val="1"/>
        </w:numPr>
        <w:rPr>
          <w:rFonts w:eastAsia="Tahoma"/>
          <w:color w:val="000000" w:themeColor="text1"/>
          <w:lang w:val="el-GR"/>
        </w:rPr>
      </w:pPr>
      <w:r w:rsidRPr="11E90C04">
        <w:rPr>
          <w:rFonts w:eastAsia="Tahoma"/>
          <w:b/>
          <w:bCs/>
          <w:color w:val="000000" w:themeColor="text1"/>
          <w:u w:val="single"/>
          <w:lang w:val="el-GR"/>
        </w:rPr>
        <w:t>Υποέργο 9 - Τεχνικός Σύμβουλος Ωρίμανσης του Προγράμματος «Κουπόνι Συνδεσιμότητας Gigabit».</w:t>
      </w:r>
    </w:p>
    <w:p w14:paraId="16B89B7C" w14:textId="4CFB922B" w:rsidR="18A5D4E5" w:rsidRDefault="18A5D4E5" w:rsidP="00995186">
      <w:pPr>
        <w:rPr>
          <w:rFonts w:eastAsia="Tahoma"/>
          <w:color w:val="000000" w:themeColor="text1"/>
          <w:lang w:val="el-GR"/>
        </w:rPr>
      </w:pPr>
      <w:r w:rsidRPr="11E90C04">
        <w:rPr>
          <w:rFonts w:eastAsia="Tahoma"/>
          <w:color w:val="000000" w:themeColor="text1"/>
          <w:lang w:val="el-GR"/>
        </w:rPr>
        <w:t xml:space="preserve">Το συγκεκριμένο υποέργο αφορά στην παροχή υπηρεσιών προς την ΚτΠ Μ.Α.Ε. για την ωρίμανση των υποστηρικτικών ενεργειών που περιλαμβάνονται στο πλαίσιο του Προγράμματος «Κουπόνι Συνδεσιμότητας Gigabit». </w:t>
      </w:r>
    </w:p>
    <w:p w14:paraId="6FC6D9EE" w14:textId="71F118BD" w:rsidR="18A5D4E5" w:rsidRDefault="18A5D4E5" w:rsidP="11E90C04">
      <w:pPr>
        <w:ind w:left="1080"/>
        <w:rPr>
          <w:rFonts w:eastAsia="Tahoma"/>
          <w:color w:val="000000" w:themeColor="text1"/>
          <w:lang w:val="el-GR"/>
        </w:rPr>
      </w:pPr>
      <w:r w:rsidRPr="11E90C04">
        <w:rPr>
          <w:rFonts w:eastAsia="Tahoma"/>
          <w:color w:val="000000" w:themeColor="text1"/>
          <w:lang w:val="el-GR"/>
        </w:rPr>
        <w:lastRenderedPageBreak/>
        <w:t xml:space="preserve">Στο αντικείμενο περιλαμβάνονται: </w:t>
      </w:r>
    </w:p>
    <w:p w14:paraId="020C6153" w14:textId="74B321F3" w:rsidR="18A5D4E5" w:rsidRDefault="18A5D4E5" w:rsidP="009B39E0">
      <w:pPr>
        <w:pStyle w:val="ListParagraph"/>
        <w:numPr>
          <w:ilvl w:val="0"/>
          <w:numId w:val="15"/>
        </w:numPr>
        <w:rPr>
          <w:rFonts w:eastAsia="Tahoma"/>
          <w:color w:val="000000" w:themeColor="text1"/>
          <w:lang w:val="el-GR"/>
        </w:rPr>
      </w:pPr>
      <w:r w:rsidRPr="11E90C04">
        <w:rPr>
          <w:rFonts w:eastAsia="Tahoma"/>
          <w:color w:val="000000" w:themeColor="text1"/>
          <w:lang w:val="el-GR"/>
        </w:rPr>
        <w:t xml:space="preserve">Ο προσδιορισμός του ειδικότερου αντικειμένου των υποστηρικτικών υπηρεσιών του Προγράμματος </w:t>
      </w:r>
    </w:p>
    <w:p w14:paraId="61390474" w14:textId="4FA5B8E1" w:rsidR="18A5D4E5" w:rsidRDefault="18A5D4E5" w:rsidP="009B39E0">
      <w:pPr>
        <w:pStyle w:val="ListParagraph"/>
        <w:numPr>
          <w:ilvl w:val="0"/>
          <w:numId w:val="15"/>
        </w:numPr>
        <w:rPr>
          <w:rFonts w:eastAsia="Tahoma"/>
          <w:color w:val="000000" w:themeColor="text1"/>
          <w:lang w:val="el-GR"/>
        </w:rPr>
      </w:pPr>
      <w:r w:rsidRPr="11E90C04">
        <w:rPr>
          <w:rFonts w:eastAsia="Tahoma"/>
          <w:color w:val="000000" w:themeColor="text1"/>
          <w:lang w:val="el-GR"/>
        </w:rPr>
        <w:t xml:space="preserve">Η Προετοιμασία των τευχών διακήρυξης των υποστηρικτικών υπηρεσιών για το Πρόγραμμα. </w:t>
      </w:r>
    </w:p>
    <w:p w14:paraId="0869767B" w14:textId="2FF2BAEF" w:rsidR="11E90C04" w:rsidRDefault="11E90C04" w:rsidP="00B874C5">
      <w:pPr>
        <w:rPr>
          <w:rFonts w:eastAsia="Tahoma"/>
          <w:color w:val="000000" w:themeColor="text1"/>
          <w:lang w:val="el-GR"/>
        </w:rPr>
      </w:pPr>
    </w:p>
    <w:p w14:paraId="0BFD80FE" w14:textId="69ABB63E" w:rsidR="18A5D4E5" w:rsidRDefault="18A5D4E5">
      <w:pPr>
        <w:pStyle w:val="ListParagraph"/>
        <w:numPr>
          <w:ilvl w:val="0"/>
          <w:numId w:val="1"/>
        </w:numPr>
        <w:rPr>
          <w:rFonts w:eastAsia="Tahoma"/>
          <w:color w:val="000000" w:themeColor="text1"/>
          <w:lang w:val="el-GR"/>
        </w:rPr>
      </w:pPr>
      <w:r w:rsidRPr="11E90C04">
        <w:rPr>
          <w:rFonts w:eastAsia="Tahoma"/>
          <w:b/>
          <w:bCs/>
          <w:color w:val="000000" w:themeColor="text1"/>
          <w:u w:val="single"/>
          <w:lang w:val="el-GR"/>
        </w:rPr>
        <w:t xml:space="preserve"> Υποέργο 10 - Αναλυτικός Σχεδιασμός και Υποστήριξη για την ομαλή υλοποίηση του Προγράμματος «Κουπόνι Συνδεσιμότητας Gigabit»</w:t>
      </w:r>
    </w:p>
    <w:p w14:paraId="62088643" w14:textId="4B9816E2" w:rsidR="18A5D4E5" w:rsidRDefault="18A5D4E5" w:rsidP="00995186">
      <w:pPr>
        <w:rPr>
          <w:rFonts w:eastAsia="Tahoma"/>
          <w:color w:val="000000" w:themeColor="text1"/>
          <w:lang w:val="el-GR"/>
        </w:rPr>
      </w:pPr>
      <w:r w:rsidRPr="11E90C04">
        <w:rPr>
          <w:rFonts w:eastAsia="Tahoma"/>
          <w:color w:val="000000" w:themeColor="text1"/>
          <w:lang w:val="el-GR"/>
        </w:rPr>
        <w:t xml:space="preserve">Το συγκεκριμένο υποέργο αφορά στην παροχή υπηρεσιών προς την ΚτΠ Μ.Α.Ε. για το σχεδιασμό και ομαλή υλοποίηση του Προγράμματος. </w:t>
      </w:r>
    </w:p>
    <w:p w14:paraId="5D583B91" w14:textId="3FDD1AF5" w:rsidR="18A5D4E5" w:rsidRDefault="18A5D4E5" w:rsidP="00995186">
      <w:pPr>
        <w:rPr>
          <w:rFonts w:eastAsia="Tahoma"/>
          <w:color w:val="000000" w:themeColor="text1"/>
          <w:lang w:val="el-GR"/>
        </w:rPr>
      </w:pPr>
      <w:r w:rsidRPr="11E90C04">
        <w:rPr>
          <w:rFonts w:eastAsia="Tahoma"/>
          <w:color w:val="000000" w:themeColor="text1"/>
          <w:lang w:val="el-GR"/>
        </w:rPr>
        <w:t xml:space="preserve">Ενδεικτικά οι εργασίες που θα κληθεί να εκτελέσει ο Ανάδοχος περιλαμβάνουν: </w:t>
      </w:r>
    </w:p>
    <w:p w14:paraId="0B65399B" w14:textId="478E9D2A" w:rsidR="18A5D4E5" w:rsidRPr="00995186" w:rsidRDefault="18A5D4E5" w:rsidP="009B39E0">
      <w:pPr>
        <w:pStyle w:val="ListParagraph"/>
        <w:numPr>
          <w:ilvl w:val="0"/>
          <w:numId w:val="15"/>
        </w:numPr>
        <w:rPr>
          <w:rFonts w:eastAsia="Tahoma"/>
          <w:color w:val="000000" w:themeColor="text1"/>
          <w:lang w:val="el-GR"/>
        </w:rPr>
      </w:pPr>
      <w:r w:rsidRPr="00995186">
        <w:rPr>
          <w:rFonts w:eastAsia="Tahoma"/>
          <w:color w:val="000000" w:themeColor="text1"/>
          <w:lang w:val="el-GR"/>
        </w:rPr>
        <w:t xml:space="preserve">Υποστήριξη του Φορέα Υλοποίησης για την εποπτεία της ανάπτυξης και λειτουργίας της Ψηφιακής Πλατφόρμας </w:t>
      </w:r>
    </w:p>
    <w:p w14:paraId="738D2139" w14:textId="652BC53B" w:rsidR="18A5D4E5" w:rsidRPr="00995186" w:rsidRDefault="18A5D4E5" w:rsidP="009B39E0">
      <w:pPr>
        <w:pStyle w:val="ListParagraph"/>
        <w:numPr>
          <w:ilvl w:val="0"/>
          <w:numId w:val="15"/>
        </w:numPr>
        <w:rPr>
          <w:rFonts w:eastAsia="Tahoma"/>
          <w:color w:val="000000" w:themeColor="text1"/>
          <w:lang w:val="el-GR"/>
        </w:rPr>
      </w:pPr>
      <w:r w:rsidRPr="00995186">
        <w:rPr>
          <w:rFonts w:eastAsia="Tahoma"/>
          <w:color w:val="000000" w:themeColor="text1"/>
          <w:lang w:val="el-GR"/>
        </w:rPr>
        <w:t xml:space="preserve">Υποστήριξη του Φορέα Υλοποίησης κατά τη διαδικασία ελέγχου και έγκρισης α) αιτήσεων Παρόχων Ηλεκτρονικών Επικοινωνιών για εγγραφή τους στο Πρόγραμμα και β) προσφορών Παρόχων Ηλεκτρονικών Επικοινωνιών που θα χρηματοδοτηθούν μέσω του Προγράμματος. </w:t>
      </w:r>
    </w:p>
    <w:p w14:paraId="2E2C3BC5" w14:textId="79E9F665" w:rsidR="18A5D4E5" w:rsidRPr="00995186" w:rsidRDefault="18A5D4E5" w:rsidP="009B39E0">
      <w:pPr>
        <w:pStyle w:val="ListParagraph"/>
        <w:numPr>
          <w:ilvl w:val="0"/>
          <w:numId w:val="15"/>
        </w:numPr>
        <w:rPr>
          <w:rFonts w:eastAsia="Tahoma"/>
          <w:color w:val="000000" w:themeColor="text1"/>
          <w:lang w:val="el-GR"/>
        </w:rPr>
      </w:pPr>
      <w:r w:rsidRPr="00995186">
        <w:rPr>
          <w:rFonts w:eastAsia="Tahoma"/>
          <w:color w:val="000000" w:themeColor="text1"/>
          <w:lang w:val="el-GR"/>
        </w:rPr>
        <w:t xml:space="preserve">Παροχή Υποστηρικτικών Υπηρεσιών καθ’ όλη τη διάρκεια υλοποίησης του έργου για τον καθορισμό του συνόλου των λειτουργικών/τεχνικών προδιαγραφών, καθώς και των διαδικασιών διαχείρισης του Προγράμματος. </w:t>
      </w:r>
    </w:p>
    <w:p w14:paraId="530ACE2D" w14:textId="77777777" w:rsidR="006C5F8A" w:rsidRPr="009729D9" w:rsidRDefault="006C5F8A" w:rsidP="009729D9">
      <w:pPr>
        <w:pStyle w:val="ListParagraph"/>
        <w:ind w:left="420"/>
        <w:rPr>
          <w:rFonts w:eastAsia="Tahoma"/>
          <w:color w:val="000000" w:themeColor="text1"/>
          <w:lang w:val="el-GR"/>
        </w:rPr>
      </w:pPr>
    </w:p>
    <w:p w14:paraId="4DE1C249" w14:textId="5DBBB080" w:rsidR="11E90C04" w:rsidRDefault="006C5F8A" w:rsidP="009729D9">
      <w:pPr>
        <w:pStyle w:val="ListParagraph"/>
        <w:numPr>
          <w:ilvl w:val="0"/>
          <w:numId w:val="1"/>
        </w:numPr>
        <w:rPr>
          <w:rFonts w:eastAsia="Tahoma"/>
          <w:b/>
          <w:bCs/>
          <w:color w:val="000000" w:themeColor="text1"/>
          <w:u w:val="single"/>
          <w:lang w:val="el-GR"/>
        </w:rPr>
      </w:pPr>
      <w:r w:rsidRPr="11E90C04">
        <w:rPr>
          <w:rFonts w:eastAsia="Tahoma"/>
          <w:b/>
          <w:bCs/>
          <w:color w:val="000000" w:themeColor="text1"/>
          <w:u w:val="single"/>
          <w:lang w:val="el-GR"/>
        </w:rPr>
        <w:t>Υποέργο 1</w:t>
      </w:r>
      <w:r>
        <w:rPr>
          <w:rFonts w:eastAsia="Tahoma"/>
          <w:b/>
          <w:bCs/>
          <w:color w:val="000000" w:themeColor="text1"/>
          <w:u w:val="single"/>
          <w:lang w:val="el-GR"/>
        </w:rPr>
        <w:t>1</w:t>
      </w:r>
      <w:r w:rsidRPr="11E90C04">
        <w:rPr>
          <w:rFonts w:eastAsia="Tahoma"/>
          <w:b/>
          <w:bCs/>
          <w:color w:val="000000" w:themeColor="text1"/>
          <w:u w:val="single"/>
          <w:lang w:val="el-GR"/>
        </w:rPr>
        <w:t xml:space="preserve"> </w:t>
      </w:r>
      <w:r>
        <w:rPr>
          <w:rFonts w:eastAsia="Tahoma"/>
          <w:b/>
          <w:bCs/>
          <w:color w:val="000000" w:themeColor="text1"/>
          <w:u w:val="single"/>
          <w:lang w:val="el-GR"/>
        </w:rPr>
        <w:t>–</w:t>
      </w:r>
      <w:r w:rsidRPr="11E90C04">
        <w:rPr>
          <w:rFonts w:eastAsia="Tahoma"/>
          <w:b/>
          <w:bCs/>
          <w:color w:val="000000" w:themeColor="text1"/>
          <w:u w:val="single"/>
          <w:lang w:val="el-GR"/>
        </w:rPr>
        <w:t xml:space="preserve"> </w:t>
      </w:r>
      <w:r>
        <w:rPr>
          <w:rFonts w:eastAsia="Tahoma"/>
          <w:b/>
          <w:bCs/>
          <w:color w:val="000000" w:themeColor="text1"/>
          <w:u w:val="single"/>
          <w:lang w:val="el-GR"/>
        </w:rPr>
        <w:t>Εργασίες Παραγωγής οπτικοακουστικού υλικού</w:t>
      </w:r>
    </w:p>
    <w:p w14:paraId="2BD6A228" w14:textId="4E9A510D" w:rsidR="006C5F8A" w:rsidRPr="00B169F9" w:rsidRDefault="006C5F8A" w:rsidP="11E90C04">
      <w:pPr>
        <w:rPr>
          <w:rFonts w:eastAsia="Tahoma"/>
          <w:color w:val="000000" w:themeColor="text1"/>
          <w:lang w:val="el-GR"/>
        </w:rPr>
      </w:pPr>
      <w:r w:rsidRPr="00B169F9">
        <w:rPr>
          <w:rFonts w:eastAsia="Tahoma"/>
          <w:color w:val="000000" w:themeColor="text1"/>
          <w:lang w:val="el-GR"/>
        </w:rPr>
        <w:t>Το συγκεκριμένο υποέργο αφορά στην παροχή υπηρεσιών για την παραγωγή του οπτικοακουστικού υλικού που θα χρησιμοποιηθεί για την προώθηση του Προγράμματος.</w:t>
      </w:r>
    </w:p>
    <w:p w14:paraId="31866329" w14:textId="77777777" w:rsidR="006C5F8A" w:rsidRDefault="006C5F8A" w:rsidP="11E90C04">
      <w:pPr>
        <w:rPr>
          <w:rFonts w:eastAsia="Tahoma"/>
          <w:color w:val="000000" w:themeColor="text1"/>
          <w:u w:val="single"/>
          <w:lang w:val="el-GR"/>
        </w:rPr>
      </w:pPr>
    </w:p>
    <w:p w14:paraId="0987430B" w14:textId="621C9651" w:rsidR="006C5F8A" w:rsidRPr="009729D9" w:rsidRDefault="006C5F8A" w:rsidP="009729D9">
      <w:pPr>
        <w:pStyle w:val="ListParagraph"/>
        <w:numPr>
          <w:ilvl w:val="0"/>
          <w:numId w:val="1"/>
        </w:numPr>
        <w:rPr>
          <w:rFonts w:eastAsia="Tahoma"/>
          <w:b/>
          <w:bCs/>
          <w:color w:val="000000" w:themeColor="text1"/>
          <w:u w:val="single"/>
          <w:lang w:val="el-GR"/>
        </w:rPr>
      </w:pPr>
      <w:r w:rsidRPr="009729D9">
        <w:rPr>
          <w:rFonts w:eastAsia="Tahoma"/>
          <w:b/>
          <w:bCs/>
          <w:color w:val="000000" w:themeColor="text1"/>
          <w:u w:val="single"/>
          <w:lang w:val="el-GR"/>
        </w:rPr>
        <w:t>Υποέργο 12 – Διαχείριση, συντήρηση – επικαιροποίηση Ιστοσελίδας</w:t>
      </w:r>
    </w:p>
    <w:p w14:paraId="61C477BC" w14:textId="1670DCC4" w:rsidR="006C5F8A" w:rsidRPr="00B169F9" w:rsidRDefault="006C5F8A" w:rsidP="11E90C04">
      <w:pPr>
        <w:rPr>
          <w:rFonts w:eastAsia="Tahoma"/>
          <w:color w:val="000000" w:themeColor="text1"/>
          <w:lang w:val="el-GR"/>
        </w:rPr>
      </w:pPr>
      <w:r w:rsidRPr="00B169F9">
        <w:rPr>
          <w:rFonts w:eastAsia="Tahoma"/>
          <w:color w:val="000000" w:themeColor="text1"/>
          <w:lang w:val="el-GR"/>
        </w:rPr>
        <w:t>Το συγκεκριμένο υποέργο αφορά στην παροχή υπηρεσιών διαχείρισης, συντήρησης και επικαιροποίησης της ιστοσελίδας στο πλαίσιο του Προγράμματος.</w:t>
      </w:r>
    </w:p>
    <w:p w14:paraId="2D9342BE" w14:textId="77777777" w:rsidR="006C5F8A" w:rsidRDefault="006C5F8A" w:rsidP="11E90C04">
      <w:pPr>
        <w:rPr>
          <w:rFonts w:eastAsia="Tahoma"/>
          <w:color w:val="000000" w:themeColor="text1"/>
          <w:u w:val="single"/>
          <w:lang w:val="el-GR"/>
        </w:rPr>
      </w:pPr>
    </w:p>
    <w:p w14:paraId="5A173C16" w14:textId="50B9402C" w:rsidR="006C5F8A" w:rsidRPr="009729D9" w:rsidRDefault="006C5F8A" w:rsidP="009729D9">
      <w:pPr>
        <w:pStyle w:val="ListParagraph"/>
        <w:numPr>
          <w:ilvl w:val="0"/>
          <w:numId w:val="1"/>
        </w:numPr>
        <w:rPr>
          <w:rFonts w:eastAsia="Tahoma"/>
          <w:b/>
          <w:bCs/>
          <w:color w:val="000000" w:themeColor="text1"/>
          <w:u w:val="single"/>
          <w:lang w:val="el-GR"/>
        </w:rPr>
      </w:pPr>
      <w:r w:rsidRPr="009729D9">
        <w:rPr>
          <w:rFonts w:eastAsia="Tahoma"/>
          <w:b/>
          <w:bCs/>
          <w:color w:val="000000" w:themeColor="text1"/>
          <w:u w:val="single"/>
          <w:lang w:val="el-GR"/>
        </w:rPr>
        <w:t>Υποέργο 13 -  Εκπόνηση πλάνου μέσων</w:t>
      </w:r>
    </w:p>
    <w:p w14:paraId="0D90821B" w14:textId="758D3847" w:rsidR="006C5F8A" w:rsidRPr="00B169F9" w:rsidRDefault="006C5F8A" w:rsidP="11E90C04">
      <w:pPr>
        <w:rPr>
          <w:rFonts w:eastAsia="Tahoma"/>
          <w:color w:val="000000" w:themeColor="text1"/>
          <w:lang w:val="el-GR"/>
        </w:rPr>
      </w:pPr>
      <w:r w:rsidRPr="00B169F9">
        <w:rPr>
          <w:rFonts w:eastAsia="Tahoma"/>
          <w:color w:val="000000" w:themeColor="text1"/>
          <w:lang w:val="el-GR"/>
        </w:rPr>
        <w:t>Το υποέργο αφορά στην παροχή συμβουλών για την εκπόνηση πλάνου Μέσων της διαφημιστικής καμπάνιας που περιλαμβάνεται στο πλαίσιο του Προγράμματος</w:t>
      </w:r>
      <w:r w:rsidR="00B169F9">
        <w:rPr>
          <w:rFonts w:eastAsia="Tahoma"/>
          <w:color w:val="000000" w:themeColor="text1"/>
          <w:lang w:val="el-GR"/>
        </w:rPr>
        <w:t>.</w:t>
      </w:r>
    </w:p>
    <w:p w14:paraId="6FD558B1" w14:textId="77777777" w:rsidR="00FA77BD" w:rsidRDefault="00FA77BD" w:rsidP="11E90C04">
      <w:pPr>
        <w:rPr>
          <w:rFonts w:eastAsia="Tahoma"/>
          <w:color w:val="000000" w:themeColor="text1"/>
          <w:u w:val="single"/>
          <w:lang w:val="el-GR"/>
        </w:rPr>
      </w:pPr>
    </w:p>
    <w:p w14:paraId="20591C71" w14:textId="3ADA8A97" w:rsidR="00FA77BD" w:rsidRPr="009729D9" w:rsidRDefault="00FA77BD" w:rsidP="009729D9">
      <w:pPr>
        <w:pStyle w:val="ListParagraph"/>
        <w:numPr>
          <w:ilvl w:val="0"/>
          <w:numId w:val="1"/>
        </w:numPr>
        <w:rPr>
          <w:rFonts w:eastAsia="Tahoma"/>
          <w:b/>
          <w:bCs/>
          <w:color w:val="000000" w:themeColor="text1"/>
          <w:u w:val="single"/>
          <w:lang w:val="el-GR"/>
        </w:rPr>
      </w:pPr>
      <w:r w:rsidRPr="009729D9">
        <w:rPr>
          <w:rFonts w:eastAsia="Tahoma"/>
          <w:b/>
          <w:bCs/>
          <w:color w:val="000000" w:themeColor="text1"/>
          <w:u w:val="single"/>
          <w:lang w:val="el-GR"/>
        </w:rPr>
        <w:t>Υποέργο 14 – Διαχείριση και προβολή σε Μέσα Κοινωνικής Δικτύωσης</w:t>
      </w:r>
    </w:p>
    <w:p w14:paraId="383C1D58" w14:textId="11E2636D" w:rsidR="00FA77BD" w:rsidRPr="00B169F9" w:rsidRDefault="00FA77BD" w:rsidP="11E90C04">
      <w:pPr>
        <w:rPr>
          <w:rFonts w:eastAsia="Tahoma"/>
          <w:color w:val="000000" w:themeColor="text1"/>
          <w:lang w:val="el-GR"/>
        </w:rPr>
      </w:pPr>
      <w:r w:rsidRPr="00B169F9">
        <w:rPr>
          <w:rFonts w:eastAsia="Tahoma"/>
          <w:color w:val="000000" w:themeColor="text1"/>
          <w:lang w:val="el-GR"/>
        </w:rPr>
        <w:t>Το υποέργο αφορά στην παροχή υπηρεσιών συμβούλου για τον προγραμματισμό και υλοποίηση του ψηφιακού πλάνου μέσων της διαφημιστικής καμπάνιας</w:t>
      </w:r>
      <w:r w:rsidR="00B169F9">
        <w:rPr>
          <w:rFonts w:eastAsia="Tahoma"/>
          <w:color w:val="000000" w:themeColor="text1"/>
          <w:lang w:val="el-GR"/>
        </w:rPr>
        <w:t>.</w:t>
      </w:r>
    </w:p>
    <w:p w14:paraId="46979204" w14:textId="77777777" w:rsidR="00FA77BD" w:rsidRPr="009729D9" w:rsidRDefault="00FA77BD" w:rsidP="009729D9">
      <w:pPr>
        <w:pStyle w:val="ListParagraph"/>
        <w:numPr>
          <w:ilvl w:val="0"/>
          <w:numId w:val="1"/>
        </w:numPr>
        <w:rPr>
          <w:rFonts w:eastAsia="Tahoma"/>
          <w:b/>
          <w:bCs/>
          <w:color w:val="000000" w:themeColor="text1"/>
          <w:u w:val="single"/>
          <w:lang w:val="el-GR"/>
        </w:rPr>
      </w:pPr>
    </w:p>
    <w:p w14:paraId="72E67A7D" w14:textId="4E6054DB" w:rsidR="00FA77BD" w:rsidRPr="009729D9" w:rsidRDefault="00FA77BD" w:rsidP="009729D9">
      <w:pPr>
        <w:pStyle w:val="ListParagraph"/>
        <w:numPr>
          <w:ilvl w:val="0"/>
          <w:numId w:val="1"/>
        </w:numPr>
        <w:rPr>
          <w:rFonts w:eastAsia="Tahoma"/>
          <w:b/>
          <w:bCs/>
          <w:color w:val="000000" w:themeColor="text1"/>
          <w:u w:val="single"/>
          <w:lang w:val="el-GR"/>
        </w:rPr>
      </w:pPr>
      <w:r w:rsidRPr="009729D9">
        <w:rPr>
          <w:rFonts w:eastAsia="Tahoma"/>
          <w:b/>
          <w:bCs/>
          <w:color w:val="000000" w:themeColor="text1"/>
          <w:u w:val="single"/>
          <w:lang w:val="el-GR"/>
        </w:rPr>
        <w:t>Υποέργο 15 – Παροχή υποστηρικτικών υπηρεσιών στην Κοινωνία της Πληροφορίας Μ.Α.Ε για τον έλεγχο των δικαιολογητικών πληρωμής των Παρόχων</w:t>
      </w:r>
    </w:p>
    <w:p w14:paraId="26AF0CC4" w14:textId="68D94B4B" w:rsidR="00595038" w:rsidRPr="00B169F9" w:rsidRDefault="00595038" w:rsidP="11E90C04">
      <w:pPr>
        <w:rPr>
          <w:rFonts w:eastAsia="Tahoma"/>
          <w:color w:val="000000" w:themeColor="text1"/>
          <w:lang w:val="el-GR"/>
        </w:rPr>
      </w:pPr>
      <w:r w:rsidRPr="00B169F9">
        <w:rPr>
          <w:rFonts w:eastAsia="Tahoma"/>
          <w:color w:val="000000" w:themeColor="text1"/>
          <w:lang w:val="el-GR"/>
        </w:rPr>
        <w:t>Το υποέργο αφορά υποστηρικτικές υπηρεσίες για τον έλεγχο δικαιολογητικών πληρωμής των Παρόχων Ηλεκτρονικών Υπηρεσιών στο πλαίσιο του Προγράμματος.</w:t>
      </w:r>
    </w:p>
    <w:p w14:paraId="208C6EBA" w14:textId="77777777" w:rsidR="006C5F8A" w:rsidRDefault="006C5F8A" w:rsidP="11E90C04">
      <w:pPr>
        <w:rPr>
          <w:rFonts w:eastAsia="Tahoma"/>
          <w:color w:val="000000" w:themeColor="text1"/>
          <w:u w:val="single"/>
          <w:lang w:val="el-GR"/>
        </w:rPr>
      </w:pPr>
    </w:p>
    <w:p w14:paraId="39A43921" w14:textId="77777777" w:rsidR="006C5F8A" w:rsidRPr="006C5F8A" w:rsidRDefault="006C5F8A" w:rsidP="11E90C04">
      <w:pPr>
        <w:rPr>
          <w:lang w:val="el-GR"/>
        </w:rPr>
      </w:pPr>
    </w:p>
    <w:p w14:paraId="6A219BC0" w14:textId="5F300B07" w:rsidR="00BD0298" w:rsidRPr="00EF2204" w:rsidRDefault="00BD0298" w:rsidP="009B39E0">
      <w:pPr>
        <w:pStyle w:val="Heading3"/>
        <w:numPr>
          <w:ilvl w:val="1"/>
          <w:numId w:val="22"/>
        </w:numPr>
        <w:rPr>
          <w:rFonts w:cs="Tahoma"/>
          <w:szCs w:val="22"/>
          <w:lang w:val="el-GR"/>
        </w:rPr>
      </w:pPr>
      <w:bookmarkStart w:id="484" w:name="_Toc97194339"/>
      <w:bookmarkStart w:id="485" w:name="_Ref97199271"/>
      <w:bookmarkStart w:id="486" w:name="_Toc196735986"/>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84"/>
      <w:bookmarkEnd w:id="485"/>
      <w:bookmarkEnd w:id="486"/>
      <w:r w:rsidR="00B256BC">
        <w:rPr>
          <w:rFonts w:cs="Tahoma"/>
          <w:szCs w:val="22"/>
          <w:lang w:val="el-GR"/>
        </w:rPr>
        <w:t xml:space="preserve"> </w:t>
      </w:r>
    </w:p>
    <w:p w14:paraId="7A6BD5A1" w14:textId="4D648AB8" w:rsidR="00A22261" w:rsidRDefault="00930B6E" w:rsidP="00A22261">
      <w:pPr>
        <w:rPr>
          <w:rFonts w:eastAsia="SimSun"/>
          <w:lang w:val="el-GR"/>
        </w:rPr>
      </w:pPr>
      <w:r>
        <w:rPr>
          <w:rFonts w:eastAsia="SimSun"/>
          <w:lang w:val="el-GR"/>
        </w:rPr>
        <w:t xml:space="preserve">Αντικείμενο της σύμβασης αποτελεί </w:t>
      </w:r>
      <w:r w:rsidR="001B662F">
        <w:rPr>
          <w:rFonts w:eastAsia="SimSun"/>
          <w:lang w:val="el-GR"/>
        </w:rPr>
        <w:t>η</w:t>
      </w:r>
      <w:r w:rsidR="00E62805">
        <w:rPr>
          <w:rFonts w:eastAsia="SimSun"/>
          <w:lang w:val="el-GR"/>
        </w:rPr>
        <w:t xml:space="preserve"> </w:t>
      </w:r>
      <w:r w:rsidR="001B662F">
        <w:rPr>
          <w:rFonts w:eastAsia="SimSun"/>
          <w:lang w:val="el-GR"/>
        </w:rPr>
        <w:t>Υ</w:t>
      </w:r>
      <w:r w:rsidRPr="00930B6E">
        <w:rPr>
          <w:rFonts w:eastAsia="SimSun"/>
          <w:lang w:val="el-GR"/>
        </w:rPr>
        <w:t xml:space="preserve">λοποίηση και Παραγωγική Λειτουργία Ηλεκτρονικής Πλατφόρμας διαχείρισης αιτήσεων και παρακολούθησης του κύκλου ζωής </w:t>
      </w:r>
      <w:r w:rsidR="007078FD">
        <w:rPr>
          <w:rFonts w:eastAsia="SimSun"/>
          <w:lang w:val="el-GR"/>
        </w:rPr>
        <w:t>του Προγράμματος</w:t>
      </w:r>
      <w:r w:rsidR="001E106A">
        <w:rPr>
          <w:rFonts w:eastAsia="SimSun"/>
          <w:lang w:val="el-GR"/>
        </w:rPr>
        <w:t xml:space="preserve"> </w:t>
      </w:r>
      <w:r w:rsidRPr="006D2C7C">
        <w:rPr>
          <w:lang w:val="el-GR"/>
        </w:rPr>
        <w:t>“Κουπόνι Συνδεσιμότητας Gigabit”</w:t>
      </w:r>
      <w:r w:rsidRPr="001E106A">
        <w:rPr>
          <w:rFonts w:eastAsia="SimSun"/>
          <w:lang w:val="el-GR"/>
        </w:rPr>
        <w:t>.</w:t>
      </w:r>
    </w:p>
    <w:p w14:paraId="2CA33D30" w14:textId="77777777" w:rsidR="00930B6E" w:rsidRPr="00930B6E" w:rsidRDefault="00930B6E" w:rsidP="00930B6E">
      <w:pPr>
        <w:rPr>
          <w:lang w:val="el-GR"/>
        </w:rPr>
      </w:pPr>
      <w:r w:rsidRPr="00930B6E">
        <w:rPr>
          <w:lang w:val="en-US"/>
        </w:rPr>
        <w:t> </w:t>
      </w:r>
    </w:p>
    <w:p w14:paraId="6ADCA39C" w14:textId="7ED6DAA3" w:rsidR="00930B6E" w:rsidRPr="00A565CA" w:rsidRDefault="00930B6E" w:rsidP="006D2C7C">
      <w:pPr>
        <w:pStyle w:val="Heading3"/>
        <w:numPr>
          <w:ilvl w:val="2"/>
          <w:numId w:val="74"/>
        </w:numPr>
        <w:rPr>
          <w:rFonts w:cs="Tahoma"/>
          <w:szCs w:val="22"/>
          <w:lang w:val="el-GR"/>
        </w:rPr>
      </w:pPr>
      <w:bookmarkStart w:id="487" w:name="_Ref188440972"/>
      <w:bookmarkStart w:id="488" w:name="_Toc196735987"/>
      <w:r w:rsidRPr="00930B6E">
        <w:rPr>
          <w:rFonts w:cs="Tahoma"/>
          <w:szCs w:val="22"/>
          <w:lang w:val="el-GR"/>
        </w:rPr>
        <w:t>Διαδικασίες του Προγράμματος</w:t>
      </w:r>
      <w:bookmarkEnd w:id="487"/>
      <w:bookmarkEnd w:id="488"/>
    </w:p>
    <w:p w14:paraId="43585F3B" w14:textId="01601EBA" w:rsidR="00930B6E" w:rsidRPr="00A565CA" w:rsidRDefault="00930B6E" w:rsidP="006D2C7C">
      <w:pPr>
        <w:pStyle w:val="Heading3"/>
        <w:numPr>
          <w:ilvl w:val="3"/>
          <w:numId w:val="75"/>
        </w:numPr>
        <w:rPr>
          <w:lang w:val="el-GR"/>
        </w:rPr>
      </w:pPr>
      <w:bookmarkStart w:id="489" w:name="_Toc196735988"/>
      <w:r>
        <w:rPr>
          <w:lang w:val="el-GR"/>
        </w:rPr>
        <w:t xml:space="preserve">Διαδικασία υποβολής αίτησης έκδοσης </w:t>
      </w:r>
      <w:r>
        <w:rPr>
          <w:lang w:val="en-US"/>
        </w:rPr>
        <w:t>voucher</w:t>
      </w:r>
      <w:bookmarkEnd w:id="489"/>
    </w:p>
    <w:p w14:paraId="4928E821" w14:textId="4A3156C1" w:rsidR="00930B6E" w:rsidRPr="00F17492" w:rsidRDefault="00930B6E" w:rsidP="00930B6E">
      <w:pPr>
        <w:rPr>
          <w:lang w:val="el-GR"/>
        </w:rPr>
      </w:pPr>
      <w:r w:rsidRPr="00930B6E">
        <w:rPr>
          <w:lang w:val="el-GR"/>
        </w:rPr>
        <w:t xml:space="preserve">Η διαδικασία υποβολής Αίτησης Έκδοσης </w:t>
      </w:r>
      <w:r w:rsidRPr="00930B6E">
        <w:rPr>
          <w:lang w:val="en-US"/>
        </w:rPr>
        <w:t>Voucher</w:t>
      </w:r>
      <w:r w:rsidRPr="00930B6E">
        <w:rPr>
          <w:lang w:val="el-GR"/>
        </w:rPr>
        <w:t xml:space="preserve"> περιλαμβάνει τα </w:t>
      </w:r>
      <w:r w:rsidR="00606EC3">
        <w:rPr>
          <w:lang w:val="el-GR"/>
        </w:rPr>
        <w:t xml:space="preserve">εξής </w:t>
      </w:r>
      <w:r w:rsidRPr="00930B6E">
        <w:rPr>
          <w:lang w:val="el-GR"/>
        </w:rPr>
        <w:t>βήματα</w:t>
      </w:r>
      <w:r w:rsidR="00606EC3">
        <w:rPr>
          <w:lang w:val="el-GR"/>
        </w:rPr>
        <w:t>:</w:t>
      </w:r>
    </w:p>
    <w:p w14:paraId="62A610AF" w14:textId="77777777" w:rsidR="00A565CA" w:rsidRPr="00A565CA" w:rsidRDefault="00A565CA" w:rsidP="00930B6E">
      <w:pPr>
        <w:rPr>
          <w:lang w:val="el-GR"/>
        </w:rPr>
      </w:pPr>
    </w:p>
    <w:p w14:paraId="415E1D1E" w14:textId="66660645" w:rsidR="00930B6E" w:rsidRPr="00930B6E" w:rsidRDefault="00930B6E" w:rsidP="006D2C7C">
      <w:pPr>
        <w:numPr>
          <w:ilvl w:val="0"/>
          <w:numId w:val="76"/>
        </w:numPr>
        <w:rPr>
          <w:b/>
          <w:bCs/>
          <w:lang w:val="en-US"/>
        </w:rPr>
      </w:pPr>
      <w:r w:rsidRPr="00930B6E">
        <w:rPr>
          <w:b/>
          <w:bCs/>
          <w:lang w:val="el-GR"/>
        </w:rPr>
        <w:t>Έλεγχος διαθεσιμότητας Υπηρεσίας Gigabit</w:t>
      </w:r>
      <w:r w:rsidRPr="00930B6E">
        <w:rPr>
          <w:b/>
          <w:bCs/>
          <w:lang w:val="en-US"/>
        </w:rPr>
        <w:t> </w:t>
      </w:r>
    </w:p>
    <w:p w14:paraId="5DBC2891" w14:textId="77777777" w:rsidR="000E0A2D" w:rsidRPr="00F23E19" w:rsidRDefault="000E0A2D" w:rsidP="000E0A2D">
      <w:pPr>
        <w:rPr>
          <w:lang w:val="el-GR"/>
        </w:rPr>
      </w:pPr>
      <w:r w:rsidRPr="000E0A2D">
        <w:rPr>
          <w:lang w:val="el-GR"/>
        </w:rPr>
        <w:t xml:space="preserve">Ο ενδιαφερόμενος ελέγχει στη σχετική ιστοσελίδα του Προγράμματος εάν το κτήριο στη διεύθυνση ενδιαφέροντός του βρίσκεται εντός των περιοχών παρέμβασης και, συνεπώς, δύναται να λάβει υπηρεσίες </w:t>
      </w:r>
      <w:r w:rsidRPr="000E0A2D">
        <w:t>Gigabit</w:t>
      </w:r>
      <w:r w:rsidRPr="000E0A2D">
        <w:rPr>
          <w:lang w:val="el-GR"/>
        </w:rPr>
        <w:t>. Ο έλεγχος διαθεσιμότητας θα πραγματοποιείται με βάση τα στοιχεία που υποβάλλονται από τους εγγεγραμμένους στο Πρόγραμμα Παρόχους Ηλεκτρονικών Επικοινωνιών στο Πληροφοριακό Σύστημα «Χάρτης Ευρυζωνικότητας και Μητρώο Δικτύων (ΧΕΜΔ)» του Υ.ΨΗ.ΔΙΑ σύμφωνα με τις διαδικασίες που προβλέπονται στην ΥΑ 5847 ΕΞ 2023 (ΦΕΚ Β’ 953/23-2-2023). Ειδικότερα, ο ενδιαφερόμενος πληκτρολογώντας τη διεύθυνση ενδιαφέροντός του (χωρίς απαραιτήτως να είναι πλήρης), οδηγείται σε ένα χάρτη, επί του οποίου αποτυπώνεται ως «πινέζα» το σημείο στο οποίο καταλήγει η γεωκωδικοποίηση της διεύθυνσης. Εναλλακτικά, μπορεί να αναζητήσει χειροκίνητα στο χάρτη τη διεύθυνση ενδιαφέροντός του. Στον χάρτη αποτυπώνονται επίσης όλα τα σημεία/κτήρια, για τα οποία έχει δηλωθεί παροχή υπηρεσίας μέσω ενσύρματων τεχνολογιών συμβατών με τις προδιαγραφές του Προγράμματος (έστω και από έναν Πάροχο Ηλεκτρονικών Επικοινωνιών). Ο ενδιαφερόμενος ενημερώνεται ότι είναι επιλέξιμα τα κτήρια που εμφανίζονται, και εφόσον το δικό του πράγματι εμφανίζεται, προτρέπεται να το επιλέξει, προκειμένου να προχωρήσει με τη διαδικασία υποβολής αίτησης.</w:t>
      </w:r>
    </w:p>
    <w:p w14:paraId="2704A1E9" w14:textId="077CE725" w:rsidR="00930B6E" w:rsidRPr="000E0A2D" w:rsidRDefault="000E0A2D" w:rsidP="006D2C7C">
      <w:pPr>
        <w:numPr>
          <w:ilvl w:val="0"/>
          <w:numId w:val="76"/>
        </w:numPr>
        <w:rPr>
          <w:b/>
          <w:bCs/>
          <w:lang w:val="el-GR"/>
        </w:rPr>
      </w:pPr>
      <w:r w:rsidRPr="000E0A2D">
        <w:rPr>
          <w:b/>
          <w:bCs/>
          <w:lang w:val="el-GR"/>
        </w:rPr>
        <w:t xml:space="preserve"> </w:t>
      </w:r>
      <w:r w:rsidR="00930B6E" w:rsidRPr="000E0A2D">
        <w:rPr>
          <w:b/>
          <w:bCs/>
          <w:lang w:val="el-GR"/>
        </w:rPr>
        <w:t>E</w:t>
      </w:r>
      <w:r w:rsidR="00930B6E" w:rsidRPr="00930B6E">
        <w:rPr>
          <w:b/>
          <w:bCs/>
          <w:lang w:val="el-GR"/>
        </w:rPr>
        <w:t>πισκόπηση Προσφορών</w:t>
      </w:r>
      <w:r w:rsidR="00930B6E" w:rsidRPr="000E0A2D">
        <w:rPr>
          <w:b/>
          <w:bCs/>
          <w:lang w:val="el-GR"/>
        </w:rPr>
        <w:t> </w:t>
      </w:r>
    </w:p>
    <w:p w14:paraId="77C4392A" w14:textId="061ED49D" w:rsidR="00930B6E" w:rsidRPr="00930B6E" w:rsidRDefault="00930B6E" w:rsidP="00930B6E">
      <w:pPr>
        <w:rPr>
          <w:lang w:val="el-GR"/>
        </w:rPr>
      </w:pPr>
      <w:r w:rsidRPr="00930B6E">
        <w:rPr>
          <w:lang w:val="el-GR"/>
        </w:rPr>
        <w:t>Εφόσον το επιλεχθέν κτ</w:t>
      </w:r>
      <w:r w:rsidR="009C3E00">
        <w:rPr>
          <w:lang w:val="el-GR"/>
        </w:rPr>
        <w:t>ή</w:t>
      </w:r>
      <w:r w:rsidRPr="00930B6E">
        <w:rPr>
          <w:lang w:val="el-GR"/>
        </w:rPr>
        <w:t xml:space="preserve">ριο είναι επιλέξιμο, ο ενδιαφερόμενος θα μπορεί να δει όλες τις Προσφορές για Υπηρεσίες </w:t>
      </w:r>
      <w:r w:rsidRPr="00930B6E">
        <w:rPr>
          <w:lang w:val="en-US"/>
        </w:rPr>
        <w:t>Gigabit</w:t>
      </w:r>
      <w:r w:rsidRPr="00930B6E">
        <w:rPr>
          <w:lang w:val="el-GR"/>
        </w:rPr>
        <w:t xml:space="preserve"> που είναι διαθέσιμες στη διεύθυνση ενδιαφέροντος του, και να εντοπίσει τη συγκεκριμένη Προσφορά που τον ενδιαφέρει, με αποκλειστικό κριτήριο τις ανάγκες ή/και τις δυνατότητές του, σύμφωνα με τα προσωπικά του κριτήρια.</w:t>
      </w:r>
      <w:r w:rsidRPr="00930B6E">
        <w:rPr>
          <w:lang w:val="en-US"/>
        </w:rPr>
        <w:t> </w:t>
      </w:r>
    </w:p>
    <w:p w14:paraId="3DD1F213" w14:textId="77777777" w:rsidR="00930B6E" w:rsidRPr="00930B6E" w:rsidRDefault="00930B6E" w:rsidP="00930B6E">
      <w:pPr>
        <w:rPr>
          <w:lang w:val="el-GR"/>
        </w:rPr>
      </w:pPr>
      <w:r w:rsidRPr="00930B6E">
        <w:rPr>
          <w:lang w:val="en-US"/>
        </w:rPr>
        <w:t> </w:t>
      </w:r>
    </w:p>
    <w:p w14:paraId="6C81BC50" w14:textId="77777777" w:rsidR="009C3E00" w:rsidRPr="005E0918" w:rsidRDefault="00930B6E" w:rsidP="006D2C7C">
      <w:pPr>
        <w:numPr>
          <w:ilvl w:val="0"/>
          <w:numId w:val="77"/>
        </w:numPr>
        <w:rPr>
          <w:b/>
          <w:bCs/>
          <w:lang w:val="en-US"/>
        </w:rPr>
      </w:pPr>
      <w:r w:rsidRPr="00930B6E">
        <w:rPr>
          <w:b/>
          <w:bCs/>
          <w:lang w:val="el-GR"/>
        </w:rPr>
        <w:t>Υποβολή αίτησης Έκδοσης Voucher</w:t>
      </w:r>
      <w:r w:rsidRPr="00930B6E">
        <w:rPr>
          <w:lang w:val="en-US"/>
        </w:rPr>
        <w:tab/>
      </w:r>
    </w:p>
    <w:p w14:paraId="312314C9" w14:textId="77777777" w:rsidR="009C3E00" w:rsidRPr="006D2C7C" w:rsidRDefault="009C3E00" w:rsidP="009C3E00">
      <w:pPr>
        <w:suppressAutoHyphens w:val="0"/>
        <w:spacing w:after="0" w:line="300" w:lineRule="atLeast"/>
        <w:rPr>
          <w:rFonts w:eastAsia="Calibri"/>
          <w:lang w:val="el-GR" w:eastAsia="en-GB"/>
        </w:rPr>
      </w:pPr>
      <w:r w:rsidRPr="006D2C7C">
        <w:rPr>
          <w:rFonts w:eastAsia="Calibri"/>
          <w:lang w:val="el-GR" w:eastAsia="en-GB"/>
        </w:rPr>
        <w:t xml:space="preserve">Ο ενδιαφερόμενος, αφού ταυτοποιηθεί με τα αναγνωριστικά του στοιχεία στο </w:t>
      </w:r>
      <w:r w:rsidRPr="006D2C7C">
        <w:rPr>
          <w:rFonts w:eastAsia="Calibri"/>
          <w:lang w:val="en-US" w:eastAsia="en-GB"/>
        </w:rPr>
        <w:t>taxisnet</w:t>
      </w:r>
      <w:r w:rsidRPr="006D2C7C">
        <w:rPr>
          <w:rFonts w:eastAsia="Calibri"/>
          <w:lang w:val="el-GR" w:eastAsia="en-GB"/>
        </w:rPr>
        <w:t xml:space="preserve"> και δηλώσει:</w:t>
      </w:r>
    </w:p>
    <w:p w14:paraId="29E13AC3" w14:textId="77777777" w:rsidR="009C3E00" w:rsidRPr="006D2C7C" w:rsidRDefault="009C3E00" w:rsidP="009C3E00">
      <w:pPr>
        <w:suppressAutoHyphens w:val="0"/>
        <w:spacing w:after="0" w:line="300" w:lineRule="atLeast"/>
        <w:rPr>
          <w:rFonts w:eastAsia="Calibri"/>
          <w:lang w:val="el-GR" w:eastAsia="en-GB"/>
        </w:rPr>
      </w:pPr>
      <w:r w:rsidRPr="006D2C7C">
        <w:rPr>
          <w:rFonts w:eastAsia="Calibri"/>
          <w:lang w:val="el-GR" w:eastAsia="en-GB"/>
        </w:rPr>
        <w:t xml:space="preserve">- τη συγκατάθεσή του για την επεξεργασία των προσωπικών του δεδομένων και </w:t>
      </w:r>
    </w:p>
    <w:p w14:paraId="40981937" w14:textId="77777777" w:rsidR="009C3E00" w:rsidRPr="006D2C7C" w:rsidRDefault="009C3E00" w:rsidP="009C3E00">
      <w:pPr>
        <w:suppressAutoHyphens w:val="0"/>
        <w:spacing w:after="0" w:line="300" w:lineRule="atLeast"/>
        <w:ind w:left="180" w:hanging="180"/>
        <w:rPr>
          <w:rFonts w:eastAsia="Calibri"/>
          <w:lang w:val="el-GR" w:eastAsia="en-GB"/>
        </w:rPr>
      </w:pPr>
      <w:r w:rsidRPr="006D2C7C">
        <w:rPr>
          <w:rFonts w:eastAsia="Calibri"/>
          <w:lang w:val="el-GR" w:eastAsia="en-GB"/>
        </w:rPr>
        <w:t>- εξουσιοδοτήσει την άντληση από τα Πληροφοριακά Συστήματα του Δημοσίου όλων των αναγκαίων στοιχείων για τον έλεγχο επιλεξιμότητας της αίτησής του ανάλογα με το εάν πρόκειται για φυσικό πρόσωπο ή μικρομεσαία επιχείρηση – περιλαμβανομένων και των επιτηδευματιών (ονοματεπώνυμο, επωνυμία, ΑΦΜ, αρμόδια Δ.Ο.Υ., ΚΑΔ, νομική μορφή, συμμετοχή στο προηγούμενο πρόγραμμα SFBB, σώρευση κρατικών ενισχύσεων κ.λπ.),</w:t>
      </w:r>
    </w:p>
    <w:p w14:paraId="260C2CAC" w14:textId="50025839" w:rsidR="009C3E00" w:rsidRPr="006D2C7C" w:rsidRDefault="009C3E00" w:rsidP="009C3E00">
      <w:pPr>
        <w:suppressAutoHyphens w:val="0"/>
        <w:spacing w:after="0" w:line="300" w:lineRule="atLeast"/>
        <w:rPr>
          <w:rFonts w:eastAsia="Calibri"/>
          <w:lang w:val="el-GR" w:eastAsia="en-GB"/>
        </w:rPr>
      </w:pPr>
      <w:r w:rsidRPr="006D2C7C">
        <w:rPr>
          <w:rFonts w:eastAsia="Calibri"/>
          <w:lang w:val="el-GR" w:eastAsia="en-GB"/>
        </w:rPr>
        <w:t xml:space="preserve">θα μπορεί να υποβάλλει μέσω του Πληροφοριακού Συστήματος του Προγράμματος Αίτηση Συμμετοχής - Έκδοσης </w:t>
      </w:r>
      <w:r w:rsidRPr="006D2C7C">
        <w:rPr>
          <w:rFonts w:eastAsia="Calibri"/>
          <w:lang w:val="en-US" w:eastAsia="en-GB"/>
        </w:rPr>
        <w:t>Voucher</w:t>
      </w:r>
      <w:r w:rsidRPr="006D2C7C">
        <w:rPr>
          <w:rFonts w:eastAsia="Calibri"/>
          <w:lang w:val="el-GR" w:eastAsia="en-GB"/>
        </w:rPr>
        <w:t xml:space="preserve">, συμπληρώνοντας κατά περίπτωση τα στοιχεία που είναι απαραίτητα. </w:t>
      </w:r>
      <w:r w:rsidRPr="006D2C7C">
        <w:rPr>
          <w:rFonts w:eastAsia="Calibri"/>
          <w:b/>
          <w:bCs/>
          <w:lang w:val="el-GR" w:eastAsia="en-GB"/>
        </w:rPr>
        <w:lastRenderedPageBreak/>
        <w:t xml:space="preserve">Σημειώνεται ότι σε περίπτωση υφιστάμενης σύνδεσης, η Αίτηση Συμμετοχής - Έκδοσης </w:t>
      </w:r>
      <w:r w:rsidRPr="006D2C7C">
        <w:rPr>
          <w:rFonts w:eastAsia="Calibri"/>
          <w:b/>
          <w:bCs/>
          <w:lang w:val="en-US" w:eastAsia="en-GB"/>
        </w:rPr>
        <w:t>Voucher</w:t>
      </w:r>
      <w:r w:rsidRPr="006D2C7C">
        <w:rPr>
          <w:rFonts w:eastAsia="Calibri"/>
          <w:b/>
          <w:bCs/>
          <w:lang w:val="el-GR" w:eastAsia="en-GB"/>
        </w:rPr>
        <w:t xml:space="preserve"> θα πρέπει να υποβληθεί από τον συνδρομητή, δηλ. το πρόσωπο στα στοιχεία του οποίου εκδίδεται ο λογαριασμός. </w:t>
      </w:r>
    </w:p>
    <w:p w14:paraId="3C1A8638" w14:textId="77777777" w:rsidR="009C3E00" w:rsidRPr="006D2C7C" w:rsidRDefault="009C3E00" w:rsidP="009C3E00">
      <w:pPr>
        <w:suppressAutoHyphens w:val="0"/>
        <w:spacing w:after="0" w:line="300" w:lineRule="atLeast"/>
        <w:rPr>
          <w:rFonts w:eastAsia="Calibri"/>
          <w:lang w:val="el-GR" w:eastAsia="en-GB"/>
        </w:rPr>
      </w:pPr>
    </w:p>
    <w:p w14:paraId="609BF3F9" w14:textId="77777777" w:rsidR="009C3E00" w:rsidRPr="006D2C7C" w:rsidRDefault="009C3E00" w:rsidP="009C3E00">
      <w:pPr>
        <w:suppressAutoHyphens w:val="0"/>
        <w:spacing w:after="0" w:line="300" w:lineRule="atLeast"/>
        <w:rPr>
          <w:rFonts w:eastAsia="Calibri"/>
          <w:lang w:val="el-GR" w:eastAsia="en-GB"/>
        </w:rPr>
      </w:pPr>
      <w:r w:rsidRPr="006D2C7C">
        <w:rPr>
          <w:rFonts w:eastAsia="Calibri"/>
          <w:lang w:val="el-GR" w:eastAsia="en-GB"/>
        </w:rPr>
        <w:t xml:space="preserve">Στη συνέχεια θα πρέπει να επισυνάψει τα έγγραφα που απαιτούνται και να αποδεχθεί τους Όρους και τις προϋποθέσεις του Προγράμματος. </w:t>
      </w:r>
    </w:p>
    <w:p w14:paraId="59EB8B4B" w14:textId="77777777" w:rsidR="009C3E00" w:rsidRPr="006D2C7C" w:rsidRDefault="009C3E00" w:rsidP="009C3E00">
      <w:pPr>
        <w:suppressAutoHyphens w:val="0"/>
        <w:spacing w:after="0" w:line="300" w:lineRule="atLeast"/>
        <w:rPr>
          <w:lang w:val="el-GR" w:eastAsia="en-GB"/>
        </w:rPr>
      </w:pPr>
    </w:p>
    <w:p w14:paraId="3C4BB568" w14:textId="77777777" w:rsidR="009C3E00" w:rsidRPr="006D2C7C" w:rsidRDefault="009C3E00" w:rsidP="009C3E00">
      <w:pPr>
        <w:suppressAutoHyphens w:val="0"/>
        <w:spacing w:after="0" w:line="300" w:lineRule="atLeast"/>
        <w:rPr>
          <w:lang w:val="el-GR" w:eastAsia="en-GB"/>
        </w:rPr>
      </w:pPr>
      <w:r w:rsidRPr="006D2C7C">
        <w:rPr>
          <w:lang w:val="el-GR" w:eastAsia="en-GB"/>
        </w:rPr>
        <w:t xml:space="preserve">Ο ενδιαφερόμενος θα πρέπει να δηλώσει εάν πρόκειται για υφιστάμενη ή νέα σύνδεση και, εφόσον πρόκειται για υφιστάμενη σύνδεση, να καταχωρίσει τον αριθμό της τηλεφωνικής σύνδεσης στην οποία θα ενεργοποιηθεί η υπηρεσία </w:t>
      </w:r>
      <w:r w:rsidRPr="006D2C7C">
        <w:rPr>
          <w:lang w:val="en-US" w:eastAsia="en-GB"/>
        </w:rPr>
        <w:t>Gigabit</w:t>
      </w:r>
      <w:r w:rsidRPr="006D2C7C">
        <w:rPr>
          <w:lang w:val="el-GR" w:eastAsia="en-GB"/>
        </w:rPr>
        <w:t xml:space="preserve"> και να μεταφορτώσει πρόσφατο λογαριασμό (τελευταίου διμήνου) για τη σύνδεση αυτή.</w:t>
      </w:r>
    </w:p>
    <w:p w14:paraId="3F7B259B" w14:textId="77777777" w:rsidR="009C3E00" w:rsidRPr="006D2C7C" w:rsidRDefault="009C3E00" w:rsidP="009C3E00">
      <w:pPr>
        <w:suppressAutoHyphens w:val="0"/>
        <w:spacing w:after="0" w:line="300" w:lineRule="atLeast"/>
        <w:contextualSpacing/>
        <w:rPr>
          <w:rFonts w:eastAsia="Calibri"/>
          <w:lang w:val="el-GR" w:eastAsia="en-US"/>
        </w:rPr>
      </w:pPr>
    </w:p>
    <w:p w14:paraId="725E8871" w14:textId="77777777" w:rsidR="009C3E00" w:rsidRPr="006D2C7C" w:rsidRDefault="009C3E00" w:rsidP="009C3E00">
      <w:pPr>
        <w:suppressAutoHyphens w:val="0"/>
        <w:spacing w:after="0" w:line="300" w:lineRule="atLeast"/>
        <w:rPr>
          <w:lang w:val="el-GR" w:eastAsia="en-GB"/>
        </w:rPr>
      </w:pPr>
      <w:r w:rsidRPr="006D2C7C">
        <w:rPr>
          <w:lang w:val="el-GR" w:eastAsia="en-GB"/>
        </w:rPr>
        <w:t>Η υποβολή της Αίτησης Συμμετοχής επέχει θέση Υπεύθυνης Δήλωσης του ν. 1599/1986, ως προς την ακρίβεια των στοιχείων που αναγράφονται σε αυτήν. Οποιαδήποτε ψευδής αναφορά ή αναντιστοιχία με τα πραγματικά στοιχεία, πέραν των οικονομικών επιπτώσεων, ενδέχεται να επιφέρει και ποινικές κυρώσεις.</w:t>
      </w:r>
    </w:p>
    <w:p w14:paraId="2FA54ECA" w14:textId="77777777" w:rsidR="009C3E00" w:rsidRPr="006D2C7C" w:rsidRDefault="009C3E00" w:rsidP="009C3E00">
      <w:pPr>
        <w:suppressAutoHyphens w:val="0"/>
        <w:spacing w:after="0" w:line="300" w:lineRule="atLeast"/>
        <w:rPr>
          <w:lang w:val="el-GR" w:eastAsia="en-GB"/>
        </w:rPr>
      </w:pPr>
    </w:p>
    <w:p w14:paraId="73CC590C" w14:textId="77777777" w:rsidR="009C3E00" w:rsidRPr="006D2C7C" w:rsidRDefault="009C3E00" w:rsidP="009C3E00">
      <w:pPr>
        <w:suppressAutoHyphens w:val="0"/>
        <w:spacing w:after="0" w:line="300" w:lineRule="atLeast"/>
        <w:rPr>
          <w:lang w:val="el-GR" w:eastAsia="en-GB"/>
        </w:rPr>
      </w:pPr>
      <w:bookmarkStart w:id="490" w:name="_Hlk177715878"/>
      <w:r w:rsidRPr="006D2C7C">
        <w:rPr>
          <w:lang w:val="el-GR" w:eastAsia="en-GB"/>
        </w:rPr>
        <w:t xml:space="preserve">Σημειώνεται ότι ο Φορέας Υλοποίησης, σε συμμόρφωση με τα οριζόμενα στα στοιχεία i) έως iii) της περ. δ, παράγραφο 2 του Άρθρου 22 του Κανονισμού (ΕΕ) 241/2021, πρέπει κατ’ ελάχιστον να συλλέξει στοιχεία που αφορούν στους τελικούς αποδέκτες των κονδυλίων καθώς και στους πραγματικούς δικαιούχους αυτών, όπως ορίζεται στο άρθρο 3 σημείο 6 της οδηγίας (ΕΕ) 2015/849 του Ευρωπαϊκού Κοινοβουλίου και του Συμβουλίου. </w:t>
      </w:r>
    </w:p>
    <w:p w14:paraId="01810E02" w14:textId="77777777" w:rsidR="009C3E00" w:rsidRPr="006D2C7C" w:rsidRDefault="009C3E00" w:rsidP="009C3E00">
      <w:pPr>
        <w:suppressAutoHyphens w:val="0"/>
        <w:spacing w:after="0" w:line="300" w:lineRule="atLeast"/>
        <w:rPr>
          <w:lang w:val="el-GR" w:eastAsia="en-GB"/>
        </w:rPr>
      </w:pPr>
    </w:p>
    <w:p w14:paraId="4F0324E3" w14:textId="77777777" w:rsidR="009C3E00" w:rsidRPr="006D2C7C" w:rsidRDefault="009C3E00" w:rsidP="009C3E00">
      <w:pPr>
        <w:suppressAutoHyphens w:val="0"/>
        <w:spacing w:after="0" w:line="300" w:lineRule="atLeast"/>
        <w:rPr>
          <w:lang w:val="el-GR" w:eastAsia="en-GB"/>
        </w:rPr>
      </w:pPr>
      <w:r w:rsidRPr="006D2C7C">
        <w:rPr>
          <w:lang w:val="el-GR" w:eastAsia="en-GB"/>
        </w:rPr>
        <w:t xml:space="preserve">Στο πλαίσιο αυτό, κατά την υποβολή της Αίτησης Συμμετοχής θα καταχωρούνται κατά περίπτωση ωφελούμενου, κατ’ ελάχιστον τα ακόλουθα στοιχεία: </w:t>
      </w:r>
    </w:p>
    <w:p w14:paraId="46AB0137" w14:textId="77777777" w:rsidR="009C3E00" w:rsidRPr="006D2C7C" w:rsidRDefault="009C3E00" w:rsidP="006D2C7C">
      <w:pPr>
        <w:numPr>
          <w:ilvl w:val="2"/>
          <w:numId w:val="229"/>
        </w:numPr>
        <w:tabs>
          <w:tab w:val="left" w:pos="1980"/>
        </w:tabs>
        <w:suppressAutoHyphens w:val="0"/>
        <w:spacing w:after="0" w:line="300" w:lineRule="atLeast"/>
        <w:ind w:left="450"/>
        <w:jc w:val="left"/>
        <w:rPr>
          <w:lang w:val="el-GR" w:eastAsia="en-GB"/>
        </w:rPr>
      </w:pPr>
      <w:r w:rsidRPr="006D2C7C">
        <w:rPr>
          <w:b/>
          <w:bCs/>
          <w:lang w:val="el-GR" w:eastAsia="en-GB"/>
        </w:rPr>
        <w:t>Φυσικό πρόσωπο</w:t>
      </w:r>
      <w:r w:rsidRPr="006D2C7C">
        <w:rPr>
          <w:lang w:val="el-GR" w:eastAsia="en-GB"/>
        </w:rPr>
        <w:t xml:space="preserve">: όνομα, επώνυμο και ημερομηνία γέννησης. </w:t>
      </w:r>
    </w:p>
    <w:p w14:paraId="295A7DBD" w14:textId="77777777" w:rsidR="009C3E00" w:rsidRPr="006D2C7C" w:rsidRDefault="009C3E00" w:rsidP="006D2C7C">
      <w:pPr>
        <w:numPr>
          <w:ilvl w:val="2"/>
          <w:numId w:val="229"/>
        </w:numPr>
        <w:tabs>
          <w:tab w:val="left" w:pos="1980"/>
        </w:tabs>
        <w:suppressAutoHyphens w:val="0"/>
        <w:spacing w:after="0" w:line="300" w:lineRule="atLeast"/>
        <w:ind w:left="450"/>
        <w:jc w:val="left"/>
        <w:rPr>
          <w:lang w:val="el-GR" w:eastAsia="en-GB"/>
        </w:rPr>
      </w:pPr>
      <w:r w:rsidRPr="006D2C7C">
        <w:rPr>
          <w:b/>
          <w:bCs/>
          <w:lang w:val="el-GR" w:eastAsia="en-GB"/>
        </w:rPr>
        <w:t>Μικρομεσαία επιχείρηση</w:t>
      </w:r>
      <w:r w:rsidRPr="006D2C7C">
        <w:rPr>
          <w:lang w:val="el-GR" w:eastAsia="en-GB"/>
        </w:rPr>
        <w:t>: δήλωση πραγματικών δικαιούχων της επιχείρησης κατά την έννοια των παρ. 17 και 18 του άρθρου 3 του ν.4557/2018. Τα στοιχεία που θα καταχωρίζονται είναι τα ακόλουθα</w:t>
      </w:r>
      <w:r w:rsidRPr="006D2C7C">
        <w:rPr>
          <w:lang w:val="en-US" w:eastAsia="en-GB"/>
        </w:rPr>
        <w:t>:</w:t>
      </w:r>
    </w:p>
    <w:p w14:paraId="0F967E93" w14:textId="77777777" w:rsidR="009C3E00" w:rsidRPr="006D2C7C" w:rsidRDefault="009C3E00" w:rsidP="009C3E00">
      <w:pPr>
        <w:suppressAutoHyphens w:val="0"/>
        <w:spacing w:after="0" w:line="300" w:lineRule="atLeast"/>
        <w:ind w:left="720"/>
        <w:rPr>
          <w:lang w:val="en-US" w:eastAsia="en-GB"/>
        </w:rPr>
      </w:pPr>
    </w:p>
    <w:p w14:paraId="1B8288C0" w14:textId="77777777" w:rsidR="009C3E00" w:rsidRPr="006D2C7C" w:rsidRDefault="009C3E00" w:rsidP="009C3E00">
      <w:pPr>
        <w:suppressAutoHyphens w:val="0"/>
        <w:spacing w:after="0" w:line="300" w:lineRule="atLeast"/>
        <w:ind w:left="720"/>
        <w:rPr>
          <w:lang w:val="el-GR" w:eastAsia="en-GB"/>
        </w:rPr>
      </w:pPr>
      <w:r w:rsidRPr="006D2C7C">
        <w:rPr>
          <w:lang w:val="el-GR" w:eastAsia="en-GB"/>
        </w:rPr>
        <w:t>Όνομα 1, επώνυμο 1, Ημερ. γέννησης, Α.Φ.Μ, ιδιότητα ΠΔ, έκταση δικαιώματος ΠΔ</w:t>
      </w:r>
    </w:p>
    <w:p w14:paraId="79C4DBD4" w14:textId="77777777" w:rsidR="009C3E00" w:rsidRPr="006D2C7C" w:rsidRDefault="009C3E00" w:rsidP="009C3E00">
      <w:pPr>
        <w:tabs>
          <w:tab w:val="left" w:pos="1980"/>
        </w:tabs>
        <w:suppressAutoHyphens w:val="0"/>
        <w:spacing w:after="0" w:line="300" w:lineRule="atLeast"/>
        <w:ind w:left="450"/>
        <w:rPr>
          <w:lang w:val="el-GR" w:eastAsia="en-GB"/>
        </w:rPr>
      </w:pPr>
    </w:p>
    <w:p w14:paraId="1032490F" w14:textId="77777777" w:rsidR="009C3E00" w:rsidRPr="006D2C7C" w:rsidRDefault="009C3E00" w:rsidP="009C3E00">
      <w:pPr>
        <w:suppressAutoHyphens w:val="0"/>
        <w:spacing w:after="0" w:line="300" w:lineRule="atLeast"/>
        <w:ind w:left="450"/>
        <w:contextualSpacing/>
        <w:rPr>
          <w:rFonts w:eastAsia="Calibri"/>
          <w:highlight w:val="yellow"/>
          <w:lang w:val="el-GR" w:eastAsia="en-US"/>
        </w:rPr>
      </w:pPr>
      <w:r w:rsidRPr="006D2C7C">
        <w:rPr>
          <w:rFonts w:eastAsia="Calibri"/>
          <w:lang w:val="el-GR" w:eastAsia="en-US"/>
        </w:rPr>
        <w:t xml:space="preserve">Ειδικότερα: </w:t>
      </w:r>
    </w:p>
    <w:p w14:paraId="74296D6F" w14:textId="77777777" w:rsidR="009C3E00" w:rsidRPr="006D2C7C" w:rsidRDefault="009C3E00" w:rsidP="009C3E00">
      <w:pPr>
        <w:suppressAutoHyphens w:val="0"/>
        <w:spacing w:after="0" w:line="300" w:lineRule="atLeast"/>
        <w:ind w:left="450" w:hanging="360"/>
        <w:contextualSpacing/>
        <w:rPr>
          <w:rFonts w:eastAsia="Calibri"/>
          <w:lang w:val="el-GR" w:eastAsia="en-US"/>
        </w:rPr>
      </w:pPr>
      <w:bookmarkStart w:id="491" w:name="_Hlk182558191"/>
      <w:r w:rsidRPr="006D2C7C">
        <w:rPr>
          <w:rFonts w:eastAsia="Calibri"/>
          <w:lang w:val="el-GR" w:eastAsia="en-US"/>
        </w:rPr>
        <w:t xml:space="preserve">Για τις περιπτώσεις οντοτήτων που έχουν υποχρέωση εγγραφής στο Κεντρικό Μητρώο Πραγματικών Δικαιούχων του άρθρου 20 του ν.4557/2018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w:t>
      </w:r>
      <w:r w:rsidRPr="006D2C7C">
        <w:rPr>
          <w:lang w:val="el-GR" w:eastAsia="en-GB"/>
        </w:rPr>
        <w:t>ψηφιακά μέσω .gov ή φυσικά με γνήσιο υπογραφής)</w:t>
      </w:r>
      <w:r w:rsidRPr="006D2C7C">
        <w:rPr>
          <w:rFonts w:eastAsia="Calibri"/>
          <w:lang w:val="el-GR" w:eastAsia="en-US"/>
        </w:rPr>
        <w:t xml:space="preserve">, στην οποία θα δηλώνονται τα ανωτέρω αναφερθέντα στοιχεία των πραγματικών δικαιούχων του αποδέκτη των κονδυλίων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 (ΠΑΡΑΡΤΗΜΑ </w:t>
      </w:r>
      <w:r w:rsidRPr="006D2C7C">
        <w:rPr>
          <w:rFonts w:eastAsia="Calibri"/>
          <w:lang w:val="en-US" w:eastAsia="en-US"/>
        </w:rPr>
        <w:t>VIII</w:t>
      </w:r>
      <w:r w:rsidRPr="006D2C7C">
        <w:rPr>
          <w:rFonts w:eastAsia="Calibri"/>
          <w:lang w:val="el-GR" w:eastAsia="en-US"/>
        </w:rPr>
        <w:t xml:space="preserve"> Υπεύθυνη Δήλωση Στοιχείων Πραγματικών Δικαιούχων). </w:t>
      </w:r>
    </w:p>
    <w:p w14:paraId="745822DF" w14:textId="77777777" w:rsidR="009C3E00" w:rsidRPr="006D2C7C" w:rsidRDefault="009C3E00" w:rsidP="009C3E00">
      <w:pPr>
        <w:suppressAutoHyphens w:val="0"/>
        <w:spacing w:after="0" w:line="300" w:lineRule="atLeast"/>
        <w:ind w:left="360" w:hanging="360"/>
        <w:contextualSpacing/>
        <w:rPr>
          <w:rFonts w:eastAsia="Calibri"/>
          <w:lang w:val="el-GR" w:eastAsia="en-US"/>
        </w:rPr>
      </w:pPr>
      <w:bookmarkStart w:id="492" w:name="_Hlk182558266"/>
      <w:bookmarkEnd w:id="491"/>
      <w:r w:rsidRPr="006D2C7C">
        <w:rPr>
          <w:rFonts w:eastAsia="Calibri"/>
          <w:lang w:val="el-GR" w:eastAsia="en-US"/>
        </w:rPr>
        <w:lastRenderedPageBreak/>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w:t>
      </w:r>
      <w:r w:rsidRPr="006D2C7C">
        <w:rPr>
          <w:lang w:val="el-GR" w:eastAsia="en-GB"/>
        </w:rPr>
        <w:t>ψηφιακά μέσω .gov ή φυσικά με γνήσιο υπογραφής</w:t>
      </w:r>
      <w:r w:rsidRPr="006D2C7C">
        <w:rPr>
          <w:rFonts w:eastAsia="Calibri"/>
          <w:lang w:val="el-GR" w:eastAsia="en-US"/>
        </w:rPr>
        <w:t xml:space="preserve">,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πραγματικοί δικαιούχοι κατά την έννοια του άρθρου 3 σημείο 6 της Οδηγίας (ΕΕ) 2015/849 (ΠΑΡΑΡΤΗΜΑ </w:t>
      </w:r>
      <w:r w:rsidRPr="006D2C7C">
        <w:rPr>
          <w:rFonts w:eastAsia="Calibri"/>
          <w:lang w:val="en-US" w:eastAsia="en-US"/>
        </w:rPr>
        <w:t>VIII</w:t>
      </w:r>
      <w:r w:rsidRPr="006D2C7C">
        <w:rPr>
          <w:rFonts w:eastAsia="Calibri"/>
          <w:lang w:val="el-GR" w:eastAsia="en-US"/>
        </w:rPr>
        <w:t xml:space="preserve"> Υπεύθυνη Δήλωση Στοιχεία Πραγματικών Δικαιούχων).</w:t>
      </w:r>
    </w:p>
    <w:bookmarkEnd w:id="490"/>
    <w:bookmarkEnd w:id="492"/>
    <w:p w14:paraId="274E9EA9" w14:textId="77777777" w:rsidR="009C3E00" w:rsidRPr="006D2C7C" w:rsidRDefault="009C3E00" w:rsidP="009C3E00">
      <w:pPr>
        <w:suppressAutoHyphens w:val="0"/>
        <w:spacing w:after="0" w:line="300" w:lineRule="atLeast"/>
        <w:rPr>
          <w:lang w:val="el-GR" w:eastAsia="en-GB"/>
        </w:rPr>
      </w:pPr>
    </w:p>
    <w:p w14:paraId="0E297E42" w14:textId="282BCBFB" w:rsidR="009C3E00" w:rsidRPr="006D2C7C" w:rsidRDefault="009C3E00" w:rsidP="009C3E00">
      <w:pPr>
        <w:suppressAutoHyphens w:val="0"/>
        <w:spacing w:after="0" w:line="300" w:lineRule="atLeast"/>
        <w:rPr>
          <w:lang w:val="el-GR" w:eastAsia="en-GB"/>
        </w:rPr>
      </w:pPr>
      <w:r w:rsidRPr="006D2C7C">
        <w:rPr>
          <w:lang w:val="el-GR" w:eastAsia="en-GB"/>
        </w:rPr>
        <w:t xml:space="preserve">Ακολούθως, θα διενεργείται αυτόματος έλεγχος από το Πληροφοριακό Σύστημα του Προγράμματος εάν ο ενδιαφερόμενος έχει λάβει επιδότηση μέσω της δράσης </w:t>
      </w:r>
      <w:r w:rsidRPr="006D2C7C">
        <w:rPr>
          <w:lang w:val="en-US" w:eastAsia="en-GB"/>
        </w:rPr>
        <w:t>Super</w:t>
      </w:r>
      <w:r w:rsidRPr="006D2C7C">
        <w:rPr>
          <w:lang w:val="el-GR" w:eastAsia="en-GB"/>
        </w:rPr>
        <w:t>-</w:t>
      </w:r>
      <w:r w:rsidRPr="006D2C7C">
        <w:rPr>
          <w:lang w:val="en-US" w:eastAsia="en-GB"/>
        </w:rPr>
        <w:t>Fast</w:t>
      </w:r>
      <w:r w:rsidRPr="006D2C7C">
        <w:rPr>
          <w:lang w:val="el-GR" w:eastAsia="en-GB"/>
        </w:rPr>
        <w:t xml:space="preserve"> </w:t>
      </w:r>
      <w:r w:rsidRPr="006D2C7C">
        <w:rPr>
          <w:lang w:val="en-US" w:eastAsia="en-GB"/>
        </w:rPr>
        <w:t>Broadband</w:t>
      </w:r>
      <w:r w:rsidRPr="006D2C7C">
        <w:rPr>
          <w:lang w:val="el-GR" w:eastAsia="en-GB"/>
        </w:rPr>
        <w:t xml:space="preserve"> (</w:t>
      </w:r>
      <w:r w:rsidRPr="006D2C7C">
        <w:rPr>
          <w:lang w:val="en-US" w:eastAsia="en-GB"/>
        </w:rPr>
        <w:t>SFBB</w:t>
      </w:r>
      <w:r w:rsidRPr="006D2C7C">
        <w:rPr>
          <w:lang w:val="el-GR" w:eastAsia="en-GB"/>
        </w:rPr>
        <w:t xml:space="preserve">) με διασταύρωση του Α.Φ.Μ και του αριθμού τηλεφωνικής σύνδεσης. </w:t>
      </w:r>
    </w:p>
    <w:p w14:paraId="68DD5AAE" w14:textId="77777777" w:rsidR="009C3E00" w:rsidRPr="006D2C7C" w:rsidRDefault="009C3E00" w:rsidP="009C3E00">
      <w:pPr>
        <w:suppressAutoHyphens w:val="0"/>
        <w:spacing w:after="0" w:line="300" w:lineRule="atLeast"/>
        <w:rPr>
          <w:lang w:val="el-GR" w:eastAsia="en-GB"/>
        </w:rPr>
      </w:pPr>
    </w:p>
    <w:p w14:paraId="0EECA19A" w14:textId="40A9F5E8" w:rsidR="009C3E00" w:rsidRPr="006D2C7C" w:rsidRDefault="009C3E00" w:rsidP="009C3E00">
      <w:pPr>
        <w:suppressAutoHyphens w:val="0"/>
        <w:spacing w:after="0" w:line="300" w:lineRule="atLeast"/>
        <w:rPr>
          <w:lang w:val="el-GR" w:eastAsia="en-GB"/>
        </w:rPr>
      </w:pPr>
      <w:bookmarkStart w:id="493" w:name="_Hlk182558552"/>
      <w:r w:rsidRPr="006D2C7C">
        <w:rPr>
          <w:lang w:val="el-GR" w:eastAsia="en-GB"/>
        </w:rPr>
        <w:t>Στη συνέχεια - όπου εφαρμόζεται - πραγματοποιείται έλεγχος της σώρευσης μέσω του Πληροφοριακού Συστήματος του Προγράμματος στο Πληροφοριακό Σύστημα Σώρευσης Κρατικών Ενισχύσεων Ήσσονος Σημασίας (ΠΣΣΕΗΣ) της Ειδικής Υπηρεσίας Κρατικών Ενισχύσεων και Χρηματοδοτικών Εργαλείων της Γενικής Γραμματείας Δημοσίων Επενδύσεων - ΕΣΠΑ του Υπουργείου Εθνικής Οικονομίας και Οικονομικών. Ο έλεγχος σώρευσης, κατά τα ανωτέρω, θα διενεργείται συμπεριλαμβάνοντας το τυχόν αναλογούν ποσό στην περίπτωση που το αίτημα πραγματοποιείται για κτήριο που έχει υπαχθεί στο Πρόγραμμα «</w:t>
      </w:r>
      <w:r w:rsidRPr="006D2C7C">
        <w:rPr>
          <w:lang w:val="en-US" w:eastAsia="en-GB"/>
        </w:rPr>
        <w:t>Smart</w:t>
      </w:r>
      <w:r w:rsidRPr="006D2C7C">
        <w:rPr>
          <w:lang w:val="el-GR" w:eastAsia="en-GB"/>
        </w:rPr>
        <w:t xml:space="preserve"> </w:t>
      </w:r>
      <w:r w:rsidRPr="006D2C7C">
        <w:rPr>
          <w:lang w:val="en-US" w:eastAsia="en-GB"/>
        </w:rPr>
        <w:t>Readiness</w:t>
      </w:r>
      <w:r w:rsidRPr="006D2C7C">
        <w:rPr>
          <w:lang w:val="el-GR" w:eastAsia="en-GB"/>
        </w:rPr>
        <w:t>». Το τυχόν αναλογούν ποσό που προκύπτει από την υπαγωγή της επιχείρησης στο Πρόγραμμα «</w:t>
      </w:r>
      <w:r w:rsidRPr="006D2C7C">
        <w:rPr>
          <w:lang w:val="en-US" w:eastAsia="en-GB"/>
        </w:rPr>
        <w:t>Smart</w:t>
      </w:r>
      <w:r w:rsidRPr="006D2C7C">
        <w:rPr>
          <w:lang w:val="el-GR" w:eastAsia="en-GB"/>
        </w:rPr>
        <w:t xml:space="preserve"> </w:t>
      </w:r>
      <w:r w:rsidRPr="006D2C7C">
        <w:rPr>
          <w:lang w:val="en-US" w:eastAsia="en-GB"/>
        </w:rPr>
        <w:t>Readiness</w:t>
      </w:r>
      <w:r w:rsidRPr="006D2C7C">
        <w:rPr>
          <w:lang w:val="el-GR" w:eastAsia="en-GB"/>
        </w:rPr>
        <w:t xml:space="preserve">» θα υπολογίζεται με επιμερισμό του συνολικού ποσού επιχορήγησης μέσω του Προγράμματος «Smart Readiness» σε ίσα μέρη βάσει του πλήθους των ιδιοκτησιών / ανεξάρτητων χώρων που στεγάζονται στο κτήριο. Στη συνέχεια παρουσιάζεται πίνακας που περιλαμβάνει όλες τις ενισχύσεις που είναι καταχωρισμένες στο Σύστημα ΣΩΡΕΥΣΗΣ για την εν λόγω μικρομεσαία επιχείρηση (περιλαμβανομένων και των επιτηδευματιών). </w:t>
      </w:r>
    </w:p>
    <w:p w14:paraId="27004300" w14:textId="77777777" w:rsidR="009C3E00" w:rsidRPr="006D2C7C" w:rsidRDefault="009C3E00" w:rsidP="009C3E00">
      <w:pPr>
        <w:suppressAutoHyphens w:val="0"/>
        <w:spacing w:after="0" w:line="300" w:lineRule="atLeast"/>
        <w:contextualSpacing/>
        <w:rPr>
          <w:rFonts w:eastAsia="Calibri"/>
          <w:lang w:val="el-GR" w:eastAsia="en-US"/>
        </w:rPr>
      </w:pPr>
      <w:r w:rsidRPr="006D2C7C">
        <w:rPr>
          <w:rFonts w:eastAsia="Calibri"/>
          <w:lang w:val="el-GR" w:eastAsia="en-US"/>
        </w:rPr>
        <w:t xml:space="preserve">Η μικρομεσαία επιχείρηση (περιλαμβανομένων και των επιτηδευματιών) θα πρέπει να υποβάλει Υπεύθυνη Δήλωση (αρμοδίως υπογεγραμμένη </w:t>
      </w:r>
      <w:r w:rsidRPr="006D2C7C">
        <w:rPr>
          <w:lang w:val="el-GR" w:eastAsia="en-GB"/>
        </w:rPr>
        <w:t>ψηφιακά μέσω .gov ή φυσικά με γνήσιο υπογραφής)</w:t>
      </w:r>
      <w:r w:rsidRPr="006D2C7C">
        <w:rPr>
          <w:rFonts w:eastAsia="Calibri"/>
          <w:lang w:val="el-GR" w:eastAsia="en-US"/>
        </w:rPr>
        <w:t xml:space="preserve"> βάσει του Παραρτήματος VI της Πρόσκλησης.</w:t>
      </w:r>
    </w:p>
    <w:bookmarkEnd w:id="493"/>
    <w:p w14:paraId="5017175D" w14:textId="77777777" w:rsidR="009C3E00" w:rsidRPr="006D2C7C" w:rsidRDefault="009C3E00" w:rsidP="009C3E00">
      <w:pPr>
        <w:suppressAutoHyphens w:val="0"/>
        <w:spacing w:after="0" w:line="300" w:lineRule="atLeast"/>
        <w:rPr>
          <w:lang w:val="el-GR" w:eastAsia="en-GB"/>
        </w:rPr>
      </w:pPr>
    </w:p>
    <w:p w14:paraId="20E825C0" w14:textId="77777777" w:rsidR="009C3E00" w:rsidRPr="006D2C7C" w:rsidRDefault="009C3E00" w:rsidP="009C3E00">
      <w:pPr>
        <w:suppressAutoHyphens w:val="0"/>
        <w:spacing w:after="0" w:line="300" w:lineRule="atLeast"/>
        <w:rPr>
          <w:lang w:val="el-GR" w:eastAsia="en-GB"/>
        </w:rPr>
      </w:pPr>
    </w:p>
    <w:p w14:paraId="04FCFDDC" w14:textId="77777777" w:rsidR="009C3E00" w:rsidRPr="006D2C7C" w:rsidRDefault="009C3E00" w:rsidP="009C3E00">
      <w:pPr>
        <w:suppressAutoHyphens w:val="0"/>
        <w:spacing w:after="0" w:line="300" w:lineRule="atLeast"/>
        <w:rPr>
          <w:rFonts w:eastAsia="Calibri"/>
          <w:lang w:val="el-GR" w:eastAsia="en-GB"/>
        </w:rPr>
      </w:pPr>
      <w:bookmarkStart w:id="494" w:name="_Hlk177716587"/>
      <w:r w:rsidRPr="006D2C7C">
        <w:rPr>
          <w:rFonts w:eastAsia="Calibri"/>
          <w:lang w:val="el-GR" w:eastAsia="en-GB"/>
        </w:rPr>
        <w:t>Εφόσον, οι ανωτέρω έλεγχοι είναι επιτυχείς, στην περίπτωση των:</w:t>
      </w:r>
    </w:p>
    <w:p w14:paraId="78A3A2DB" w14:textId="3308708B" w:rsidR="009C3E00" w:rsidRPr="006D2C7C" w:rsidRDefault="009C3E00" w:rsidP="006D2C7C">
      <w:pPr>
        <w:numPr>
          <w:ilvl w:val="0"/>
          <w:numId w:val="230"/>
        </w:numPr>
        <w:suppressAutoHyphens w:val="0"/>
        <w:spacing w:after="0" w:line="300" w:lineRule="atLeast"/>
        <w:rPr>
          <w:lang w:val="el-GR" w:eastAsia="en-GB"/>
        </w:rPr>
      </w:pPr>
      <w:r w:rsidRPr="006D2C7C">
        <w:rPr>
          <w:rFonts w:eastAsia="Calibri"/>
          <w:b/>
          <w:bCs/>
          <w:lang w:val="el-GR" w:eastAsia="en-GB"/>
        </w:rPr>
        <w:t>φυσικών προσώπων</w:t>
      </w:r>
      <w:r w:rsidRPr="006D2C7C">
        <w:rPr>
          <w:rFonts w:eastAsia="Calibri"/>
          <w:lang w:val="el-GR" w:eastAsia="en-GB"/>
        </w:rPr>
        <w:t xml:space="preserve">, θα καθίσταται δυνατή η επιτυχής υποβολή της Αίτησης Συμμετοχής – Έκδοσης </w:t>
      </w:r>
      <w:r w:rsidRPr="006D2C7C">
        <w:rPr>
          <w:rFonts w:eastAsia="Calibri"/>
          <w:lang w:val="en-US" w:eastAsia="en-GB"/>
        </w:rPr>
        <w:t>Voucher</w:t>
      </w:r>
      <w:r w:rsidRPr="006D2C7C">
        <w:rPr>
          <w:rFonts w:eastAsia="Calibri"/>
          <w:lang w:val="el-GR" w:eastAsia="en-GB"/>
        </w:rPr>
        <w:t xml:space="preserve"> και το Πληροφοριακό Σύστημα του Προγράμματος θα εκδίδει το voucher</w:t>
      </w:r>
      <w:r w:rsidRPr="006D2C7C">
        <w:rPr>
          <w:lang w:val="el-GR" w:eastAsia="en-GB"/>
        </w:rPr>
        <w:t xml:space="preserve"> (που θα είναι άμεσα ενεργό/χρησιμοποιήσιμο) και ο ενδιαφερόμενος θα καθίσταται ωφελούμενος του Προγράμματος, </w:t>
      </w:r>
    </w:p>
    <w:p w14:paraId="38ABA5C4" w14:textId="54D8BF2B" w:rsidR="009C3E00" w:rsidRPr="006D2C7C" w:rsidRDefault="009C3E00" w:rsidP="006D2C7C">
      <w:pPr>
        <w:numPr>
          <w:ilvl w:val="0"/>
          <w:numId w:val="230"/>
        </w:numPr>
        <w:suppressAutoHyphens w:val="0"/>
        <w:spacing w:after="0" w:line="300" w:lineRule="atLeast"/>
        <w:rPr>
          <w:lang w:val="el-GR" w:eastAsia="en-GB"/>
        </w:rPr>
      </w:pPr>
      <w:r w:rsidRPr="006D2C7C">
        <w:rPr>
          <w:b/>
          <w:bCs/>
          <w:lang w:val="el-GR" w:eastAsia="en-GB"/>
        </w:rPr>
        <w:t>μικρομεσαίων επιχειρήσεων</w:t>
      </w:r>
      <w:r w:rsidRPr="006D2C7C">
        <w:rPr>
          <w:lang w:val="el-GR" w:eastAsia="en-GB"/>
        </w:rPr>
        <w:t xml:space="preserve"> (περιλαμβανομένων και των επιτηδευματιών), θα καθίσταται αρχικά, δυνατή η επιτυχής υποβολή της Αίτησης Συμμετοχής – Έκδοσης </w:t>
      </w:r>
      <w:r w:rsidRPr="006D2C7C">
        <w:rPr>
          <w:lang w:val="en-US" w:eastAsia="en-GB"/>
        </w:rPr>
        <w:t>Voucher</w:t>
      </w:r>
      <w:r w:rsidRPr="006D2C7C">
        <w:rPr>
          <w:lang w:val="el-GR" w:eastAsia="en-GB"/>
        </w:rPr>
        <w:t xml:space="preserve">, κατόπιν θα ακολουθούνται οι προβλεπόμενες από τον Φορέα Υλοποίησης διαδικασίες για την ένταξη των ενδιαφερομένων στο Πρόγραμμα. Συγκεκριμένα, οι Αιτήσεις Συμμετοχής θα ελέγχονται από τους Χειριστές Υποθέσεων ως προς την πληρότητα και ορθότητα των δικαιολογητικών που πρέπει να συνοδεύουν την Αίτηση Συμμετοχής και θα εισηγούνται στον Υπεύθυνο Έργου το αποτέλεσμα του ελέγχου τους. Ακολούθως εκδίδεται από τον Φορέα Υλοποίησης Απόφαση </w:t>
      </w:r>
      <w:r w:rsidRPr="006D2C7C">
        <w:rPr>
          <w:lang w:val="el-GR" w:eastAsia="en-GB"/>
        </w:rPr>
        <w:lastRenderedPageBreak/>
        <w:t xml:space="preserve">Έγκρισης χορήγησης του </w:t>
      </w:r>
      <w:r w:rsidRPr="006D2C7C">
        <w:rPr>
          <w:lang w:val="en-US" w:eastAsia="en-GB"/>
        </w:rPr>
        <w:t>Voucher</w:t>
      </w:r>
      <w:r w:rsidRPr="006D2C7C">
        <w:rPr>
          <w:lang w:val="el-GR" w:eastAsia="en-GB"/>
        </w:rPr>
        <w:t>, καθιστώντας τους ωφελούμενους του Προγράμματος και εν συνεχεία, θα εκδίδεται το v</w:t>
      </w:r>
      <w:r w:rsidRPr="006D2C7C">
        <w:rPr>
          <w:rFonts w:eastAsia="Calibri"/>
          <w:lang w:val="el-GR" w:eastAsia="en-GB"/>
        </w:rPr>
        <w:t>oucher</w:t>
      </w:r>
      <w:r w:rsidRPr="006D2C7C">
        <w:rPr>
          <w:lang w:val="el-GR" w:eastAsia="en-GB"/>
        </w:rPr>
        <w:t xml:space="preserve"> μέσω του Πληροφοριακού Συστήματος του Προγράμματος. </w:t>
      </w:r>
      <w:bookmarkStart w:id="495" w:name="_Hlk177740368"/>
      <w:bookmarkEnd w:id="494"/>
      <w:r w:rsidRPr="006D2C7C">
        <w:rPr>
          <w:lang w:val="el-GR" w:eastAsia="en-GB"/>
        </w:rPr>
        <w:t xml:space="preserve">Σημειώνεται ότι Αποφάσεις Έγκρισης χορήγησης </w:t>
      </w:r>
      <w:r w:rsidRPr="006D2C7C">
        <w:rPr>
          <w:lang w:val="en-US" w:eastAsia="en-GB"/>
        </w:rPr>
        <w:t>voucher</w:t>
      </w:r>
      <w:r w:rsidRPr="006D2C7C">
        <w:rPr>
          <w:lang w:val="el-GR" w:eastAsia="en-GB"/>
        </w:rPr>
        <w:t xml:space="preserve"> δύνανται να εκδίδονται σε εβδομαδιαία βάση. Οι αιτήσεις θα αξιολογούνται με τήρηση σειράς προτεραιότητας, από τα αρμόδια όργανα του Φορέα Υλοποίησης, σύμφωνα με την ημερομηνία και ώρα οριστικής ηλεκτρονικής υποβολής της αίτησης στην ψηφιακή πλατφόρμα του Προγράμματος.</w:t>
      </w:r>
      <w:bookmarkEnd w:id="495"/>
    </w:p>
    <w:p w14:paraId="2C0333EF" w14:textId="77777777" w:rsidR="009C3E00" w:rsidRPr="006D2C7C" w:rsidRDefault="009C3E00" w:rsidP="009C3E00">
      <w:pPr>
        <w:suppressAutoHyphens w:val="0"/>
        <w:spacing w:after="0" w:line="300" w:lineRule="atLeast"/>
        <w:rPr>
          <w:lang w:val="el-GR" w:eastAsia="en-GB"/>
        </w:rPr>
      </w:pPr>
    </w:p>
    <w:p w14:paraId="11EC289A" w14:textId="77777777" w:rsidR="009C3E00" w:rsidRPr="006D2C7C" w:rsidRDefault="009C3E00" w:rsidP="009C3E00">
      <w:pPr>
        <w:suppressAutoHyphens w:val="0"/>
        <w:spacing w:after="0" w:line="300" w:lineRule="atLeast"/>
        <w:rPr>
          <w:b/>
          <w:bCs/>
          <w:lang w:val="el-GR" w:eastAsia="en-GB"/>
        </w:rPr>
      </w:pPr>
      <w:r w:rsidRPr="006D2C7C">
        <w:rPr>
          <w:b/>
          <w:bCs/>
          <w:lang w:val="el-GR" w:eastAsia="en-GB"/>
        </w:rPr>
        <w:t xml:space="preserve">Ο ωφελούμενος της ενίσχυσης είναι αποκλειστικά υπεύθυνος για την ορθότητα και ακρίβεια όλων των στοιχείων που περιλαμβάνονται στην Αίτηση Συμμετοχής - Έκδοσης </w:t>
      </w:r>
      <w:r w:rsidRPr="006D2C7C">
        <w:rPr>
          <w:b/>
          <w:bCs/>
          <w:lang w:val="en-US" w:eastAsia="en-GB"/>
        </w:rPr>
        <w:t>voucher</w:t>
      </w:r>
      <w:r w:rsidRPr="006D2C7C">
        <w:rPr>
          <w:b/>
          <w:bCs/>
          <w:lang w:val="el-GR" w:eastAsia="en-GB"/>
        </w:rPr>
        <w:t xml:space="preserve">, καθώς και για την τήρηση των όρων και προϋποθέσεων του Προγράμματος. Η υποβολή της Αίτησης Έκδοσης </w:t>
      </w:r>
      <w:r w:rsidRPr="006D2C7C">
        <w:rPr>
          <w:b/>
          <w:bCs/>
          <w:lang w:val="en-US" w:eastAsia="en-GB"/>
        </w:rPr>
        <w:t>Voucher</w:t>
      </w:r>
      <w:r w:rsidRPr="006D2C7C">
        <w:rPr>
          <w:b/>
          <w:bCs/>
          <w:lang w:val="el-GR" w:eastAsia="en-GB"/>
        </w:rPr>
        <w:t xml:space="preserve"> επέχει από πλευράς του Ωφελούμενου τη θέση Υπεύθυνης Δήλωσης του ν. 1599/1986. </w:t>
      </w:r>
    </w:p>
    <w:p w14:paraId="2BDE4814" w14:textId="77777777" w:rsidR="009C3E00" w:rsidRPr="006D2C7C" w:rsidRDefault="009C3E00" w:rsidP="009C3E00">
      <w:pPr>
        <w:suppressAutoHyphens w:val="0"/>
        <w:spacing w:after="0" w:line="300" w:lineRule="atLeast"/>
        <w:rPr>
          <w:lang w:val="el-GR" w:eastAsia="en-GB"/>
        </w:rPr>
      </w:pPr>
    </w:p>
    <w:p w14:paraId="09800095" w14:textId="77777777" w:rsidR="009C3E00" w:rsidRPr="006D2C7C" w:rsidRDefault="009C3E00" w:rsidP="009C3E00">
      <w:pPr>
        <w:suppressAutoHyphens w:val="0"/>
        <w:spacing w:after="0" w:line="300" w:lineRule="atLeast"/>
        <w:rPr>
          <w:rFonts w:eastAsia="Calibri"/>
          <w:lang w:val="el-GR" w:eastAsia="en-GB"/>
        </w:rPr>
      </w:pPr>
      <w:r w:rsidRPr="006D2C7C">
        <w:rPr>
          <w:lang w:val="el-GR" w:eastAsia="en-GB"/>
        </w:rPr>
        <w:t xml:space="preserve">Κάθε </w:t>
      </w:r>
      <w:r w:rsidRPr="006D2C7C">
        <w:rPr>
          <w:lang w:val="en-US" w:eastAsia="en-GB"/>
        </w:rPr>
        <w:t>voucher</w:t>
      </w:r>
      <w:r w:rsidRPr="006D2C7C">
        <w:rPr>
          <w:lang w:val="el-GR" w:eastAsia="en-GB"/>
        </w:rPr>
        <w:t xml:space="preserve"> αποτελείται από ένα οκταψήφιο κωδικό της μορφής ΧΧΧΧΧΧΧΧ, που μπορεί να αποτελείται από ψηφία (0 έως 9) ή κάποιο από τα ακόλουθα γράμματα: Α, Β, Ε, Η, Κ, Μ, Ν, Τ, Υ, Χ. Δεν θα περιλαμβάνει wild characters και θα είναι caps agnostic.</w:t>
      </w:r>
    </w:p>
    <w:p w14:paraId="0EA31B64" w14:textId="77777777" w:rsidR="009C3E00" w:rsidRPr="006D2C7C" w:rsidRDefault="009C3E00" w:rsidP="009C3E00">
      <w:pPr>
        <w:suppressAutoHyphens w:val="0"/>
        <w:spacing w:after="0" w:line="300" w:lineRule="atLeast"/>
        <w:rPr>
          <w:rFonts w:eastAsia="Calibri"/>
          <w:lang w:val="el-GR" w:eastAsia="en-GB"/>
        </w:rPr>
      </w:pPr>
      <w:r w:rsidRPr="006D2C7C">
        <w:rPr>
          <w:rFonts w:eastAsia="Calibri"/>
          <w:lang w:val="el-GR" w:eastAsia="en-GB"/>
        </w:rPr>
        <w:t xml:space="preserve">Με την έκδοση του </w:t>
      </w:r>
      <w:r w:rsidRPr="006D2C7C">
        <w:rPr>
          <w:rFonts w:eastAsia="Calibri"/>
          <w:lang w:val="en-US" w:eastAsia="en-GB"/>
        </w:rPr>
        <w:t>voucher</w:t>
      </w:r>
      <w:r w:rsidRPr="006D2C7C">
        <w:rPr>
          <w:rFonts w:eastAsia="Calibri"/>
          <w:lang w:val="el-GR" w:eastAsia="en-GB"/>
        </w:rPr>
        <w:t xml:space="preserve"> ο ωφελούμενος εξουσιοδοτεί τον Πάροχο Ηλεκτρονικών Επικοινωνιών με τον οποίο θα συνάψει Σύμβαση για την παροχή της υπηρεσίας Gigabit να εισπράξει αντ’ αυτού το ποσό του voucher μετά την ενεργοποίηση της υπηρεσίας Gigabit.</w:t>
      </w:r>
    </w:p>
    <w:p w14:paraId="225E74D7" w14:textId="77777777" w:rsidR="009C3E00" w:rsidRPr="006D2C7C" w:rsidRDefault="009C3E00" w:rsidP="009C3E00">
      <w:pPr>
        <w:suppressAutoHyphens w:val="0"/>
        <w:spacing w:after="0" w:line="300" w:lineRule="atLeast"/>
        <w:rPr>
          <w:rFonts w:eastAsia="Calibri"/>
          <w:lang w:val="el-GR" w:eastAsia="en-GB"/>
        </w:rPr>
      </w:pPr>
    </w:p>
    <w:p w14:paraId="1CB527B6" w14:textId="77777777" w:rsidR="009C3E00" w:rsidRPr="006D2C7C" w:rsidRDefault="009C3E00" w:rsidP="009C3E00">
      <w:pPr>
        <w:suppressAutoHyphens w:val="0"/>
        <w:spacing w:after="0" w:line="300" w:lineRule="atLeast"/>
        <w:rPr>
          <w:lang w:val="el-GR" w:eastAsia="en-GB"/>
        </w:rPr>
      </w:pPr>
      <w:bookmarkStart w:id="496" w:name="_Hlk177716903"/>
      <w:r w:rsidRPr="006D2C7C">
        <w:rPr>
          <w:rFonts w:eastAsia="Calibri"/>
          <w:lang w:val="el-GR" w:eastAsia="en-GB"/>
        </w:rPr>
        <w:t>Ο Ωφελούμενος ενημερώνεται μέσω του Πληροφοριακού Συστήματος λαμβάνοντας σχετικό e</w:t>
      </w:r>
      <w:r w:rsidRPr="006D2C7C">
        <w:rPr>
          <w:rFonts w:eastAsia="Calibri"/>
          <w:lang w:val="en-US" w:eastAsia="en-GB"/>
        </w:rPr>
        <w:t>mail</w:t>
      </w:r>
      <w:r w:rsidRPr="006D2C7C">
        <w:rPr>
          <w:rFonts w:eastAsia="Calibri"/>
          <w:lang w:val="el-GR" w:eastAsia="en-GB"/>
        </w:rPr>
        <w:t xml:space="preserve"> καθώς και </w:t>
      </w:r>
      <w:r w:rsidRPr="006D2C7C">
        <w:rPr>
          <w:lang w:val="el-GR" w:eastAsia="en-GB"/>
        </w:rPr>
        <w:t xml:space="preserve">μήνυμα στο κινητό τηλέφωνο που έχει δηλωθεί στην Αίτηση Έκδοσης </w:t>
      </w:r>
      <w:r w:rsidRPr="006D2C7C">
        <w:rPr>
          <w:lang w:val="en-US" w:eastAsia="en-GB"/>
        </w:rPr>
        <w:t>Voucher</w:t>
      </w:r>
      <w:r w:rsidRPr="006D2C7C">
        <w:rPr>
          <w:lang w:val="el-GR" w:eastAsia="en-GB"/>
        </w:rPr>
        <w:t>. Στην ενημέρωση που θα λαμβάνει ο Ωφελούμενος μέσω ηλεκτρονικού ταχυδρομείου, θα διευκρινίζεται ότι πρόκειται για ενίσχυση ήσσονος σημασίας, σύμφωνα με τα οριζόμενα στον Κανονισμό 2831/2023 της Ευρωπαϊκής Ένωσης (</w:t>
      </w:r>
      <w:r w:rsidRPr="006D2C7C">
        <w:rPr>
          <w:lang w:val="en-US" w:eastAsia="en-GB"/>
        </w:rPr>
        <w:t>De</w:t>
      </w:r>
      <w:r w:rsidRPr="006D2C7C">
        <w:rPr>
          <w:lang w:val="el-GR" w:eastAsia="en-GB"/>
        </w:rPr>
        <w:t xml:space="preserve"> </w:t>
      </w:r>
      <w:r w:rsidRPr="006D2C7C">
        <w:rPr>
          <w:lang w:val="en-US" w:eastAsia="en-GB"/>
        </w:rPr>
        <w:t>Minimis</w:t>
      </w:r>
      <w:r w:rsidRPr="006D2C7C">
        <w:rPr>
          <w:lang w:val="el-GR" w:eastAsia="en-GB"/>
        </w:rPr>
        <w:t xml:space="preserve">). </w:t>
      </w:r>
    </w:p>
    <w:bookmarkEnd w:id="496"/>
    <w:p w14:paraId="6CC12F28" w14:textId="77777777" w:rsidR="009C3E00" w:rsidRPr="006D2C7C" w:rsidRDefault="009C3E00" w:rsidP="009C3E00">
      <w:pPr>
        <w:suppressAutoHyphens w:val="0"/>
        <w:spacing w:after="0" w:line="300" w:lineRule="atLeast"/>
        <w:rPr>
          <w:lang w:val="el-GR" w:eastAsia="en-GB"/>
        </w:rPr>
      </w:pPr>
    </w:p>
    <w:p w14:paraId="4A3AFAA8" w14:textId="77777777" w:rsidR="009C3E00" w:rsidRPr="006D2C7C" w:rsidRDefault="009C3E00" w:rsidP="009C3E00">
      <w:pPr>
        <w:suppressAutoHyphens w:val="0"/>
        <w:spacing w:after="0" w:line="300" w:lineRule="atLeast"/>
        <w:rPr>
          <w:lang w:val="el-GR" w:eastAsia="en-GB"/>
        </w:rPr>
      </w:pPr>
      <w:r w:rsidRPr="006D2C7C">
        <w:rPr>
          <w:lang w:val="el-GR" w:eastAsia="en-GB"/>
        </w:rPr>
        <w:t xml:space="preserve"> Το </w:t>
      </w:r>
      <w:r w:rsidRPr="006D2C7C">
        <w:rPr>
          <w:lang w:val="en-US" w:eastAsia="en-GB"/>
        </w:rPr>
        <w:t>SMS</w:t>
      </w:r>
      <w:r w:rsidRPr="006D2C7C">
        <w:rPr>
          <w:lang w:val="el-GR" w:eastAsia="en-GB"/>
        </w:rPr>
        <w:t xml:space="preserve"> θα έχει την ακόλουθη μορφή:</w:t>
      </w:r>
    </w:p>
    <w:p w14:paraId="53AED2E0" w14:textId="77777777" w:rsidR="009C3E00" w:rsidRPr="006D2C7C" w:rsidRDefault="009C3E00" w:rsidP="009C3E00">
      <w:pPr>
        <w:suppressAutoHyphens w:val="0"/>
        <w:spacing w:after="0" w:line="300" w:lineRule="atLeast"/>
        <w:rPr>
          <w:rFonts w:eastAsia="+mn-ea"/>
          <w:lang w:val="el-GR" w:eastAsia="en-GB"/>
        </w:rPr>
      </w:pPr>
    </w:p>
    <w:p w14:paraId="74DCBF07" w14:textId="77777777" w:rsidR="009C3E00" w:rsidRPr="006D2C7C" w:rsidRDefault="009C3E00" w:rsidP="009C3E00">
      <w:pPr>
        <w:suppressAutoHyphens w:val="0"/>
        <w:spacing w:after="0" w:line="300" w:lineRule="atLeast"/>
        <w:rPr>
          <w:rFonts w:eastAsia="+mn-ea"/>
          <w:lang w:val="el-GR" w:eastAsia="en-GB"/>
        </w:rPr>
      </w:pPr>
      <w:r w:rsidRPr="006D2C7C">
        <w:rPr>
          <w:rFonts w:eastAsia="+mn-ea"/>
          <w:lang w:val="en-US" w:eastAsia="en-GB"/>
        </w:rPr>
        <w:t>GIGABIT</w:t>
      </w:r>
      <w:r w:rsidRPr="006D2C7C">
        <w:rPr>
          <w:rFonts w:eastAsia="+mn-ea"/>
          <w:lang w:val="el-GR" w:eastAsia="en-GB"/>
        </w:rPr>
        <w:t xml:space="preserve"> </w:t>
      </w:r>
      <w:r w:rsidRPr="006D2C7C">
        <w:rPr>
          <w:rFonts w:eastAsia="+mn-ea"/>
          <w:lang w:val="en-US" w:eastAsia="en-GB"/>
        </w:rPr>
        <w:t>VOUCHER</w:t>
      </w:r>
      <w:r w:rsidRPr="006D2C7C">
        <w:rPr>
          <w:rFonts w:eastAsia="+mn-ea"/>
          <w:lang w:val="el-GR" w:eastAsia="en-GB"/>
        </w:rPr>
        <w:t xml:space="preserve">: Εκδόθηκε </w:t>
      </w:r>
      <w:r w:rsidRPr="006D2C7C">
        <w:rPr>
          <w:rFonts w:eastAsia="+mn-ea"/>
          <w:lang w:val="en-US" w:eastAsia="en-GB"/>
        </w:rPr>
        <w:t>Voucher</w:t>
      </w:r>
      <w:r w:rsidRPr="006D2C7C">
        <w:rPr>
          <w:rFonts w:eastAsia="+mn-ea"/>
          <w:lang w:val="el-GR" w:eastAsia="en-GB"/>
        </w:rPr>
        <w:t xml:space="preserve"> </w:t>
      </w:r>
      <w:r w:rsidRPr="006D2C7C">
        <w:rPr>
          <w:lang w:val="el-GR" w:eastAsia="en-GB"/>
        </w:rPr>
        <w:t xml:space="preserve"> ΧΧΧΧΧΧΧΧ.</w:t>
      </w:r>
      <w:r w:rsidRPr="006D2C7C">
        <w:rPr>
          <w:rFonts w:eastAsia="+mn-ea"/>
          <w:lang w:val="el-GR" w:eastAsia="en-GB"/>
        </w:rPr>
        <w:t xml:space="preserve"> Πρέπει να ενεργοποιηθεί έως ΧΧ/ΧΧ/ΧΧΧΧ.</w:t>
      </w:r>
    </w:p>
    <w:p w14:paraId="53995FB6" w14:textId="77777777" w:rsidR="009C3E00" w:rsidRPr="006D2C7C" w:rsidRDefault="009C3E00" w:rsidP="009C3E00">
      <w:pPr>
        <w:suppressAutoHyphens w:val="0"/>
        <w:spacing w:after="0" w:line="300" w:lineRule="atLeast"/>
        <w:rPr>
          <w:lang w:val="el-GR" w:eastAsia="en-GB"/>
        </w:rPr>
      </w:pPr>
    </w:p>
    <w:p w14:paraId="3DF99FCF" w14:textId="77777777" w:rsidR="009C3E00" w:rsidRPr="006D2C7C" w:rsidRDefault="009C3E00" w:rsidP="009C3E00">
      <w:pPr>
        <w:suppressAutoHyphens w:val="0"/>
        <w:spacing w:after="0" w:line="300" w:lineRule="atLeast"/>
        <w:rPr>
          <w:lang w:val="el-GR" w:eastAsia="en-GB"/>
        </w:rPr>
      </w:pPr>
      <w:r w:rsidRPr="006D2C7C">
        <w:rPr>
          <w:lang w:val="el-GR" w:eastAsia="en-GB"/>
        </w:rPr>
        <w:t>Ένα v</w:t>
      </w:r>
      <w:r w:rsidRPr="006D2C7C">
        <w:rPr>
          <w:lang w:val="en-US" w:eastAsia="en-GB"/>
        </w:rPr>
        <w:t>oucher</w:t>
      </w:r>
      <w:r w:rsidRPr="006D2C7C">
        <w:rPr>
          <w:lang w:val="el-GR" w:eastAsia="en-GB"/>
        </w:rPr>
        <w:t>, μετά την έκδοσή του, δύναται να ακυρωθεί μόνο με αίτημα του ωφελούμενου υπό την προϋπόθεση ότι δεν έχει δεσμευτεί από Πάροχο Ηλεκτρονικών Επικοινωνιών.</w:t>
      </w:r>
    </w:p>
    <w:p w14:paraId="3A409972" w14:textId="32E73FA7" w:rsidR="00930B6E" w:rsidRPr="00A37442" w:rsidRDefault="00930B6E" w:rsidP="005E0918">
      <w:pPr>
        <w:ind w:left="720"/>
        <w:rPr>
          <w:b/>
          <w:bCs/>
          <w:lang w:val="el-GR"/>
        </w:rPr>
      </w:pPr>
      <w:r w:rsidRPr="00A37442">
        <w:rPr>
          <w:b/>
          <w:bCs/>
          <w:lang w:val="en-US"/>
        </w:rPr>
        <w:t> </w:t>
      </w:r>
    </w:p>
    <w:p w14:paraId="6E37671C" w14:textId="77777777" w:rsidR="00930B6E" w:rsidRPr="00930B6E" w:rsidRDefault="00930B6E" w:rsidP="00930B6E">
      <w:pPr>
        <w:rPr>
          <w:lang w:val="el-GR"/>
        </w:rPr>
      </w:pPr>
    </w:p>
    <w:p w14:paraId="6A80BB70" w14:textId="1F69994F" w:rsidR="00930B6E" w:rsidRPr="0059717E" w:rsidRDefault="00930B6E" w:rsidP="006D2C7C">
      <w:pPr>
        <w:pStyle w:val="Heading3"/>
        <w:numPr>
          <w:ilvl w:val="3"/>
          <w:numId w:val="75"/>
        </w:numPr>
        <w:rPr>
          <w:lang w:val="el-GR"/>
        </w:rPr>
      </w:pPr>
      <w:bookmarkStart w:id="497" w:name="_Toc196735989"/>
      <w:r>
        <w:rPr>
          <w:lang w:val="el-GR"/>
        </w:rPr>
        <w:t xml:space="preserve">Διαδικασία χρήσης </w:t>
      </w:r>
      <w:r>
        <w:rPr>
          <w:lang w:val="en-US"/>
        </w:rPr>
        <w:t>Voucher</w:t>
      </w:r>
      <w:r w:rsidRPr="00930B6E">
        <w:rPr>
          <w:lang w:val="el-GR"/>
        </w:rPr>
        <w:t xml:space="preserve"> </w:t>
      </w:r>
      <w:r>
        <w:rPr>
          <w:lang w:val="el-GR"/>
        </w:rPr>
        <w:t xml:space="preserve">και ενεργοποίησης υπηρεσίας </w:t>
      </w:r>
      <w:r>
        <w:rPr>
          <w:lang w:val="en-US"/>
        </w:rPr>
        <w:t>Gigabit</w:t>
      </w:r>
      <w:bookmarkEnd w:id="497"/>
    </w:p>
    <w:p w14:paraId="5EC22E3C" w14:textId="77777777" w:rsidR="00930B6E" w:rsidRPr="0059717E" w:rsidRDefault="00930B6E" w:rsidP="00930B6E">
      <w:pPr>
        <w:rPr>
          <w:lang w:val="el-GR"/>
        </w:rPr>
      </w:pPr>
    </w:p>
    <w:p w14:paraId="555E15AB" w14:textId="660E2952" w:rsidR="00930B6E" w:rsidRPr="005E0918" w:rsidRDefault="00930B6E" w:rsidP="006D2C7C">
      <w:pPr>
        <w:numPr>
          <w:ilvl w:val="0"/>
          <w:numId w:val="78"/>
        </w:numPr>
        <w:rPr>
          <w:b/>
          <w:bCs/>
          <w:lang w:val="el-GR"/>
        </w:rPr>
      </w:pPr>
      <w:r w:rsidRPr="00930B6E">
        <w:rPr>
          <w:b/>
          <w:bCs/>
          <w:lang w:val="el-GR"/>
        </w:rPr>
        <w:t>Επικοινωνία μ</w:t>
      </w:r>
      <w:r w:rsidR="002B4FFD">
        <w:rPr>
          <w:b/>
          <w:bCs/>
          <w:lang w:val="el-GR"/>
        </w:rPr>
        <w:t>ε</w:t>
      </w:r>
      <w:r w:rsidRPr="00930B6E">
        <w:rPr>
          <w:b/>
          <w:bCs/>
          <w:lang w:val="el-GR"/>
        </w:rPr>
        <w:t xml:space="preserve"> </w:t>
      </w:r>
      <w:r w:rsidR="009C3E00">
        <w:rPr>
          <w:b/>
          <w:bCs/>
          <w:lang w:val="el-GR"/>
        </w:rPr>
        <w:t>Π</w:t>
      </w:r>
      <w:r w:rsidRPr="00930B6E">
        <w:rPr>
          <w:b/>
          <w:bCs/>
          <w:lang w:val="el-GR"/>
        </w:rPr>
        <w:t>άροχο ηλεκτρονικών επικοινωνιών</w:t>
      </w:r>
      <w:r w:rsidRPr="00930B6E">
        <w:rPr>
          <w:b/>
          <w:bCs/>
          <w:lang w:val="en-US"/>
        </w:rPr>
        <w:t> </w:t>
      </w:r>
    </w:p>
    <w:p w14:paraId="15721B30" w14:textId="77777777" w:rsidR="00930B6E" w:rsidRPr="00930B6E" w:rsidRDefault="00930B6E" w:rsidP="00930B6E">
      <w:pPr>
        <w:rPr>
          <w:lang w:val="el-GR"/>
        </w:rPr>
      </w:pPr>
      <w:r w:rsidRPr="00930B6E">
        <w:rPr>
          <w:lang w:val="el-GR"/>
        </w:rPr>
        <w:t xml:space="preserve">Ο ωφελούμενος, μετά την έκδοση του </w:t>
      </w:r>
      <w:r w:rsidRPr="00930B6E">
        <w:rPr>
          <w:lang w:val="en-US"/>
        </w:rPr>
        <w:t>Voucher</w:t>
      </w:r>
      <w:r w:rsidRPr="00930B6E">
        <w:rPr>
          <w:lang w:val="el-GR"/>
        </w:rPr>
        <w:t xml:space="preserve"> και εντός της περιόδου ισχύος του, προβαίνει σε επικοινωνία με τον Πάροχο ηλεκτρονικών επικοινωνιών της επιλογής του προκειμένου να ενεργοποιήσει την Υπηρεσία Gigabit  κάνοντας χρήση του </w:t>
      </w:r>
      <w:r w:rsidRPr="00930B6E">
        <w:rPr>
          <w:lang w:val="en-US"/>
        </w:rPr>
        <w:t>Voucher</w:t>
      </w:r>
      <w:r w:rsidRPr="00930B6E">
        <w:rPr>
          <w:lang w:val="el-GR"/>
        </w:rPr>
        <w:t>.  </w:t>
      </w:r>
      <w:r w:rsidRPr="00930B6E">
        <w:rPr>
          <w:lang w:val="en-US"/>
        </w:rPr>
        <w:t> </w:t>
      </w:r>
    </w:p>
    <w:p w14:paraId="5589C0A6" w14:textId="4D32600F" w:rsidR="00930B6E" w:rsidRPr="00930B6E" w:rsidRDefault="00930B6E" w:rsidP="006D2C7C">
      <w:pPr>
        <w:numPr>
          <w:ilvl w:val="0"/>
          <w:numId w:val="79"/>
        </w:numPr>
        <w:rPr>
          <w:b/>
          <w:bCs/>
          <w:lang w:val="el-GR"/>
        </w:rPr>
      </w:pPr>
      <w:r w:rsidRPr="00930B6E">
        <w:rPr>
          <w:b/>
          <w:bCs/>
          <w:lang w:val="el-GR"/>
        </w:rPr>
        <w:t xml:space="preserve"> Σύναψη Σύμβασης με </w:t>
      </w:r>
      <w:r w:rsidR="009C3E00">
        <w:rPr>
          <w:b/>
          <w:bCs/>
          <w:lang w:val="el-GR"/>
        </w:rPr>
        <w:t>Π</w:t>
      </w:r>
      <w:r w:rsidRPr="00930B6E">
        <w:rPr>
          <w:b/>
          <w:bCs/>
          <w:lang w:val="el-GR"/>
        </w:rPr>
        <w:t>άροχο ηλεκτρονικών επικοινωνιών</w:t>
      </w:r>
      <w:r w:rsidRPr="00930B6E">
        <w:rPr>
          <w:b/>
          <w:bCs/>
          <w:lang w:val="en-US"/>
        </w:rPr>
        <w:t> </w:t>
      </w:r>
    </w:p>
    <w:p w14:paraId="20B093B2" w14:textId="209BF1B9" w:rsidR="00930B6E" w:rsidRPr="00930B6E" w:rsidRDefault="00930B6E" w:rsidP="00930B6E">
      <w:pPr>
        <w:rPr>
          <w:lang w:val="el-GR"/>
        </w:rPr>
      </w:pPr>
      <w:r w:rsidRPr="00930B6E">
        <w:rPr>
          <w:lang w:val="el-GR"/>
        </w:rPr>
        <w:lastRenderedPageBreak/>
        <w:t xml:space="preserve">Ο ωφελούμενος επιλέγει μία εκ των εγκεκριμένων Προσφορών για την παροχή Υπηρεσίας </w:t>
      </w:r>
      <w:r w:rsidRPr="00930B6E">
        <w:rPr>
          <w:lang w:val="en-US"/>
        </w:rPr>
        <w:t>Gigabit</w:t>
      </w:r>
      <w:r w:rsidRPr="00930B6E">
        <w:rPr>
          <w:lang w:val="el-GR"/>
        </w:rPr>
        <w:t xml:space="preserve"> που είναι διαθέσιμες από τον εν λόγω </w:t>
      </w:r>
      <w:r w:rsidR="009C3E00">
        <w:rPr>
          <w:lang w:val="el-GR"/>
        </w:rPr>
        <w:t>Π</w:t>
      </w:r>
      <w:r w:rsidRPr="00930B6E">
        <w:rPr>
          <w:lang w:val="el-GR"/>
        </w:rPr>
        <w:t>άροχο ηλεκτρονικών επικοινωνιών και υπογράφει την σχετική σύμβαση. Ελλείψει ιδιόχειρης υπογραφής, η συναίνεση του ωφελούμενου στην κατάρτιση της σύμβασης είναι δυνατόν να τεκμαίρεται και μέσω καθορισμένης διαδικασίας κοινής αποδοχής, υπό την προϋπόθεση της τήρησης των σχετικών αποδεικτικών στο Πληροφοριακό Σύστημα του Παρόχου ηλεκτρονικών επικοινωνιών.</w:t>
      </w:r>
      <w:r w:rsidRPr="00930B6E">
        <w:rPr>
          <w:lang w:val="en-US"/>
        </w:rPr>
        <w:t> </w:t>
      </w:r>
    </w:p>
    <w:p w14:paraId="311EE304" w14:textId="77777777" w:rsidR="00930B6E" w:rsidRPr="00930B6E" w:rsidRDefault="00930B6E" w:rsidP="00930B6E">
      <w:pPr>
        <w:rPr>
          <w:lang w:val="el-GR"/>
        </w:rPr>
      </w:pPr>
      <w:r w:rsidRPr="00930B6E">
        <w:rPr>
          <w:lang w:val="en-US"/>
        </w:rPr>
        <w:t> </w:t>
      </w:r>
    </w:p>
    <w:p w14:paraId="08F7D1A5" w14:textId="77777777" w:rsidR="00930B6E" w:rsidRPr="00930B6E" w:rsidRDefault="00930B6E" w:rsidP="006D2C7C">
      <w:pPr>
        <w:numPr>
          <w:ilvl w:val="0"/>
          <w:numId w:val="80"/>
        </w:numPr>
        <w:rPr>
          <w:b/>
          <w:bCs/>
          <w:lang w:val="en-US"/>
        </w:rPr>
      </w:pPr>
      <w:r w:rsidRPr="00930B6E">
        <w:rPr>
          <w:b/>
          <w:bCs/>
        </w:rPr>
        <w:t>Ενεργοποίηση Υπηρεσίας Gigabit</w:t>
      </w:r>
      <w:r w:rsidRPr="00930B6E">
        <w:rPr>
          <w:b/>
          <w:bCs/>
          <w:lang w:val="en-US"/>
        </w:rPr>
        <w:t> </w:t>
      </w:r>
    </w:p>
    <w:p w14:paraId="26325B78" w14:textId="77777777" w:rsidR="00930B6E" w:rsidRPr="00930B6E" w:rsidRDefault="00930B6E" w:rsidP="00930B6E">
      <w:pPr>
        <w:rPr>
          <w:lang w:val="el-GR"/>
        </w:rPr>
      </w:pPr>
      <w:r w:rsidRPr="00930B6E">
        <w:rPr>
          <w:lang w:val="el-GR"/>
        </w:rPr>
        <w:t xml:space="preserve">Μετά τη σύναψη σύμβασης με τον Πάροχο ηλεκτρονικών επικοινωνιών, η Υπηρεσία </w:t>
      </w:r>
      <w:r w:rsidRPr="00930B6E">
        <w:rPr>
          <w:lang w:val="en-US"/>
        </w:rPr>
        <w:t>Gigabit</w:t>
      </w:r>
      <w:r w:rsidRPr="00930B6E">
        <w:rPr>
          <w:lang w:val="el-GR"/>
        </w:rPr>
        <w:t xml:space="preserve"> θα πρέπει να ενεργοποιείται στη δηλωθείσα διεύθυνση ή σημείο λειτουργίας και να ενεργοποιείται το ταχύτερο δυνατό και εντός των σχετικών προθεσμιών βάσει του ισχύοντος κανονιστικού πλαισίου και των όρων της σύμβασης. Για να θεωρείται ενεργοποιημένη η Υπηρεσία </w:t>
      </w:r>
      <w:r w:rsidRPr="00930B6E">
        <w:rPr>
          <w:lang w:val="en-US"/>
        </w:rPr>
        <w:t>Gigabit</w:t>
      </w:r>
      <w:r w:rsidRPr="00930B6E">
        <w:rPr>
          <w:lang w:val="el-GR"/>
        </w:rPr>
        <w:t>, θα πρέπει ο ωφελούμενος να έχει προηγουμένως παραλάβει τον εξοπλισμό πρόσβασης στο διαδίκτυο (modem / router). </w:t>
      </w:r>
      <w:r w:rsidRPr="00930B6E">
        <w:rPr>
          <w:lang w:val="en-US"/>
        </w:rPr>
        <w:t> </w:t>
      </w:r>
    </w:p>
    <w:p w14:paraId="74EBCABB" w14:textId="76DD4590" w:rsidR="00930B6E" w:rsidRPr="00930B6E" w:rsidRDefault="00930B6E" w:rsidP="00930B6E">
      <w:pPr>
        <w:rPr>
          <w:lang w:val="el-GR"/>
        </w:rPr>
      </w:pPr>
      <w:r w:rsidRPr="00930B6E">
        <w:rPr>
          <w:lang w:val="el-GR"/>
        </w:rPr>
        <w:t xml:space="preserve">Μετά την ενεργοποίηση της Υπηρεσίας </w:t>
      </w:r>
      <w:r w:rsidRPr="00930B6E">
        <w:rPr>
          <w:lang w:val="en-US"/>
        </w:rPr>
        <w:t>Gigabit</w:t>
      </w:r>
      <w:r w:rsidRPr="00930B6E">
        <w:rPr>
          <w:lang w:val="el-GR"/>
        </w:rPr>
        <w:t xml:space="preserve">, ο Πάροχος ηλεκτρονικών επικοινωνιών έχει χρονικό περιθώριο δέκα (10) </w:t>
      </w:r>
      <w:r w:rsidR="009C3E00">
        <w:rPr>
          <w:lang w:val="el-GR"/>
        </w:rPr>
        <w:t xml:space="preserve">ημερολογιακών </w:t>
      </w:r>
      <w:r w:rsidRPr="00930B6E">
        <w:rPr>
          <w:lang w:val="el-GR"/>
        </w:rPr>
        <w:t xml:space="preserve">ημερών προκειμένου να δηλώσει την ημερομηνία ενεργοποίησης στο Πληροφοριακό Σύστημα του Προγράμματος. Ακολούθως, μετά τη δήλωση ενεργοποίησης της Υπηρεσίας </w:t>
      </w:r>
      <w:r w:rsidRPr="00930B6E">
        <w:rPr>
          <w:lang w:val="en-US"/>
        </w:rPr>
        <w:t>Gigabit</w:t>
      </w:r>
      <w:r w:rsidRPr="00930B6E">
        <w:rPr>
          <w:lang w:val="el-GR"/>
        </w:rPr>
        <w:t xml:space="preserve"> από τον Πάροχο ηλεκτρονικών επικοινωνιών</w:t>
      </w:r>
      <w:r w:rsidRPr="00930B6E">
        <w:rPr>
          <w:vertAlign w:val="superscript"/>
          <w:lang w:val="el-GR"/>
        </w:rPr>
        <w:t>18</w:t>
      </w:r>
      <w:r w:rsidRPr="00930B6E">
        <w:rPr>
          <w:lang w:val="el-GR"/>
        </w:rPr>
        <w:t>, αποστέλλεται μέσω του Πληροφοριακού Συστήματος του Προγράμματος μήνυμα ηλεκτρονικού ταχυδρομείου προς τον ωφελούμενο με το οποίο:</w:t>
      </w:r>
      <w:r w:rsidRPr="00930B6E">
        <w:rPr>
          <w:lang w:val="en-US"/>
        </w:rPr>
        <w:t> </w:t>
      </w:r>
    </w:p>
    <w:p w14:paraId="14CD545C" w14:textId="77777777" w:rsidR="00930B6E" w:rsidRPr="00930B6E" w:rsidRDefault="00930B6E" w:rsidP="006D2C7C">
      <w:pPr>
        <w:numPr>
          <w:ilvl w:val="0"/>
          <w:numId w:val="81"/>
        </w:numPr>
        <w:rPr>
          <w:lang w:val="el-GR"/>
        </w:rPr>
      </w:pPr>
      <w:r w:rsidRPr="00930B6E">
        <w:rPr>
          <w:lang w:val="el-GR"/>
        </w:rPr>
        <w:t xml:space="preserve">θα γνωστοποιείται η ενεργοποίηση της Υπηρεσίας </w:t>
      </w:r>
      <w:r w:rsidRPr="00930B6E">
        <w:rPr>
          <w:lang w:val="en-US"/>
        </w:rPr>
        <w:t>Gigabit </w:t>
      </w:r>
    </w:p>
    <w:p w14:paraId="2429FA9B" w14:textId="21C2A1D8" w:rsidR="00930B6E" w:rsidRDefault="00930B6E" w:rsidP="006D2C7C">
      <w:pPr>
        <w:numPr>
          <w:ilvl w:val="0"/>
          <w:numId w:val="82"/>
        </w:numPr>
        <w:rPr>
          <w:lang w:val="el-GR"/>
        </w:rPr>
      </w:pPr>
      <w:r w:rsidRPr="00930B6E">
        <w:rPr>
          <w:lang w:val="el-GR"/>
        </w:rPr>
        <w:t xml:space="preserve">θα καλείται να εισέλθει στο Πληροφοριακό Σύστημα του Προγράμματος προκειμένου να διενεργήσει -στο χώρο λειτουργίας της Υπηρεσίας </w:t>
      </w:r>
      <w:r w:rsidRPr="00930B6E">
        <w:rPr>
          <w:lang w:val="en-US"/>
        </w:rPr>
        <w:t>Gigabit</w:t>
      </w:r>
      <w:r w:rsidRPr="00930B6E">
        <w:rPr>
          <w:lang w:val="el-GR"/>
        </w:rPr>
        <w:t xml:space="preserve">- ένα </w:t>
      </w:r>
      <w:r w:rsidRPr="00930B6E">
        <w:rPr>
          <w:lang w:val="en-US"/>
        </w:rPr>
        <w:t>speed</w:t>
      </w:r>
      <w:r w:rsidRPr="00930B6E">
        <w:rPr>
          <w:lang w:val="el-GR"/>
        </w:rPr>
        <w:t xml:space="preserve"> </w:t>
      </w:r>
      <w:r w:rsidRPr="00930B6E">
        <w:rPr>
          <w:lang w:val="en-US"/>
        </w:rPr>
        <w:t>test</w:t>
      </w:r>
      <w:r w:rsidRPr="00930B6E">
        <w:rPr>
          <w:lang w:val="el-GR"/>
        </w:rPr>
        <w:t xml:space="preserve"> και ακολούθως να επιβεβαιώσει την ενεργοποίηση της Υπηρεσίας </w:t>
      </w:r>
      <w:r w:rsidRPr="00930B6E">
        <w:rPr>
          <w:lang w:val="en-US"/>
        </w:rPr>
        <w:t>Gigabit</w:t>
      </w:r>
      <w:r w:rsidRPr="00930B6E">
        <w:rPr>
          <w:lang w:val="el-GR"/>
        </w:rPr>
        <w:t xml:space="preserve"> εξουσιοδοτώντας τον Πάροχο ηλεκτρονικών επικοινωνιών να εισπράξει αντ’ αυτού το ποσό του </w:t>
      </w:r>
      <w:r w:rsidRPr="00930B6E">
        <w:rPr>
          <w:lang w:val="en-US"/>
        </w:rPr>
        <w:t>Voucher</w:t>
      </w:r>
      <w:r w:rsidRPr="00930B6E">
        <w:rPr>
          <w:lang w:val="el-GR"/>
        </w:rPr>
        <w:t xml:space="preserve"> ή να προβάλλει αντιρρήσεις σχετικά με την ενεργοποίηση της Υπηρεσίας </w:t>
      </w:r>
      <w:r w:rsidRPr="00930B6E">
        <w:rPr>
          <w:lang w:val="en-US"/>
        </w:rPr>
        <w:t>Gigabit</w:t>
      </w:r>
      <w:r w:rsidRPr="00930B6E">
        <w:rPr>
          <w:lang w:val="el-GR"/>
        </w:rPr>
        <w:t xml:space="preserve"> παρέχοντας σχετική αιτιολόγηση.</w:t>
      </w:r>
      <w:r w:rsidRPr="00930B6E">
        <w:rPr>
          <w:lang w:val="en-US"/>
        </w:rPr>
        <w:t> </w:t>
      </w:r>
    </w:p>
    <w:p w14:paraId="4D8AADE6" w14:textId="485413A4" w:rsidR="005E5D28" w:rsidRPr="005E5D28" w:rsidRDefault="005E5D28" w:rsidP="005E5D28">
      <w:pPr>
        <w:ind w:left="720"/>
        <w:rPr>
          <w:lang w:val="el-GR"/>
        </w:rPr>
      </w:pPr>
      <w:r w:rsidRPr="005E5D28">
        <w:rPr>
          <w:lang w:val="el-GR"/>
        </w:rPr>
        <w:t>Για τον έλεγχο της ταχύτητας ο συνδρομητής θα πρέπει να βρίσκεται στο χώρο εγκατάστασης της σύνδεσης. Πριν από τη μέτρηση ο συνδρομητής θα πρέπει να βεβαιωθεί ότι ο υπολογιστής συνδέεται με τον τηλεπικοινωνιακό του εξοπλισμό μέσω καλωδίου Ethernet. Παράλληλα θα πρέπει να τερματίσει όλα τα προγράμματα και τις εφαρμογές που εκτελούν εργασίες στο διαδίκτυο  (όπως ενδεικτικά torrent,cloud, browsers) &amp; να επιβεβαιώσει ότι δεν συνδέεται με VPN ή/και δεν  τρέχουν άλλα προγράμματα που καταναλώνουν μεγάλη επεξεργαστική ισχύ ή/και μνήμη.</w:t>
      </w:r>
    </w:p>
    <w:p w14:paraId="5C3E3EEC" w14:textId="77777777" w:rsidR="005E5D28" w:rsidRPr="005E5D28" w:rsidRDefault="005E5D28" w:rsidP="005E5D28">
      <w:pPr>
        <w:ind w:left="720"/>
        <w:rPr>
          <w:lang w:val="el-GR"/>
        </w:rPr>
      </w:pPr>
      <w:r w:rsidRPr="005E5D28">
        <w:rPr>
          <w:lang w:val="el-GR"/>
        </w:rPr>
        <w:t>Διευκρινίζεται ότι στο πλαίσιο του Προγράμματος, τυχόν απόκλιση του αποτελέσματος του speed test η οποία είναι μικρότερη από το 20% της τιμής της ελάχιστης ταχύτητας που αναφέρεται στους όρους παροχής/χρήσης της υπηρεσίας Gigabit δεν νοείται ως σημαντική.</w:t>
      </w:r>
    </w:p>
    <w:p w14:paraId="258E9273" w14:textId="5B00D2ED" w:rsidR="005E5D28" w:rsidRPr="00930B6E" w:rsidRDefault="005E5D28" w:rsidP="005E0918">
      <w:pPr>
        <w:ind w:left="720"/>
        <w:rPr>
          <w:lang w:val="el-GR"/>
        </w:rPr>
      </w:pPr>
      <w:r w:rsidRPr="005E5D28">
        <w:rPr>
          <w:lang w:val="el-GR"/>
        </w:rPr>
        <w:t>Σε κάθε περίπτωση για την εκτίμηση της ταχύτητας της Υπηρεσίας Gigabit εφαρμόζονται οι διατάξεις του Εθνικού Κανονισμού Ανοικτού Διαδικτύου της ΕΕΤΤ (ΑΠ. ΕΕΤΤ 1097/4Β/15-1-2024 όπως εκάστοτε ισχύει). Το σύνολο των διατάξεων του Κανονισμού Ανοικτού Διαδικτύου ΑΠ ΕΕΤΤ1097/4Β/15-1-2024, όπως εκάστοτε ισχύει (συμπεριλαμβανομένων των διατάξεων που αφορούν στην παροχή επανορθώσεων/αποζημιώσεων), εφαρμόζονται καθ’ όλη τη διάρκεια παροχής της Υπηρεσίας Gigabit.</w:t>
      </w:r>
    </w:p>
    <w:p w14:paraId="797FD416" w14:textId="512AA8AD" w:rsidR="00930B6E" w:rsidRPr="005E5D28" w:rsidRDefault="00930B6E" w:rsidP="00930B6E">
      <w:pPr>
        <w:rPr>
          <w:lang w:val="el-GR"/>
        </w:rPr>
      </w:pPr>
      <w:r w:rsidRPr="00930B6E">
        <w:rPr>
          <w:lang w:val="el-GR"/>
        </w:rPr>
        <w:t xml:space="preserve">Εφόσον, εντός πέντε (5) </w:t>
      </w:r>
      <w:r w:rsidR="005E5D28">
        <w:rPr>
          <w:lang w:val="el-GR"/>
        </w:rPr>
        <w:t xml:space="preserve">ημερολογιακών </w:t>
      </w:r>
      <w:r w:rsidRPr="00930B6E">
        <w:rPr>
          <w:lang w:val="el-GR"/>
        </w:rPr>
        <w:t xml:space="preserve">ημερών δεν προβεί σε καμία ενέργεια, σύμφωνα με τα παραπάνω, τότε θεωρείται ότι έχει επιβεβαιώσει την ενεργοποίηση της Υπηρεσίας </w:t>
      </w:r>
      <w:r w:rsidRPr="00930B6E">
        <w:rPr>
          <w:lang w:val="en-US"/>
        </w:rPr>
        <w:t>Gigabit</w:t>
      </w:r>
      <w:r w:rsidRPr="00930B6E">
        <w:rPr>
          <w:lang w:val="el-GR"/>
        </w:rPr>
        <w:t xml:space="preserve"> και έχει παράσχει εξουσιοδότηση για την είσπραξη αντ’ αυτου του ποσού του </w:t>
      </w:r>
      <w:r w:rsidRPr="00930B6E">
        <w:rPr>
          <w:lang w:val="en-US"/>
        </w:rPr>
        <w:t>Voucher</w:t>
      </w:r>
      <w:r w:rsidRPr="00930B6E">
        <w:rPr>
          <w:lang w:val="el-GR"/>
        </w:rPr>
        <w:t xml:space="preserve">. Σε περίπτωση που εντός της ανωτέρω προθεσμίας των πέντε (5) </w:t>
      </w:r>
      <w:r w:rsidR="005E5D28">
        <w:rPr>
          <w:lang w:val="el-GR"/>
        </w:rPr>
        <w:t xml:space="preserve">ημερολογιακών </w:t>
      </w:r>
      <w:r w:rsidRPr="00930B6E">
        <w:rPr>
          <w:lang w:val="el-GR"/>
        </w:rPr>
        <w:t xml:space="preserve">ημερών ο ωφελούμενος προβάλλει </w:t>
      </w:r>
      <w:r w:rsidRPr="00930B6E">
        <w:rPr>
          <w:lang w:val="el-GR"/>
        </w:rPr>
        <w:lastRenderedPageBreak/>
        <w:t xml:space="preserve">αντιρρήσεις, ο Πάροχος ηλεκτρονικών επικοινωνιών ενημερώνεται σχετικά μέσω ειδικής λειτουργικότητας του Πληροφοριακού Συστήματος του Προγράμματος και προβαίνει στις αναγκαίες ενέργειες σε συνεργασία με τον ωφελούμενο εφόσον απαιτείται. Ακολούθως, ο Πάροχος ηλεκτρονικών επικοινωνιών δηλώνει, μέσω του Πληροφοριακού Συστήματος του Προγράμματος την επίλυση του ζητήματος. Σε αυτήν την περίπτωση δεν ισχύει ο ανωτέρω χρονικός περιορισμός των δέκα (10) </w:t>
      </w:r>
      <w:r w:rsidR="005E5D28">
        <w:rPr>
          <w:lang w:val="el-GR"/>
        </w:rPr>
        <w:t xml:space="preserve">ημερολογιακών </w:t>
      </w:r>
      <w:r w:rsidRPr="00930B6E">
        <w:rPr>
          <w:lang w:val="el-GR"/>
        </w:rPr>
        <w:t>ημερών, και ο Πάροχος ηλεκτρονικών επικοινωνιών θα μπορεί να δηλώσει την αρχική ημερομηνία ενεργοποίησης ενώ ο ωφελούμενος θα έχει εκ νέου το δικαίωμα να προβάλλει αντιρρήσεις, κατά τα ανωτέρω. Εφόσον ο ωφελούμενος έχει προβάλλει αντιρρήσεις και μέχρι την επίλυση του σχετικού ζητήματος, η παραγγελία θα αδρανοποιείται και ο Πάροχος ηλεκτρονικών επικοινωνιών δεν θα μπορεί να τη συμπεριλάβει σε αίτημα πληρωμή</w:t>
      </w:r>
      <w:r w:rsidR="005E5D28">
        <w:rPr>
          <w:lang w:val="el-GR"/>
        </w:rPr>
        <w:t>ς</w:t>
      </w:r>
      <w:r w:rsidRPr="00930B6E">
        <w:rPr>
          <w:lang w:val="el-GR"/>
        </w:rPr>
        <w:t xml:space="preserve">. Σε περίπτωση που το ζήτημα δεν επιλυθεί εντός τριάντα (30) </w:t>
      </w:r>
      <w:r w:rsidR="005E5D28">
        <w:rPr>
          <w:lang w:val="el-GR"/>
        </w:rPr>
        <w:t xml:space="preserve">ημερολογιακών </w:t>
      </w:r>
      <w:r w:rsidRPr="00930B6E">
        <w:rPr>
          <w:lang w:val="el-GR"/>
        </w:rPr>
        <w:t xml:space="preserve">ημερών, η παραγγελία θα ακυρώνεται και το </w:t>
      </w:r>
      <w:r w:rsidRPr="00930B6E">
        <w:rPr>
          <w:lang w:val="en-US"/>
        </w:rPr>
        <w:t>Voucher</w:t>
      </w:r>
      <w:r w:rsidRPr="00930B6E">
        <w:rPr>
          <w:lang w:val="el-GR"/>
        </w:rPr>
        <w:t xml:space="preserve"> θα αποδεσμεύεται από τον συγκεκριμένο Πάροχο ηλεκτρονικών επικοινωνιών ώστε να μπορεί να επαναχρησιμοποιηθεί από τον ωφελούμενο.</w:t>
      </w:r>
      <w:r w:rsidRPr="00930B6E">
        <w:rPr>
          <w:lang w:val="en-US"/>
        </w:rPr>
        <w:t> </w:t>
      </w:r>
      <w:r w:rsidR="005E5D28" w:rsidRPr="005E0918">
        <w:rPr>
          <w:lang w:val="el-GR"/>
        </w:rPr>
        <w:t xml:space="preserve">Ειδικότερα, σε περίπτωση που το ζήτημα δεν επιλυθεί εντός τριάντα (30) ημερολογιακών ημερών, σύμφωνα με τα ειδικώς οριζόμενα στον Εθνικό Κανονισμό Ανοικτού Διαδικτύου, ο ωφελούμενος δύναται να καταγγείλει τη Σύμβαση αζημίως. Στην περίπτωση αυτή ο Πάροχος θα πρέπει να αποδεσμεύσει  εντός πέντε (5) ημερολογιακών ημερών το </w:t>
      </w:r>
      <w:r w:rsidR="005E5D28" w:rsidRPr="005E5D28">
        <w:rPr>
          <w:lang w:val="en-US"/>
        </w:rPr>
        <w:t>Voucher</w:t>
      </w:r>
      <w:r w:rsidR="005E5D28" w:rsidRPr="005E0918">
        <w:rPr>
          <w:lang w:val="el-GR"/>
        </w:rPr>
        <w:t xml:space="preserve"> ώστε να μπορεί να επαναχρησιμοποιηθεί από τον ωφελούμενο.  Εάν ο ωφελούμενος δεν ασκήσει το δικαίωμα καταγγελίας της Σύμβασης, ο Πάροχος δύναται να ζητήσει από την Αναθέτουσα Αρχή (παραθέτοντας τα κατάλληλα τεκμήρια σύμφωνα με τα ειδικώς οριζόμενα στον Εθνικό Κανονισμό Ανοιχτού Διαδικτύου) την ολοκλήρωση του </w:t>
      </w:r>
      <w:r w:rsidR="005E5D28" w:rsidRPr="005E5D28">
        <w:rPr>
          <w:lang w:val="en-US"/>
        </w:rPr>
        <w:t>voucher</w:t>
      </w:r>
      <w:r w:rsidR="005E5D28" w:rsidRPr="005E0918">
        <w:rPr>
          <w:lang w:val="el-GR"/>
        </w:rPr>
        <w:t>, χωρίς την αποδοχή του ωφελουμένου.</w:t>
      </w:r>
    </w:p>
    <w:p w14:paraId="37F850A5" w14:textId="77777777" w:rsidR="00930B6E" w:rsidRPr="00930B6E" w:rsidRDefault="00930B6E" w:rsidP="00930B6E">
      <w:pPr>
        <w:rPr>
          <w:lang w:val="el-GR"/>
        </w:rPr>
      </w:pPr>
      <w:r w:rsidRPr="00930B6E">
        <w:rPr>
          <w:lang w:val="el-GR"/>
        </w:rPr>
        <w:t xml:space="preserve">Μετά την ενεργοποίηση της Υπηρεσίας </w:t>
      </w:r>
      <w:r w:rsidRPr="00930B6E">
        <w:rPr>
          <w:lang w:val="en-US"/>
        </w:rPr>
        <w:t>Gigabit</w:t>
      </w:r>
      <w:r w:rsidRPr="00930B6E">
        <w:rPr>
          <w:lang w:val="el-GR"/>
        </w:rPr>
        <w:t xml:space="preserve"> κατά τα ανωτέρω ο Πάροχος ηλεκτρονικών επικοινωνιών μπορεί να εντάξει τα σχετικά ποσά επιδότησης σε επόμενο αίτημα πληρωμής.</w:t>
      </w:r>
      <w:r w:rsidRPr="00930B6E">
        <w:rPr>
          <w:lang w:val="en-US"/>
        </w:rPr>
        <w:t> </w:t>
      </w:r>
    </w:p>
    <w:p w14:paraId="4C3A9F22" w14:textId="77777777" w:rsidR="00930B6E" w:rsidRPr="00930B6E" w:rsidRDefault="00930B6E" w:rsidP="00930B6E">
      <w:pPr>
        <w:rPr>
          <w:lang w:val="el-GR"/>
        </w:rPr>
      </w:pPr>
      <w:r w:rsidRPr="00930B6E">
        <w:rPr>
          <w:lang w:val="en-US"/>
        </w:rPr>
        <w:t> </w:t>
      </w:r>
    </w:p>
    <w:p w14:paraId="7FF7C958" w14:textId="77777777" w:rsidR="00930B6E" w:rsidRPr="00930B6E" w:rsidRDefault="00930B6E" w:rsidP="006D2C7C">
      <w:pPr>
        <w:numPr>
          <w:ilvl w:val="0"/>
          <w:numId w:val="83"/>
        </w:numPr>
        <w:rPr>
          <w:b/>
          <w:bCs/>
          <w:lang w:val="en-US"/>
        </w:rPr>
      </w:pPr>
      <w:r w:rsidRPr="00930B6E">
        <w:rPr>
          <w:b/>
          <w:bCs/>
          <w:lang w:val="el-GR"/>
        </w:rPr>
        <w:t>Διακοπή Υπηρεσίας Gigabit</w:t>
      </w:r>
      <w:r w:rsidRPr="00930B6E">
        <w:rPr>
          <w:b/>
          <w:bCs/>
          <w:lang w:val="en-US"/>
        </w:rPr>
        <w:t> </w:t>
      </w:r>
    </w:p>
    <w:p w14:paraId="7DE9FB59" w14:textId="77777777" w:rsidR="005E5D28" w:rsidRPr="005E5D28" w:rsidRDefault="005E5D28" w:rsidP="005E5D28">
      <w:pPr>
        <w:rPr>
          <w:lang w:val="el-GR"/>
        </w:rPr>
      </w:pPr>
      <w:r w:rsidRPr="005E5D28">
        <w:rPr>
          <w:lang w:val="el-GR"/>
        </w:rPr>
        <w:t xml:space="preserve">Σε περίπτωση που ο ωφελούμενος προβεί σε πρόωρη διακοπή της υπηρεσίας Gigabit σύμφωνα με τα προβλεπόμενα στους όρους της Σύμβασης παροχής υπηρεσιών, τότε οι Πάροχοι Ηλεκτρονικών Επικοινωνιών δύνανται να επιβάλουν Τέλος Πρόωρης Διακοπής σύμφωνα με τον Κανονισμό Γενικών Αδειών της ΕΕΤΤ και τη Σύμβαση παροχής υπηρεσιών. Οι Πάροχοι ηλεκτρονικών επικοινωνιών θα πρέπει να διασφαλίζουν ότι στο Τέλος Πρόωρης Διακοπής δεν περιλαμβάνονται στοιχεία κόστους που έχουν καλυφθεί από την οικονομική αξία του voucher (ενδεικτικά το εναπομείναν ποσό απόσβεσης που αφορά στην εγκατάσταση της οριζόντιας οπτικής καλωδίωσης για τη διασύνδεση της οριζόντιας ιδιοκτησίας με την υφιστάμενη κάθετη καλωδίωση, στον τερματικό εξοπλισμό ή στην ενεργοποίηση της υπηρεσίας). </w:t>
      </w:r>
    </w:p>
    <w:p w14:paraId="447E96FB" w14:textId="145C7ABF" w:rsidR="00930B6E" w:rsidRPr="0059717E" w:rsidRDefault="005E5D28" w:rsidP="005E5D28">
      <w:pPr>
        <w:rPr>
          <w:lang w:val="el-GR"/>
        </w:rPr>
      </w:pPr>
      <w:r w:rsidRPr="005E5D28">
        <w:rPr>
          <w:lang w:val="el-GR"/>
        </w:rPr>
        <w:t>Ειδικότερα, από το τελικό ποσό του τέλους πρόωρης διακοπής, όπως προκύπτει με εφαρμογή του Κανονισμού Γενικών Αδειών της ΕΕΤΤ, θα πρέπει να αφαιρείται το ποσό της επιδότησης του Προγράμματος Gigabit Connectivity Voucher που αντιστοιχεί στους εναπομείναντες μήνες, μετά τη χρονική στιγμή επέλευσης των αποτελεσμάτων της καταγγελίας, μέχρι την κανονική λήξη της σύμβασης (το ποσό αυτό υπολογίζεται με βάση την κατανομή του ποσού της επιδότησης καθ’ όλη τη διάρκεια ισχύος της σύμβασης).</w:t>
      </w:r>
    </w:p>
    <w:p w14:paraId="2A4FF149" w14:textId="5C826726" w:rsidR="00930B6E" w:rsidRPr="00930B6E" w:rsidRDefault="00930B6E" w:rsidP="006D2C7C">
      <w:pPr>
        <w:pStyle w:val="Heading3"/>
        <w:numPr>
          <w:ilvl w:val="3"/>
          <w:numId w:val="75"/>
        </w:numPr>
        <w:rPr>
          <w:lang w:val="el-GR"/>
        </w:rPr>
      </w:pPr>
      <w:bookmarkStart w:id="498" w:name="_Toc196735990"/>
      <w:r w:rsidRPr="00930B6E">
        <w:rPr>
          <w:lang w:val="el-GR"/>
        </w:rPr>
        <w:t xml:space="preserve">Αυθεντικοποίηση </w:t>
      </w:r>
      <w:r w:rsidR="002B4FFD" w:rsidRPr="00930B6E">
        <w:rPr>
          <w:lang w:val="el-GR"/>
        </w:rPr>
        <w:t>ωφελούμενων</w:t>
      </w:r>
      <w:r w:rsidRPr="00930B6E">
        <w:rPr>
          <w:lang w:val="el-GR"/>
        </w:rPr>
        <w:t xml:space="preserve"> στο Πληροφοριακό Σύστημα του Προγράμματος</w:t>
      </w:r>
      <w:bookmarkEnd w:id="498"/>
      <w:r w:rsidRPr="00930B6E">
        <w:rPr>
          <w:lang w:val="en-US"/>
        </w:rPr>
        <w:t> </w:t>
      </w:r>
    </w:p>
    <w:p w14:paraId="57E835CA" w14:textId="77777777" w:rsidR="00930B6E" w:rsidRDefault="00930B6E" w:rsidP="00930B6E">
      <w:pPr>
        <w:rPr>
          <w:lang w:val="el-GR"/>
        </w:rPr>
      </w:pPr>
      <w:r w:rsidRPr="00930B6E">
        <w:rPr>
          <w:lang w:val="el-GR"/>
        </w:rPr>
        <w:t xml:space="preserve">Οι ωφελούμενοι του Προγράμματος σε όλες τις περιπτώσεις χρήσης του Πληροφοριακού Συστήματος του Προγράμματος κατά τα ανωτέρω αυθεντικοποιούνται με χρήση των προσωπικών διαπιστευτηρίων του </w:t>
      </w:r>
      <w:r w:rsidRPr="00930B6E">
        <w:rPr>
          <w:lang w:val="en-US"/>
        </w:rPr>
        <w:t>taxisnet</w:t>
      </w:r>
      <w:r w:rsidRPr="00930B6E">
        <w:rPr>
          <w:lang w:val="el-GR"/>
        </w:rPr>
        <w:t xml:space="preserve"> με τη χρήση της Υπηρεσίας Αυθεντικοποίησης Χρηστών σε Πληροφοριακά Συστήματα τρίτων Φορέων (oAuth2.0) του Κέντρου Διαλειτουργικότητας του Υπουργείου Ψηφιακής Διακυβέρνησης.</w:t>
      </w:r>
      <w:r w:rsidRPr="00930B6E">
        <w:rPr>
          <w:lang w:val="en-US"/>
        </w:rPr>
        <w:t> </w:t>
      </w:r>
    </w:p>
    <w:p w14:paraId="22FE17DD" w14:textId="77777777" w:rsidR="00B874C5" w:rsidRDefault="00B874C5" w:rsidP="00930B6E">
      <w:pPr>
        <w:rPr>
          <w:lang w:val="el-GR"/>
        </w:rPr>
      </w:pPr>
    </w:p>
    <w:p w14:paraId="02F97360" w14:textId="77777777" w:rsidR="00B874C5" w:rsidRPr="00B874C5" w:rsidRDefault="00B874C5" w:rsidP="00930B6E">
      <w:pPr>
        <w:rPr>
          <w:lang w:val="el-GR"/>
        </w:rPr>
      </w:pPr>
    </w:p>
    <w:p w14:paraId="02647009" w14:textId="24D2FECA" w:rsidR="00930B6E" w:rsidRPr="00930B6E" w:rsidRDefault="00930B6E" w:rsidP="006D2C7C">
      <w:pPr>
        <w:numPr>
          <w:ilvl w:val="0"/>
          <w:numId w:val="93"/>
        </w:numPr>
        <w:rPr>
          <w:b/>
          <w:bCs/>
          <w:lang w:val="el-GR"/>
        </w:rPr>
      </w:pPr>
      <w:r w:rsidRPr="00930B6E">
        <w:rPr>
          <w:b/>
          <w:bCs/>
          <w:lang w:val="el-GR"/>
        </w:rPr>
        <w:t>Πρόσβαση και Διεπαφές Πληροφοριακού Συστήματος από τους Παρόχους ηλεκτρονικών επικοινωνιών </w:t>
      </w:r>
      <w:r w:rsidRPr="00930B6E">
        <w:rPr>
          <w:b/>
          <w:bCs/>
          <w:lang w:val="en-US"/>
        </w:rPr>
        <w:t> </w:t>
      </w:r>
    </w:p>
    <w:p w14:paraId="65B29166" w14:textId="77777777" w:rsidR="005E5D28" w:rsidRPr="006D2C7C" w:rsidRDefault="00930B6E" w:rsidP="005E5D28">
      <w:pPr>
        <w:pStyle w:val="PlainParagraph"/>
        <w:rPr>
          <w:rFonts w:eastAsia="Calibri"/>
          <w:sz w:val="22"/>
          <w:szCs w:val="22"/>
        </w:rPr>
      </w:pPr>
      <w:r w:rsidRPr="00930B6E">
        <w:rPr>
          <w:lang w:val="en-US"/>
        </w:rPr>
        <w:t> </w:t>
      </w:r>
      <w:r w:rsidR="005E5D28" w:rsidRPr="006D2C7C">
        <w:rPr>
          <w:rFonts w:eastAsia="Calibri"/>
          <w:sz w:val="22"/>
          <w:szCs w:val="22"/>
        </w:rPr>
        <w:t>Για τη διευκόλυνση των Παρόχων Ηλεκτρονικών Επικοινωνιών στη διαχείριση των v</w:t>
      </w:r>
      <w:r w:rsidR="005E5D28" w:rsidRPr="006D2C7C">
        <w:rPr>
          <w:rFonts w:eastAsia="Calibri"/>
          <w:sz w:val="22"/>
          <w:szCs w:val="22"/>
          <w:lang w:val="en-US"/>
        </w:rPr>
        <w:t>ouchers</w:t>
      </w:r>
      <w:r w:rsidR="005E5D28" w:rsidRPr="006D2C7C">
        <w:rPr>
          <w:rFonts w:eastAsia="Calibri"/>
          <w:sz w:val="22"/>
          <w:szCs w:val="22"/>
        </w:rPr>
        <w:t xml:space="preserve"> και την υλοποίηση των σχετικών διαδικασιών που περιγράφονται στον παρόντα Οδηγό, προβλέπονται οι ακόλουθες δυνατότητες που θα είναι διαθέσιμες προς όλους τους Παρόχους Hλεκτρονικών Eπικοινωνιών που θα εγγραφούν στο Πληροφοριακό Σύστημα του Προγράμματος:</w:t>
      </w:r>
    </w:p>
    <w:p w14:paraId="0E80F177" w14:textId="31353CFD" w:rsidR="005E5D28" w:rsidRPr="006D2C7C" w:rsidRDefault="005E5D28" w:rsidP="006D2C7C">
      <w:pPr>
        <w:pStyle w:val="ListParagraph"/>
        <w:numPr>
          <w:ilvl w:val="2"/>
          <w:numId w:val="229"/>
        </w:numPr>
        <w:suppressAutoHyphens w:val="0"/>
        <w:spacing w:after="0" w:line="300" w:lineRule="atLeast"/>
        <w:ind w:left="709" w:hanging="425"/>
        <w:rPr>
          <w:rFonts w:ascii="Calibri" w:eastAsia="Calibri" w:hAnsi="Calibri" w:cs="Arial"/>
          <w:lang w:val="el-GR" w:eastAsia="en-US"/>
        </w:rPr>
      </w:pPr>
      <w:r w:rsidRPr="006D2C7C">
        <w:rPr>
          <w:rFonts w:eastAsia="Yu Mincho"/>
          <w:lang w:val="el-GR" w:eastAsia="en-US"/>
        </w:rPr>
        <w:t xml:space="preserve">Δυνατότητα μαζικής θέασης </w:t>
      </w:r>
      <w:r w:rsidRPr="006D2C7C">
        <w:rPr>
          <w:rFonts w:eastAsia="Yu Mincho"/>
          <w:lang w:val="en-US" w:eastAsia="en-US"/>
        </w:rPr>
        <w:t>vouchers</w:t>
      </w:r>
      <w:r w:rsidRPr="006D2C7C">
        <w:rPr>
          <w:rFonts w:eastAsia="Yu Mincho"/>
          <w:lang w:val="el-GR" w:eastAsia="en-US"/>
        </w:rPr>
        <w:t xml:space="preserve"> σε μορφή πίνακα – </w:t>
      </w:r>
      <w:r w:rsidRPr="006D2C7C">
        <w:rPr>
          <w:rFonts w:eastAsia="Yu Mincho"/>
          <w:lang w:val="en-US" w:eastAsia="en-US"/>
        </w:rPr>
        <w:t>GUI</w:t>
      </w:r>
      <w:r w:rsidRPr="006D2C7C">
        <w:rPr>
          <w:rFonts w:eastAsia="Yu Mincho"/>
          <w:lang w:val="el-GR" w:eastAsia="en-US"/>
        </w:rPr>
        <w:t>: Οι Πάροχοι Ηλεκτρονικών Επικοινωνιών θα μπορούν να δουν το σύνολο των v</w:t>
      </w:r>
      <w:r w:rsidRPr="006D2C7C">
        <w:rPr>
          <w:rFonts w:eastAsia="Yu Mincho"/>
          <w:lang w:val="en-US" w:eastAsia="en-US"/>
        </w:rPr>
        <w:t>ouchers</w:t>
      </w:r>
      <w:r w:rsidRPr="006D2C7C">
        <w:rPr>
          <w:rFonts w:eastAsia="Yu Mincho"/>
          <w:lang w:val="el-GR" w:eastAsia="en-US"/>
        </w:rPr>
        <w:t xml:space="preserve"> που τους αφορούν με βάση την κατάσταση του v</w:t>
      </w:r>
      <w:r w:rsidRPr="006D2C7C">
        <w:rPr>
          <w:rFonts w:eastAsia="Yu Mincho"/>
          <w:lang w:eastAsia="en-US"/>
        </w:rPr>
        <w:t>oucher</w:t>
      </w:r>
      <w:r w:rsidRPr="006D2C7C">
        <w:rPr>
          <w:rFonts w:eastAsia="Yu Mincho"/>
          <w:lang w:val="el-GR" w:eastAsia="en-US"/>
        </w:rPr>
        <w:t xml:space="preserve"> (δηλαδή για τα v</w:t>
      </w:r>
      <w:r w:rsidRPr="006D2C7C">
        <w:rPr>
          <w:rFonts w:eastAsia="Yu Mincho"/>
          <w:lang w:eastAsia="en-US"/>
        </w:rPr>
        <w:t>ouchers</w:t>
      </w:r>
      <w:r w:rsidRPr="006D2C7C">
        <w:rPr>
          <w:rFonts w:eastAsia="Yu Mincho"/>
          <w:lang w:val="el-GR" w:eastAsia="en-US"/>
        </w:rPr>
        <w:t xml:space="preserve"> που έχουν οι ίδιοι θέσει στις καταστάσεις </w:t>
      </w:r>
      <w:r w:rsidRPr="006D2C7C">
        <w:rPr>
          <w:rFonts w:eastAsia="Yu Mincho"/>
          <w:lang w:eastAsia="en-US"/>
        </w:rPr>
        <w:t>Voucher</w:t>
      </w:r>
      <w:r w:rsidRPr="006D2C7C">
        <w:rPr>
          <w:rFonts w:eastAsia="Yu Mincho"/>
          <w:lang w:val="el-GR" w:eastAsia="en-US"/>
        </w:rPr>
        <w:t>_</w:t>
      </w:r>
      <w:r w:rsidRPr="006D2C7C">
        <w:rPr>
          <w:rFonts w:eastAsia="Yu Mincho"/>
          <w:lang w:eastAsia="en-US"/>
        </w:rPr>
        <w:t>reserved</w:t>
      </w:r>
      <w:r w:rsidRPr="006D2C7C">
        <w:rPr>
          <w:rFonts w:eastAsia="Yu Mincho"/>
          <w:lang w:val="el-GR" w:eastAsia="en-US"/>
        </w:rPr>
        <w:t xml:space="preserve">, </w:t>
      </w:r>
      <w:r w:rsidRPr="006D2C7C">
        <w:rPr>
          <w:rFonts w:eastAsia="Yu Mincho"/>
          <w:lang w:eastAsia="en-US"/>
        </w:rPr>
        <w:t>Voucher</w:t>
      </w:r>
      <w:r w:rsidRPr="006D2C7C">
        <w:rPr>
          <w:rFonts w:eastAsia="Yu Mincho"/>
          <w:lang w:val="el-GR" w:eastAsia="en-US"/>
        </w:rPr>
        <w:t>_</w:t>
      </w:r>
      <w:r w:rsidRPr="006D2C7C">
        <w:rPr>
          <w:rFonts w:eastAsia="Yu Mincho"/>
          <w:lang w:eastAsia="en-US"/>
        </w:rPr>
        <w:t>redeemed</w:t>
      </w:r>
      <w:r w:rsidRPr="006D2C7C">
        <w:rPr>
          <w:rFonts w:eastAsia="Yu Mincho"/>
          <w:lang w:val="el-GR" w:eastAsia="en-US"/>
        </w:rPr>
        <w:t xml:space="preserve">, </w:t>
      </w:r>
      <w:r w:rsidRPr="006D2C7C">
        <w:rPr>
          <w:rFonts w:eastAsia="Yu Mincho"/>
          <w:lang w:eastAsia="en-US"/>
        </w:rPr>
        <w:t>Voucher</w:t>
      </w:r>
      <w:r w:rsidRPr="006D2C7C">
        <w:rPr>
          <w:rFonts w:eastAsia="Yu Mincho"/>
          <w:lang w:val="el-GR" w:eastAsia="en-US"/>
        </w:rPr>
        <w:t>_</w:t>
      </w:r>
      <w:r w:rsidRPr="006D2C7C">
        <w:rPr>
          <w:rFonts w:eastAsia="Yu Mincho"/>
          <w:lang w:eastAsia="en-US"/>
        </w:rPr>
        <w:t>for</w:t>
      </w:r>
      <w:r w:rsidRPr="006D2C7C">
        <w:rPr>
          <w:rFonts w:eastAsia="Yu Mincho"/>
          <w:lang w:val="el-GR" w:eastAsia="en-US"/>
        </w:rPr>
        <w:t>_</w:t>
      </w:r>
      <w:r w:rsidRPr="006D2C7C">
        <w:rPr>
          <w:rFonts w:eastAsia="Yu Mincho"/>
          <w:lang w:eastAsia="en-US"/>
        </w:rPr>
        <w:t>payment</w:t>
      </w:r>
      <w:r w:rsidRPr="006D2C7C">
        <w:rPr>
          <w:rFonts w:eastAsia="Yu Mincho"/>
          <w:lang w:val="el-GR" w:eastAsia="en-US"/>
        </w:rPr>
        <w:t xml:space="preserve"> και </w:t>
      </w:r>
      <w:r w:rsidRPr="006D2C7C">
        <w:rPr>
          <w:rFonts w:eastAsia="Yu Mincho"/>
          <w:lang w:eastAsia="en-US"/>
        </w:rPr>
        <w:t>Voucher</w:t>
      </w:r>
      <w:r w:rsidRPr="006D2C7C">
        <w:rPr>
          <w:rFonts w:eastAsia="Yu Mincho"/>
          <w:lang w:val="el-GR" w:eastAsia="en-US"/>
        </w:rPr>
        <w:t>_</w:t>
      </w:r>
      <w:r w:rsidRPr="006D2C7C">
        <w:rPr>
          <w:rFonts w:eastAsia="Yu Mincho"/>
          <w:lang w:eastAsia="en-US"/>
        </w:rPr>
        <w:t>paid</w:t>
      </w:r>
      <w:r w:rsidRPr="006D2C7C">
        <w:rPr>
          <w:rFonts w:eastAsia="Yu Mincho"/>
          <w:lang w:val="el-GR" w:eastAsia="en-US"/>
        </w:rPr>
        <w:t xml:space="preserve"> - βλέπε και παρακάτ</w:t>
      </w:r>
      <w:r w:rsidRPr="006D2C7C">
        <w:rPr>
          <w:rFonts w:eastAsia="Calibri"/>
          <w:lang w:val="el-GR" w:eastAsia="en-US"/>
        </w:rPr>
        <w:t>ω).</w:t>
      </w:r>
    </w:p>
    <w:p w14:paraId="03BC1BEE" w14:textId="19366D87" w:rsidR="005E5D28" w:rsidRPr="006D2C7C" w:rsidRDefault="005E5D28" w:rsidP="006D2C7C">
      <w:pPr>
        <w:pStyle w:val="ListParagraph"/>
        <w:numPr>
          <w:ilvl w:val="2"/>
          <w:numId w:val="229"/>
        </w:numPr>
        <w:suppressAutoHyphens w:val="0"/>
        <w:spacing w:after="0" w:line="300" w:lineRule="atLeast"/>
        <w:ind w:left="709" w:hanging="425"/>
        <w:rPr>
          <w:rFonts w:eastAsia="Calibri"/>
          <w:lang w:val="el-GR" w:eastAsia="en-US"/>
        </w:rPr>
      </w:pPr>
      <w:r w:rsidRPr="006D2C7C">
        <w:rPr>
          <w:rFonts w:eastAsia="Calibri"/>
          <w:lang w:val="el-GR" w:eastAsia="en-US"/>
        </w:rPr>
        <w:t xml:space="preserve">Διεπαφή μαζικής εξαγωγής των στοιχείων σε μορφή πίνακα – </w:t>
      </w:r>
      <w:r w:rsidRPr="006D2C7C">
        <w:rPr>
          <w:rFonts w:eastAsia="Calibri"/>
          <w:lang w:eastAsia="en-US"/>
        </w:rPr>
        <w:t>GetVoucherStatus</w:t>
      </w:r>
      <w:r w:rsidRPr="006D2C7C">
        <w:rPr>
          <w:rFonts w:eastAsia="Calibri"/>
          <w:lang w:val="el-GR" w:eastAsia="en-US"/>
        </w:rPr>
        <w:t xml:space="preserve"> </w:t>
      </w:r>
      <w:r w:rsidRPr="006D2C7C">
        <w:rPr>
          <w:rFonts w:eastAsia="Calibri"/>
          <w:lang w:val="en-US" w:eastAsia="en-US"/>
        </w:rPr>
        <w:t>API</w:t>
      </w:r>
      <w:r w:rsidRPr="006D2C7C">
        <w:rPr>
          <w:rFonts w:eastAsia="Calibri"/>
          <w:lang w:val="el-GR" w:eastAsia="en-US"/>
        </w:rPr>
        <w:t>: ο πίνακας όπως εξειδικεύεται στο σημείο 1 ανωτέρω θα μπορεί να ανακληθεί και με τη μορφή προγραμματιστικής διεπαφής. Επιπλέον, οι Πάροχοι Ηλεκτρονικών Επικοινωνιών θα μπορούν να ελέγχουν την κατάσταση ενός v</w:t>
      </w:r>
      <w:r w:rsidRPr="006D2C7C">
        <w:rPr>
          <w:rFonts w:eastAsia="Calibri"/>
          <w:lang w:val="en-US" w:eastAsia="en-US"/>
        </w:rPr>
        <w:t>oucher</w:t>
      </w:r>
      <w:r w:rsidRPr="006D2C7C">
        <w:rPr>
          <w:rFonts w:eastAsia="Calibri"/>
          <w:lang w:val="el-GR" w:eastAsia="en-US"/>
        </w:rPr>
        <w:t>.</w:t>
      </w:r>
    </w:p>
    <w:p w14:paraId="628827B1" w14:textId="64C2CB4E" w:rsidR="005E5D28" w:rsidRPr="006D2C7C" w:rsidRDefault="005E5D28" w:rsidP="006D2C7C">
      <w:pPr>
        <w:pStyle w:val="ListParagraph"/>
        <w:numPr>
          <w:ilvl w:val="2"/>
          <w:numId w:val="229"/>
        </w:numPr>
        <w:suppressAutoHyphens w:val="0"/>
        <w:spacing w:after="0" w:line="300" w:lineRule="atLeast"/>
        <w:ind w:left="709" w:hanging="425"/>
        <w:rPr>
          <w:rFonts w:eastAsia="Calibri"/>
          <w:lang w:val="el-GR" w:eastAsia="en-US"/>
        </w:rPr>
      </w:pPr>
      <w:r w:rsidRPr="006D2C7C">
        <w:rPr>
          <w:rFonts w:eastAsia="Calibri"/>
          <w:lang w:val="el-GR" w:eastAsia="en-US"/>
        </w:rPr>
        <w:t xml:space="preserve">Διεπαφή για δέσμευση και εξαργύρωση </w:t>
      </w:r>
      <w:r w:rsidRPr="006D2C7C">
        <w:rPr>
          <w:rFonts w:eastAsia="Calibri"/>
          <w:lang w:val="en-US" w:eastAsia="en-US"/>
        </w:rPr>
        <w:t>Voucher</w:t>
      </w:r>
      <w:r w:rsidRPr="006D2C7C">
        <w:rPr>
          <w:rFonts w:eastAsia="Calibri"/>
          <w:lang w:val="el-GR" w:eastAsia="en-US"/>
        </w:rPr>
        <w:t xml:space="preserve"> – </w:t>
      </w:r>
      <w:r w:rsidRPr="006D2C7C">
        <w:rPr>
          <w:rFonts w:eastAsia="Calibri"/>
          <w:lang w:val="en-US" w:eastAsia="en-US"/>
        </w:rPr>
        <w:t>Update</w:t>
      </w:r>
      <w:r w:rsidRPr="006D2C7C">
        <w:rPr>
          <w:rFonts w:eastAsia="Calibri"/>
          <w:lang w:eastAsia="en-US"/>
        </w:rPr>
        <w:t>Voucher</w:t>
      </w:r>
      <w:r w:rsidRPr="006D2C7C">
        <w:rPr>
          <w:rFonts w:eastAsia="Calibri"/>
          <w:lang w:val="el-GR" w:eastAsia="en-US"/>
        </w:rPr>
        <w:t xml:space="preserve"> </w:t>
      </w:r>
      <w:r w:rsidRPr="006D2C7C">
        <w:rPr>
          <w:rFonts w:eastAsia="Calibri"/>
          <w:lang w:val="en-US" w:eastAsia="en-US"/>
        </w:rPr>
        <w:t>API</w:t>
      </w:r>
      <w:r w:rsidRPr="006D2C7C">
        <w:rPr>
          <w:rFonts w:eastAsia="Calibri"/>
          <w:lang w:val="el-GR" w:eastAsia="en-US"/>
        </w:rPr>
        <w:t>: Οι Πάροχοι Ηλεκτρονικών Επικοινωνιών θα μπορούν να προβούν σε δέσμευση ή εξαργύρωση του v</w:t>
      </w:r>
      <w:r w:rsidRPr="006D2C7C">
        <w:rPr>
          <w:rFonts w:eastAsia="Calibri"/>
          <w:lang w:val="en-US" w:eastAsia="en-US"/>
        </w:rPr>
        <w:t>oucher</w:t>
      </w:r>
      <w:r w:rsidRPr="006D2C7C">
        <w:rPr>
          <w:rFonts w:eastAsia="Calibri"/>
          <w:lang w:val="el-GR" w:eastAsia="en-US"/>
        </w:rPr>
        <w:t xml:space="preserve"> κάποιου τελικού αποδέκτη καλώντας την συγκεκριμένη διεπαφή. </w:t>
      </w:r>
    </w:p>
    <w:p w14:paraId="1C678DEA" w14:textId="66512FD0" w:rsidR="005E5D28" w:rsidRPr="006D2C7C" w:rsidRDefault="005E5D28" w:rsidP="006D2C7C">
      <w:pPr>
        <w:pStyle w:val="ListParagraph"/>
        <w:numPr>
          <w:ilvl w:val="2"/>
          <w:numId w:val="229"/>
        </w:numPr>
        <w:suppressAutoHyphens w:val="0"/>
        <w:spacing w:after="0" w:line="300" w:lineRule="atLeast"/>
        <w:ind w:left="709" w:hanging="425"/>
        <w:rPr>
          <w:rFonts w:eastAsia="Calibri"/>
          <w:lang w:val="el-GR" w:eastAsia="en-US"/>
        </w:rPr>
      </w:pPr>
      <w:r w:rsidRPr="006D2C7C">
        <w:rPr>
          <w:rFonts w:eastAsia="Calibri"/>
          <w:lang w:val="el-GR" w:eastAsia="en-US"/>
        </w:rPr>
        <w:t xml:space="preserve">Διεπαφή για αποστολή της σύμβασης παροχής υπηρεσίας μεταξύ Παρόχου-Ωφελούμενου – SebdVoucherContract </w:t>
      </w:r>
      <w:r w:rsidRPr="006D2C7C">
        <w:rPr>
          <w:rFonts w:eastAsia="Calibri"/>
          <w:lang w:val="en-US" w:eastAsia="en-US"/>
        </w:rPr>
        <w:t>API</w:t>
      </w:r>
      <w:r w:rsidRPr="006D2C7C">
        <w:rPr>
          <w:rFonts w:eastAsia="Calibri"/>
          <w:lang w:val="el-GR" w:eastAsia="en-US"/>
        </w:rPr>
        <w:t>: Οι Πάροχοι Ηλεκτρονικών Επικοινωνιών θα μπορούν να αποστέλλουν τη Σύμβαση παροχής υπηρεσίας σε ηλεκτρονική μορφή (σκαναρισμένο έντυπο με την υπογραφή του τελικού αποδέκτη -χωρίς δικαίωμα εξουσιοδότησης άλλου προσώπου για το σκοπό αυτό - ή, σε περίπτωση νομικού προσώπου, του νόμιμου εκπροσώπου του τελικού αποδέκτη). Ελλείψει ιδιόχειρης υπογραφής, υποβάλλεται η Σύμβαση παροχής υπηρεσιών σε ηλεκτρονική μορφή, συνοδευόμενη από το σχετικό αποδεικτικό για τη σύναψη Σύμβασης από απόσταση, όπως προκύπτει από το Πληροφοριακό Σύστημα του Παρόχου Ηλεκτρονικών Επικοινωνιών.</w:t>
      </w:r>
    </w:p>
    <w:p w14:paraId="156B0779" w14:textId="4BBC10F7" w:rsidR="00930B6E" w:rsidRPr="00930B6E" w:rsidRDefault="00930B6E" w:rsidP="00930B6E">
      <w:pPr>
        <w:rPr>
          <w:lang w:val="el-GR"/>
        </w:rPr>
      </w:pPr>
    </w:p>
    <w:p w14:paraId="460A5B0A" w14:textId="32A7453A" w:rsidR="00930B6E" w:rsidRPr="00930B6E" w:rsidRDefault="00930B6E" w:rsidP="006D2C7C">
      <w:pPr>
        <w:pStyle w:val="Heading3"/>
        <w:numPr>
          <w:ilvl w:val="3"/>
          <w:numId w:val="75"/>
        </w:numPr>
        <w:rPr>
          <w:lang w:val="el-GR"/>
        </w:rPr>
      </w:pPr>
      <w:bookmarkStart w:id="499" w:name="_Toc196735991"/>
      <w:r w:rsidRPr="00930B6E">
        <w:rPr>
          <w:lang w:val="el-GR"/>
        </w:rPr>
        <w:t>Διαδικασία για τους Παρόχους ηλεκτρονικών επικοινωνιών</w:t>
      </w:r>
      <w:bookmarkEnd w:id="499"/>
      <w:r w:rsidRPr="00930B6E">
        <w:rPr>
          <w:lang w:val="en-US"/>
        </w:rPr>
        <w:t> </w:t>
      </w:r>
    </w:p>
    <w:p w14:paraId="16535D4F" w14:textId="68CB4D8E" w:rsidR="00930B6E" w:rsidRPr="00930B6E" w:rsidRDefault="00930B6E" w:rsidP="006D2C7C">
      <w:pPr>
        <w:numPr>
          <w:ilvl w:val="0"/>
          <w:numId w:val="94"/>
        </w:numPr>
        <w:rPr>
          <w:b/>
          <w:bCs/>
          <w:lang w:val="el-GR"/>
        </w:rPr>
      </w:pPr>
      <w:r w:rsidRPr="00930B6E">
        <w:rPr>
          <w:b/>
          <w:bCs/>
          <w:lang w:val="el-GR"/>
        </w:rPr>
        <w:t>Προϋποθέσεις εγγραφής Παρόχου </w:t>
      </w:r>
    </w:p>
    <w:p w14:paraId="172F6EE7" w14:textId="77777777" w:rsidR="00930B6E" w:rsidRPr="000E0A2D" w:rsidRDefault="00930B6E" w:rsidP="00930B6E">
      <w:pPr>
        <w:rPr>
          <w:lang w:val="el-GR"/>
        </w:rPr>
      </w:pPr>
      <w:r w:rsidRPr="000E0A2D">
        <w:rPr>
          <w:lang w:val="el-GR"/>
        </w:rPr>
        <w:t>Οι Πάροχοι ηλεκτρονικών επικοινωνιών που το επιθυμούν θα μπορούν να εγγραφούν στο Πληροφοριακό Σύστημα του Προγράμματος υπό τις ακόλουθες προϋποθέσεις:</w:t>
      </w:r>
      <w:r w:rsidRPr="000E0A2D">
        <w:rPr>
          <w:lang w:val="en-US"/>
        </w:rPr>
        <w:t> </w:t>
      </w:r>
    </w:p>
    <w:p w14:paraId="5318808B" w14:textId="77777777" w:rsidR="005E5D28" w:rsidRPr="005E5D28" w:rsidRDefault="005E5D28" w:rsidP="005E5D28">
      <w:pPr>
        <w:ind w:left="720"/>
        <w:rPr>
          <w:lang w:val="el-GR"/>
        </w:rPr>
      </w:pPr>
      <w:r w:rsidRPr="005E5D28">
        <w:rPr>
          <w:lang w:val="el-GR"/>
        </w:rPr>
        <w:t>•</w:t>
      </w:r>
      <w:r w:rsidRPr="005E5D28">
        <w:rPr>
          <w:lang w:val="el-GR"/>
        </w:rPr>
        <w:tab/>
        <w:t>Να υποβάλουν Δήλωση Εγγραφής στο Πληροφοριακό Σύστημα του Προγράμματος με την αποδοχή των όρων και προϋποθέσεων του Προγράμματος, συνυποβάλλοντας Υπεύθυνη Δήλωση Πραγματικών Δικαιούχων (αρμοδίως υπογεγραμμένη ψηφιακά μέσω .gov ή φυσικά με γνήσιο υπογραφής) και εκτύπωση από το Μητρώο Πραγματικών Δικαιούχων.</w:t>
      </w:r>
    </w:p>
    <w:p w14:paraId="6E0829C3" w14:textId="77777777" w:rsidR="005E5D28" w:rsidRPr="005E5D28" w:rsidRDefault="005E5D28" w:rsidP="005E5D28">
      <w:pPr>
        <w:ind w:left="720"/>
        <w:rPr>
          <w:lang w:val="el-GR"/>
        </w:rPr>
      </w:pPr>
      <w:r w:rsidRPr="005E5D28">
        <w:rPr>
          <w:lang w:val="el-GR"/>
        </w:rPr>
        <w:t>•</w:t>
      </w:r>
      <w:r w:rsidRPr="005E5D28">
        <w:rPr>
          <w:lang w:val="el-GR"/>
        </w:rPr>
        <w:tab/>
        <w:t>Να είναι νόμιμα αδειοδοτημένοι βάσει του Κανονισμού Γενικών Αδειών της Ε.Ε.Τ.Τ.</w:t>
      </w:r>
    </w:p>
    <w:p w14:paraId="391FE932" w14:textId="4A3712CD" w:rsidR="005E5D28" w:rsidRPr="005E5D28" w:rsidRDefault="005E5D28" w:rsidP="005E0918">
      <w:pPr>
        <w:ind w:left="720"/>
        <w:rPr>
          <w:lang w:val="el-GR"/>
        </w:rPr>
      </w:pPr>
      <w:r w:rsidRPr="005E5D28">
        <w:rPr>
          <w:lang w:val="el-GR"/>
        </w:rPr>
        <w:t>•</w:t>
      </w:r>
      <w:r w:rsidRPr="005E5D28">
        <w:rPr>
          <w:lang w:val="el-GR"/>
        </w:rPr>
        <w:tab/>
        <w:t xml:space="preserve">Να μην συνιστούν προβληματικές επιχειρήσεις όπως ορίζονται στις σχετικές Κατευθυντήριες Οδηγίες της Ευρωπαϊκής Επιτροπής , να μην εκκρεμεί σε βάρος τους απόφαση ανάκτησης δυνάμει προηγούμενης απόφασης της Ευρωπαϊκής Επιτροπής καθώς και </w:t>
      </w:r>
      <w:r w:rsidRPr="005E5D28">
        <w:rPr>
          <w:lang w:val="el-GR"/>
        </w:rPr>
        <w:lastRenderedPageBreak/>
        <w:t>να μην υπάρχει εκκρεμής διαταγή ανάκτησης παράνομης και ασυμβίβαστης κρατικής ενίσχυσης δυνάμει απόφασης της Ε.Ε.</w:t>
      </w:r>
    </w:p>
    <w:p w14:paraId="3177EE81" w14:textId="77777777" w:rsidR="00930B6E" w:rsidRPr="005E5D28" w:rsidRDefault="00930B6E" w:rsidP="00930B6E">
      <w:pPr>
        <w:rPr>
          <w:lang w:val="el-GR"/>
        </w:rPr>
      </w:pPr>
      <w:r w:rsidRPr="005E5D28">
        <w:rPr>
          <w:lang w:val="el-GR"/>
        </w:rPr>
        <w:t xml:space="preserve">Επιπλέον, οι Πάροχοι ηλεκτρονικών επικοινωνιών που θα εγγραφούν στο Πληροφοριακό Σύστημα του Προγράμματος και θα υποβάλλουν Προσφορές για την παροχή Υπηρεσίας </w:t>
      </w:r>
      <w:r w:rsidRPr="005E5D28">
        <w:rPr>
          <w:lang w:val="en-US"/>
        </w:rPr>
        <w:t>Gigabit</w:t>
      </w:r>
      <w:r w:rsidRPr="005E5D28">
        <w:rPr>
          <w:lang w:val="el-GR"/>
        </w:rPr>
        <w:t xml:space="preserve"> αναλαμβάνουν την υποχρέωση να παρέχουν την Υπηρεσία </w:t>
      </w:r>
      <w:r w:rsidRPr="005E5D28">
        <w:rPr>
          <w:lang w:val="en-US"/>
        </w:rPr>
        <w:t>Gigabit</w:t>
      </w:r>
      <w:r w:rsidRPr="005E5D28">
        <w:rPr>
          <w:lang w:val="el-GR"/>
        </w:rPr>
        <w:t xml:space="preserve"> με έκπτωση τουλάχιστον ίση με το ποσό του </w:t>
      </w:r>
      <w:r w:rsidRPr="005E5D28">
        <w:rPr>
          <w:lang w:val="en-US"/>
        </w:rPr>
        <w:t>Voucher</w:t>
      </w:r>
      <w:r w:rsidRPr="005E5D28">
        <w:rPr>
          <w:lang w:val="el-GR"/>
        </w:rPr>
        <w:t xml:space="preserve"> σε σχέση με τα αντίστοιχα προγράμματα (με ίδια χαρακτηριστικά ταχύτητας και συμπεριλαμβανόμενων υποπροϊόντων) που προσφέρονται στις υπόλοιπες περιοχές της χώρας. Η έκπτωση μπορεί να διατεθεί με οποιονδήποτε τρόπο εντός της περιόδου της σύμβασης παροχής υπηρεσιών , σύμφωνα με την εμπορική πολιτική του παρόχου (πχ δωρεάν παροχή υπηρεσίας για κάποιους μήνες, ομοιόμορφη έκπτωση επί του μηνιαίου τέλους καθ’ όλη τη διάρκεια της σύμβασης). Επιπλέον, εάν η Υπηρεσία </w:t>
      </w:r>
      <w:r w:rsidRPr="005E5D28">
        <w:rPr>
          <w:lang w:val="en-US"/>
        </w:rPr>
        <w:t>Gigabit</w:t>
      </w:r>
      <w:r w:rsidRPr="005E5D28">
        <w:rPr>
          <w:lang w:val="el-GR"/>
        </w:rPr>
        <w:t xml:space="preserve"> παρέχεται από καθετοποιημένο πάροχο</w:t>
      </w:r>
      <w:r w:rsidRPr="005E5D28">
        <w:rPr>
          <w:vertAlign w:val="superscript"/>
          <w:lang w:val="el-GR"/>
        </w:rPr>
        <w:t>24</w:t>
      </w:r>
      <w:r w:rsidRPr="005E5D28">
        <w:rPr>
          <w:lang w:val="el-GR"/>
        </w:rPr>
        <w:t xml:space="preserve"> του οποίου το μερίδιο αγοράς στην λιανική αγορά ευρυζωνικών συνδέσεων</w:t>
      </w:r>
      <w:r w:rsidRPr="005E5D28">
        <w:rPr>
          <w:vertAlign w:val="superscript"/>
          <w:lang w:val="el-GR"/>
        </w:rPr>
        <w:t>25</w:t>
      </w:r>
      <w:r w:rsidRPr="005E5D28">
        <w:rPr>
          <w:lang w:val="el-GR"/>
        </w:rPr>
        <w:t xml:space="preserve"> είναι μεγαλύτερο από 20% τότε ο Πάροχος ηλεκτρονικών επικοινωνιών πρέπει να παρέχει τουλάχιστον μία υπηρεσία χονδρικής</w:t>
      </w:r>
      <w:r w:rsidRPr="005E5D28">
        <w:rPr>
          <w:vertAlign w:val="superscript"/>
          <w:lang w:val="el-GR"/>
        </w:rPr>
        <w:t>26</w:t>
      </w:r>
      <w:r w:rsidRPr="005E5D28">
        <w:rPr>
          <w:lang w:val="el-GR"/>
        </w:rPr>
        <w:t xml:space="preserve"> που να αντιστοιχεί σε κάθε διαθέσιμη ταχύτητα (ή συνδυασμό ταχυτήτων </w:t>
      </w:r>
      <w:r w:rsidRPr="005E5D28">
        <w:rPr>
          <w:lang w:val="en-US"/>
        </w:rPr>
        <w:t>download</w:t>
      </w:r>
      <w:r w:rsidRPr="005E5D28">
        <w:rPr>
          <w:lang w:val="el-GR"/>
        </w:rPr>
        <w:t>/</w:t>
      </w:r>
      <w:r w:rsidRPr="005E5D28">
        <w:rPr>
          <w:lang w:val="en-US"/>
        </w:rPr>
        <w:t>upload</w:t>
      </w:r>
      <w:r w:rsidRPr="005E5D28">
        <w:rPr>
          <w:lang w:val="el-GR"/>
        </w:rPr>
        <w:t>) των προϊόντων λιανικής που προσφέρει στη δράση και η οποία θα επιτρέπει σε άλλους παρόχους να παρέχουν αντίστοιχη υπηρεσία λιανικής.</w:t>
      </w:r>
      <w:r w:rsidRPr="005E5D28">
        <w:rPr>
          <w:lang w:val="en-US"/>
        </w:rPr>
        <w:t> </w:t>
      </w:r>
    </w:p>
    <w:p w14:paraId="610597F6" w14:textId="77777777" w:rsidR="00930B6E" w:rsidRPr="005E5D28" w:rsidRDefault="00930B6E" w:rsidP="00930B6E">
      <w:pPr>
        <w:rPr>
          <w:lang w:val="el-GR"/>
        </w:rPr>
      </w:pPr>
      <w:r w:rsidRPr="005E5D28">
        <w:rPr>
          <w:lang w:val="el-GR"/>
        </w:rPr>
        <w:t>Σε κάθε περίπτωση, η παροχή της υπηρεσίας χονδρικής (είτε προσφέρεται από καθετοποιημένο πάροχο με μερίδιο αγοράς μεγαλύτερο του 20%, είτε από πάροχο αποκλειστικά χονδρικής), θα πρέπει να γίνεται υπό όρους διαφάνειας και μη διακριτικής μεταχείρισης και σε τιμή όχι υψηλότερη από την αντίστοιχη ρυθμιζόμενη τιμή όπως αυτή καθορίζεται από την ΕΕΤΤ στο πλαίσιο της ρύθμισης της χονδρικής αγοράς τοπικής πρόσβασης</w:t>
      </w:r>
      <w:r w:rsidRPr="005E5D28">
        <w:rPr>
          <w:vertAlign w:val="superscript"/>
          <w:lang w:val="el-GR"/>
        </w:rPr>
        <w:t>27</w:t>
      </w:r>
      <w:r w:rsidRPr="005E5D28">
        <w:rPr>
          <w:lang w:val="el-GR"/>
        </w:rPr>
        <w:t>.</w:t>
      </w:r>
      <w:r w:rsidRPr="005E5D28">
        <w:rPr>
          <w:lang w:val="en-US"/>
        </w:rPr>
        <w:t> </w:t>
      </w:r>
    </w:p>
    <w:p w14:paraId="2EA3B50D" w14:textId="77777777" w:rsidR="00930B6E" w:rsidRPr="00930B6E" w:rsidRDefault="00930B6E" w:rsidP="00930B6E">
      <w:pPr>
        <w:rPr>
          <w:lang w:val="el-GR"/>
        </w:rPr>
      </w:pPr>
      <w:r w:rsidRPr="005E5D28">
        <w:rPr>
          <w:lang w:val="el-GR"/>
        </w:rPr>
        <w:t>Καθετοποιημένοι πάροχοι με ποσοστό μικρότερο από 20% μπορούν επίσης να προσφέρουν σε εθελοντική βάση υπηρεσίες χονδρικής σύμφωνα με τα ανωτέρω.</w:t>
      </w:r>
      <w:r w:rsidRPr="00930B6E">
        <w:rPr>
          <w:lang w:val="en-US"/>
        </w:rPr>
        <w:t> </w:t>
      </w:r>
    </w:p>
    <w:p w14:paraId="596570CA" w14:textId="0EE90C41" w:rsidR="00930B6E" w:rsidRPr="000E0A2D" w:rsidRDefault="00930B6E" w:rsidP="006D2C7C">
      <w:pPr>
        <w:numPr>
          <w:ilvl w:val="0"/>
          <w:numId w:val="94"/>
        </w:numPr>
        <w:rPr>
          <w:b/>
          <w:bCs/>
          <w:lang w:val="el-GR"/>
        </w:rPr>
      </w:pPr>
      <w:r w:rsidRPr="000E0A2D">
        <w:rPr>
          <w:b/>
          <w:bCs/>
          <w:lang w:val="el-GR"/>
        </w:rPr>
        <w:t>Υποβολή δήλωσης εγγραφής Παρόχου </w:t>
      </w:r>
    </w:p>
    <w:p w14:paraId="23A4D0A6" w14:textId="77777777" w:rsidR="00930B6E" w:rsidRPr="000E0A2D" w:rsidRDefault="00930B6E" w:rsidP="00930B6E">
      <w:pPr>
        <w:rPr>
          <w:lang w:val="el-GR"/>
        </w:rPr>
      </w:pPr>
      <w:r w:rsidRPr="000E0A2D">
        <w:rPr>
          <w:lang w:val="el-GR"/>
        </w:rPr>
        <w:t xml:space="preserve">Ο Πάροχος Ηλεκτρονικών Επικοινωνιών δύναται να υποβάλει αίτημα εγγραφής στο Πληροφοριακό Σύστημα του Προγράμματος αποστέλλοντας σχετικό αίτημα μέσω </w:t>
      </w:r>
      <w:r w:rsidRPr="000E0A2D">
        <w:rPr>
          <w:lang w:val="en-US"/>
        </w:rPr>
        <w:t>e</w:t>
      </w:r>
      <w:r w:rsidRPr="000E0A2D">
        <w:rPr>
          <w:lang w:val="el-GR"/>
        </w:rPr>
        <w:t>-</w:t>
      </w:r>
      <w:r w:rsidRPr="000E0A2D">
        <w:rPr>
          <w:lang w:val="en-US"/>
        </w:rPr>
        <w:t>mail</w:t>
      </w:r>
      <w:r w:rsidRPr="000E0A2D">
        <w:rPr>
          <w:lang w:val="el-GR"/>
        </w:rPr>
        <w:t xml:space="preserve"> προς το Γραφείο Τεχνικής Υποστήριξης. Η δυνατότητα εγγραφής στο Πληροφοριακό Σύστημα θα παραμείνει ανοικτή καθ’ όλη τη διάρκεια του Προγράμματος. Ειδικότερα, η διαδικασία υποβολής αιτήματος εγγραφής Παρόχου ηλεκτρονικών επικοινωνιών περιλαμβάνει τα ακόλουθα βήματα:</w:t>
      </w:r>
      <w:r w:rsidRPr="000E0A2D">
        <w:rPr>
          <w:lang w:val="en-US"/>
        </w:rPr>
        <w:t> </w:t>
      </w:r>
    </w:p>
    <w:p w14:paraId="04E52CED" w14:textId="77777777" w:rsidR="00930B6E" w:rsidRPr="000E0A2D" w:rsidRDefault="00930B6E" w:rsidP="00930B6E">
      <w:pPr>
        <w:rPr>
          <w:b/>
          <w:bCs/>
          <w:lang w:val="el-GR"/>
        </w:rPr>
      </w:pPr>
      <w:r w:rsidRPr="000E0A2D">
        <w:rPr>
          <w:i/>
          <w:iCs/>
          <w:u w:val="single"/>
          <w:lang w:val="el-GR"/>
        </w:rPr>
        <w:t>Βήμα 1: Υποβολή αιτήματος εγγραφής</w:t>
      </w:r>
      <w:r w:rsidRPr="000E0A2D">
        <w:rPr>
          <w:b/>
          <w:bCs/>
          <w:lang w:val="en-US"/>
        </w:rPr>
        <w:t> </w:t>
      </w:r>
    </w:p>
    <w:p w14:paraId="66F9318C" w14:textId="77777777" w:rsidR="00930B6E" w:rsidRPr="000E0A2D" w:rsidRDefault="00930B6E" w:rsidP="00930B6E">
      <w:pPr>
        <w:rPr>
          <w:lang w:val="el-GR"/>
        </w:rPr>
      </w:pPr>
      <w:r w:rsidRPr="000E0A2D">
        <w:rPr>
          <w:lang w:val="el-GR"/>
        </w:rPr>
        <w:t xml:space="preserve">Ο Πάροχος Ηλεκτρονικών Επικοινωνιών προκειμένου να υποβάλει αίτημα εγγραφής στο Πληροφοριακό Σύστημα του Προγράμματος πρέπει να υποβάλει μέσω </w:t>
      </w:r>
      <w:r w:rsidRPr="000E0A2D">
        <w:rPr>
          <w:lang w:val="en-US"/>
        </w:rPr>
        <w:t>e</w:t>
      </w:r>
      <w:r w:rsidRPr="000E0A2D">
        <w:rPr>
          <w:lang w:val="el-GR"/>
        </w:rPr>
        <w:t>-</w:t>
      </w:r>
      <w:r w:rsidRPr="000E0A2D">
        <w:rPr>
          <w:lang w:val="en-US"/>
        </w:rPr>
        <w:t>mail</w:t>
      </w:r>
      <w:r w:rsidRPr="000E0A2D">
        <w:rPr>
          <w:lang w:val="el-GR"/>
        </w:rPr>
        <w:t xml:space="preserve"> προς το Γραφείο Τεχνικής Υποστήριξης, υπεύθυνη δήλωση του νομίμου εκπροσώπου του στην οποία θα δηλώνεται:</w:t>
      </w:r>
      <w:r w:rsidRPr="000E0A2D">
        <w:rPr>
          <w:lang w:val="en-US"/>
        </w:rPr>
        <w:t> </w:t>
      </w:r>
    </w:p>
    <w:p w14:paraId="4A026ADD" w14:textId="77777777" w:rsidR="00AE771C" w:rsidRPr="00AE771C" w:rsidRDefault="00AE771C" w:rsidP="006D2C7C">
      <w:pPr>
        <w:numPr>
          <w:ilvl w:val="0"/>
          <w:numId w:val="84"/>
        </w:numPr>
        <w:rPr>
          <w:lang w:val="el-GR"/>
        </w:rPr>
      </w:pPr>
      <w:r w:rsidRPr="00AE771C">
        <w:rPr>
          <w:lang w:val="el-GR"/>
        </w:rPr>
        <w:t xml:space="preserve">η επιθυμία εγγραφής του στο Πληροφοριακό Σύστημα του Προγράμματος, </w:t>
      </w:r>
    </w:p>
    <w:p w14:paraId="59CA7DB8" w14:textId="77777777" w:rsidR="00AE771C" w:rsidRPr="00AE771C" w:rsidRDefault="00AE771C" w:rsidP="006D2C7C">
      <w:pPr>
        <w:numPr>
          <w:ilvl w:val="0"/>
          <w:numId w:val="84"/>
        </w:numPr>
        <w:rPr>
          <w:lang w:val="el-GR"/>
        </w:rPr>
      </w:pPr>
      <w:r w:rsidRPr="00AE771C">
        <w:rPr>
          <w:lang w:val="el-GR"/>
        </w:rPr>
        <w:t xml:space="preserve">η αποδοχή των όρων του Προγράμματος, </w:t>
      </w:r>
    </w:p>
    <w:p w14:paraId="4845E917" w14:textId="77777777" w:rsidR="00AE771C" w:rsidRPr="00AE771C" w:rsidRDefault="00AE771C" w:rsidP="006D2C7C">
      <w:pPr>
        <w:numPr>
          <w:ilvl w:val="0"/>
          <w:numId w:val="84"/>
        </w:numPr>
        <w:rPr>
          <w:lang w:val="el-GR"/>
        </w:rPr>
      </w:pPr>
      <w:r w:rsidRPr="00AE771C">
        <w:rPr>
          <w:lang w:val="el-GR"/>
        </w:rPr>
        <w:t xml:space="preserve">η αποδοχή της υποχρέωσης παροχής της υπηρεσίας Gigabit με έκπτωση τουλάχιστον ίση με το ποσό του voucher σε σχέση με τα αντίστοιχα προγράμματα (με ίδια χαρακτηριστικά ταχύτητας και συμπεριλαμβανόμενων υποπροϊόντων) που προσφέρονταν κατά το χρονικό διάστημα πριν από την προκήρυξη του Προγράμματος  σύμφωνα με τα καθοριζόμενα στον Οδηγό του Προγράμματος, </w:t>
      </w:r>
    </w:p>
    <w:p w14:paraId="3D0BEAC0" w14:textId="77777777" w:rsidR="00AE771C" w:rsidRPr="00AE771C" w:rsidRDefault="00AE771C" w:rsidP="006D2C7C">
      <w:pPr>
        <w:numPr>
          <w:ilvl w:val="0"/>
          <w:numId w:val="84"/>
        </w:numPr>
        <w:rPr>
          <w:lang w:val="el-GR"/>
        </w:rPr>
      </w:pPr>
      <w:r w:rsidRPr="00AE771C">
        <w:rPr>
          <w:lang w:val="el-GR"/>
        </w:rPr>
        <w:t>η αποδοχή της υποχρέωσης παροχής χονδρικής υπηρεσίας (εφόσον εφαρμόζεται) σύμφωνα με τα καθοριζόμενα στον Οδηγό του Προγράμματος,</w:t>
      </w:r>
    </w:p>
    <w:p w14:paraId="0D39A7F6" w14:textId="77777777" w:rsidR="00AE771C" w:rsidRPr="00AE771C" w:rsidRDefault="00AE771C" w:rsidP="006D2C7C">
      <w:pPr>
        <w:numPr>
          <w:ilvl w:val="0"/>
          <w:numId w:val="84"/>
        </w:numPr>
        <w:rPr>
          <w:lang w:val="el-GR"/>
        </w:rPr>
      </w:pPr>
      <w:r w:rsidRPr="00AE771C">
        <w:rPr>
          <w:lang w:val="el-GR"/>
        </w:rPr>
        <w:t xml:space="preserve">δεν συνιστά προβληματική επιχείρηση όπως ορίζεται στις σχετικές Κατευθυντήριες Οδηγίες της Ευρωπαϊκής Επιτροπής και δεν εκκρεμεί σε βάρος της απόφαση ανάκτησης δυνάμει προηγούμενης απόφασης της Ευρωπαϊκής Επιτροπής, καθώς και δεν υπάρχει εκκρεμής </w:t>
      </w:r>
      <w:r w:rsidRPr="00AE771C">
        <w:rPr>
          <w:lang w:val="el-GR"/>
        </w:rPr>
        <w:lastRenderedPageBreak/>
        <w:t>διαταγή ανάκτησης παράνομης και ασυμβίβαστης κρατικής ενίσχυσης δυνάμει απόφασης της Ε.Ε,</w:t>
      </w:r>
    </w:p>
    <w:p w14:paraId="77ED4488" w14:textId="77777777" w:rsidR="00AE771C" w:rsidRPr="00AE771C" w:rsidRDefault="00AE771C" w:rsidP="006D2C7C">
      <w:pPr>
        <w:numPr>
          <w:ilvl w:val="0"/>
          <w:numId w:val="84"/>
        </w:numPr>
        <w:rPr>
          <w:lang w:val="el-GR"/>
        </w:rPr>
      </w:pPr>
      <w:r w:rsidRPr="00AE771C">
        <w:rPr>
          <w:lang w:val="el-GR"/>
        </w:rPr>
        <w:t>το φυσικό πρόσωπο που εξουσιοδοτείται να ενεργεί ως εκπρόσωπος του Παρόχου (Υπεύθυνος Προγράμματος Παρόχου), τόσο για λόγους επικοινωνίας, όσο και για τη διεκπεραίωση του συνόλου των εργασιών και ενεργειών που εκτελούνται ηλεκτρονικά στο πλαίσιο του Προγράμματος καθώς και τα στοιχεία επικοινωνίας του (όνομα, επώνυμο, πατρώνυμο, e-mail, τηλέφωνο και Α.Φ.Μ),</w:t>
      </w:r>
    </w:p>
    <w:p w14:paraId="646B1023" w14:textId="77777777" w:rsidR="00AE771C" w:rsidRPr="00AE771C" w:rsidRDefault="00AE771C" w:rsidP="006D2C7C">
      <w:pPr>
        <w:numPr>
          <w:ilvl w:val="0"/>
          <w:numId w:val="84"/>
        </w:numPr>
        <w:rPr>
          <w:lang w:val="el-GR"/>
        </w:rPr>
      </w:pPr>
      <w:r w:rsidRPr="00AE771C">
        <w:rPr>
          <w:lang w:val="el-GR"/>
        </w:rPr>
        <w:t>τους εγκεκριμένους χρήστες και τα στοιχεία επικοινωνίας τους (όνομα, επώνυμο, πατρώνυμο, e-mail, τηλέφωνο και Α.Φ.Μ), οι οποίοι θα έχουν πρόσβαση στο Πληροφοριακό Σύστημα του Προγράμματος για τις λειτουργίες που αφορούν στους Παρόχους Ηλεκτρονικών Επικοινωνιών,</w:t>
      </w:r>
    </w:p>
    <w:p w14:paraId="7A56FCEE" w14:textId="77777777" w:rsidR="00AE771C" w:rsidRPr="00AE771C" w:rsidRDefault="00AE771C" w:rsidP="006D2C7C">
      <w:pPr>
        <w:numPr>
          <w:ilvl w:val="0"/>
          <w:numId w:val="84"/>
        </w:numPr>
        <w:rPr>
          <w:lang w:val="el-GR"/>
        </w:rPr>
      </w:pPr>
      <w:r w:rsidRPr="00AE771C">
        <w:rPr>
          <w:lang w:val="el-GR"/>
        </w:rPr>
        <w:t>ότι είναι νόμιμα αδειοδοτημένος και λειτουργεί υπό το καθεστώς γενικής άδειας βάσει του Κανονισμού Γενικών Αδειών της ΕΕΤΤ και</w:t>
      </w:r>
    </w:p>
    <w:p w14:paraId="76323E14" w14:textId="77777777" w:rsidR="00AE771C" w:rsidRPr="00AE771C" w:rsidRDefault="00AE771C" w:rsidP="006D2C7C">
      <w:pPr>
        <w:numPr>
          <w:ilvl w:val="0"/>
          <w:numId w:val="84"/>
        </w:numPr>
        <w:rPr>
          <w:lang w:val="el-GR"/>
        </w:rPr>
      </w:pPr>
      <w:r w:rsidRPr="00AE771C">
        <w:rPr>
          <w:lang w:val="el-GR"/>
        </w:rPr>
        <w:t>ο αριθμός του τραπεζικού λογαριασμού (υπό τη μορφή ΙΒΑΝ) προς τον οποίο θα γίνονται οι πληρωμές και η Τράπεζα στην οποία τηρείται.</w:t>
      </w:r>
    </w:p>
    <w:p w14:paraId="75B3AD57" w14:textId="77777777" w:rsidR="00AE771C" w:rsidRPr="00AE771C" w:rsidRDefault="00AE771C" w:rsidP="005E0918">
      <w:pPr>
        <w:ind w:left="360"/>
        <w:rPr>
          <w:lang w:val="el-GR"/>
        </w:rPr>
      </w:pPr>
      <w:r w:rsidRPr="00AE771C">
        <w:rPr>
          <w:lang w:val="el-GR"/>
        </w:rPr>
        <w:t xml:space="preserve">Η Υπεύθυνη Δήλωση θα πρέπει να συνοδεύεται από Πιστοποιητικό Ισχύουσας Εκπροσώπησης και αντίγραφο της αντίστοιχης καταχώρησης στο ΓΕΜΗ από το οποίο να προκύπτει (να είναι εμφανές) το όνομα του υπογράφοντος της/των Υπεύθυνης/ων Δήλωσης/εων. Αναλόγως της νομικής μορφής της επιχείρησης, εφόσον τα παραπάνω έγγραφα δεν είναι επαρκή ή δεν εκδίδονται (πχ ατομική επιχείρηση), προσκομίζεται Γενικό Πιστοποιητικό  ή άλλο έγγραφο που συνδυαστικά με το προηγούμενο ή αυτοτελώς τεκμηριώνει τη νόμιμη εκπροσώπηση του υπογράφοντος τη δήλωση. </w:t>
      </w:r>
    </w:p>
    <w:p w14:paraId="48BDD3B0" w14:textId="77777777" w:rsidR="00AE771C" w:rsidRPr="00AE771C" w:rsidRDefault="00AE771C" w:rsidP="005E0918">
      <w:pPr>
        <w:ind w:left="720"/>
        <w:rPr>
          <w:lang w:val="el-GR"/>
        </w:rPr>
      </w:pPr>
    </w:p>
    <w:p w14:paraId="13BA96AA" w14:textId="77777777" w:rsidR="00930B6E" w:rsidRPr="00AE771C" w:rsidRDefault="00930B6E" w:rsidP="00930B6E">
      <w:pPr>
        <w:rPr>
          <w:b/>
          <w:bCs/>
          <w:lang w:val="el-GR"/>
        </w:rPr>
      </w:pPr>
      <w:r w:rsidRPr="00AE771C">
        <w:rPr>
          <w:i/>
          <w:iCs/>
          <w:u w:val="single"/>
          <w:lang w:val="el-GR"/>
        </w:rPr>
        <w:t>Βήμα 2: Ενεργοποίηση Παρόχου ηλεκτρονικών επικοινωνιών</w:t>
      </w:r>
      <w:r w:rsidRPr="00AE771C">
        <w:rPr>
          <w:b/>
          <w:bCs/>
          <w:lang w:val="en-US"/>
        </w:rPr>
        <w:t> </w:t>
      </w:r>
    </w:p>
    <w:p w14:paraId="7832A131" w14:textId="1CC1247C" w:rsidR="00930B6E" w:rsidRPr="00AE771C" w:rsidRDefault="00930B6E" w:rsidP="00930B6E">
      <w:pPr>
        <w:rPr>
          <w:lang w:val="el-GR"/>
        </w:rPr>
      </w:pPr>
      <w:r w:rsidRPr="00AE771C">
        <w:rPr>
          <w:lang w:val="el-GR"/>
        </w:rPr>
        <w:t xml:space="preserve">Σε περίπτωση που η δήλωση εγγραφής δεν είναι πλήρης απορρίπτεται από το Φορέα Υλοποίησης ενώ σε περίπτωση που είναι πλήρης ο Πάροχος Ηλεκτρονικών Επικοινωνιών αποκτά πρόσβαση στο Πληροφοριακό Σύστημα. Τα αποτελέσματα κοινοποιούνται στον Πάροχο ηλεκτρονικών επικοινωνιών μέσω αποστολής </w:t>
      </w:r>
      <w:r w:rsidRPr="00AE771C">
        <w:rPr>
          <w:lang w:val="en-US"/>
        </w:rPr>
        <w:t>e</w:t>
      </w:r>
      <w:r w:rsidRPr="00AE771C">
        <w:rPr>
          <w:lang w:val="el-GR"/>
        </w:rPr>
        <w:t>-</w:t>
      </w:r>
      <w:r w:rsidRPr="00AE771C">
        <w:rPr>
          <w:lang w:val="en-US"/>
        </w:rPr>
        <w:t>mail</w:t>
      </w:r>
      <w:r w:rsidRPr="00AE771C">
        <w:rPr>
          <w:lang w:val="el-GR"/>
        </w:rPr>
        <w:t xml:space="preserve"> στον Υπεύθυνο Προγράμματος Παρόχου.</w:t>
      </w:r>
      <w:r w:rsidRPr="00AE771C">
        <w:rPr>
          <w:lang w:val="en-US"/>
        </w:rPr>
        <w:t> </w:t>
      </w:r>
    </w:p>
    <w:p w14:paraId="495EBFCC" w14:textId="77777777" w:rsidR="00930B6E" w:rsidRPr="00AE771C" w:rsidRDefault="00930B6E" w:rsidP="00930B6E">
      <w:pPr>
        <w:rPr>
          <w:lang w:val="el-GR"/>
        </w:rPr>
      </w:pPr>
      <w:r w:rsidRPr="00AE771C">
        <w:rPr>
          <w:lang w:val="el-GR"/>
        </w:rPr>
        <w:t>Με την ενεργοποίηση του Παρόχου ηλεκτρονικών επικοινωνιών, όλη η επικοινωνία και η ανταλλαγή πληροφορίας θα πραγματοποιείται μέσω του Υπευθύνου Προγράμματος Παρόχου.</w:t>
      </w:r>
      <w:r w:rsidRPr="00AE771C">
        <w:rPr>
          <w:lang w:val="en-US"/>
        </w:rPr>
        <w:t> </w:t>
      </w:r>
    </w:p>
    <w:p w14:paraId="52F0DDA2" w14:textId="77777777" w:rsidR="00930B6E" w:rsidRPr="00AE771C" w:rsidRDefault="00930B6E" w:rsidP="00930B6E">
      <w:pPr>
        <w:rPr>
          <w:b/>
          <w:bCs/>
          <w:lang w:val="el-GR"/>
        </w:rPr>
      </w:pPr>
      <w:r w:rsidRPr="00AE771C">
        <w:rPr>
          <w:i/>
          <w:iCs/>
          <w:u w:val="single"/>
          <w:lang w:val="el-GR"/>
        </w:rPr>
        <w:t>Βήμα 3: Ορισμός επιπλέον εγκεκριμένων χρηστών – διαγραφή υφιστάμενων χρηστών</w:t>
      </w:r>
      <w:r w:rsidRPr="00AE771C">
        <w:rPr>
          <w:b/>
          <w:bCs/>
          <w:lang w:val="en-US"/>
        </w:rPr>
        <w:t> </w:t>
      </w:r>
    </w:p>
    <w:p w14:paraId="7D737899" w14:textId="77777777" w:rsidR="00930B6E" w:rsidRDefault="00930B6E" w:rsidP="006D2C7C">
      <w:pPr>
        <w:numPr>
          <w:ilvl w:val="0"/>
          <w:numId w:val="85"/>
        </w:numPr>
        <w:rPr>
          <w:lang w:val="el-GR"/>
        </w:rPr>
      </w:pPr>
      <w:r w:rsidRPr="00AE771C">
        <w:rPr>
          <w:lang w:val="el-GR"/>
        </w:rPr>
        <w:t xml:space="preserve">Ο Υπεύθυνος Προγράμματος Παρόχου μπορεί να αιτείται τον ορισμό επιπλέον εγκεκριμένων χρηστών ή τη διαγραφή υφιστάμενων χρηστών αποστέλλοντας μέσω </w:t>
      </w:r>
      <w:r w:rsidRPr="00AE771C">
        <w:rPr>
          <w:lang w:val="en-US"/>
        </w:rPr>
        <w:t>e</w:t>
      </w:r>
      <w:r w:rsidRPr="00AE771C">
        <w:rPr>
          <w:lang w:val="el-GR"/>
        </w:rPr>
        <w:t>-</w:t>
      </w:r>
      <w:r w:rsidRPr="00AE771C">
        <w:rPr>
          <w:lang w:val="en-US"/>
        </w:rPr>
        <w:t>mail</w:t>
      </w:r>
      <w:r w:rsidRPr="00AE771C">
        <w:rPr>
          <w:lang w:val="el-GR"/>
        </w:rPr>
        <w:t xml:space="preserve"> προς το Γραφείο Τεχνικής Υποστήριξης σχετικό αίτημα με τα στοιχεία επικοινωνίας των ανωτέρω χρηστών (όνομα, επώνυμο, πατρώνυμο, </w:t>
      </w:r>
      <w:r w:rsidRPr="00AE771C">
        <w:rPr>
          <w:lang w:val="en-US"/>
        </w:rPr>
        <w:t>e</w:t>
      </w:r>
      <w:r w:rsidRPr="00AE771C">
        <w:rPr>
          <w:lang w:val="el-GR"/>
        </w:rPr>
        <w:t>-</w:t>
      </w:r>
      <w:r w:rsidRPr="00AE771C">
        <w:rPr>
          <w:lang w:val="en-US"/>
        </w:rPr>
        <w:t>mail</w:t>
      </w:r>
      <w:r w:rsidRPr="00AE771C">
        <w:rPr>
          <w:lang w:val="el-GR"/>
        </w:rPr>
        <w:t>, τηλέφωνο και ΑΦΜ).</w:t>
      </w:r>
      <w:r w:rsidRPr="00AE771C">
        <w:rPr>
          <w:lang w:val="en-US"/>
        </w:rPr>
        <w:t> </w:t>
      </w:r>
    </w:p>
    <w:p w14:paraId="48F75818" w14:textId="77777777" w:rsidR="00F17492" w:rsidRPr="00AE771C" w:rsidRDefault="00F17492" w:rsidP="00F17492">
      <w:pPr>
        <w:ind w:left="720"/>
        <w:rPr>
          <w:lang w:val="el-GR"/>
        </w:rPr>
      </w:pPr>
    </w:p>
    <w:p w14:paraId="51E6833C" w14:textId="5EEF3D60" w:rsidR="00930B6E" w:rsidRPr="00AE771C" w:rsidRDefault="00930B6E" w:rsidP="006D2C7C">
      <w:pPr>
        <w:numPr>
          <w:ilvl w:val="0"/>
          <w:numId w:val="94"/>
        </w:numPr>
        <w:rPr>
          <w:b/>
          <w:bCs/>
          <w:lang w:val="el-GR"/>
        </w:rPr>
      </w:pPr>
      <w:r w:rsidRPr="00AE771C">
        <w:rPr>
          <w:b/>
          <w:bCs/>
          <w:lang w:val="el-GR"/>
        </w:rPr>
        <w:t>Διαγραφή Παρόχου από το Πληροφοριακό Σύστημα </w:t>
      </w:r>
    </w:p>
    <w:p w14:paraId="1345862B" w14:textId="6F815156" w:rsidR="00930B6E" w:rsidRPr="00930B6E" w:rsidRDefault="00930B6E" w:rsidP="00930B6E">
      <w:pPr>
        <w:rPr>
          <w:lang w:val="el-GR"/>
        </w:rPr>
      </w:pPr>
      <w:r w:rsidRPr="00AE771C">
        <w:rPr>
          <w:lang w:val="el-GR"/>
        </w:rPr>
        <w:t>Ο Φορέας Υλοποίησης διατηρεί το δικαίωμα διαγραφής ενός Παρόχου ηλεκτρονικών επικοινωνιών από το Πληροφοριακό Σύστημα του Προγράμματος εφόσον δεν πληρούνται πλέον οι προϋποθέσεις εγγραφής στο Πληροφοριακό Σύστημα (πχ δεν είναι νόμιμα αδειοδοτημένος).</w:t>
      </w:r>
      <w:r w:rsidRPr="00930B6E">
        <w:rPr>
          <w:lang w:val="en-US"/>
        </w:rPr>
        <w:t> </w:t>
      </w:r>
    </w:p>
    <w:p w14:paraId="6D38CC47" w14:textId="77777777" w:rsidR="00930B6E" w:rsidRPr="00930B6E" w:rsidRDefault="00930B6E" w:rsidP="00930B6E">
      <w:pPr>
        <w:rPr>
          <w:lang w:val="el-GR"/>
        </w:rPr>
      </w:pPr>
      <w:r w:rsidRPr="00930B6E">
        <w:rPr>
          <w:lang w:val="en-US"/>
        </w:rPr>
        <w:t> </w:t>
      </w:r>
    </w:p>
    <w:p w14:paraId="3701A386" w14:textId="06C496FA" w:rsidR="00930B6E" w:rsidRPr="00930B6E" w:rsidRDefault="001322BA" w:rsidP="00540BCC">
      <w:pPr>
        <w:pStyle w:val="Heading3"/>
        <w:numPr>
          <w:ilvl w:val="0"/>
          <w:numId w:val="0"/>
        </w:numPr>
        <w:ind w:left="426"/>
        <w:rPr>
          <w:lang w:val="el-GR"/>
        </w:rPr>
      </w:pPr>
      <w:bookmarkStart w:id="500" w:name="_Toc196735992"/>
      <w:r w:rsidRPr="005E0918">
        <w:rPr>
          <w:lang w:val="el-GR"/>
        </w:rPr>
        <w:lastRenderedPageBreak/>
        <w:t xml:space="preserve">2.2.2.4.1 </w:t>
      </w:r>
      <w:r w:rsidR="00930B6E" w:rsidRPr="00930B6E">
        <w:rPr>
          <w:lang w:val="el-GR"/>
        </w:rPr>
        <w:t>Διαδικασία ανάρτησης και έγκρισης Προσφορών των Παρόχων ηλεκτρονικών επικοινωνιών</w:t>
      </w:r>
      <w:bookmarkEnd w:id="500"/>
      <w:r w:rsidR="00930B6E" w:rsidRPr="00930B6E">
        <w:rPr>
          <w:lang w:val="el-GR"/>
        </w:rPr>
        <w:t> </w:t>
      </w:r>
    </w:p>
    <w:p w14:paraId="54EB1C87" w14:textId="689EB2A9" w:rsidR="00930B6E" w:rsidRPr="00930B6E" w:rsidRDefault="00BB4683" w:rsidP="005E0918">
      <w:pPr>
        <w:ind w:left="360"/>
        <w:rPr>
          <w:b/>
          <w:bCs/>
          <w:lang w:val="el-GR"/>
        </w:rPr>
      </w:pPr>
      <w:r>
        <w:rPr>
          <w:b/>
          <w:bCs/>
          <w:lang w:val="el-GR"/>
        </w:rPr>
        <w:t xml:space="preserve">α. </w:t>
      </w:r>
      <w:r w:rsidR="00930B6E" w:rsidRPr="00930B6E">
        <w:rPr>
          <w:b/>
          <w:bCs/>
          <w:lang w:val="el-GR"/>
        </w:rPr>
        <w:t>Ανάρτηση των Προσφορών </w:t>
      </w:r>
    </w:p>
    <w:p w14:paraId="5AB24082" w14:textId="586629DD" w:rsidR="00930B6E" w:rsidRPr="00BB4683" w:rsidRDefault="00930B6E" w:rsidP="00930B6E">
      <w:pPr>
        <w:rPr>
          <w:lang w:val="el-GR"/>
        </w:rPr>
      </w:pPr>
      <w:r w:rsidRPr="00BB4683">
        <w:rPr>
          <w:lang w:val="el-GR"/>
        </w:rPr>
        <w:t>Ο Πάροχος ηλεκτρονικών επικοινωνιών μετά την εγγραφή του στο Πληροφοριακό Σύστημα, δύναται να αναρτά, μέσω του Υποσυστήματος Προσφορών, τα αναλυτικά χαρακτηριστικά κάθε Προσφοράς που προτίθεται να διαθέτει στο πλαίσιο του Προγράμματος, σύμφωνα με τους ακόλουθους όρους και εντός των προθεσμιών που αναφέρονται στην ενότητα 5 του οδηγού</w:t>
      </w:r>
      <w:r w:rsidR="00BB4683" w:rsidRPr="005E0918">
        <w:rPr>
          <w:lang w:val="el-GR"/>
        </w:rPr>
        <w:t xml:space="preserve"> του Προγράμματος</w:t>
      </w:r>
      <w:r w:rsidRPr="00BB4683">
        <w:rPr>
          <w:lang w:val="el-GR"/>
        </w:rPr>
        <w:t>:</w:t>
      </w:r>
      <w:r w:rsidRPr="00BB4683">
        <w:rPr>
          <w:lang w:val="en-US"/>
        </w:rPr>
        <w:t> </w:t>
      </w:r>
    </w:p>
    <w:p w14:paraId="0361906D" w14:textId="09C51914" w:rsidR="00930B6E" w:rsidRPr="00BB4683" w:rsidRDefault="00930B6E" w:rsidP="006D2C7C">
      <w:pPr>
        <w:numPr>
          <w:ilvl w:val="0"/>
          <w:numId w:val="86"/>
        </w:numPr>
        <w:rPr>
          <w:lang w:val="el-GR"/>
        </w:rPr>
      </w:pPr>
      <w:r w:rsidRPr="00BB4683">
        <w:rPr>
          <w:lang w:val="el-GR"/>
        </w:rPr>
        <w:t>Οι παρεχόμενες Προσφορές θα πρέπει να πληρούν τις ελάχιστες απαιτήσεις που καθορίζονται στην ενότητα 3 του</w:t>
      </w:r>
      <w:r w:rsidR="00A565CA">
        <w:rPr>
          <w:lang w:val="el-GR"/>
        </w:rPr>
        <w:t xml:space="preserve"> </w:t>
      </w:r>
      <w:r w:rsidRPr="00BB4683">
        <w:rPr>
          <w:lang w:val="el-GR"/>
        </w:rPr>
        <w:t>Οδηγού</w:t>
      </w:r>
      <w:r w:rsidR="00BB4683" w:rsidRPr="005E0918">
        <w:rPr>
          <w:lang w:val="el-GR"/>
        </w:rPr>
        <w:t xml:space="preserve"> του Προγράμματος</w:t>
      </w:r>
      <w:r w:rsidRPr="00BB4683">
        <w:rPr>
          <w:lang w:val="el-GR"/>
        </w:rPr>
        <w:t>.</w:t>
      </w:r>
      <w:r w:rsidRPr="00BB4683">
        <w:rPr>
          <w:lang w:val="en-US"/>
        </w:rPr>
        <w:t> </w:t>
      </w:r>
    </w:p>
    <w:p w14:paraId="50EE46DD" w14:textId="6551D508" w:rsidR="00930B6E" w:rsidRPr="00BB4683" w:rsidRDefault="00930B6E" w:rsidP="006D2C7C">
      <w:pPr>
        <w:numPr>
          <w:ilvl w:val="0"/>
          <w:numId w:val="87"/>
        </w:numPr>
        <w:rPr>
          <w:lang w:val="el-GR"/>
        </w:rPr>
      </w:pPr>
      <w:r w:rsidRPr="00BB4683">
        <w:rPr>
          <w:lang w:val="el-GR"/>
        </w:rPr>
        <w:t xml:space="preserve">Για κάθε προσφορά περιλαμβάνεται </w:t>
      </w:r>
      <w:r w:rsidR="00BB4683" w:rsidRPr="005E0918">
        <w:rPr>
          <w:lang w:val="el-GR"/>
        </w:rPr>
        <w:t xml:space="preserve">τα αναλυτικά χαρακτηριστικά της και ο </w:t>
      </w:r>
      <w:r w:rsidRPr="00BB4683">
        <w:rPr>
          <w:lang w:val="el-GR"/>
        </w:rPr>
        <w:t>σύνδεσμος (link) προς την ιστοσελίδα του που αναφέρει λεπτομερώς τους όρους και προϋποθέσεις παροχής της υπηρεσίας. Τα στοιχεία που δηλώνονται στην ιστοσελίδα του Παρόχου ηλεκτρονικών επικοινωνιών δημοσιοποιούνται με αποκλειστικά δική του ευθύνη και ο Φορέας Υλοποίησης δεν φέρει καμία ευθύνη για την ορθότητα ή την αξιοπιστία τους.</w:t>
      </w:r>
      <w:r w:rsidRPr="00BB4683">
        <w:rPr>
          <w:lang w:val="en-US"/>
        </w:rPr>
        <w:t> </w:t>
      </w:r>
    </w:p>
    <w:p w14:paraId="412A2096" w14:textId="4F1A534B" w:rsidR="00930B6E" w:rsidRPr="00970A2D" w:rsidRDefault="00BB4683" w:rsidP="006D2C7C">
      <w:pPr>
        <w:ind w:left="360"/>
        <w:rPr>
          <w:lang w:val="el-GR"/>
        </w:rPr>
      </w:pPr>
      <w:r>
        <w:rPr>
          <w:b/>
          <w:bCs/>
          <w:lang w:val="el-GR"/>
        </w:rPr>
        <w:t xml:space="preserve">β. </w:t>
      </w:r>
      <w:r w:rsidR="00932604">
        <w:rPr>
          <w:b/>
          <w:bCs/>
          <w:lang w:val="el-GR"/>
        </w:rPr>
        <w:t>Έ</w:t>
      </w:r>
      <w:r w:rsidR="00930B6E" w:rsidRPr="00930B6E">
        <w:rPr>
          <w:b/>
          <w:bCs/>
          <w:lang w:val="el-GR"/>
        </w:rPr>
        <w:t>γκριση και δημοσιοποίηση Προσφορών </w:t>
      </w:r>
    </w:p>
    <w:p w14:paraId="273020DD" w14:textId="6CD060E1" w:rsidR="00BB4683" w:rsidRPr="006D2C7C" w:rsidRDefault="00930B6E" w:rsidP="00BB4683">
      <w:pPr>
        <w:pStyle w:val="PlainParagraph"/>
        <w:rPr>
          <w:sz w:val="22"/>
          <w:szCs w:val="22"/>
        </w:rPr>
      </w:pPr>
      <w:r w:rsidRPr="006D2C7C">
        <w:rPr>
          <w:sz w:val="22"/>
          <w:szCs w:val="22"/>
          <w:lang w:val="en-US"/>
        </w:rPr>
        <w:t> </w:t>
      </w:r>
      <w:r w:rsidR="00BB4683" w:rsidRPr="006D2C7C">
        <w:rPr>
          <w:sz w:val="22"/>
          <w:szCs w:val="22"/>
        </w:rPr>
        <w:t xml:space="preserve">Ο έλεγχος των Προσφορών αφορά στη συμμόρφωση της Προσφοράς με τις ελάχιστες απαιτήσεις της υπηρεσίας Gigabit σύμφωνα με τα οριζόμενα στην Ενότητα </w:t>
      </w:r>
      <w:r w:rsidR="00330670" w:rsidRPr="00330670">
        <w:rPr>
          <w:sz w:val="22"/>
          <w:szCs w:val="22"/>
        </w:rPr>
        <w:t xml:space="preserve">3 </w:t>
      </w:r>
      <w:r w:rsidR="00BB4683" w:rsidRPr="006D2C7C">
        <w:rPr>
          <w:sz w:val="22"/>
          <w:szCs w:val="22"/>
        </w:rPr>
        <w:t>του παρόντος Οδηγού. Κάθε Προσφορά ελέγχεται αρχικά από αρμόδιο Χειριστή, ο οποίος καταγράφει την εισήγησή του για έγκριση ή τεκμηριωμένη απόρριψή της.</w:t>
      </w:r>
    </w:p>
    <w:p w14:paraId="7C697401" w14:textId="77777777" w:rsidR="00BB4683" w:rsidRPr="006D2C7C" w:rsidRDefault="00BB4683" w:rsidP="00BB4683">
      <w:pPr>
        <w:suppressAutoHyphens w:val="0"/>
        <w:spacing w:after="0" w:line="300" w:lineRule="atLeast"/>
        <w:rPr>
          <w:lang w:val="el-GR" w:eastAsia="en-GB"/>
        </w:rPr>
      </w:pPr>
      <w:r w:rsidRPr="006D2C7C">
        <w:rPr>
          <w:lang w:val="el-GR" w:eastAsia="en-GB"/>
        </w:rPr>
        <w:t>Όσες Προσφορές ολοκληρώνουν το προηγούμενο στάδιο προωθούνται στη Γνωμοδοτική Επιτροπή του Προγράμματος. Η Επιτροπή εξετάζει όλες τις Προσφορές που έχουν φθάσει σε αυτό το στάδιο και αποδέχεται ή τροποποιεί την εισήγηση του χειριστή, ολοκληρώνοντας τη γνωμοδότησή της. Σημειώνεται ότι η Γνωμοδοτική Επιτροπή δύναται να αξιοποιήσει παροχή εξωτερικής υποστήριξης κατά τη διενέργεια των ανωτέρω ελέγχων, ώστε να γνωμοδοτήσει σχετικά.</w:t>
      </w:r>
    </w:p>
    <w:p w14:paraId="749453A1" w14:textId="77777777" w:rsidR="00BB4683" w:rsidRPr="006D2C7C" w:rsidRDefault="00BB4683" w:rsidP="00BB4683">
      <w:pPr>
        <w:suppressAutoHyphens w:val="0"/>
        <w:spacing w:after="0" w:line="300" w:lineRule="atLeast"/>
        <w:rPr>
          <w:lang w:val="el-GR" w:eastAsia="en-GB"/>
        </w:rPr>
      </w:pPr>
      <w:r w:rsidRPr="006D2C7C">
        <w:rPr>
          <w:lang w:val="el-GR" w:eastAsia="en-GB"/>
        </w:rPr>
        <w:t>Η τελική έγκριση/απόρριψη πραγματοποιείται μετά την έκδοση σχετικής Απόφασης από το αρμόδιο Όργανο της ΚτΠ Μ.Α.Ε., οι δε Πάροχοι Ηλεκτρονικών Επικοινωνιών ενημερώνονται ηλεκτρονικά μέσω email για την Απόφαση αυτή. Τα αποτελέσματα της ανωτέρω διαδικασίας αναρτώνται στην ηλεκτρονική πλατφόρμα του Προγράμματος. Σε περίπτωση απόρριψης Προσφοράς, ο Πάροχος Ηλεκτρονικών Επικοινωνιών μπορεί να ασκήσει το δικαίωμα υποβολής Ένστασης προς τον Φορέα Υλοποίησης, εντός πέντε (5) ημερολογιακών ημερών, από την επομένη της έκδοσης της ως άνω Απόφασης έκδοσης αποτελεσμάτων, προσκομίζοντας σχετικά τεκμηριωτικά στοιχεία. Ο Φορέας Υλοποίησης υποχρεούται να απαντήσει τεκμηριωμένα εντός δέκα (10) εργάσιμων ημερών επί της υποβληθείσας Ένστασης.</w:t>
      </w:r>
    </w:p>
    <w:p w14:paraId="79593EB2" w14:textId="77777777" w:rsidR="00BB4683" w:rsidRPr="006D2C7C" w:rsidRDefault="00BB4683" w:rsidP="00BB4683">
      <w:pPr>
        <w:suppressAutoHyphens w:val="0"/>
        <w:spacing w:after="0" w:line="300" w:lineRule="atLeast"/>
        <w:rPr>
          <w:lang w:val="el-GR" w:eastAsia="en-GB"/>
        </w:rPr>
      </w:pPr>
    </w:p>
    <w:p w14:paraId="6FC73290" w14:textId="77777777" w:rsidR="00BB4683" w:rsidRPr="006D2C7C" w:rsidRDefault="00BB4683" w:rsidP="00BB4683">
      <w:pPr>
        <w:suppressAutoHyphens w:val="0"/>
        <w:spacing w:after="0" w:line="300" w:lineRule="atLeast"/>
        <w:contextualSpacing/>
        <w:rPr>
          <w:rFonts w:eastAsia="Calibri"/>
          <w:lang w:val="el-GR" w:eastAsia="en-US"/>
        </w:rPr>
      </w:pPr>
      <w:r w:rsidRPr="006D2C7C">
        <w:rPr>
          <w:rFonts w:eastAsia="Calibri"/>
          <w:lang w:val="el-GR" w:eastAsia="en-US"/>
        </w:rPr>
        <w:t xml:space="preserve">Οι Πάροχοι Ηλεκτρονικών Επικοινωνιών μπορούν καθ’ όλη τη διάρκεια του Προγράμματος, χωρίς περιορισμό ως προς το πλήθος τους, να υποβάλουν τις προσφορές που διαθέτουν στο πλαίσιο του Προγράμματος. </w:t>
      </w:r>
    </w:p>
    <w:p w14:paraId="47EBC0EA" w14:textId="77777777" w:rsidR="00BB4683" w:rsidRDefault="00BB4683" w:rsidP="00BB4683">
      <w:pPr>
        <w:suppressAutoHyphens w:val="0"/>
        <w:spacing w:after="0" w:line="300" w:lineRule="atLeast"/>
        <w:contextualSpacing/>
        <w:rPr>
          <w:rFonts w:eastAsia="Calibri"/>
          <w:lang w:val="el-GR" w:eastAsia="en-US"/>
        </w:rPr>
      </w:pPr>
      <w:r w:rsidRPr="006D2C7C">
        <w:rPr>
          <w:rFonts w:eastAsia="Calibri"/>
          <w:lang w:val="el-GR" w:eastAsia="en-US"/>
        </w:rPr>
        <w:t xml:space="preserve">Σε κάθε περίπτωση τροποποίησης του καταλόγου Προσφορών ο Πάροχος Ηλεκτρονικών Επικοινωνιών υποβάλλει εκ νέου τον συνολικό κατάλογο των  Προσφορών του και ακολουθείται η διαδικασία ελέγχου από τη Γνωμοδοτική Επιτροπή και έγκρισης/απόρριψης από τον Φορέα Υλοποίησης για τις προσφορές που έχουν μεταβληθεί. Σημειώνεται ότι η χρέωση του συνδρομητή για ένα συγκεκριμένο Πρόγραμμα μπορεί να είναι και χαμηλότερη από την τιμή του αντίστοιχου εγκεκριμένου Προγράμματος. </w:t>
      </w:r>
    </w:p>
    <w:p w14:paraId="0830F130" w14:textId="3A549B90" w:rsidR="00930B6E" w:rsidRPr="00930B6E" w:rsidRDefault="00930B6E" w:rsidP="00930B6E">
      <w:pPr>
        <w:rPr>
          <w:lang w:val="el-GR"/>
        </w:rPr>
      </w:pPr>
    </w:p>
    <w:p w14:paraId="58A177FB" w14:textId="4F6C8562" w:rsidR="00930B6E" w:rsidRPr="00930B6E" w:rsidRDefault="00930B6E" w:rsidP="006D2C7C">
      <w:pPr>
        <w:pStyle w:val="Heading3"/>
        <w:numPr>
          <w:ilvl w:val="2"/>
          <w:numId w:val="75"/>
        </w:numPr>
        <w:rPr>
          <w:lang w:val="el-GR"/>
        </w:rPr>
      </w:pPr>
      <w:bookmarkStart w:id="501" w:name="_Toc196735993"/>
      <w:r w:rsidRPr="00930B6E">
        <w:rPr>
          <w:lang w:val="el-GR"/>
        </w:rPr>
        <w:lastRenderedPageBreak/>
        <w:t>Πληροφορίες και κύκλος ζωής Voucher</w:t>
      </w:r>
      <w:bookmarkEnd w:id="501"/>
      <w:r w:rsidRPr="00930B6E">
        <w:rPr>
          <w:lang w:val="el-GR"/>
        </w:rPr>
        <w:t>  </w:t>
      </w:r>
    </w:p>
    <w:p w14:paraId="4584C534" w14:textId="3B4B4C97" w:rsidR="00930B6E" w:rsidRPr="00930B6E" w:rsidRDefault="00930B6E" w:rsidP="006D2C7C">
      <w:pPr>
        <w:numPr>
          <w:ilvl w:val="0"/>
          <w:numId w:val="95"/>
        </w:numPr>
        <w:rPr>
          <w:b/>
          <w:bCs/>
          <w:lang w:val="el-GR"/>
        </w:rPr>
      </w:pPr>
      <w:r w:rsidRPr="00930B6E">
        <w:rPr>
          <w:b/>
          <w:bCs/>
          <w:lang w:val="el-GR"/>
        </w:rPr>
        <w:t>Βασικές πληροφορίες Voucher </w:t>
      </w:r>
    </w:p>
    <w:p w14:paraId="118E40BF" w14:textId="77777777" w:rsidR="00930B6E" w:rsidRPr="00930B6E" w:rsidRDefault="00930B6E" w:rsidP="005E0918">
      <w:pPr>
        <w:ind w:left="720"/>
        <w:rPr>
          <w:lang w:val="el-GR"/>
        </w:rPr>
      </w:pPr>
      <w:r w:rsidRPr="00930B6E">
        <w:rPr>
          <w:lang w:val="el-GR"/>
        </w:rPr>
        <w:t xml:space="preserve">Οι βασικές πληροφορίες που περιέχονται στο </w:t>
      </w:r>
      <w:r w:rsidRPr="00930B6E">
        <w:rPr>
          <w:lang w:val="en-US"/>
        </w:rPr>
        <w:t>Voucher</w:t>
      </w:r>
      <w:r w:rsidRPr="00930B6E">
        <w:rPr>
          <w:lang w:val="el-GR"/>
        </w:rPr>
        <w:t xml:space="preserve"> είναι οι ακόλουθες:</w:t>
      </w:r>
      <w:r w:rsidRPr="00930B6E">
        <w:rPr>
          <w:lang w:val="en-US"/>
        </w:rPr>
        <w:t> </w:t>
      </w:r>
    </w:p>
    <w:p w14:paraId="1956A599" w14:textId="40015E8E" w:rsidR="00930B6E" w:rsidRPr="00930B6E" w:rsidRDefault="00930B6E" w:rsidP="006D2C7C">
      <w:pPr>
        <w:numPr>
          <w:ilvl w:val="0"/>
          <w:numId w:val="88"/>
        </w:numPr>
        <w:rPr>
          <w:lang w:val="el-GR"/>
        </w:rPr>
      </w:pPr>
      <w:r w:rsidRPr="00930B6E">
        <w:rPr>
          <w:b/>
          <w:bCs/>
          <w:lang w:val="el-GR"/>
        </w:rPr>
        <w:t xml:space="preserve">Μοναδικός κωδικός </w:t>
      </w:r>
      <w:r w:rsidRPr="00930B6E">
        <w:rPr>
          <w:b/>
          <w:bCs/>
          <w:lang w:val="en-US"/>
        </w:rPr>
        <w:t>voucher</w:t>
      </w:r>
      <w:r w:rsidRPr="00930B6E">
        <w:rPr>
          <w:lang w:val="el-GR"/>
        </w:rPr>
        <w:t xml:space="preserve">: Ο μοναδικός κωδικός που χαρακτηρίζει το </w:t>
      </w:r>
      <w:r w:rsidRPr="00930B6E">
        <w:rPr>
          <w:lang w:val="en-US"/>
        </w:rPr>
        <w:t>voucher</w:t>
      </w:r>
      <w:r w:rsidRPr="00930B6E">
        <w:rPr>
          <w:lang w:val="el-GR"/>
        </w:rPr>
        <w:t xml:space="preserve"> σε όλο τον κύκλο ζωής του. Αποτελείται από ένα οκταψήφιο κωδικό της μορφής ΧΧΧΧΧΧΧΧ, που μπορεί να αποτελείται από ψηφία (0 έως 9) ή κάποιο από τα ακόλουθα γράμματα: Α, Β, Ε, Η, Κ, Μ, Ν, Τ, Υ, Χ. </w:t>
      </w:r>
      <w:r w:rsidR="00BB4683">
        <w:rPr>
          <w:lang w:val="el-GR"/>
        </w:rPr>
        <w:t xml:space="preserve">Δεν περιλαμβάνει </w:t>
      </w:r>
      <w:r w:rsidR="00BB4683">
        <w:rPr>
          <w:lang w:val="en-US"/>
        </w:rPr>
        <w:t>wild</w:t>
      </w:r>
      <w:r w:rsidR="00BB4683" w:rsidRPr="005E0918">
        <w:rPr>
          <w:lang w:val="el-GR"/>
        </w:rPr>
        <w:t xml:space="preserve"> </w:t>
      </w:r>
      <w:r w:rsidR="00BB4683">
        <w:rPr>
          <w:lang w:val="en-US"/>
        </w:rPr>
        <w:t>characters</w:t>
      </w:r>
      <w:r w:rsidR="00BB4683" w:rsidRPr="005E0918">
        <w:rPr>
          <w:lang w:val="el-GR"/>
        </w:rPr>
        <w:t xml:space="preserve"> </w:t>
      </w:r>
      <w:r w:rsidR="00BB4683">
        <w:rPr>
          <w:lang w:val="el-GR"/>
        </w:rPr>
        <w:t xml:space="preserve">και είναι </w:t>
      </w:r>
      <w:r w:rsidR="00BB4683">
        <w:rPr>
          <w:lang w:val="en-US"/>
        </w:rPr>
        <w:t>caps</w:t>
      </w:r>
      <w:r w:rsidR="00BB4683" w:rsidRPr="005E0918">
        <w:rPr>
          <w:lang w:val="el-GR"/>
        </w:rPr>
        <w:t xml:space="preserve"> </w:t>
      </w:r>
      <w:r w:rsidR="00BB4683">
        <w:rPr>
          <w:lang w:val="en-US"/>
        </w:rPr>
        <w:t>agnostic</w:t>
      </w:r>
      <w:r w:rsidR="00BB4683" w:rsidRPr="005E0918">
        <w:rPr>
          <w:lang w:val="el-GR"/>
        </w:rPr>
        <w:t xml:space="preserve">. </w:t>
      </w:r>
      <w:r w:rsidRPr="00930B6E">
        <w:rPr>
          <w:lang w:val="el-GR"/>
        </w:rPr>
        <w:t>Είναι και ο κωδικός που γνωρίζει ο ωφελούμενος καθώς και ο Πάροχος ηλεκτρονικών επικοινωνιών.</w:t>
      </w:r>
      <w:r w:rsidRPr="00930B6E">
        <w:rPr>
          <w:lang w:val="en-US"/>
        </w:rPr>
        <w:t> </w:t>
      </w:r>
    </w:p>
    <w:p w14:paraId="2C1B99A1" w14:textId="4F6815B5" w:rsidR="00930B6E" w:rsidRPr="00930B6E" w:rsidRDefault="00930B6E" w:rsidP="006D2C7C">
      <w:pPr>
        <w:numPr>
          <w:ilvl w:val="0"/>
          <w:numId w:val="89"/>
        </w:numPr>
        <w:rPr>
          <w:lang w:val="el-GR"/>
        </w:rPr>
      </w:pPr>
      <w:r w:rsidRPr="00930B6E">
        <w:rPr>
          <w:b/>
          <w:bCs/>
          <w:lang w:val="el-GR"/>
        </w:rPr>
        <w:t>Συσχετιζόμενο</w:t>
      </w:r>
      <w:r w:rsidR="00BB4683">
        <w:rPr>
          <w:b/>
          <w:bCs/>
          <w:lang w:val="el-GR"/>
        </w:rPr>
        <w:t>ς</w:t>
      </w:r>
      <w:r w:rsidRPr="00930B6E">
        <w:rPr>
          <w:b/>
          <w:bCs/>
          <w:lang w:val="el-GR"/>
        </w:rPr>
        <w:t xml:space="preserve"> ΑΦΜ ωφελουμένου</w:t>
      </w:r>
      <w:r w:rsidRPr="00930B6E">
        <w:rPr>
          <w:lang w:val="el-GR"/>
        </w:rPr>
        <w:t>: Κάθε μοναδικό voucher συσχετίζεται με ένα</w:t>
      </w:r>
      <w:r w:rsidR="00BB4683">
        <w:rPr>
          <w:lang w:val="el-GR"/>
        </w:rPr>
        <w:t>ν</w:t>
      </w:r>
      <w:r w:rsidRPr="00930B6E">
        <w:rPr>
          <w:lang w:val="el-GR"/>
        </w:rPr>
        <w:t xml:space="preserve"> μοναδικό ΑΦΜ του ωφελουμένου.</w:t>
      </w:r>
      <w:r w:rsidRPr="00930B6E">
        <w:rPr>
          <w:lang w:val="en-US"/>
        </w:rPr>
        <w:t> </w:t>
      </w:r>
    </w:p>
    <w:p w14:paraId="067FD796" w14:textId="6B3E4526" w:rsidR="00BB4683" w:rsidRDefault="00930B6E" w:rsidP="006D2C7C">
      <w:pPr>
        <w:numPr>
          <w:ilvl w:val="0"/>
          <w:numId w:val="90"/>
        </w:numPr>
        <w:rPr>
          <w:lang w:val="el-GR"/>
        </w:rPr>
      </w:pPr>
      <w:r w:rsidRPr="00930B6E">
        <w:rPr>
          <w:b/>
          <w:bCs/>
          <w:lang w:val="el-GR"/>
        </w:rPr>
        <w:t>Συσχετιζόμενος κωδικός κτ</w:t>
      </w:r>
      <w:r w:rsidR="00BB4683">
        <w:rPr>
          <w:b/>
          <w:bCs/>
          <w:lang w:val="el-GR"/>
        </w:rPr>
        <w:t>η</w:t>
      </w:r>
      <w:r w:rsidRPr="00930B6E">
        <w:rPr>
          <w:b/>
          <w:bCs/>
          <w:lang w:val="el-GR"/>
        </w:rPr>
        <w:t>ρίου</w:t>
      </w:r>
      <w:r w:rsidRPr="00930B6E">
        <w:rPr>
          <w:lang w:val="el-GR"/>
        </w:rPr>
        <w:t>: Ο κωδικός του κτ</w:t>
      </w:r>
      <w:r w:rsidR="00BB4683">
        <w:rPr>
          <w:lang w:val="el-GR"/>
        </w:rPr>
        <w:t>η</w:t>
      </w:r>
      <w:r w:rsidRPr="00930B6E">
        <w:rPr>
          <w:lang w:val="el-GR"/>
        </w:rPr>
        <w:t>ριου όπως έχει υποβληθεί από τους παρόχους στο ΧΕΜΔ.</w:t>
      </w:r>
    </w:p>
    <w:p w14:paraId="39E16E0F" w14:textId="7155F47A" w:rsidR="00930B6E" w:rsidRPr="00930B6E" w:rsidRDefault="00BB4683" w:rsidP="006D2C7C">
      <w:pPr>
        <w:numPr>
          <w:ilvl w:val="0"/>
          <w:numId w:val="90"/>
        </w:numPr>
        <w:rPr>
          <w:lang w:val="el-GR"/>
        </w:rPr>
      </w:pPr>
      <w:r>
        <w:rPr>
          <w:b/>
          <w:bCs/>
          <w:lang w:val="el-GR"/>
        </w:rPr>
        <w:t>Διεύθυνση κτηρίου</w:t>
      </w:r>
      <w:r w:rsidRPr="005E0918">
        <w:rPr>
          <w:lang w:val="el-GR"/>
        </w:rPr>
        <w:t>:</w:t>
      </w:r>
      <w:r>
        <w:rPr>
          <w:lang w:val="el-GR"/>
        </w:rPr>
        <w:t xml:space="preserve"> Η διεύθυνση του κτηρίου όπως έχει υποβληθεί από τους Παρόχους Ηλεκτρονικών Επικοινωνιών στο ΧΕΜΔ.</w:t>
      </w:r>
      <w:r w:rsidR="00930B6E" w:rsidRPr="00930B6E">
        <w:rPr>
          <w:lang w:val="en-US"/>
        </w:rPr>
        <w:t> </w:t>
      </w:r>
    </w:p>
    <w:p w14:paraId="204B7260" w14:textId="77777777" w:rsidR="00930B6E" w:rsidRPr="00930B6E" w:rsidRDefault="00930B6E" w:rsidP="006D2C7C">
      <w:pPr>
        <w:numPr>
          <w:ilvl w:val="0"/>
          <w:numId w:val="91"/>
        </w:numPr>
        <w:rPr>
          <w:lang w:val="el-GR"/>
        </w:rPr>
      </w:pPr>
      <w:r w:rsidRPr="00930B6E">
        <w:rPr>
          <w:b/>
          <w:bCs/>
          <w:lang w:val="el-GR"/>
        </w:rPr>
        <w:t>Ημερομηνία έκδοσης voucher</w:t>
      </w:r>
      <w:r w:rsidRPr="00930B6E">
        <w:rPr>
          <w:lang w:val="el-GR"/>
        </w:rPr>
        <w:t>:  Η ημέρα και ώρα έκδοσης του voucher.</w:t>
      </w:r>
      <w:r w:rsidRPr="00930B6E">
        <w:rPr>
          <w:lang w:val="en-US"/>
        </w:rPr>
        <w:t> </w:t>
      </w:r>
    </w:p>
    <w:p w14:paraId="096F8E37" w14:textId="77777777" w:rsidR="00930B6E" w:rsidRPr="00930B6E" w:rsidRDefault="00930B6E" w:rsidP="006D2C7C">
      <w:pPr>
        <w:numPr>
          <w:ilvl w:val="0"/>
          <w:numId w:val="92"/>
        </w:numPr>
        <w:rPr>
          <w:lang w:val="el-GR"/>
        </w:rPr>
      </w:pPr>
      <w:r w:rsidRPr="00930B6E">
        <w:rPr>
          <w:b/>
          <w:bCs/>
          <w:lang w:val="el-GR"/>
        </w:rPr>
        <w:t>Ημερομηνία τέλους χρήσης voucher</w:t>
      </w:r>
      <w:r w:rsidRPr="00930B6E">
        <w:rPr>
          <w:lang w:val="el-GR"/>
        </w:rPr>
        <w:t>: Η ημέρα και ώρα λήξης ισχύος του voucher. Μετά το σημείο αυτό δεν είναι δυνατή η χρήση του.</w:t>
      </w:r>
      <w:r w:rsidRPr="00930B6E">
        <w:rPr>
          <w:lang w:val="en-US"/>
        </w:rPr>
        <w:t> </w:t>
      </w:r>
    </w:p>
    <w:p w14:paraId="05F502E0" w14:textId="1384BFF5" w:rsidR="00930B6E" w:rsidRPr="00930B6E" w:rsidRDefault="00930B6E" w:rsidP="006D2C7C">
      <w:pPr>
        <w:numPr>
          <w:ilvl w:val="0"/>
          <w:numId w:val="95"/>
        </w:numPr>
        <w:rPr>
          <w:b/>
          <w:bCs/>
          <w:lang w:val="el-GR"/>
        </w:rPr>
      </w:pPr>
      <w:r w:rsidRPr="00930B6E">
        <w:rPr>
          <w:b/>
          <w:bCs/>
          <w:lang w:val="el-GR"/>
        </w:rPr>
        <w:t>Κύκλος ζωής Voucher </w:t>
      </w:r>
    </w:p>
    <w:p w14:paraId="237BF171" w14:textId="77777777" w:rsidR="00930B6E" w:rsidRPr="00930B6E" w:rsidRDefault="00930B6E" w:rsidP="00930B6E">
      <w:pPr>
        <w:rPr>
          <w:lang w:val="el-GR"/>
        </w:rPr>
      </w:pPr>
      <w:r w:rsidRPr="00930B6E">
        <w:rPr>
          <w:lang w:val="el-GR"/>
        </w:rPr>
        <w:t xml:space="preserve">Ο συνολικός κύκλος ζωής των </w:t>
      </w:r>
      <w:r w:rsidRPr="00930B6E">
        <w:rPr>
          <w:lang w:val="en-US"/>
        </w:rPr>
        <w:t>Vouchers</w:t>
      </w:r>
      <w:r w:rsidRPr="00930B6E">
        <w:rPr>
          <w:lang w:val="el-GR"/>
        </w:rPr>
        <w:t xml:space="preserve"> (όπως δημιουργούνται και παρακολουθούνται από το Πληροφοριακό Σύστημα του Προγράμματος) παρουσιάζεται στο ακόλουθο διάγραμμα:</w:t>
      </w:r>
      <w:r w:rsidRPr="00930B6E">
        <w:rPr>
          <w:lang w:val="en-US"/>
        </w:rPr>
        <w:t> </w:t>
      </w:r>
    </w:p>
    <w:p w14:paraId="64EA3A04" w14:textId="2798323F" w:rsidR="00930B6E" w:rsidRPr="00930B6E" w:rsidRDefault="00930B6E" w:rsidP="00930B6E">
      <w:pPr>
        <w:rPr>
          <w:lang w:val="el-GR"/>
        </w:rPr>
      </w:pPr>
      <w:r w:rsidRPr="00930B6E">
        <w:rPr>
          <w:lang w:val="en-US"/>
        </w:rPr>
        <w:t> </w:t>
      </w:r>
      <w:r w:rsidR="000E0A2D" w:rsidRPr="00FC30A0">
        <w:rPr>
          <w:rFonts w:ascii="Garamond" w:hAnsi="Garamond" w:cs="Times New Roman"/>
          <w:color w:val="000000"/>
          <w:sz w:val="24"/>
          <w:szCs w:val="24"/>
          <w:lang w:val="el-GR" w:eastAsia="el-GR"/>
        </w:rPr>
        <w:object w:dxaOrig="23262" w:dyaOrig="6498" w14:anchorId="4ADDE3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503.25pt;height:165.75pt" o:ole="">
            <v:imagedata r:id="rId40" o:title=""/>
          </v:shape>
          <o:OLEObject Type="Embed" ProgID="Msxml2.SAXXMLReader.6.0" ShapeID="_x0000_i1038" DrawAspect="Content" ObjectID="_1807353878" r:id="rId41"/>
        </w:object>
      </w:r>
    </w:p>
    <w:p w14:paraId="11E27DA1" w14:textId="77777777" w:rsidR="00930B6E" w:rsidRPr="00930B6E" w:rsidRDefault="00930B6E" w:rsidP="00930B6E">
      <w:pPr>
        <w:rPr>
          <w:lang w:val="el-GR"/>
        </w:rPr>
      </w:pPr>
      <w:r w:rsidRPr="00930B6E">
        <w:rPr>
          <w:lang w:val="el-GR"/>
        </w:rPr>
        <w:t>Όλη η λογική της διαχείρισης των vouchers από τη δημιουργία τους, έως και την πληρωμή τους βασίζεται στο συνδυασμό των παραπάνω καταστάσεων αιτημάτων.</w:t>
      </w:r>
      <w:r w:rsidRPr="00930B6E">
        <w:rPr>
          <w:lang w:val="en-US"/>
        </w:rPr>
        <w:t> </w:t>
      </w:r>
    </w:p>
    <w:p w14:paraId="38FA3493" w14:textId="77777777" w:rsidR="00930B6E" w:rsidRPr="005E0918" w:rsidRDefault="00930B6E" w:rsidP="00930B6E">
      <w:pPr>
        <w:rPr>
          <w:lang w:val="el-GR"/>
        </w:rPr>
      </w:pPr>
      <w:r w:rsidRPr="00930B6E">
        <w:rPr>
          <w:lang w:val="el-GR"/>
        </w:rPr>
        <w:t>Η αλλαγή κατάστασης αιτήματος ενός voucher γίνεται μέσω ενός συνόλου βασικών λειτουργιών του Πληροφοριακού Συστήματος του Προγράμματος. Αναλυτικότερα, οι καταστάσεις αιτημάτων είναι οι ακόλουθες:</w:t>
      </w:r>
      <w:r w:rsidRPr="00930B6E">
        <w:rPr>
          <w:lang w:val="en-US"/>
        </w:rPr>
        <w:t> </w:t>
      </w:r>
    </w:p>
    <w:p w14:paraId="274F108E" w14:textId="3FFA323F" w:rsidR="00970A2D" w:rsidRPr="006D2C7C" w:rsidRDefault="00970A2D" w:rsidP="00970A2D">
      <w:pPr>
        <w:pStyle w:val="PlainParagraph"/>
        <w:rPr>
          <w:rFonts w:eastAsia="Tahoma"/>
          <w:sz w:val="22"/>
          <w:szCs w:val="22"/>
        </w:rPr>
      </w:pPr>
      <w:r w:rsidRPr="006D2C7C">
        <w:rPr>
          <w:rFonts w:eastAsia="Tahoma"/>
          <w:b/>
          <w:bCs/>
          <w:sz w:val="22"/>
          <w:szCs w:val="22"/>
        </w:rPr>
        <w:t>ΥΠΟΒΟΛΗ ΑΙΤΗΣΗΣ - ΣΕ ΕΠΕΞΕΡΓΑΣΙΑ</w:t>
      </w:r>
      <w:r w:rsidRPr="006D2C7C">
        <w:rPr>
          <w:rFonts w:eastAsia="Tahoma"/>
          <w:sz w:val="22"/>
          <w:szCs w:val="22"/>
        </w:rPr>
        <w:t>: Η αίτηση βρίσκεται σε στάδιο επεξεργασίας από τον ωφελούμενο χωρίς να έχει πραγματοποιηθεί η υποβολή της.</w:t>
      </w:r>
    </w:p>
    <w:p w14:paraId="1F3AF0D4"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ΑΞΙΟΛΟΓΗΣΗ ΑΙΤΗΣΗΣ</w:t>
      </w:r>
      <w:r w:rsidRPr="006D2C7C">
        <w:rPr>
          <w:rFonts w:eastAsia="Tahoma"/>
          <w:color w:val="000000"/>
          <w:lang w:val="el-GR" w:eastAsia="el-GR"/>
        </w:rPr>
        <w:t>: Το στάδιο αφορά αποκλειστικά τα νομικά πρόσωπα. Η έγκριση της αίτησης πραγματοποιείται κατόπιν ελέγχων από Χειριστή του Φορέα Υλοποίησης του Προγράμματος.</w:t>
      </w:r>
    </w:p>
    <w:p w14:paraId="3335B54E"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ΕΚΔΟΘΗΚΕ ΚΟΥΠΟΝΙ (</w:t>
      </w:r>
      <w:r w:rsidRPr="006D2C7C">
        <w:rPr>
          <w:rFonts w:eastAsia="Tahoma"/>
          <w:b/>
          <w:bCs/>
          <w:color w:val="000000"/>
          <w:lang w:val="en-US" w:eastAsia="el-GR"/>
        </w:rPr>
        <w:t>ACTIVE</w:t>
      </w:r>
      <w:r w:rsidRPr="006D2C7C">
        <w:rPr>
          <w:rFonts w:eastAsia="Tahoma"/>
          <w:b/>
          <w:bCs/>
          <w:color w:val="000000"/>
          <w:lang w:val="el-GR" w:eastAsia="el-GR"/>
        </w:rPr>
        <w:t>)</w:t>
      </w:r>
      <w:r w:rsidRPr="006D2C7C">
        <w:rPr>
          <w:rFonts w:eastAsia="Tahoma"/>
          <w:color w:val="000000"/>
          <w:lang w:val="el-GR" w:eastAsia="el-GR"/>
        </w:rPr>
        <w:t xml:space="preserve">: </w:t>
      </w:r>
    </w:p>
    <w:p w14:paraId="2E794555"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color w:val="000000"/>
          <w:lang w:val="el-GR" w:eastAsia="el-GR"/>
        </w:rPr>
        <w:lastRenderedPageBreak/>
        <w:t xml:space="preserve">Έγκριση της αίτησης κατόπιν συστημικών ελέγχων για τα φυσικά πρόσωπα και αυτοματοποιημένη έκδοση </w:t>
      </w:r>
      <w:r w:rsidRPr="006D2C7C">
        <w:rPr>
          <w:rFonts w:eastAsia="Tahoma"/>
          <w:color w:val="000000"/>
          <w:lang w:val="en-US" w:eastAsia="el-GR"/>
        </w:rPr>
        <w:t>voucher</w:t>
      </w:r>
      <w:r w:rsidRPr="006D2C7C">
        <w:rPr>
          <w:rFonts w:eastAsia="Tahoma"/>
          <w:color w:val="000000"/>
          <w:lang w:val="el-GR" w:eastAsia="el-GR"/>
        </w:rPr>
        <w:t>.</w:t>
      </w:r>
    </w:p>
    <w:p w14:paraId="7D65991A"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color w:val="000000"/>
          <w:lang w:val="el-GR" w:eastAsia="el-GR"/>
        </w:rPr>
        <w:t xml:space="preserve">Έγκριση της αίτησης κατόπιν αξιολόγησης από χειριστή του Φορέα Υλοποίησης του Προγράμματος για τα νομικά πρόσωπα και έκδοση </w:t>
      </w:r>
      <w:r w:rsidRPr="006D2C7C">
        <w:rPr>
          <w:rFonts w:eastAsia="Tahoma"/>
          <w:color w:val="000000"/>
          <w:lang w:val="en-US" w:eastAsia="el-GR"/>
        </w:rPr>
        <w:t>voucher</w:t>
      </w:r>
      <w:r w:rsidRPr="006D2C7C">
        <w:rPr>
          <w:rFonts w:eastAsia="Tahoma"/>
          <w:color w:val="000000"/>
          <w:lang w:val="el-GR" w:eastAsia="el-GR"/>
        </w:rPr>
        <w:t>.</w:t>
      </w:r>
    </w:p>
    <w:p w14:paraId="3DAF88BC"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ΥΛΟΠΟΙΗΣΗ ΠΡΟΓΡΑΜΜΑΤΟΣ - ΔΕΣΜΕΥΘΗΚΕ ΚΟΥΠΟΝΙ (</w:t>
      </w:r>
      <w:r w:rsidRPr="006D2C7C">
        <w:rPr>
          <w:rFonts w:eastAsia="Tahoma"/>
          <w:b/>
          <w:bCs/>
          <w:color w:val="000000"/>
          <w:lang w:val="en-US" w:eastAsia="el-GR"/>
        </w:rPr>
        <w:t>RESERVED</w:t>
      </w:r>
      <w:r w:rsidRPr="006D2C7C">
        <w:rPr>
          <w:rFonts w:eastAsia="Tahoma"/>
          <w:b/>
          <w:bCs/>
          <w:color w:val="000000"/>
          <w:lang w:val="el-GR" w:eastAsia="el-GR"/>
        </w:rPr>
        <w:t>)</w:t>
      </w:r>
      <w:r w:rsidRPr="006D2C7C">
        <w:rPr>
          <w:rFonts w:eastAsia="Tahoma"/>
          <w:color w:val="000000"/>
          <w:lang w:val="el-GR" w:eastAsia="el-GR"/>
        </w:rPr>
        <w:t xml:space="preserve">: Το κουπόνι έχει δεσμευτεί από Πάροχο Ηλεκτρονικών Επικοινωνιών κατόπιν σύναψης Σύμβασης με τον ωφελούμενο για την παροχή της υπηρεσίας </w:t>
      </w:r>
      <w:r w:rsidRPr="006D2C7C">
        <w:rPr>
          <w:rFonts w:eastAsia="Tahoma"/>
          <w:color w:val="000000"/>
          <w:lang w:val="en-US" w:eastAsia="el-GR"/>
        </w:rPr>
        <w:t>Gigabit</w:t>
      </w:r>
      <w:r w:rsidRPr="006D2C7C">
        <w:rPr>
          <w:rFonts w:eastAsia="Tahoma"/>
          <w:color w:val="000000"/>
          <w:lang w:val="el-GR" w:eastAsia="el-GR"/>
        </w:rPr>
        <w:t>.</w:t>
      </w:r>
    </w:p>
    <w:p w14:paraId="121D6BBE"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ΑΠΟΔΕΣΜΕΥΘΗΚΕ ΚΟΥΠΟΝΙ  (</w:t>
      </w:r>
      <w:r w:rsidRPr="006D2C7C">
        <w:rPr>
          <w:rFonts w:eastAsia="Tahoma"/>
          <w:b/>
          <w:bCs/>
          <w:color w:val="000000"/>
          <w:lang w:val="en-US" w:eastAsia="el-GR"/>
        </w:rPr>
        <w:t>ACTIVE</w:t>
      </w:r>
      <w:r w:rsidRPr="006D2C7C">
        <w:rPr>
          <w:rFonts w:eastAsia="Tahoma"/>
          <w:b/>
          <w:bCs/>
          <w:color w:val="000000"/>
          <w:lang w:val="el-GR" w:eastAsia="el-GR"/>
        </w:rPr>
        <w:t>)</w:t>
      </w:r>
      <w:r w:rsidRPr="006D2C7C">
        <w:rPr>
          <w:rFonts w:eastAsia="Tahoma"/>
          <w:color w:val="000000"/>
          <w:lang w:val="el-GR" w:eastAsia="el-GR"/>
        </w:rPr>
        <w:t>: Αποδέσμευση του κουπονιού κατόπιν υποβολής σχετικού αιτήματος από τον Πάροχο Ηλεκτρονικών Επικοινωνιών, λόγω υπαναχώρησης εκ μέρους του ωφελούμενου.</w:t>
      </w:r>
    </w:p>
    <w:p w14:paraId="0DBB0A87"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ΥΛΟΠΟΙΗΣΗ ΠΡΟΓΡΑΜΜΑΤΟΣ - ΥΠΟΒΛΗΘΗΚΕ ΔΗΛΩΣΗ ΕΝΕΡΓΟΠΟΙΗΣΗΣ (</w:t>
      </w:r>
      <w:r w:rsidRPr="006D2C7C">
        <w:rPr>
          <w:rFonts w:eastAsia="Tahoma"/>
          <w:b/>
          <w:bCs/>
          <w:color w:val="000000"/>
          <w:lang w:val="en-US" w:eastAsia="el-GR"/>
        </w:rPr>
        <w:t>REDEEMED</w:t>
      </w:r>
      <w:r w:rsidRPr="006D2C7C">
        <w:rPr>
          <w:rFonts w:eastAsia="Tahoma"/>
          <w:b/>
          <w:bCs/>
          <w:color w:val="000000"/>
          <w:lang w:val="el-GR" w:eastAsia="el-GR"/>
        </w:rPr>
        <w:t>)</w:t>
      </w:r>
      <w:r w:rsidRPr="006D2C7C">
        <w:rPr>
          <w:rFonts w:eastAsia="Tahoma"/>
          <w:color w:val="000000"/>
          <w:lang w:val="el-GR" w:eastAsia="el-GR"/>
        </w:rPr>
        <w:t xml:space="preserve">: Επιβεβαιωμένη Δήλωση ενεργοποίησης της υπηρεσίας </w:t>
      </w:r>
      <w:r w:rsidRPr="006D2C7C">
        <w:rPr>
          <w:rFonts w:eastAsia="Tahoma"/>
          <w:color w:val="000000"/>
          <w:lang w:val="en-US" w:eastAsia="el-GR"/>
        </w:rPr>
        <w:t>Gigabit</w:t>
      </w:r>
      <w:r w:rsidRPr="006D2C7C">
        <w:rPr>
          <w:rFonts w:eastAsia="Tahoma"/>
          <w:color w:val="000000"/>
          <w:lang w:val="el-GR" w:eastAsia="el-GR"/>
        </w:rPr>
        <w:t xml:space="preserve"> από τον Πάροχο Ηλεκτρονικών Επικοινωνιών.</w:t>
      </w:r>
    </w:p>
    <w:p w14:paraId="5B8FA0DA"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ΟΛΟΚΛΗΡΩΣΗ</w:t>
      </w:r>
      <w:r w:rsidRPr="006D2C7C">
        <w:rPr>
          <w:rFonts w:eastAsia="Tahoma"/>
          <w:color w:val="000000"/>
          <w:lang w:val="el-GR" w:eastAsia="el-GR"/>
        </w:rPr>
        <w:t>:</w:t>
      </w:r>
    </w:p>
    <w:p w14:paraId="301AB3CC"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ΜΕ ΑΠΟΔΟΧΗ ΩΦΕΛΟΥΜΕΝΟΥ</w:t>
      </w:r>
      <w:r w:rsidRPr="006D2C7C">
        <w:rPr>
          <w:rFonts w:eastAsia="Tahoma"/>
          <w:color w:val="000000"/>
          <w:lang w:val="el-GR" w:eastAsia="el-GR"/>
        </w:rPr>
        <w:t>: Η ολοκλήρωση της διαδικασίας πραγματοποιείται με την αποδοχή της δήλωσης ενεργοποίησης από τον ωφελούμενο μέσω του συστήματος, εντός του προκαθορισμένου χρονικού διαστήματος.</w:t>
      </w:r>
    </w:p>
    <w:p w14:paraId="0B706278"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 xml:space="preserve">ΧΩΡΙΣ ΑΠΟΔΟΧΗ ΩΦΕΛΟΥΜΕΝΟΥ: </w:t>
      </w:r>
      <w:r w:rsidRPr="006D2C7C">
        <w:rPr>
          <w:rFonts w:eastAsia="Tahoma"/>
          <w:color w:val="000000"/>
          <w:lang w:val="el-GR" w:eastAsia="el-GR"/>
        </w:rPr>
        <w:t>Συστημική ολοκλήρωση της δήλωσης ενεργοποίησης χωρίς την αποδοχή του ωφελούμενου, μετά την παρέλευση του προκαθορισμένου χρονικού διαστήματος ελέγχου.</w:t>
      </w:r>
    </w:p>
    <w:p w14:paraId="717E4266" w14:textId="77777777" w:rsidR="00970A2D" w:rsidRPr="006D2C7C" w:rsidRDefault="00970A2D" w:rsidP="00970A2D">
      <w:pPr>
        <w:suppressAutoHyphens w:val="0"/>
        <w:spacing w:after="0"/>
        <w:contextualSpacing/>
        <w:rPr>
          <w:rFonts w:eastAsia="Tahoma"/>
          <w:b/>
          <w:bCs/>
          <w:color w:val="000000"/>
          <w:lang w:val="el-GR" w:eastAsia="el-GR"/>
        </w:rPr>
      </w:pPr>
      <w:r w:rsidRPr="006D2C7C">
        <w:rPr>
          <w:rFonts w:eastAsia="Tahoma"/>
          <w:b/>
          <w:bCs/>
          <w:color w:val="000000"/>
          <w:lang w:val="el-GR" w:eastAsia="el-GR"/>
        </w:rPr>
        <w:t>ΥΠΟΒΟΛΗ ΕΝΣΤΑΣΗΣ (OBJECTION):</w:t>
      </w:r>
    </w:p>
    <w:p w14:paraId="13C634B9"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 xml:space="preserve">ΥΠΟΒΛΗΘΗΚΑΝ ΑΝΤΙΡΡΗΣΕΙΣ ΑΠΟ ΩΦΕΛΟΥΜΕΝΟ: </w:t>
      </w:r>
      <w:r w:rsidRPr="006D2C7C">
        <w:rPr>
          <w:rFonts w:eastAsia="Tahoma"/>
          <w:color w:val="000000"/>
          <w:lang w:val="el-GR" w:eastAsia="el-GR"/>
        </w:rPr>
        <w:t>Υποβολή αντιρρήσεων από τον ωφελούμενο σχετικά με την ενεργοποίηση της υπηρεσίας Gigabit.</w:t>
      </w:r>
    </w:p>
    <w:p w14:paraId="35E165D0"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 xml:space="preserve">ΑΞΙΟΛΟΓΗΣΗ ΑΠΟ ΠΑΡΟΧΟ: </w:t>
      </w:r>
      <w:r w:rsidRPr="006D2C7C">
        <w:rPr>
          <w:rFonts w:eastAsia="Tahoma"/>
          <w:color w:val="000000"/>
          <w:lang w:val="el-GR" w:eastAsia="el-GR"/>
        </w:rPr>
        <w:t>Αξιολόγηση αντίρρησης από τον Πάροχο με δήλωση νέας ημερομηνίας ενεργοποίησης της υπηρεσίας Gigabit και ολοκλήρωσης των εργασιών.</w:t>
      </w:r>
    </w:p>
    <w:p w14:paraId="230BB6C7"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ΑΚΥΡΩΣΗ ΑΙΤΗΣΗΣ (</w:t>
      </w:r>
      <w:r w:rsidRPr="006D2C7C">
        <w:rPr>
          <w:rFonts w:eastAsia="Tahoma"/>
          <w:b/>
          <w:bCs/>
          <w:color w:val="000000"/>
          <w:lang w:val="en-US" w:eastAsia="el-GR"/>
        </w:rPr>
        <w:t>CANCELLED</w:t>
      </w:r>
      <w:r w:rsidRPr="006D2C7C">
        <w:rPr>
          <w:rFonts w:eastAsia="Tahoma"/>
          <w:b/>
          <w:bCs/>
          <w:color w:val="000000"/>
          <w:lang w:val="el-GR" w:eastAsia="el-GR"/>
        </w:rPr>
        <w:t>)</w:t>
      </w:r>
      <w:r w:rsidRPr="006D2C7C">
        <w:rPr>
          <w:rFonts w:eastAsia="Tahoma"/>
          <w:color w:val="000000"/>
          <w:lang w:val="el-GR" w:eastAsia="el-GR"/>
        </w:rPr>
        <w:t xml:space="preserve">:  Ακύρωση του </w:t>
      </w:r>
      <w:r w:rsidRPr="006D2C7C">
        <w:rPr>
          <w:rFonts w:eastAsia="Tahoma"/>
          <w:color w:val="000000"/>
          <w:lang w:val="en-US" w:eastAsia="el-GR"/>
        </w:rPr>
        <w:t>voucher</w:t>
      </w:r>
      <w:r w:rsidRPr="006D2C7C">
        <w:rPr>
          <w:rFonts w:eastAsia="Tahoma"/>
          <w:color w:val="000000"/>
          <w:lang w:val="el-GR" w:eastAsia="el-GR"/>
        </w:rPr>
        <w:t xml:space="preserve"> μετά από αίτημα του ωφελούμενου, εφόσον η κατάσταση της αιτήσεως δεν έχει μεταβληθεί σε "ΔΕΣΜΕΥΘΗΚΕ ΚΟΥΠΟΝΙ".</w:t>
      </w:r>
    </w:p>
    <w:p w14:paraId="136FBE72"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ΑΚΥΡΩΘΗΚΕ ΚΟΥΠΟΝΙ (</w:t>
      </w:r>
      <w:r w:rsidRPr="006D2C7C">
        <w:rPr>
          <w:rFonts w:eastAsia="Tahoma"/>
          <w:b/>
          <w:bCs/>
          <w:color w:val="000000"/>
          <w:lang w:val="en-US" w:eastAsia="el-GR"/>
        </w:rPr>
        <w:t>EXPIRED</w:t>
      </w:r>
      <w:r w:rsidRPr="006D2C7C">
        <w:rPr>
          <w:rFonts w:eastAsia="Tahoma"/>
          <w:b/>
          <w:bCs/>
          <w:color w:val="000000"/>
          <w:lang w:val="el-GR" w:eastAsia="el-GR"/>
        </w:rPr>
        <w:t>)</w:t>
      </w:r>
      <w:r w:rsidRPr="006D2C7C">
        <w:rPr>
          <w:rFonts w:eastAsia="Tahoma"/>
          <w:color w:val="000000"/>
          <w:lang w:val="el-GR" w:eastAsia="el-GR"/>
        </w:rPr>
        <w:t>: Αυτοματοποιημένη ακύρωση του voucher, εφόσον χαρακτηρισθεί ως εκπρόθεσμο, βάσει της ημερομηνίας Γενικής Λήξης του Προγράμματος και των επιμέρους περιορισμών που απορρέουν από τη μερική χρηματοδότηση του Προγράμματος από πόρους του Ταμείου Ανάκαμψης και Ανθεκτικότητας, όπως εκάστοτε ισχύουν.</w:t>
      </w:r>
    </w:p>
    <w:p w14:paraId="40E9E033"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ΠΡΟΣ ΕΚΚΑΘΑΡΙΣΗ / ΕΚΚΡΕΜΕΙ ΠΛΗΡΩΜΗ (</w:t>
      </w:r>
      <w:r w:rsidRPr="006D2C7C">
        <w:rPr>
          <w:rFonts w:eastAsia="Tahoma"/>
          <w:b/>
          <w:bCs/>
          <w:color w:val="000000"/>
          <w:lang w:val="en-US" w:eastAsia="el-GR"/>
        </w:rPr>
        <w:t>FOR</w:t>
      </w:r>
      <w:r w:rsidRPr="006D2C7C">
        <w:rPr>
          <w:rFonts w:eastAsia="Tahoma"/>
          <w:b/>
          <w:bCs/>
          <w:color w:val="000000"/>
          <w:lang w:val="el-GR" w:eastAsia="el-GR"/>
        </w:rPr>
        <w:t>_</w:t>
      </w:r>
      <w:r w:rsidRPr="006D2C7C">
        <w:rPr>
          <w:rFonts w:eastAsia="Tahoma"/>
          <w:b/>
          <w:bCs/>
          <w:color w:val="000000"/>
          <w:lang w:val="en-US" w:eastAsia="el-GR"/>
        </w:rPr>
        <w:t>PAYMENT</w:t>
      </w:r>
      <w:r w:rsidRPr="006D2C7C">
        <w:rPr>
          <w:rFonts w:eastAsia="Tahoma"/>
          <w:b/>
          <w:bCs/>
          <w:color w:val="000000"/>
          <w:lang w:val="el-GR" w:eastAsia="el-GR"/>
        </w:rPr>
        <w:t>)</w:t>
      </w:r>
      <w:r w:rsidRPr="006D2C7C">
        <w:rPr>
          <w:rFonts w:eastAsia="Tahoma"/>
          <w:color w:val="000000"/>
          <w:lang w:val="el-GR" w:eastAsia="el-GR"/>
        </w:rPr>
        <w:t>: Το voucher είναι έτοιμο για πληρωμή στην επόμενη περιοδική εξόφληση.</w:t>
      </w:r>
    </w:p>
    <w:p w14:paraId="674AD4A0" w14:textId="77777777" w:rsidR="00970A2D" w:rsidRPr="006D2C7C" w:rsidRDefault="00970A2D" w:rsidP="00970A2D">
      <w:pPr>
        <w:suppressAutoHyphens w:val="0"/>
        <w:spacing w:after="0"/>
        <w:contextualSpacing/>
        <w:rPr>
          <w:rFonts w:eastAsia="Tahoma"/>
          <w:color w:val="000000"/>
          <w:lang w:val="el-GR" w:eastAsia="el-GR"/>
        </w:rPr>
      </w:pPr>
      <w:r w:rsidRPr="006D2C7C">
        <w:rPr>
          <w:rFonts w:eastAsia="Tahoma"/>
          <w:b/>
          <w:bCs/>
          <w:color w:val="000000"/>
          <w:lang w:val="el-GR" w:eastAsia="el-GR"/>
        </w:rPr>
        <w:t>ΕΚΚΑΘΑΡΙΣΤΗΚΕ</w:t>
      </w:r>
      <w:r w:rsidRPr="006D2C7C">
        <w:rPr>
          <w:rFonts w:eastAsia="Tahoma"/>
          <w:color w:val="000000"/>
          <w:lang w:val="el-GR" w:eastAsia="el-GR"/>
        </w:rPr>
        <w:t xml:space="preserve"> (</w:t>
      </w:r>
      <w:r w:rsidRPr="006D2C7C">
        <w:rPr>
          <w:rFonts w:eastAsia="Tahoma"/>
          <w:b/>
          <w:bCs/>
          <w:color w:val="000000"/>
          <w:lang w:val="en-US" w:eastAsia="el-GR"/>
        </w:rPr>
        <w:t>PAID</w:t>
      </w:r>
      <w:r w:rsidRPr="006D2C7C">
        <w:rPr>
          <w:rFonts w:eastAsia="Tahoma"/>
          <w:color w:val="000000"/>
          <w:lang w:val="el-GR" w:eastAsia="el-GR"/>
        </w:rPr>
        <w:t>): Ο χειριστής του Φορέα Υλοποίησης θα μπορεί να αλλάζει χειροκίνητα την κατάσταση μετά την πραγματοποίηση της εκκαθάρισης πληρωμής προς Πάροχο Ηλεκτρονικών Επικοινωνιών.</w:t>
      </w:r>
    </w:p>
    <w:p w14:paraId="6F87DA50" w14:textId="3CCBDEA2" w:rsidR="00930B6E" w:rsidRDefault="00970A2D" w:rsidP="00970A2D">
      <w:pPr>
        <w:rPr>
          <w:rFonts w:eastAsia="Tahoma"/>
          <w:color w:val="000000"/>
          <w:lang w:val="el-GR" w:eastAsia="el-GR"/>
        </w:rPr>
      </w:pPr>
      <w:r w:rsidRPr="006D2C7C">
        <w:rPr>
          <w:rFonts w:eastAsia="Tahoma"/>
          <w:b/>
          <w:bCs/>
          <w:color w:val="000000"/>
          <w:lang w:val="el-GR" w:eastAsia="el-GR"/>
        </w:rPr>
        <w:t>ΑΠΟΡΡΙΨΗ ΑΙΤΗΣΗΣ</w:t>
      </w:r>
      <w:r w:rsidRPr="006D2C7C">
        <w:rPr>
          <w:rFonts w:eastAsia="Tahoma"/>
          <w:color w:val="000000"/>
          <w:lang w:val="el-GR" w:eastAsia="el-GR"/>
        </w:rPr>
        <w:t>: Η αίτηση απορρίφθηκε ύστερα από συστημικό έλεγχο ή από τον Χειριστή του Φορέα Υλοποίησης (στην  περίπτωση αιτήσεως νομικού προσώπου).</w:t>
      </w:r>
    </w:p>
    <w:p w14:paraId="30153D5D" w14:textId="77777777" w:rsidR="00F17492" w:rsidRPr="00970A2D" w:rsidRDefault="00F17492" w:rsidP="00970A2D">
      <w:pPr>
        <w:rPr>
          <w:lang w:val="el-GR"/>
        </w:rPr>
      </w:pPr>
    </w:p>
    <w:p w14:paraId="0E1F6BFC" w14:textId="18767B2F" w:rsidR="00932604" w:rsidRPr="00F17492" w:rsidRDefault="00932604" w:rsidP="00930B6E">
      <w:pPr>
        <w:pStyle w:val="Heading3"/>
        <w:numPr>
          <w:ilvl w:val="2"/>
          <w:numId w:val="75"/>
        </w:numPr>
        <w:rPr>
          <w:lang w:val="el-GR"/>
        </w:rPr>
      </w:pPr>
      <w:bookmarkStart w:id="502" w:name="_Toc196735994"/>
      <w:r>
        <w:rPr>
          <w:lang w:val="el-GR"/>
        </w:rPr>
        <w:t>Λειτουργικές και Τεχνικές προδιαγραφές Έργου</w:t>
      </w:r>
      <w:bookmarkEnd w:id="502"/>
    </w:p>
    <w:p w14:paraId="6ED2D521" w14:textId="3F03201B" w:rsidR="00932604" w:rsidRPr="00932604" w:rsidRDefault="00932604" w:rsidP="006D2C7C">
      <w:pPr>
        <w:pStyle w:val="Heading3"/>
        <w:numPr>
          <w:ilvl w:val="3"/>
          <w:numId w:val="75"/>
        </w:numPr>
        <w:rPr>
          <w:lang w:val="el-GR"/>
        </w:rPr>
      </w:pPr>
      <w:bookmarkStart w:id="503" w:name="_Toc196735995"/>
      <w:r w:rsidRPr="00932604">
        <w:rPr>
          <w:lang w:val="el-GR"/>
        </w:rPr>
        <w:t>Απαιτήσεις Αρχιτεκτονικής</w:t>
      </w:r>
      <w:bookmarkEnd w:id="503"/>
    </w:p>
    <w:p w14:paraId="4998A013" w14:textId="52298DF7" w:rsidR="00932604" w:rsidRDefault="00932604" w:rsidP="00A22261">
      <w:pPr>
        <w:rPr>
          <w:lang w:val="el-GR"/>
        </w:rPr>
      </w:pPr>
      <w:r w:rsidRPr="00932604">
        <w:rPr>
          <w:lang w:val="el-GR"/>
        </w:rPr>
        <w:t>Ο ανάδοχος θα πρέπει να περιγράψει μεθοδολογικά τον τρόπο ολοκλήρωσης των νέων υποσυστημάτων που θα αναπτύξει, την μεθοδολογία που θα χρησιμοποιήσει, και τους τρόπους με τους οποίους θα γίνει η αλληλεπίδραση με τα υφιστάμενα μητρώα. Θα πρέπει επίσης να περιγράψει την μεθοδολογία ελέγχων και τα βήματα που θα ακολουθήσει. </w:t>
      </w:r>
      <w:r w:rsidRPr="00932604">
        <w:t> </w:t>
      </w:r>
    </w:p>
    <w:p w14:paraId="1BDF8D75" w14:textId="6A19F645" w:rsidR="00932604" w:rsidRDefault="00932604" w:rsidP="006D2C7C">
      <w:pPr>
        <w:pStyle w:val="Heading3"/>
        <w:numPr>
          <w:ilvl w:val="4"/>
          <w:numId w:val="75"/>
        </w:numPr>
        <w:rPr>
          <w:lang w:val="el-GR"/>
        </w:rPr>
      </w:pPr>
      <w:bookmarkStart w:id="504" w:name="_Toc196735996"/>
      <w:r>
        <w:rPr>
          <w:lang w:val="el-GR"/>
        </w:rPr>
        <w:lastRenderedPageBreak/>
        <w:t>Γενικές Αρχές Σχεδιασμού</w:t>
      </w:r>
      <w:bookmarkEnd w:id="504"/>
    </w:p>
    <w:p w14:paraId="65C321C0" w14:textId="77777777" w:rsidR="00932604" w:rsidRPr="00932604" w:rsidRDefault="00932604" w:rsidP="00932604">
      <w:pPr>
        <w:rPr>
          <w:lang w:val="el-GR"/>
        </w:rPr>
      </w:pPr>
      <w:r w:rsidRPr="00932604">
        <w:rPr>
          <w:lang w:val="el-GR"/>
        </w:rPr>
        <w:t>Η αρχιτεκτονική της λύσης θα πρέπει να είναι:</w:t>
      </w:r>
      <w:r w:rsidRPr="00932604">
        <w:rPr>
          <w:lang w:val="en-US"/>
        </w:rPr>
        <w:t> </w:t>
      </w:r>
    </w:p>
    <w:p w14:paraId="09F2BDDC" w14:textId="77777777" w:rsidR="00932604" w:rsidRPr="00932604" w:rsidRDefault="00932604" w:rsidP="006D2C7C">
      <w:pPr>
        <w:numPr>
          <w:ilvl w:val="0"/>
          <w:numId w:val="96"/>
        </w:numPr>
        <w:rPr>
          <w:lang w:val="el-GR"/>
        </w:rPr>
      </w:pPr>
      <w:r w:rsidRPr="00932604">
        <w:rPr>
          <w:lang w:val="el-GR"/>
        </w:rPr>
        <w:t>Αρθρωτή (</w:t>
      </w:r>
      <w:r w:rsidRPr="00932604">
        <w:t>modular</w:t>
      </w:r>
      <w:r w:rsidRPr="00932604">
        <w:rPr>
          <w:lang w:val="el-GR"/>
        </w:rPr>
        <w:t>) έτσι ώστε να δίνει την δυνατότητα εύκολης αναβάθμισης, επέκτασης ή αντικατάστασης διακριτών μερών του συστήματος στο μέλλον εφόσον κάτι τέτοιο κριθεί αναγκαίο.</w:t>
      </w:r>
      <w:r w:rsidRPr="00932604">
        <w:rPr>
          <w:lang w:val="en-US"/>
        </w:rPr>
        <w:t> </w:t>
      </w:r>
    </w:p>
    <w:p w14:paraId="406A651B" w14:textId="77777777" w:rsidR="00932604" w:rsidRPr="00932604" w:rsidRDefault="00932604" w:rsidP="006D2C7C">
      <w:pPr>
        <w:numPr>
          <w:ilvl w:val="0"/>
          <w:numId w:val="97"/>
        </w:numPr>
        <w:rPr>
          <w:lang w:val="el-GR"/>
        </w:rPr>
      </w:pPr>
      <w:r w:rsidRPr="00932604">
        <w:rPr>
          <w:lang w:val="el-GR"/>
        </w:rPr>
        <w:t>Πολλαπλών επιπέδων (</w:t>
      </w:r>
      <w:r w:rsidRPr="00932604">
        <w:t>n</w:t>
      </w:r>
      <w:r w:rsidRPr="00932604">
        <w:rPr>
          <w:lang w:val="el-GR"/>
        </w:rPr>
        <w:t>-</w:t>
      </w:r>
      <w:r w:rsidRPr="00932604">
        <w:t>tier</w:t>
      </w:r>
      <w:r w:rsidRPr="00932604">
        <w:rPr>
          <w:lang w:val="el-GR"/>
        </w:rPr>
        <w:t>) έτσι ώστε να διασφαλίζεται η κατανομή φορτίου του συστήματος σε διάφορα επίπεδα και να επιτυγχάνεται ομαλότερη λειτουργία του συστήματος.</w:t>
      </w:r>
      <w:r w:rsidRPr="00932604">
        <w:rPr>
          <w:lang w:val="en-US"/>
        </w:rPr>
        <w:t> </w:t>
      </w:r>
    </w:p>
    <w:p w14:paraId="4CB5A1E3" w14:textId="77777777" w:rsidR="00932604" w:rsidRPr="00932604" w:rsidRDefault="00932604" w:rsidP="006D2C7C">
      <w:pPr>
        <w:numPr>
          <w:ilvl w:val="0"/>
          <w:numId w:val="98"/>
        </w:numPr>
        <w:rPr>
          <w:lang w:val="el-GR"/>
        </w:rPr>
      </w:pPr>
      <w:r w:rsidRPr="00932604">
        <w:rPr>
          <w:lang w:val="el-GR"/>
        </w:rPr>
        <w:t>Ανοιχτή (</w:t>
      </w:r>
      <w:r w:rsidRPr="00932604">
        <w:t>open</w:t>
      </w:r>
      <w:r w:rsidRPr="00932604">
        <w:rPr>
          <w:lang w:val="el-GR"/>
        </w:rPr>
        <w:t xml:space="preserve"> </w:t>
      </w:r>
      <w:r w:rsidRPr="00932604">
        <w:t>architecture</w:t>
      </w:r>
      <w:r w:rsidRPr="00932604">
        <w:rPr>
          <w:lang w:val="el-GR"/>
        </w:rPr>
        <w:t>) και να κάνει χρήση ανοικτών προτύπων έτσι ώστε σε συνδυασμό με την τεκμηρίωσή της να διασφαλίζεται ο πλήρης έλεγχος του σχεδιασμού και της λειτουργίας του συστήματος αλλά και η ευελιξία σε μελλοντικές επεκτάσεις του. </w:t>
      </w:r>
      <w:r w:rsidRPr="00932604">
        <w:rPr>
          <w:lang w:val="en-US"/>
        </w:rPr>
        <w:t> </w:t>
      </w:r>
    </w:p>
    <w:p w14:paraId="6F105C93" w14:textId="77777777" w:rsidR="00932604" w:rsidRPr="00932604" w:rsidRDefault="00932604" w:rsidP="006D2C7C">
      <w:pPr>
        <w:numPr>
          <w:ilvl w:val="0"/>
          <w:numId w:val="99"/>
        </w:numPr>
        <w:rPr>
          <w:lang w:val="el-GR"/>
        </w:rPr>
      </w:pPr>
      <w:r w:rsidRPr="00932604">
        <w:rPr>
          <w:lang w:val="el-GR"/>
        </w:rPr>
        <w:t xml:space="preserve">Να βασίζεται στην λειτουργία αυτόνομων μονάδων κώδικα οριζόντια για όλα τα υποσυστήματα, αλλά και το κεντρικό σύστημα με την χρήση </w:t>
      </w:r>
      <w:r w:rsidRPr="00932604">
        <w:rPr>
          <w:lang w:val="en-US"/>
        </w:rPr>
        <w:t>Rest</w:t>
      </w:r>
      <w:r w:rsidRPr="00932604">
        <w:rPr>
          <w:lang w:val="el-GR"/>
        </w:rPr>
        <w:t xml:space="preserve">, ή </w:t>
      </w:r>
      <w:r w:rsidRPr="00932604">
        <w:rPr>
          <w:lang w:val="en-US"/>
        </w:rPr>
        <w:t>Soap</w:t>
      </w:r>
      <w:r w:rsidRPr="00932604">
        <w:rPr>
          <w:lang w:val="el-GR"/>
        </w:rPr>
        <w:t xml:space="preserve"> </w:t>
      </w:r>
      <w:r w:rsidRPr="00932604">
        <w:rPr>
          <w:lang w:val="en-US"/>
        </w:rPr>
        <w:t>APIs</w:t>
      </w:r>
      <w:r w:rsidRPr="00932604">
        <w:rPr>
          <w:lang w:val="el-GR"/>
        </w:rPr>
        <w:t xml:space="preserve"> και την χρήση </w:t>
      </w:r>
      <w:r w:rsidRPr="00932604">
        <w:rPr>
          <w:lang w:val="en-US"/>
        </w:rPr>
        <w:t>message</w:t>
      </w:r>
      <w:r w:rsidRPr="00932604">
        <w:rPr>
          <w:lang w:val="el-GR"/>
        </w:rPr>
        <w:t xml:space="preserve"> </w:t>
      </w:r>
      <w:r w:rsidRPr="00932604">
        <w:rPr>
          <w:lang w:val="en-US"/>
        </w:rPr>
        <w:t>bus</w:t>
      </w:r>
      <w:r w:rsidRPr="00932604">
        <w:rPr>
          <w:lang w:val="el-GR"/>
        </w:rPr>
        <w:t xml:space="preserve"> ή άλλου μηχανισμού.</w:t>
      </w:r>
      <w:r w:rsidRPr="00932604">
        <w:rPr>
          <w:lang w:val="en-US"/>
        </w:rPr>
        <w:t> </w:t>
      </w:r>
    </w:p>
    <w:p w14:paraId="61BC6ECF" w14:textId="77777777" w:rsidR="00932604" w:rsidRPr="00932604" w:rsidRDefault="00932604" w:rsidP="00932604">
      <w:pPr>
        <w:rPr>
          <w:lang w:val="el-GR"/>
        </w:rPr>
      </w:pPr>
      <w:r w:rsidRPr="00932604">
        <w:rPr>
          <w:lang w:val="en-US"/>
        </w:rPr>
        <w:t> </w:t>
      </w:r>
    </w:p>
    <w:p w14:paraId="14F3DB56" w14:textId="77777777" w:rsidR="00932604" w:rsidRPr="00932604" w:rsidRDefault="00932604" w:rsidP="00932604">
      <w:pPr>
        <w:rPr>
          <w:lang w:val="el-GR"/>
        </w:rPr>
      </w:pPr>
      <w:r w:rsidRPr="00932604">
        <w:rPr>
          <w:lang w:val="el-GR"/>
        </w:rPr>
        <w:t>Επίσης, το πληροφοριακό σύστημα και τα υποσυστήματα του θα πρέπει να ακολουθούν τις παρακάτω βασικές τεχνολογικές αρχές, σύμφωνα με το Πλαίσιο Παροχής Υπηρεσιών Ηλεκτρονικής Διακυβέρνησης (ΥΑΠ/Φ.40.4/1/989, ΦΕΚ 1301/Β/12-04-2012):</w:t>
      </w:r>
      <w:r w:rsidRPr="00932604">
        <w:rPr>
          <w:lang w:val="en-US"/>
        </w:rPr>
        <w:t> </w:t>
      </w:r>
    </w:p>
    <w:p w14:paraId="6A322770" w14:textId="77777777" w:rsidR="00932604" w:rsidRPr="00932604" w:rsidRDefault="00932604" w:rsidP="006D2C7C">
      <w:pPr>
        <w:numPr>
          <w:ilvl w:val="0"/>
          <w:numId w:val="100"/>
        </w:numPr>
        <w:rPr>
          <w:lang w:val="el-GR"/>
        </w:rPr>
      </w:pPr>
      <w:r w:rsidRPr="00932604">
        <w:rPr>
          <w:lang w:val="el-GR"/>
        </w:rPr>
        <w:t>Διαφάνεια και εξωστρέφεια: Το σύστημα θα παρέχει λεπτομερώς καθορισμένες και τεκμηριωμένες διεπαφές (</w:t>
      </w:r>
      <w:r w:rsidRPr="00932604">
        <w:t>interfaces</w:t>
      </w:r>
      <w:r w:rsidRPr="00932604">
        <w:rPr>
          <w:lang w:val="el-GR"/>
        </w:rPr>
        <w:t>), προκειμένου να επιτρέπει την εύκολη ολοκλήρωση και αξιοποίηση των υπηρεσιών του από άλλα συστήματα.</w:t>
      </w:r>
      <w:r w:rsidRPr="00932604">
        <w:rPr>
          <w:lang w:val="en-US"/>
        </w:rPr>
        <w:t> </w:t>
      </w:r>
    </w:p>
    <w:p w14:paraId="211FF28B" w14:textId="77777777" w:rsidR="00932604" w:rsidRPr="00932604" w:rsidRDefault="00932604" w:rsidP="006D2C7C">
      <w:pPr>
        <w:numPr>
          <w:ilvl w:val="0"/>
          <w:numId w:val="101"/>
        </w:numPr>
        <w:rPr>
          <w:lang w:val="el-GR"/>
        </w:rPr>
      </w:pPr>
      <w:r w:rsidRPr="00932604">
        <w:rPr>
          <w:lang w:val="el-GR"/>
        </w:rPr>
        <w:t>Προσαρμοστικότητα (</w:t>
      </w:r>
      <w:r w:rsidRPr="00932604">
        <w:t>Flexibility</w:t>
      </w:r>
      <w:r w:rsidRPr="00932604">
        <w:rPr>
          <w:lang w:val="el-GR"/>
        </w:rPr>
        <w:t>): Το σύστημα θα επιτρέπει τη σχετικά απλή ή με λογικό κόστος προσαρμογή του σε νέες συνθήκες ή απαιτήσεις λειτουργίας, ιδιαίτερα όσον αφορά τον όγκο των συναλλαγών που εξυπηρετεί, το χρόνο απόκρισης του, την ασφάλεια που παρέχει κλπ. </w:t>
      </w:r>
      <w:r w:rsidRPr="00932604">
        <w:rPr>
          <w:lang w:val="en-US"/>
        </w:rPr>
        <w:t> </w:t>
      </w:r>
    </w:p>
    <w:p w14:paraId="61A885D3" w14:textId="77777777" w:rsidR="00932604" w:rsidRPr="00932604" w:rsidRDefault="00932604" w:rsidP="006D2C7C">
      <w:pPr>
        <w:numPr>
          <w:ilvl w:val="0"/>
          <w:numId w:val="102"/>
        </w:numPr>
        <w:rPr>
          <w:lang w:val="el-GR"/>
        </w:rPr>
      </w:pPr>
      <w:r w:rsidRPr="00932604">
        <w:rPr>
          <w:lang w:val="el-GR"/>
        </w:rPr>
        <w:t>Πρότυπα (</w:t>
      </w:r>
      <w:r w:rsidRPr="00932604">
        <w:t>Standards</w:t>
      </w:r>
      <w:r w:rsidRPr="00932604">
        <w:rPr>
          <w:lang w:val="el-GR"/>
        </w:rPr>
        <w:t>): Ο σχεδιασμός και η υλοποίηση του συστήματος θα στηρίζεται σε ευρέως διαδεδομένα πρότυπα, σύμφωνα με το Πλαίσιο Διαλειτουργικότητας &amp; Υπηρεσιών Ηλεκτρονικών Συναλλαγών.</w:t>
      </w:r>
      <w:r w:rsidRPr="00932604">
        <w:rPr>
          <w:lang w:val="en-US"/>
        </w:rPr>
        <w:t> </w:t>
      </w:r>
    </w:p>
    <w:p w14:paraId="1922ECDC" w14:textId="77777777" w:rsidR="00932604" w:rsidRPr="00932604" w:rsidRDefault="00932604" w:rsidP="006D2C7C">
      <w:pPr>
        <w:numPr>
          <w:ilvl w:val="0"/>
          <w:numId w:val="103"/>
        </w:numPr>
        <w:rPr>
          <w:lang w:val="el-GR"/>
        </w:rPr>
      </w:pPr>
      <w:r w:rsidRPr="00932604">
        <w:rPr>
          <w:lang w:val="el-GR"/>
        </w:rPr>
        <w:t>Κλιμάκωση (</w:t>
      </w:r>
      <w:r w:rsidRPr="00932604">
        <w:t>Scalability</w:t>
      </w:r>
      <w:r w:rsidRPr="00932604">
        <w:rPr>
          <w:lang w:val="el-GR"/>
        </w:rPr>
        <w:t>): Το σύστημα θα παρέχει επαρκείς δυνατότητες κλιμάκωσης και επέκτασης, π.χ. μέσω προσθήκης/ αναβάθμισης εξοπλισμού και λογισμικού, έτσι ώστε να μπορεί να εξυπηρετήσει μεγαλύτερο όγκο αιτημάτων ή χρηστών.</w:t>
      </w:r>
      <w:r w:rsidRPr="00932604">
        <w:rPr>
          <w:lang w:val="en-US"/>
        </w:rPr>
        <w:t> </w:t>
      </w:r>
    </w:p>
    <w:p w14:paraId="6BE57B67" w14:textId="77777777" w:rsidR="00932604" w:rsidRPr="00932604" w:rsidRDefault="00932604" w:rsidP="006D2C7C">
      <w:pPr>
        <w:numPr>
          <w:ilvl w:val="0"/>
          <w:numId w:val="104"/>
        </w:numPr>
        <w:rPr>
          <w:lang w:val="el-GR"/>
        </w:rPr>
      </w:pPr>
      <w:r w:rsidRPr="00932604">
        <w:rPr>
          <w:lang w:val="el-GR"/>
        </w:rPr>
        <w:t>Απόδοση (</w:t>
      </w:r>
      <w:r w:rsidRPr="00932604">
        <w:t>Performance</w:t>
      </w:r>
      <w:r w:rsidRPr="00932604">
        <w:rPr>
          <w:lang w:val="el-GR"/>
        </w:rPr>
        <w:t>) και Απόκριση (</w:t>
      </w:r>
      <w:r w:rsidRPr="00932604">
        <w:t>Response</w:t>
      </w:r>
      <w:r w:rsidRPr="00932604">
        <w:rPr>
          <w:lang w:val="el-GR"/>
        </w:rPr>
        <w:t>): Το σύστημα θα είναι σε θέση να αποκρίνεται στα αιτήματα των χρηστών σε ελάχιστο χρόνο από την υποβολή των αιτημάτων, ακόμα και αν η ικανοποίηση ενός αιτήματος απαιτεί την επεξεργασία ενός πολύ μεγάλου όγκου δεδομένων.</w:t>
      </w:r>
      <w:r w:rsidRPr="00932604">
        <w:rPr>
          <w:lang w:val="en-US"/>
        </w:rPr>
        <w:t> </w:t>
      </w:r>
    </w:p>
    <w:p w14:paraId="5DBC0332" w14:textId="77777777" w:rsidR="00932604" w:rsidRPr="00932604" w:rsidRDefault="00932604" w:rsidP="006D2C7C">
      <w:pPr>
        <w:numPr>
          <w:ilvl w:val="0"/>
          <w:numId w:val="105"/>
        </w:numPr>
        <w:rPr>
          <w:lang w:val="el-GR"/>
        </w:rPr>
      </w:pPr>
      <w:r w:rsidRPr="00932604">
        <w:rPr>
          <w:lang w:val="el-GR"/>
        </w:rPr>
        <w:t>Φιλικότητα προς το χρήστη (User-friendliness): Το σύστημα πρέπει να διαθέτει χαρακτηριστικά όπως η ύπαρξη απλών και κατανοητών διεπαφών (interfaces), η παροχή online βοήθειας κλπ. </w:t>
      </w:r>
      <w:r w:rsidRPr="00932604">
        <w:rPr>
          <w:lang w:val="en-US"/>
        </w:rPr>
        <w:t> </w:t>
      </w:r>
    </w:p>
    <w:p w14:paraId="10D37AD8" w14:textId="77777777" w:rsidR="00932604" w:rsidRPr="00932604" w:rsidRDefault="00932604" w:rsidP="006D2C7C">
      <w:pPr>
        <w:numPr>
          <w:ilvl w:val="0"/>
          <w:numId w:val="106"/>
        </w:numPr>
        <w:rPr>
          <w:lang w:val="el-GR"/>
        </w:rPr>
      </w:pPr>
      <w:r w:rsidRPr="00932604">
        <w:rPr>
          <w:lang w:val="el-GR"/>
        </w:rPr>
        <w:t>Διαθεσιμότητα (Availability): Το σύστημα πρέπει να είναι συνεχώς διαθέσιμο και να μην παρουσιάζει προβλήματα στη λειτουργία του. </w:t>
      </w:r>
      <w:r w:rsidRPr="00932604">
        <w:rPr>
          <w:lang w:val="en-US"/>
        </w:rPr>
        <w:t> </w:t>
      </w:r>
    </w:p>
    <w:p w14:paraId="1C1C769B" w14:textId="77777777" w:rsidR="00932604" w:rsidRPr="00932604" w:rsidRDefault="00932604" w:rsidP="006D2C7C">
      <w:pPr>
        <w:numPr>
          <w:ilvl w:val="0"/>
          <w:numId w:val="107"/>
        </w:numPr>
        <w:rPr>
          <w:lang w:val="el-GR"/>
        </w:rPr>
      </w:pPr>
      <w:r w:rsidRPr="00932604">
        <w:rPr>
          <w:lang w:val="el-GR"/>
        </w:rPr>
        <w:t>Ανοχή σφαλμάτων (Fault tolerance): Σε περίπτωση εμφάνισης προβλημάτων στη λειτουργία του συστήματος, πρέπει να διασφαλίζεται αφενός η ταχεία επαναφορά του σε κατάσταση κανονικής λειτουργίας αφετέρου η ακεραιότητα των δεδομένων του. </w:t>
      </w:r>
      <w:r w:rsidRPr="00932604">
        <w:rPr>
          <w:lang w:val="en-US"/>
        </w:rPr>
        <w:t> </w:t>
      </w:r>
    </w:p>
    <w:p w14:paraId="0AFECC63" w14:textId="37F74C00" w:rsidR="00932604" w:rsidRPr="00F17492" w:rsidRDefault="00932604" w:rsidP="00F17492">
      <w:pPr>
        <w:pStyle w:val="ListParagraph"/>
        <w:numPr>
          <w:ilvl w:val="0"/>
          <w:numId w:val="107"/>
        </w:numPr>
        <w:rPr>
          <w:lang w:val="el-GR"/>
        </w:rPr>
      </w:pPr>
      <w:r w:rsidRPr="00F17492">
        <w:rPr>
          <w:lang w:val="el-GR"/>
        </w:rPr>
        <w:lastRenderedPageBreak/>
        <w:t>Συντήρηση (Maintenance) και αναβάθμιση (Upgrades): Το σύστημα θα σχεδιαστεί και θα υλοποιηθεί με τέτοιο τρόπο ώστε η λειτουργία, η συντήρηση και η αναβάθμισή του να μπορεί να ελεγχθεί/ εκτελεστεί από φορείς ή στελέχη που δεν συμμετείχαν στην υλοποίησή του. Κρίσιμο στοιχείο για τη διασφάλιση αυτής της παραμέτρου είναι η ύπαρξη αναλυτικής τεκμηρίωσης του συστήματος (υλικό τεκμηρίωσης της ανάλυσης, σχεδιασμός βάσεων δεδομένων, εγχειρίδια χρήσης, διαχείρισης, λειτουργίας κλπ.).</w:t>
      </w:r>
      <w:r w:rsidRPr="00F17492">
        <w:rPr>
          <w:lang w:val="en-US"/>
        </w:rPr>
        <w:t> </w:t>
      </w:r>
    </w:p>
    <w:p w14:paraId="0D2AA48C" w14:textId="77777777" w:rsidR="00F17492" w:rsidRPr="00F17492" w:rsidRDefault="00F17492" w:rsidP="00F17492">
      <w:pPr>
        <w:pStyle w:val="ListParagraph"/>
        <w:rPr>
          <w:lang w:val="el-GR"/>
        </w:rPr>
      </w:pPr>
    </w:p>
    <w:p w14:paraId="68ECB2BB" w14:textId="1675935A" w:rsidR="00932604" w:rsidRDefault="00932604" w:rsidP="006D2C7C">
      <w:pPr>
        <w:pStyle w:val="Heading3"/>
        <w:numPr>
          <w:ilvl w:val="4"/>
          <w:numId w:val="75"/>
        </w:numPr>
        <w:rPr>
          <w:lang w:val="el-GR"/>
        </w:rPr>
      </w:pPr>
      <w:bookmarkStart w:id="505" w:name="_Toc196735997"/>
      <w:r>
        <w:rPr>
          <w:lang w:val="el-GR"/>
        </w:rPr>
        <w:t>Ειδικές Αρχές Σχεδιασμού</w:t>
      </w:r>
      <w:bookmarkEnd w:id="505"/>
    </w:p>
    <w:p w14:paraId="70FDA29E" w14:textId="77777777" w:rsidR="00932604" w:rsidRPr="000E0A2D" w:rsidRDefault="00932604" w:rsidP="00932604">
      <w:pPr>
        <w:pStyle w:val="paragraph"/>
        <w:spacing w:before="0" w:beforeAutospacing="0" w:after="0" w:afterAutospacing="0"/>
        <w:jc w:val="both"/>
        <w:textAlignment w:val="baseline"/>
        <w:rPr>
          <w:rFonts w:ascii="Segoe UI" w:hAnsi="Segoe UI" w:cs="Segoe UI"/>
          <w:sz w:val="18"/>
          <w:szCs w:val="18"/>
          <w:lang w:val="el-GR"/>
        </w:rPr>
      </w:pPr>
      <w:r w:rsidRPr="000E0A2D">
        <w:rPr>
          <w:rStyle w:val="normaltextrun"/>
          <w:rFonts w:ascii="Tahoma" w:hAnsi="Tahoma" w:cs="Tahoma"/>
          <w:sz w:val="22"/>
          <w:szCs w:val="22"/>
          <w:lang w:val="el-GR"/>
        </w:rPr>
        <w:t>Διεθνώς έχουν καθιερωθεί μεθοδολογίες και πρακτικές ανάπτυξης «μοντέρνων» συστημάτων λογισμικού, ως απόρροια των αυξημένων αναγκών ευχρηστίας, ασφάλειας, και διαλειτουργικότητας.  </w:t>
      </w:r>
      <w:r w:rsidRPr="000E0A2D">
        <w:rPr>
          <w:rStyle w:val="eop"/>
          <w:rFonts w:ascii="Tahoma" w:hAnsi="Tahoma" w:cs="Tahoma"/>
          <w:sz w:val="22"/>
          <w:szCs w:val="22"/>
        </w:rPr>
        <w:t> </w:t>
      </w:r>
    </w:p>
    <w:p w14:paraId="4D546DD3" w14:textId="77777777" w:rsidR="00932604" w:rsidRPr="000E0A2D" w:rsidRDefault="00932604" w:rsidP="00932604">
      <w:pPr>
        <w:pStyle w:val="paragraph"/>
        <w:spacing w:before="0" w:beforeAutospacing="0" w:after="0" w:afterAutospacing="0"/>
        <w:jc w:val="both"/>
        <w:textAlignment w:val="baseline"/>
        <w:rPr>
          <w:rFonts w:ascii="Segoe UI" w:hAnsi="Segoe UI" w:cs="Segoe UI"/>
          <w:sz w:val="18"/>
          <w:szCs w:val="18"/>
          <w:lang w:val="el-GR"/>
        </w:rPr>
      </w:pPr>
      <w:r w:rsidRPr="000E0A2D">
        <w:rPr>
          <w:rStyle w:val="normaltextrun"/>
          <w:rFonts w:ascii="Tahoma" w:hAnsi="Tahoma" w:cs="Tahoma"/>
          <w:sz w:val="22"/>
          <w:szCs w:val="22"/>
          <w:lang w:val="el-GR"/>
        </w:rPr>
        <w:t>Οι πρακτικές αυτές εκτός άλλων περιλαμβάνουν μεθοδολογίες και πρακτικές που αφορούν την ποιότητα του παραγόμενου συστήματος με την χρήση ποιοτικών στόχων και ελέγχων (</w:t>
      </w:r>
      <w:r w:rsidRPr="000E0A2D">
        <w:rPr>
          <w:rStyle w:val="normaltextrun"/>
          <w:rFonts w:ascii="Tahoma" w:hAnsi="Tahoma" w:cs="Tahoma"/>
          <w:sz w:val="22"/>
          <w:szCs w:val="22"/>
        </w:rPr>
        <w:t>Q</w:t>
      </w:r>
      <w:r w:rsidRPr="000E0A2D">
        <w:rPr>
          <w:rStyle w:val="normaltextrun"/>
          <w:rFonts w:ascii="Tahoma" w:hAnsi="Tahoma" w:cs="Tahoma"/>
          <w:sz w:val="22"/>
          <w:szCs w:val="22"/>
          <w:lang w:val="el-GR"/>
        </w:rPr>
        <w:t>&amp;</w:t>
      </w:r>
      <w:r w:rsidRPr="000E0A2D">
        <w:rPr>
          <w:rStyle w:val="normaltextrun"/>
          <w:rFonts w:ascii="Tahoma" w:hAnsi="Tahoma" w:cs="Tahoma"/>
          <w:sz w:val="22"/>
          <w:szCs w:val="22"/>
        </w:rPr>
        <w:t>A</w:t>
      </w:r>
      <w:r w:rsidRPr="000E0A2D">
        <w:rPr>
          <w:rStyle w:val="normaltextrun"/>
          <w:rFonts w:ascii="Tahoma" w:hAnsi="Tahoma" w:cs="Tahoma"/>
          <w:sz w:val="22"/>
          <w:szCs w:val="22"/>
          <w:lang w:val="el-GR"/>
        </w:rPr>
        <w:t xml:space="preserve">), την εφαρμογή μοντέλων </w:t>
      </w:r>
      <w:r w:rsidRPr="000E0A2D">
        <w:rPr>
          <w:rStyle w:val="normaltextrun"/>
          <w:rFonts w:ascii="Tahoma" w:hAnsi="Tahoma" w:cs="Tahoma"/>
          <w:sz w:val="22"/>
          <w:szCs w:val="22"/>
        </w:rPr>
        <w:t>DevOps</w:t>
      </w:r>
      <w:r w:rsidRPr="000E0A2D">
        <w:rPr>
          <w:rStyle w:val="normaltextrun"/>
          <w:rFonts w:ascii="Tahoma" w:hAnsi="Tahoma" w:cs="Tahoma"/>
          <w:sz w:val="22"/>
          <w:szCs w:val="22"/>
          <w:lang w:val="el-GR"/>
        </w:rPr>
        <w:t xml:space="preserve"> και </w:t>
      </w:r>
      <w:r w:rsidRPr="000E0A2D">
        <w:rPr>
          <w:rStyle w:val="normaltextrun"/>
          <w:rFonts w:ascii="Tahoma" w:hAnsi="Tahoma" w:cs="Tahoma"/>
          <w:sz w:val="22"/>
          <w:szCs w:val="22"/>
        </w:rPr>
        <w:t>continuous</w:t>
      </w:r>
      <w:r w:rsidRPr="000E0A2D">
        <w:rPr>
          <w:rStyle w:val="normaltextrun"/>
          <w:rFonts w:ascii="Tahoma" w:hAnsi="Tahoma" w:cs="Tahoma"/>
          <w:sz w:val="22"/>
          <w:szCs w:val="22"/>
          <w:lang w:val="el-GR"/>
        </w:rPr>
        <w:t xml:space="preserve"> </w:t>
      </w:r>
      <w:r w:rsidRPr="000E0A2D">
        <w:rPr>
          <w:rStyle w:val="normaltextrun"/>
          <w:rFonts w:ascii="Tahoma" w:hAnsi="Tahoma" w:cs="Tahoma"/>
          <w:sz w:val="22"/>
          <w:szCs w:val="22"/>
        </w:rPr>
        <w:t>delivery</w:t>
      </w:r>
      <w:r w:rsidRPr="000E0A2D">
        <w:rPr>
          <w:rStyle w:val="normaltextrun"/>
          <w:rFonts w:ascii="Tahoma" w:hAnsi="Tahoma" w:cs="Tahoma"/>
          <w:sz w:val="22"/>
          <w:szCs w:val="22"/>
          <w:lang w:val="el-GR"/>
        </w:rPr>
        <w:t xml:space="preserve"> και </w:t>
      </w:r>
      <w:r w:rsidRPr="000E0A2D">
        <w:rPr>
          <w:rStyle w:val="normaltextrun"/>
          <w:rFonts w:ascii="Tahoma" w:hAnsi="Tahoma" w:cs="Tahoma"/>
          <w:sz w:val="22"/>
          <w:szCs w:val="22"/>
        </w:rPr>
        <w:t>continuous</w:t>
      </w:r>
      <w:r w:rsidRPr="000E0A2D">
        <w:rPr>
          <w:rStyle w:val="normaltextrun"/>
          <w:rFonts w:ascii="Tahoma" w:hAnsi="Tahoma" w:cs="Tahoma"/>
          <w:sz w:val="22"/>
          <w:szCs w:val="22"/>
          <w:lang w:val="el-GR"/>
        </w:rPr>
        <w:t xml:space="preserve"> </w:t>
      </w:r>
      <w:r w:rsidRPr="000E0A2D">
        <w:rPr>
          <w:rStyle w:val="normaltextrun"/>
          <w:rFonts w:ascii="Tahoma" w:hAnsi="Tahoma" w:cs="Tahoma"/>
          <w:sz w:val="22"/>
          <w:szCs w:val="22"/>
        </w:rPr>
        <w:t>integration</w:t>
      </w:r>
      <w:r w:rsidRPr="000E0A2D">
        <w:rPr>
          <w:rStyle w:val="normaltextrun"/>
          <w:rFonts w:ascii="Tahoma" w:hAnsi="Tahoma" w:cs="Tahoma"/>
          <w:sz w:val="22"/>
          <w:szCs w:val="22"/>
          <w:lang w:val="el-GR"/>
        </w:rPr>
        <w:t xml:space="preserve"> (</w:t>
      </w:r>
      <w:r w:rsidRPr="000E0A2D">
        <w:rPr>
          <w:rStyle w:val="normaltextrun"/>
          <w:rFonts w:ascii="Tahoma" w:hAnsi="Tahoma" w:cs="Tahoma"/>
          <w:sz w:val="22"/>
          <w:szCs w:val="22"/>
        </w:rPr>
        <w:t>CI</w:t>
      </w:r>
      <w:r w:rsidRPr="000E0A2D">
        <w:rPr>
          <w:rStyle w:val="normaltextrun"/>
          <w:rFonts w:ascii="Tahoma" w:hAnsi="Tahoma" w:cs="Tahoma"/>
          <w:sz w:val="22"/>
          <w:szCs w:val="22"/>
          <w:lang w:val="el-GR"/>
        </w:rPr>
        <w:t>/</w:t>
      </w:r>
      <w:r w:rsidRPr="000E0A2D">
        <w:rPr>
          <w:rStyle w:val="normaltextrun"/>
          <w:rFonts w:ascii="Tahoma" w:hAnsi="Tahoma" w:cs="Tahoma"/>
          <w:sz w:val="22"/>
          <w:szCs w:val="22"/>
        </w:rPr>
        <w:t>CD</w:t>
      </w:r>
      <w:r w:rsidRPr="000E0A2D">
        <w:rPr>
          <w:rStyle w:val="normaltextrun"/>
          <w:rFonts w:ascii="Tahoma" w:hAnsi="Tahoma" w:cs="Tahoma"/>
          <w:sz w:val="22"/>
          <w:szCs w:val="22"/>
          <w:lang w:val="el-GR"/>
        </w:rPr>
        <w:t xml:space="preserve">), την χρήση </w:t>
      </w:r>
      <w:r w:rsidRPr="000E0A2D">
        <w:rPr>
          <w:rStyle w:val="normaltextrun"/>
          <w:rFonts w:ascii="Tahoma" w:hAnsi="Tahoma" w:cs="Tahoma"/>
          <w:sz w:val="22"/>
          <w:szCs w:val="22"/>
        </w:rPr>
        <w:t>Domain</w:t>
      </w:r>
      <w:r w:rsidRPr="000E0A2D">
        <w:rPr>
          <w:rStyle w:val="normaltextrun"/>
          <w:rFonts w:ascii="Tahoma" w:hAnsi="Tahoma" w:cs="Tahoma"/>
          <w:sz w:val="22"/>
          <w:szCs w:val="22"/>
          <w:lang w:val="el-GR"/>
        </w:rPr>
        <w:t xml:space="preserve"> </w:t>
      </w:r>
      <w:r w:rsidRPr="000E0A2D">
        <w:rPr>
          <w:rStyle w:val="normaltextrun"/>
          <w:rFonts w:ascii="Tahoma" w:hAnsi="Tahoma" w:cs="Tahoma"/>
          <w:sz w:val="22"/>
          <w:szCs w:val="22"/>
        </w:rPr>
        <w:t>driven</w:t>
      </w:r>
      <w:r w:rsidRPr="000E0A2D">
        <w:rPr>
          <w:rStyle w:val="normaltextrun"/>
          <w:rFonts w:ascii="Tahoma" w:hAnsi="Tahoma" w:cs="Tahoma"/>
          <w:sz w:val="22"/>
          <w:szCs w:val="22"/>
          <w:lang w:val="el-GR"/>
        </w:rPr>
        <w:t xml:space="preserve"> ή άλλων μεθοδολογιών, την εφαρμογή </w:t>
      </w:r>
      <w:r w:rsidRPr="000E0A2D">
        <w:rPr>
          <w:rStyle w:val="normaltextrun"/>
          <w:rFonts w:ascii="Tahoma" w:hAnsi="Tahoma" w:cs="Tahoma"/>
          <w:sz w:val="22"/>
          <w:szCs w:val="22"/>
        </w:rPr>
        <w:t>user</w:t>
      </w:r>
      <w:r w:rsidRPr="000E0A2D">
        <w:rPr>
          <w:rStyle w:val="normaltextrun"/>
          <w:rFonts w:ascii="Tahoma" w:hAnsi="Tahoma" w:cs="Tahoma"/>
          <w:sz w:val="22"/>
          <w:szCs w:val="22"/>
          <w:lang w:val="el-GR"/>
        </w:rPr>
        <w:t xml:space="preserve"> </w:t>
      </w:r>
      <w:r w:rsidRPr="000E0A2D">
        <w:rPr>
          <w:rStyle w:val="normaltextrun"/>
          <w:rFonts w:ascii="Tahoma" w:hAnsi="Tahoma" w:cs="Tahoma"/>
          <w:sz w:val="22"/>
          <w:szCs w:val="22"/>
        </w:rPr>
        <w:t>centered</w:t>
      </w:r>
      <w:r w:rsidRPr="000E0A2D">
        <w:rPr>
          <w:rStyle w:val="normaltextrun"/>
          <w:rFonts w:ascii="Tahoma" w:hAnsi="Tahoma" w:cs="Tahoma"/>
          <w:sz w:val="22"/>
          <w:szCs w:val="22"/>
          <w:lang w:val="el-GR"/>
        </w:rPr>
        <w:t xml:space="preserve"> σχεδιασμών.</w:t>
      </w:r>
      <w:r w:rsidRPr="000E0A2D">
        <w:rPr>
          <w:rStyle w:val="eop"/>
          <w:rFonts w:ascii="Tahoma" w:hAnsi="Tahoma" w:cs="Tahoma"/>
          <w:sz w:val="22"/>
          <w:szCs w:val="22"/>
        </w:rPr>
        <w:t> </w:t>
      </w:r>
    </w:p>
    <w:p w14:paraId="3B061D2E" w14:textId="77777777" w:rsidR="00932604" w:rsidRDefault="00932604" w:rsidP="00932604">
      <w:pPr>
        <w:pStyle w:val="paragraph"/>
        <w:spacing w:before="0" w:beforeAutospacing="0" w:after="0" w:afterAutospacing="0"/>
        <w:jc w:val="both"/>
        <w:textAlignment w:val="baseline"/>
        <w:rPr>
          <w:rStyle w:val="eop"/>
          <w:rFonts w:ascii="Tahoma" w:hAnsi="Tahoma" w:cs="Tahoma"/>
          <w:sz w:val="22"/>
          <w:szCs w:val="22"/>
          <w:lang w:val="el-GR"/>
        </w:rPr>
      </w:pPr>
      <w:r w:rsidRPr="000E0A2D">
        <w:rPr>
          <w:rStyle w:val="normaltextrun"/>
          <w:rFonts w:ascii="Tahoma" w:hAnsi="Tahoma" w:cs="Tahoma"/>
          <w:sz w:val="22"/>
          <w:szCs w:val="22"/>
          <w:lang w:val="el-GR"/>
        </w:rPr>
        <w:t>Ο ανάδοχος θα πρέπει στην προσφορά του, να συμπεριλάβει την περιγραφή των αρχών σχεδιασμού του, με τρόπο που να καταδεικνύει πως οι μονάδες που θα αναπτυχθούν θα περιλαμβάνουν καθιερωμένες μεθοδολογίες, και θα υποστηρίζουν στην πράξη την αρθρωτή (</w:t>
      </w:r>
      <w:r w:rsidRPr="000E0A2D">
        <w:rPr>
          <w:rStyle w:val="normaltextrun"/>
          <w:rFonts w:ascii="Tahoma" w:hAnsi="Tahoma" w:cs="Tahoma"/>
          <w:sz w:val="22"/>
          <w:szCs w:val="22"/>
        </w:rPr>
        <w:t>modular</w:t>
      </w:r>
      <w:r w:rsidRPr="000E0A2D">
        <w:rPr>
          <w:rStyle w:val="normaltextrun"/>
          <w:rFonts w:ascii="Tahoma" w:hAnsi="Tahoma" w:cs="Tahoma"/>
          <w:sz w:val="22"/>
          <w:szCs w:val="22"/>
          <w:lang w:val="el-GR"/>
        </w:rPr>
        <w:t>) αρχιτεκτονική.</w:t>
      </w:r>
      <w:r>
        <w:rPr>
          <w:rStyle w:val="normaltextrun"/>
          <w:rFonts w:ascii="Tahoma" w:hAnsi="Tahoma" w:cs="Tahoma"/>
          <w:sz w:val="22"/>
          <w:szCs w:val="22"/>
          <w:lang w:val="el-GR"/>
        </w:rPr>
        <w:t> </w:t>
      </w:r>
      <w:r>
        <w:rPr>
          <w:rStyle w:val="eop"/>
          <w:rFonts w:ascii="Tahoma" w:hAnsi="Tahoma" w:cs="Tahoma"/>
          <w:sz w:val="22"/>
          <w:szCs w:val="22"/>
        </w:rPr>
        <w:t> </w:t>
      </w:r>
    </w:p>
    <w:p w14:paraId="35B34567" w14:textId="77777777" w:rsidR="00932604" w:rsidRDefault="00932604" w:rsidP="00932604">
      <w:pPr>
        <w:pStyle w:val="paragraph"/>
        <w:spacing w:before="0" w:beforeAutospacing="0" w:after="0" w:afterAutospacing="0"/>
        <w:jc w:val="both"/>
        <w:textAlignment w:val="baseline"/>
        <w:rPr>
          <w:rStyle w:val="eop"/>
          <w:rFonts w:ascii="Tahoma" w:hAnsi="Tahoma" w:cs="Tahoma"/>
          <w:sz w:val="22"/>
          <w:szCs w:val="22"/>
          <w:lang w:val="el-GR"/>
        </w:rPr>
      </w:pPr>
    </w:p>
    <w:p w14:paraId="48A55487" w14:textId="168A1CA3" w:rsidR="00932604" w:rsidRDefault="00932604" w:rsidP="006D2C7C">
      <w:pPr>
        <w:pStyle w:val="Heading3"/>
        <w:numPr>
          <w:ilvl w:val="4"/>
          <w:numId w:val="75"/>
        </w:numPr>
        <w:rPr>
          <w:lang w:val="el-GR"/>
        </w:rPr>
      </w:pPr>
      <w:bookmarkStart w:id="506" w:name="_Toc196735998"/>
      <w:r w:rsidRPr="00932604">
        <w:t>Διεπαφή Χρήστη</w:t>
      </w:r>
      <w:bookmarkEnd w:id="506"/>
    </w:p>
    <w:p w14:paraId="2E88EB24" w14:textId="31E12B25" w:rsidR="00932604" w:rsidRPr="00932604" w:rsidRDefault="00932604" w:rsidP="00932604">
      <w:pPr>
        <w:pStyle w:val="paragraph"/>
        <w:spacing w:before="0" w:beforeAutospacing="0" w:after="0" w:afterAutospacing="0"/>
        <w:jc w:val="both"/>
        <w:textAlignment w:val="baseline"/>
        <w:rPr>
          <w:rFonts w:ascii="Tahoma" w:hAnsi="Tahoma" w:cs="Tahoma"/>
          <w:sz w:val="22"/>
          <w:szCs w:val="22"/>
          <w:lang w:val="el-GR"/>
        </w:rPr>
      </w:pPr>
      <w:r w:rsidRPr="00932604">
        <w:rPr>
          <w:rFonts w:ascii="Tahoma" w:hAnsi="Tahoma" w:cs="Tahoma"/>
          <w:sz w:val="22"/>
          <w:szCs w:val="22"/>
          <w:lang w:val="el-GR"/>
        </w:rPr>
        <w:t xml:space="preserve">Οι διεπαφές χρήστη, του κεντρικού συστήματος, καθώς και των υποσυστημάτων, θα πρέπει να αναπτυχθούν με την τελευταία </w:t>
      </w:r>
      <w:r w:rsidRPr="00932604">
        <w:rPr>
          <w:rFonts w:ascii="Tahoma" w:hAnsi="Tahoma" w:cs="Tahoma"/>
          <w:sz w:val="22"/>
          <w:szCs w:val="22"/>
          <w:lang w:val="en-GB"/>
        </w:rPr>
        <w:t>stable</w:t>
      </w:r>
      <w:r w:rsidRPr="00932604">
        <w:rPr>
          <w:rFonts w:ascii="Tahoma" w:hAnsi="Tahoma" w:cs="Tahoma"/>
          <w:sz w:val="22"/>
          <w:szCs w:val="22"/>
          <w:lang w:val="el-GR"/>
        </w:rPr>
        <w:t xml:space="preserve"> έκδοση των τεχνολογιών που θα χρησιμοποιηθούν. Ο ανάδοχος θα πρέπει να ενσωματώσει τα δημοσιευμένα πρότυπα </w:t>
      </w:r>
      <w:r w:rsidRPr="00932604">
        <w:rPr>
          <w:rFonts w:ascii="Tahoma" w:hAnsi="Tahoma" w:cs="Tahoma"/>
          <w:sz w:val="22"/>
          <w:szCs w:val="22"/>
          <w:lang w:val="en-GB"/>
        </w:rPr>
        <w:t>UI</w:t>
      </w:r>
      <w:r w:rsidRPr="00932604">
        <w:rPr>
          <w:rFonts w:ascii="Tahoma" w:hAnsi="Tahoma" w:cs="Tahoma"/>
          <w:sz w:val="22"/>
          <w:szCs w:val="22"/>
          <w:lang w:val="el-GR"/>
        </w:rPr>
        <w:t>/</w:t>
      </w:r>
      <w:r w:rsidRPr="00932604">
        <w:rPr>
          <w:rFonts w:ascii="Tahoma" w:hAnsi="Tahoma" w:cs="Tahoma"/>
          <w:sz w:val="22"/>
          <w:szCs w:val="22"/>
          <w:lang w:val="en-GB"/>
        </w:rPr>
        <w:t>UX</w:t>
      </w:r>
      <w:r w:rsidRPr="00932604">
        <w:rPr>
          <w:rFonts w:ascii="Tahoma" w:hAnsi="Tahoma" w:cs="Tahoma"/>
          <w:sz w:val="22"/>
          <w:szCs w:val="22"/>
          <w:lang w:val="el-GR"/>
        </w:rPr>
        <w:t xml:space="preserve"> ψηφιακών υπηρεσιών του </w:t>
      </w:r>
      <w:r w:rsidRPr="00932604">
        <w:rPr>
          <w:rFonts w:ascii="Tahoma" w:hAnsi="Tahoma" w:cs="Tahoma"/>
          <w:sz w:val="22"/>
          <w:szCs w:val="22"/>
          <w:lang w:val="en-GB"/>
        </w:rPr>
        <w:t>GOV</w:t>
      </w:r>
      <w:r w:rsidRPr="00932604">
        <w:rPr>
          <w:rFonts w:ascii="Tahoma" w:hAnsi="Tahoma" w:cs="Tahoma"/>
          <w:sz w:val="22"/>
          <w:szCs w:val="22"/>
          <w:lang w:val="el-GR"/>
        </w:rPr>
        <w:t>.GR (</w:t>
      </w:r>
      <w:hyperlink r:id="rId42" w:tgtFrame="_blank" w:history="1">
        <w:r w:rsidRPr="00932604">
          <w:rPr>
            <w:rStyle w:val="Hyperlink"/>
            <w:rFonts w:ascii="Tahoma" w:hAnsi="Tahoma" w:cs="Tahoma"/>
            <w:sz w:val="22"/>
            <w:szCs w:val="22"/>
            <w:lang w:val="el-GR"/>
          </w:rPr>
          <w:t>https://guide.services.gov.gr/</w:t>
        </w:r>
      </w:hyperlink>
      <w:r w:rsidRPr="00932604">
        <w:rPr>
          <w:rFonts w:ascii="Tahoma" w:hAnsi="Tahoma" w:cs="Tahoma"/>
          <w:sz w:val="22"/>
          <w:szCs w:val="22"/>
          <w:lang w:val="el-GR"/>
        </w:rPr>
        <w:t>), εκτός από B.I σύστημα όπως αυτά θα ισχύουν κατά την κατάθεση της μελέτης εφαρμογής του έργου. </w:t>
      </w:r>
      <w:r w:rsidRPr="00932604">
        <w:rPr>
          <w:rFonts w:ascii="Tahoma" w:hAnsi="Tahoma" w:cs="Tahoma"/>
          <w:sz w:val="22"/>
          <w:szCs w:val="22"/>
          <w:lang w:val="en-GB"/>
        </w:rPr>
        <w:t> </w:t>
      </w:r>
    </w:p>
    <w:p w14:paraId="0C8FAB62" w14:textId="569D52F5" w:rsidR="00932604" w:rsidRPr="00932604" w:rsidRDefault="00932604" w:rsidP="006D2C7C">
      <w:pPr>
        <w:pStyle w:val="Heading3"/>
        <w:numPr>
          <w:ilvl w:val="4"/>
          <w:numId w:val="75"/>
        </w:numPr>
        <w:rPr>
          <w:lang w:val="el-GR"/>
        </w:rPr>
      </w:pPr>
      <w:bookmarkStart w:id="507" w:name="_Toc196735999"/>
      <w:r w:rsidRPr="00932604">
        <w:rPr>
          <w:lang w:val="el-GR"/>
        </w:rPr>
        <w:t>Λογική Αρχιτεκτονική</w:t>
      </w:r>
      <w:bookmarkEnd w:id="507"/>
    </w:p>
    <w:p w14:paraId="596F0FDF" w14:textId="05ED2D4D" w:rsidR="00932604" w:rsidRPr="00932604"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normaltextrun"/>
          <w:rFonts w:ascii="Tahoma" w:hAnsi="Tahoma" w:cs="Tahoma"/>
          <w:sz w:val="22"/>
          <w:szCs w:val="22"/>
          <w:lang w:val="el-GR"/>
        </w:rPr>
        <w:t xml:space="preserve">Στο επίπεδο των ποιοτικών χαρακτηριστικών της αρχιτεκτονικής, υπάρχουν σαφείς απαιτήσεις κατευθύνσεις, που καθορίζουν τις ανάγκες ασφάλειας, </w:t>
      </w:r>
      <w:r w:rsidRPr="00932604">
        <w:rPr>
          <w:rStyle w:val="normaltextrun"/>
          <w:rFonts w:ascii="Tahoma" w:hAnsi="Tahoma" w:cs="Tahoma"/>
          <w:sz w:val="22"/>
          <w:szCs w:val="22"/>
        </w:rPr>
        <w:t>modular</w:t>
      </w:r>
      <w:r w:rsidRPr="00932604">
        <w:rPr>
          <w:rStyle w:val="normaltextrun"/>
          <w:rFonts w:ascii="Tahoma" w:hAnsi="Tahoma" w:cs="Tahoma"/>
          <w:sz w:val="22"/>
          <w:szCs w:val="22"/>
          <w:lang w:val="el-GR"/>
        </w:rPr>
        <w:t xml:space="preserve"> αρχιτεκτονικής, πολυεπίπεδης (</w:t>
      </w:r>
      <w:r w:rsidRPr="00932604">
        <w:rPr>
          <w:rStyle w:val="normaltextrun"/>
          <w:rFonts w:ascii="Tahoma" w:hAnsi="Tahoma" w:cs="Tahoma"/>
          <w:sz w:val="22"/>
          <w:szCs w:val="22"/>
        </w:rPr>
        <w:t>n</w:t>
      </w:r>
      <w:r w:rsidRPr="00932604">
        <w:rPr>
          <w:rStyle w:val="normaltextrun"/>
          <w:rFonts w:ascii="Tahoma" w:hAnsi="Tahoma" w:cs="Tahoma"/>
          <w:sz w:val="22"/>
          <w:szCs w:val="22"/>
          <w:lang w:val="el-GR"/>
        </w:rPr>
        <w:t>-</w:t>
      </w:r>
      <w:r w:rsidRPr="00932604">
        <w:rPr>
          <w:rStyle w:val="normaltextrun"/>
          <w:rFonts w:ascii="Tahoma" w:hAnsi="Tahoma" w:cs="Tahoma"/>
          <w:sz w:val="22"/>
          <w:szCs w:val="22"/>
        </w:rPr>
        <w:t>tier</w:t>
      </w:r>
      <w:r w:rsidRPr="00932604">
        <w:rPr>
          <w:rStyle w:val="normaltextrun"/>
          <w:rFonts w:ascii="Tahoma" w:hAnsi="Tahoma" w:cs="Tahoma"/>
          <w:sz w:val="22"/>
          <w:szCs w:val="22"/>
          <w:lang w:val="el-GR"/>
        </w:rPr>
        <w:t>), κλπ.</w:t>
      </w:r>
      <w:r w:rsidRPr="00932604">
        <w:rPr>
          <w:rStyle w:val="eop"/>
          <w:rFonts w:ascii="Tahoma" w:hAnsi="Tahoma" w:cs="Tahoma"/>
          <w:sz w:val="22"/>
          <w:szCs w:val="22"/>
        </w:rPr>
        <w:t> </w:t>
      </w:r>
    </w:p>
    <w:p w14:paraId="14C0D2E7" w14:textId="77777777" w:rsidR="00932604" w:rsidRPr="00932604"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normaltextrun"/>
          <w:rFonts w:ascii="Tahoma" w:hAnsi="Tahoma" w:cs="Tahoma"/>
          <w:sz w:val="22"/>
          <w:szCs w:val="22"/>
          <w:lang w:val="el-GR"/>
        </w:rPr>
        <w:t>Καθώς το σύστημα θα φιλοξενηθεί στις υποδομές του κυβερνητικού νέφους (</w:t>
      </w:r>
      <w:r w:rsidRPr="00932604">
        <w:rPr>
          <w:rStyle w:val="normaltextrun"/>
          <w:rFonts w:ascii="Tahoma" w:hAnsi="Tahoma" w:cs="Tahoma"/>
          <w:sz w:val="22"/>
          <w:szCs w:val="22"/>
        </w:rPr>
        <w:t>G</w:t>
      </w:r>
      <w:r w:rsidRPr="00932604">
        <w:rPr>
          <w:rStyle w:val="normaltextrun"/>
          <w:rFonts w:ascii="Tahoma" w:hAnsi="Tahoma" w:cs="Tahoma"/>
          <w:sz w:val="22"/>
          <w:szCs w:val="22"/>
          <w:lang w:val="el-GR"/>
        </w:rPr>
        <w:t>-</w:t>
      </w:r>
      <w:r w:rsidRPr="00932604">
        <w:rPr>
          <w:rStyle w:val="normaltextrun"/>
          <w:rFonts w:ascii="Tahoma" w:hAnsi="Tahoma" w:cs="Tahoma"/>
          <w:sz w:val="22"/>
          <w:szCs w:val="22"/>
        </w:rPr>
        <w:t>Cloud</w:t>
      </w:r>
      <w:r w:rsidRPr="00932604">
        <w:rPr>
          <w:rStyle w:val="normaltextrun"/>
          <w:rFonts w:ascii="Tahoma" w:hAnsi="Tahoma" w:cs="Tahoma"/>
          <w:sz w:val="22"/>
          <w:szCs w:val="22"/>
          <w:lang w:val="el-GR"/>
        </w:rPr>
        <w:t xml:space="preserve">), ο ανάδοχος θα πρέπει να λάβει υπόψη τις δυνατότητες λειτουργίας του συστήματος στο επίπεδο του </w:t>
      </w:r>
      <w:r w:rsidRPr="00932604">
        <w:rPr>
          <w:rStyle w:val="normaltextrun"/>
          <w:rFonts w:ascii="Tahoma" w:hAnsi="Tahoma" w:cs="Tahoma"/>
          <w:sz w:val="22"/>
          <w:szCs w:val="22"/>
        </w:rPr>
        <w:t>Cloud</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Based</w:t>
      </w:r>
      <w:r w:rsidRPr="00932604">
        <w:rPr>
          <w:rStyle w:val="normaltextrun"/>
          <w:rFonts w:ascii="Tahoma" w:hAnsi="Tahoma" w:cs="Tahoma"/>
          <w:sz w:val="22"/>
          <w:szCs w:val="22"/>
          <w:lang w:val="el-GR"/>
        </w:rPr>
        <w:t xml:space="preserve"> μοντέλου, αλλά και στο επίπεδο της επιχειρησιακής λογικής και των αυτόνομων και κοινόχρηστων μονάδων κώδικα για την λειτουργία της ως </w:t>
      </w:r>
      <w:r w:rsidRPr="00932604">
        <w:rPr>
          <w:rStyle w:val="normaltextrun"/>
          <w:rFonts w:ascii="Tahoma" w:hAnsi="Tahoma" w:cs="Tahoma"/>
          <w:sz w:val="22"/>
          <w:szCs w:val="22"/>
        </w:rPr>
        <w:t>cloud</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native</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compliant</w:t>
      </w:r>
      <w:r w:rsidRPr="00932604">
        <w:rPr>
          <w:rStyle w:val="normaltextrun"/>
          <w:rFonts w:ascii="Tahoma" w:hAnsi="Tahoma" w:cs="Tahoma"/>
          <w:sz w:val="22"/>
          <w:szCs w:val="22"/>
          <w:lang w:val="el-GR"/>
        </w:rPr>
        <w:t xml:space="preserve"> αρχιτεκτονική.</w:t>
      </w:r>
      <w:r w:rsidRPr="00932604">
        <w:rPr>
          <w:rStyle w:val="eop"/>
          <w:rFonts w:ascii="Tahoma" w:hAnsi="Tahoma" w:cs="Tahoma"/>
          <w:sz w:val="22"/>
          <w:szCs w:val="22"/>
        </w:rPr>
        <w:t> </w:t>
      </w:r>
    </w:p>
    <w:p w14:paraId="4467A92E" w14:textId="77777777" w:rsidR="00932604" w:rsidRPr="00932604"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normaltextrun"/>
          <w:rFonts w:ascii="Tahoma" w:hAnsi="Tahoma" w:cs="Tahoma"/>
          <w:sz w:val="22"/>
          <w:szCs w:val="22"/>
          <w:lang w:val="el-GR"/>
        </w:rPr>
        <w:t xml:space="preserve">Η αύξηση του όγκου χρηστών, αιτημάτων </w:t>
      </w:r>
      <w:r w:rsidRPr="00932604">
        <w:rPr>
          <w:rStyle w:val="normaltextrun"/>
          <w:rFonts w:ascii="Tahoma" w:hAnsi="Tahoma" w:cs="Tahoma"/>
          <w:sz w:val="22"/>
          <w:szCs w:val="22"/>
        </w:rPr>
        <w:t>Http</w:t>
      </w:r>
      <w:r w:rsidRPr="00932604">
        <w:rPr>
          <w:rStyle w:val="normaltextrun"/>
          <w:rFonts w:ascii="Tahoma" w:hAnsi="Tahoma" w:cs="Tahoma"/>
          <w:sz w:val="22"/>
          <w:szCs w:val="22"/>
          <w:lang w:val="el-GR"/>
        </w:rPr>
        <w:t xml:space="preserve">, καθώς και η ανάγκη σε πόρους θα πρέπει να υποστηρίζεται αντίστοιχα από μηχανισμούς του </w:t>
      </w:r>
      <w:r w:rsidRPr="00932604">
        <w:rPr>
          <w:rStyle w:val="normaltextrun"/>
          <w:rFonts w:ascii="Tahoma" w:hAnsi="Tahoma" w:cs="Tahoma"/>
          <w:sz w:val="22"/>
          <w:szCs w:val="22"/>
        </w:rPr>
        <w:t>Cloud</w:t>
      </w:r>
      <w:r w:rsidRPr="00932604">
        <w:rPr>
          <w:rStyle w:val="normaltextrun"/>
          <w:rFonts w:ascii="Tahoma" w:hAnsi="Tahoma" w:cs="Tahoma"/>
          <w:sz w:val="22"/>
          <w:szCs w:val="22"/>
          <w:lang w:val="el-GR"/>
        </w:rPr>
        <w:t xml:space="preserve"> που προσφέρουν «ελαστικότητα πόρων».</w:t>
      </w:r>
      <w:r w:rsidRPr="00932604">
        <w:rPr>
          <w:rStyle w:val="eop"/>
          <w:rFonts w:ascii="Tahoma" w:hAnsi="Tahoma" w:cs="Tahoma"/>
          <w:sz w:val="22"/>
          <w:szCs w:val="22"/>
        </w:rPr>
        <w:t> </w:t>
      </w:r>
    </w:p>
    <w:p w14:paraId="57D22B91" w14:textId="681981EE" w:rsidR="00932604" w:rsidRPr="0059717E" w:rsidRDefault="00932604" w:rsidP="00932604">
      <w:pPr>
        <w:pStyle w:val="paragraph"/>
        <w:spacing w:before="0" w:beforeAutospacing="0" w:after="0" w:afterAutospacing="0"/>
        <w:jc w:val="center"/>
        <w:textAlignment w:val="baseline"/>
        <w:rPr>
          <w:rFonts w:ascii="Segoe UI" w:hAnsi="Segoe UI" w:cs="Segoe UI"/>
          <w:sz w:val="22"/>
          <w:szCs w:val="22"/>
          <w:lang w:val="el-GR"/>
        </w:rPr>
      </w:pPr>
      <w:r w:rsidRPr="00932604">
        <w:rPr>
          <w:rStyle w:val="wacimagecontainer"/>
          <w:rFonts w:ascii="Segoe UI" w:hAnsi="Segoe UI" w:cs="Segoe UI"/>
          <w:noProof/>
          <w:sz w:val="22"/>
          <w:szCs w:val="22"/>
          <w:lang w:val="el-GR" w:eastAsia="el-GR"/>
        </w:rPr>
        <w:lastRenderedPageBreak/>
        <w:drawing>
          <wp:inline distT="0" distB="0" distL="0" distR="0" wp14:anchorId="545A20D9" wp14:editId="4D26E484">
            <wp:extent cx="6120130" cy="4013200"/>
            <wp:effectExtent l="0" t="0" r="0" b="6350"/>
            <wp:docPr id="146578776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20130" cy="4013200"/>
                    </a:xfrm>
                    <a:prstGeom prst="rect">
                      <a:avLst/>
                    </a:prstGeom>
                    <a:noFill/>
                    <a:ln>
                      <a:noFill/>
                    </a:ln>
                  </pic:spPr>
                </pic:pic>
              </a:graphicData>
            </a:graphic>
          </wp:inline>
        </w:drawing>
      </w:r>
      <w:r w:rsidRPr="00932604">
        <w:rPr>
          <w:rStyle w:val="eop"/>
          <w:rFonts w:ascii="Tahoma" w:hAnsi="Tahoma" w:cs="Tahoma"/>
          <w:sz w:val="22"/>
          <w:szCs w:val="22"/>
        </w:rPr>
        <w:t> </w:t>
      </w:r>
    </w:p>
    <w:p w14:paraId="34DE3C0F" w14:textId="77777777" w:rsidR="00932604" w:rsidRPr="00932604"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normaltextrun"/>
          <w:rFonts w:ascii="Tahoma" w:hAnsi="Tahoma" w:cs="Tahoma"/>
          <w:sz w:val="22"/>
          <w:szCs w:val="22"/>
          <w:lang w:val="el-GR"/>
        </w:rPr>
        <w:t xml:space="preserve">Παράλληλα, ο ανάδοχος θα πρέπει να εξασφαλίσει πως το αναβαθμισμένο σύστημα, αποκτά χαρακτηριστικά που επιτρέπουν σε επιμέρους μονάδες κώδικα επιχειρησιακής λογικής να αναβαθμίζονται (π.χ. νέα έκδοση ή διόρθωση </w:t>
      </w:r>
      <w:r w:rsidRPr="00932604">
        <w:rPr>
          <w:rStyle w:val="normaltextrun"/>
          <w:rFonts w:ascii="Tahoma" w:hAnsi="Tahoma" w:cs="Tahoma"/>
          <w:sz w:val="22"/>
          <w:szCs w:val="22"/>
        </w:rPr>
        <w:t>bug</w:t>
      </w:r>
      <w:r w:rsidRPr="00932604">
        <w:rPr>
          <w:rStyle w:val="normaltextrun"/>
          <w:rFonts w:ascii="Tahoma" w:hAnsi="Tahoma" w:cs="Tahoma"/>
          <w:sz w:val="22"/>
          <w:szCs w:val="22"/>
          <w:lang w:val="el-GR"/>
        </w:rPr>
        <w:t>), χωρίς το σύστημα να σταματήσει να λειτουργεί. </w:t>
      </w:r>
      <w:r w:rsidRPr="00932604">
        <w:rPr>
          <w:rStyle w:val="eop"/>
          <w:rFonts w:ascii="Tahoma" w:hAnsi="Tahoma" w:cs="Tahoma"/>
          <w:sz w:val="22"/>
          <w:szCs w:val="22"/>
        </w:rPr>
        <w:t> </w:t>
      </w:r>
    </w:p>
    <w:p w14:paraId="4CB2D1E2" w14:textId="77777777" w:rsidR="00932604" w:rsidRPr="00932604"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normaltextrun"/>
          <w:rFonts w:ascii="Tahoma" w:hAnsi="Tahoma" w:cs="Tahoma"/>
          <w:sz w:val="22"/>
          <w:szCs w:val="22"/>
          <w:lang w:val="el-GR"/>
        </w:rPr>
        <w:t xml:space="preserve">Η λειτουργία του </w:t>
      </w:r>
      <w:r w:rsidRPr="00932604">
        <w:rPr>
          <w:rStyle w:val="normaltextrun"/>
          <w:rFonts w:ascii="Tahoma" w:hAnsi="Tahoma" w:cs="Tahoma"/>
          <w:sz w:val="22"/>
          <w:szCs w:val="22"/>
        </w:rPr>
        <w:t>Event</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bus</w:t>
      </w:r>
      <w:r w:rsidRPr="00932604">
        <w:rPr>
          <w:rStyle w:val="normaltextrun"/>
          <w:rFonts w:ascii="Tahoma" w:hAnsi="Tahoma" w:cs="Tahoma"/>
          <w:sz w:val="22"/>
          <w:szCs w:val="22"/>
          <w:lang w:val="el-GR"/>
        </w:rPr>
        <w:t xml:space="preserve"> θα πρέπει να επιτρέπει την λειτουργία των </w:t>
      </w:r>
      <w:r w:rsidRPr="00932604">
        <w:rPr>
          <w:rStyle w:val="normaltextrun"/>
          <w:rFonts w:ascii="Tahoma" w:hAnsi="Tahoma" w:cs="Tahoma"/>
          <w:sz w:val="22"/>
          <w:szCs w:val="22"/>
        </w:rPr>
        <w:t>services</w:t>
      </w:r>
      <w:r w:rsidRPr="00932604">
        <w:rPr>
          <w:rStyle w:val="normaltextrun"/>
          <w:rFonts w:ascii="Tahoma" w:hAnsi="Tahoma" w:cs="Tahoma"/>
          <w:sz w:val="22"/>
          <w:szCs w:val="22"/>
          <w:lang w:val="el-GR"/>
        </w:rPr>
        <w:t xml:space="preserve"> με μοντέλο </w:t>
      </w:r>
      <w:r w:rsidRPr="00932604">
        <w:rPr>
          <w:rStyle w:val="normaltextrun"/>
          <w:rFonts w:ascii="Tahoma" w:hAnsi="Tahoma" w:cs="Tahoma"/>
          <w:sz w:val="22"/>
          <w:szCs w:val="22"/>
        </w:rPr>
        <w:t>publish</w:t>
      </w:r>
      <w:r w:rsidRPr="00932604">
        <w:rPr>
          <w:rStyle w:val="normaltextrun"/>
          <w:rFonts w:ascii="Tahoma" w:hAnsi="Tahoma" w:cs="Tahoma"/>
          <w:sz w:val="22"/>
          <w:szCs w:val="22"/>
          <w:lang w:val="el-GR"/>
        </w:rPr>
        <w:t>/</w:t>
      </w:r>
      <w:r w:rsidRPr="00932604">
        <w:rPr>
          <w:rStyle w:val="normaltextrun"/>
          <w:rFonts w:ascii="Tahoma" w:hAnsi="Tahoma" w:cs="Tahoma"/>
          <w:sz w:val="22"/>
          <w:szCs w:val="22"/>
        </w:rPr>
        <w:t>subscribe</w:t>
      </w:r>
      <w:r w:rsidRPr="00932604">
        <w:rPr>
          <w:rStyle w:val="normaltextrun"/>
          <w:rFonts w:ascii="Tahoma" w:hAnsi="Tahoma" w:cs="Tahoma"/>
          <w:sz w:val="22"/>
          <w:szCs w:val="22"/>
          <w:lang w:val="el-GR"/>
        </w:rPr>
        <w:t xml:space="preserve">. Λειτουργίες που μπορεί να αφορούν διαφορετικές μονάδες κώδικα, θα πρέπει να μπορούν να εκτελεστούν από </w:t>
      </w:r>
      <w:r w:rsidRPr="00932604">
        <w:rPr>
          <w:rStyle w:val="normaltextrun"/>
          <w:rFonts w:ascii="Tahoma" w:hAnsi="Tahoma" w:cs="Tahoma"/>
          <w:sz w:val="22"/>
          <w:szCs w:val="22"/>
        </w:rPr>
        <w:t>subscriber</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services</w:t>
      </w:r>
      <w:r w:rsidRPr="00932604">
        <w:rPr>
          <w:rStyle w:val="normaltextrun"/>
          <w:rFonts w:ascii="Tahoma" w:hAnsi="Tahoma" w:cs="Tahoma"/>
          <w:sz w:val="22"/>
          <w:szCs w:val="22"/>
          <w:lang w:val="el-GR"/>
        </w:rPr>
        <w:t xml:space="preserve"> στο ίδιο </w:t>
      </w:r>
      <w:r w:rsidRPr="00932604">
        <w:rPr>
          <w:rStyle w:val="normaltextrun"/>
          <w:rFonts w:ascii="Tahoma" w:hAnsi="Tahoma" w:cs="Tahoma"/>
          <w:sz w:val="22"/>
          <w:szCs w:val="22"/>
        </w:rPr>
        <w:t>topic</w:t>
      </w:r>
      <w:r w:rsidRPr="00932604">
        <w:rPr>
          <w:rStyle w:val="normaltextrun"/>
          <w:rFonts w:ascii="Tahoma" w:hAnsi="Tahoma" w:cs="Tahoma"/>
          <w:sz w:val="22"/>
          <w:szCs w:val="22"/>
          <w:lang w:val="el-GR"/>
        </w:rPr>
        <w:t xml:space="preserve">. Καθώς οι μονάδες κώδικα θα μπορούν να επικοινωνήσουν από </w:t>
      </w:r>
      <w:r w:rsidRPr="00932604">
        <w:rPr>
          <w:rStyle w:val="normaltextrun"/>
          <w:rFonts w:ascii="Tahoma" w:hAnsi="Tahoma" w:cs="Tahoma"/>
          <w:sz w:val="22"/>
          <w:szCs w:val="22"/>
        </w:rPr>
        <w:t>message</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bus</w:t>
      </w:r>
      <w:r w:rsidRPr="00932604">
        <w:rPr>
          <w:rStyle w:val="normaltextrun"/>
          <w:rFonts w:ascii="Tahoma" w:hAnsi="Tahoma" w:cs="Tahoma"/>
          <w:sz w:val="22"/>
          <w:szCs w:val="22"/>
          <w:lang w:val="el-GR"/>
        </w:rPr>
        <w:t xml:space="preserve"> και όχι με την χρήση των </w:t>
      </w:r>
      <w:r w:rsidRPr="00932604">
        <w:rPr>
          <w:rStyle w:val="normaltextrun"/>
          <w:rFonts w:ascii="Tahoma" w:hAnsi="Tahoma" w:cs="Tahoma"/>
          <w:sz w:val="22"/>
          <w:szCs w:val="22"/>
        </w:rPr>
        <w:t>service</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URL</w:t>
      </w:r>
      <w:r w:rsidRPr="00932604">
        <w:rPr>
          <w:rStyle w:val="normaltextrun"/>
          <w:rFonts w:ascii="Tahoma" w:hAnsi="Tahoma" w:cs="Tahoma"/>
          <w:sz w:val="22"/>
          <w:szCs w:val="22"/>
          <w:lang w:val="el-GR"/>
        </w:rPr>
        <w:t xml:space="preserve">, το </w:t>
      </w:r>
      <w:r w:rsidRPr="00932604">
        <w:rPr>
          <w:rStyle w:val="normaltextrun"/>
          <w:rFonts w:ascii="Tahoma" w:hAnsi="Tahoma" w:cs="Tahoma"/>
          <w:sz w:val="22"/>
          <w:szCs w:val="22"/>
        </w:rPr>
        <w:t>message</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bus</w:t>
      </w:r>
      <w:r w:rsidRPr="00932604">
        <w:rPr>
          <w:rStyle w:val="normaltextrun"/>
          <w:rFonts w:ascii="Tahoma" w:hAnsi="Tahoma" w:cs="Tahoma"/>
          <w:sz w:val="22"/>
          <w:szCs w:val="22"/>
          <w:lang w:val="el-GR"/>
        </w:rPr>
        <w:t xml:space="preserve"> θα πρέπει να έχει την δυνατότητα να είναι </w:t>
      </w:r>
      <w:r w:rsidRPr="00932604">
        <w:rPr>
          <w:rStyle w:val="normaltextrun"/>
          <w:rFonts w:ascii="Tahoma" w:hAnsi="Tahoma" w:cs="Tahoma"/>
          <w:sz w:val="22"/>
          <w:szCs w:val="22"/>
        </w:rPr>
        <w:t>distributed</w:t>
      </w:r>
      <w:r w:rsidRPr="00932604">
        <w:rPr>
          <w:rStyle w:val="normaltextrun"/>
          <w:rFonts w:ascii="Tahoma" w:hAnsi="Tahoma" w:cs="Tahoma"/>
          <w:sz w:val="22"/>
          <w:szCs w:val="22"/>
          <w:lang w:val="el-GR"/>
        </w:rPr>
        <w:t>.</w:t>
      </w:r>
      <w:r w:rsidRPr="00932604">
        <w:rPr>
          <w:rStyle w:val="eop"/>
          <w:rFonts w:ascii="Tahoma" w:hAnsi="Tahoma" w:cs="Tahoma"/>
          <w:sz w:val="22"/>
          <w:szCs w:val="22"/>
        </w:rPr>
        <w:t> </w:t>
      </w:r>
    </w:p>
    <w:p w14:paraId="032A9B0E" w14:textId="77777777" w:rsidR="00932604" w:rsidRPr="00932604"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normaltextrun"/>
          <w:rFonts w:ascii="Tahoma" w:hAnsi="Tahoma" w:cs="Tahoma"/>
          <w:sz w:val="22"/>
          <w:szCs w:val="22"/>
          <w:lang w:val="el-GR"/>
        </w:rPr>
        <w:t xml:space="preserve">Οι εφαρμογές που θα αποτελούν το νέο αναβαθμισμένο σύστημα, θα πρέπει να λειτουργούν στις τελευταίες εκδόσεις των πλέον δημοφιλών </w:t>
      </w:r>
      <w:r w:rsidRPr="00932604">
        <w:rPr>
          <w:rStyle w:val="normaltextrun"/>
          <w:rFonts w:ascii="Tahoma" w:hAnsi="Tahoma" w:cs="Tahoma"/>
          <w:sz w:val="22"/>
          <w:szCs w:val="22"/>
        </w:rPr>
        <w:t>web</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browsers</w:t>
      </w:r>
      <w:r w:rsidRPr="00932604">
        <w:rPr>
          <w:rStyle w:val="normaltextrun"/>
          <w:rFonts w:ascii="Tahoma" w:hAnsi="Tahoma" w:cs="Tahoma"/>
          <w:sz w:val="22"/>
          <w:szCs w:val="22"/>
          <w:lang w:val="el-GR"/>
        </w:rPr>
        <w:t xml:space="preserve"> ( π.χ. </w:t>
      </w:r>
      <w:r w:rsidRPr="00932604">
        <w:rPr>
          <w:rStyle w:val="normaltextrun"/>
          <w:rFonts w:ascii="Tahoma" w:hAnsi="Tahoma" w:cs="Tahoma"/>
          <w:sz w:val="22"/>
          <w:szCs w:val="22"/>
        </w:rPr>
        <w:t>edge</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Mozilla</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Firefox</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chrome</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opera</w:t>
      </w:r>
      <w:r w:rsidRPr="00932604">
        <w:rPr>
          <w:rStyle w:val="normaltextrun"/>
          <w:rFonts w:ascii="Tahoma" w:hAnsi="Tahoma" w:cs="Tahoma"/>
          <w:sz w:val="22"/>
          <w:szCs w:val="22"/>
          <w:lang w:val="el-GR"/>
        </w:rPr>
        <w:t xml:space="preserve"> κλπ.), και να είναι προσβάσιμες από σύγχρονα κινητά τηλέφωνα και ταμπλέτες. </w:t>
      </w:r>
      <w:r w:rsidRPr="00932604">
        <w:rPr>
          <w:rStyle w:val="eop"/>
          <w:rFonts w:ascii="Tahoma" w:hAnsi="Tahoma" w:cs="Tahoma"/>
          <w:sz w:val="22"/>
          <w:szCs w:val="22"/>
        </w:rPr>
        <w:t> </w:t>
      </w:r>
    </w:p>
    <w:p w14:paraId="148B144C" w14:textId="77777777" w:rsidR="00932604" w:rsidRPr="00932604"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normaltextrun"/>
          <w:rFonts w:ascii="Tahoma" w:hAnsi="Tahoma" w:cs="Tahoma"/>
          <w:sz w:val="22"/>
          <w:szCs w:val="22"/>
          <w:lang w:val="el-GR"/>
        </w:rPr>
        <w:t xml:space="preserve">Οι υποδομές και το λογισμικό συστήματος και εξυπηρετητών, θα πρέπει να λειτουργούν σε λειτουργικό σύστημα </w:t>
      </w:r>
      <w:r w:rsidRPr="00932604">
        <w:rPr>
          <w:rStyle w:val="normaltextrun"/>
          <w:rFonts w:ascii="Tahoma" w:hAnsi="Tahoma" w:cs="Tahoma"/>
          <w:sz w:val="22"/>
          <w:szCs w:val="22"/>
        </w:rPr>
        <w:t>Linux</w:t>
      </w:r>
      <w:r w:rsidRPr="00932604">
        <w:rPr>
          <w:rStyle w:val="normaltextrun"/>
          <w:rFonts w:ascii="Tahoma" w:hAnsi="Tahoma" w:cs="Tahoma"/>
          <w:sz w:val="22"/>
          <w:szCs w:val="22"/>
          <w:lang w:val="el-GR"/>
        </w:rPr>
        <w:t xml:space="preserve">. Παράλληλα θα πρέπει να μπορούν να αξιοποιήσουν </w:t>
      </w:r>
      <w:r w:rsidRPr="00932604">
        <w:rPr>
          <w:rStyle w:val="normaltextrun"/>
          <w:rFonts w:ascii="Tahoma" w:hAnsi="Tahoma" w:cs="Tahoma"/>
          <w:sz w:val="22"/>
          <w:szCs w:val="22"/>
        </w:rPr>
        <w:t>cloud</w:t>
      </w:r>
      <w:r w:rsidRPr="00932604">
        <w:rPr>
          <w:rStyle w:val="normaltextrun"/>
          <w:rFonts w:ascii="Tahoma" w:hAnsi="Tahoma" w:cs="Tahoma"/>
          <w:sz w:val="22"/>
          <w:szCs w:val="22"/>
          <w:lang w:val="el-GR"/>
        </w:rPr>
        <w:t xml:space="preserve"> υπηρεσίες του </w:t>
      </w:r>
      <w:r w:rsidRPr="00932604">
        <w:rPr>
          <w:rStyle w:val="normaltextrun"/>
          <w:rFonts w:ascii="Tahoma" w:hAnsi="Tahoma" w:cs="Tahoma"/>
          <w:sz w:val="22"/>
          <w:szCs w:val="22"/>
        </w:rPr>
        <w:t>G</w:t>
      </w:r>
      <w:r w:rsidRPr="00932604">
        <w:rPr>
          <w:rStyle w:val="normaltextrun"/>
          <w:rFonts w:ascii="Tahoma" w:hAnsi="Tahoma" w:cs="Tahoma"/>
          <w:sz w:val="22"/>
          <w:szCs w:val="22"/>
          <w:lang w:val="el-GR"/>
        </w:rPr>
        <w:t>-</w:t>
      </w:r>
      <w:r w:rsidRPr="00932604">
        <w:rPr>
          <w:rStyle w:val="normaltextrun"/>
          <w:rFonts w:ascii="Tahoma" w:hAnsi="Tahoma" w:cs="Tahoma"/>
          <w:sz w:val="22"/>
          <w:szCs w:val="22"/>
        </w:rPr>
        <w:t>Cloud</w:t>
      </w:r>
      <w:r w:rsidRPr="00932604">
        <w:rPr>
          <w:rStyle w:val="normaltextrun"/>
          <w:rFonts w:ascii="Tahoma" w:hAnsi="Tahoma" w:cs="Tahoma"/>
          <w:sz w:val="22"/>
          <w:szCs w:val="22"/>
          <w:lang w:val="el-GR"/>
        </w:rPr>
        <w:t xml:space="preserve"> όπως </w:t>
      </w:r>
      <w:r w:rsidRPr="00932604">
        <w:rPr>
          <w:rStyle w:val="normaltextrun"/>
          <w:rFonts w:ascii="Tahoma" w:hAnsi="Tahoma" w:cs="Tahoma"/>
          <w:sz w:val="22"/>
          <w:szCs w:val="22"/>
        </w:rPr>
        <w:t>SSL</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Offloading</w:t>
      </w:r>
      <w:r w:rsidRPr="00932604">
        <w:rPr>
          <w:rStyle w:val="normaltextrun"/>
          <w:rFonts w:ascii="Tahoma" w:hAnsi="Tahoma" w:cs="Tahoma"/>
          <w:sz w:val="22"/>
          <w:szCs w:val="22"/>
          <w:lang w:val="el-GR"/>
        </w:rPr>
        <w:t xml:space="preserve"> , </w:t>
      </w:r>
      <w:r w:rsidRPr="00932604">
        <w:rPr>
          <w:rStyle w:val="normaltextrun"/>
          <w:rFonts w:ascii="Tahoma" w:hAnsi="Tahoma" w:cs="Tahoma"/>
          <w:sz w:val="22"/>
          <w:szCs w:val="22"/>
        </w:rPr>
        <w:t>load</w:t>
      </w:r>
      <w:r w:rsidRPr="00932604">
        <w:rPr>
          <w:rStyle w:val="normaltextrun"/>
          <w:rFonts w:ascii="Tahoma" w:hAnsi="Tahoma" w:cs="Tahoma"/>
          <w:sz w:val="22"/>
          <w:szCs w:val="22"/>
          <w:lang w:val="el-GR"/>
        </w:rPr>
        <w:t xml:space="preserve"> </w:t>
      </w:r>
      <w:r w:rsidRPr="00932604">
        <w:rPr>
          <w:rStyle w:val="normaltextrun"/>
          <w:rFonts w:ascii="Tahoma" w:hAnsi="Tahoma" w:cs="Tahoma"/>
          <w:sz w:val="22"/>
          <w:szCs w:val="22"/>
        </w:rPr>
        <w:t>balancers</w:t>
      </w:r>
      <w:r w:rsidRPr="00932604">
        <w:rPr>
          <w:rStyle w:val="normaltextrun"/>
          <w:rFonts w:ascii="Tahoma" w:hAnsi="Tahoma" w:cs="Tahoma"/>
          <w:sz w:val="22"/>
          <w:szCs w:val="22"/>
          <w:lang w:val="el-GR"/>
        </w:rPr>
        <w:t xml:space="preserve"> κλπ.</w:t>
      </w:r>
      <w:r w:rsidRPr="00932604">
        <w:rPr>
          <w:rStyle w:val="eop"/>
          <w:rFonts w:ascii="Tahoma" w:hAnsi="Tahoma" w:cs="Tahoma"/>
          <w:sz w:val="22"/>
          <w:szCs w:val="22"/>
        </w:rPr>
        <w:t> </w:t>
      </w:r>
    </w:p>
    <w:p w14:paraId="36966188" w14:textId="77777777" w:rsidR="00932604" w:rsidRPr="00932604"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normaltextrun"/>
          <w:rFonts w:ascii="Tahoma" w:hAnsi="Tahoma" w:cs="Tahoma"/>
          <w:sz w:val="22"/>
          <w:szCs w:val="22"/>
          <w:lang w:val="el-GR"/>
        </w:rPr>
        <w:t>Τα επιμέρους υποσυστήματα, καθώς και οι αντίστοιχες υπηρεσίες που θα αναπτυχθούν, θα πρέπει σε επίπεδο σχεδιασμού και λογικής αρχιτεκτονικής να έχουν ομοιομορφία, να κάνουν χρήση κοινόχρηστων υπηρεσιών (</w:t>
      </w:r>
      <w:r w:rsidRPr="00932604">
        <w:rPr>
          <w:rStyle w:val="normaltextrun"/>
          <w:rFonts w:ascii="Tahoma" w:hAnsi="Tahoma" w:cs="Tahoma"/>
          <w:sz w:val="22"/>
          <w:szCs w:val="22"/>
        </w:rPr>
        <w:t>services</w:t>
      </w:r>
      <w:r w:rsidRPr="00932604">
        <w:rPr>
          <w:rStyle w:val="normaltextrun"/>
          <w:rFonts w:ascii="Tahoma" w:hAnsi="Tahoma" w:cs="Tahoma"/>
          <w:sz w:val="22"/>
          <w:szCs w:val="22"/>
          <w:lang w:val="el-GR"/>
        </w:rPr>
        <w:t>), αλλά και κοινών υπηρεσιών επιχειρησιακής λογικής.</w:t>
      </w:r>
      <w:r w:rsidRPr="00932604">
        <w:rPr>
          <w:rStyle w:val="eop"/>
          <w:rFonts w:ascii="Tahoma" w:hAnsi="Tahoma" w:cs="Tahoma"/>
          <w:sz w:val="22"/>
          <w:szCs w:val="22"/>
        </w:rPr>
        <w:t> </w:t>
      </w:r>
    </w:p>
    <w:p w14:paraId="4228788C" w14:textId="5A588D87" w:rsidR="00932604" w:rsidRPr="0059717E" w:rsidRDefault="00932604" w:rsidP="00932604">
      <w:pPr>
        <w:pStyle w:val="paragraph"/>
        <w:spacing w:before="0" w:beforeAutospacing="0" w:after="0" w:afterAutospacing="0"/>
        <w:jc w:val="both"/>
        <w:textAlignment w:val="baseline"/>
        <w:rPr>
          <w:rFonts w:ascii="Segoe UI" w:hAnsi="Segoe UI" w:cs="Segoe UI"/>
          <w:sz w:val="22"/>
          <w:szCs w:val="22"/>
          <w:lang w:val="el-GR"/>
        </w:rPr>
      </w:pPr>
      <w:r w:rsidRPr="00932604">
        <w:rPr>
          <w:rStyle w:val="wacimagecontainer"/>
          <w:rFonts w:ascii="Segoe UI" w:hAnsi="Segoe UI" w:cs="Segoe UI"/>
          <w:noProof/>
          <w:sz w:val="22"/>
          <w:szCs w:val="22"/>
          <w:lang w:val="el-GR" w:eastAsia="el-GR"/>
        </w:rPr>
        <w:lastRenderedPageBreak/>
        <w:drawing>
          <wp:inline distT="0" distB="0" distL="0" distR="0" wp14:anchorId="20AAF468" wp14:editId="47BA8A4D">
            <wp:extent cx="6120130" cy="3258185"/>
            <wp:effectExtent l="0" t="0" r="0" b="0"/>
            <wp:docPr id="197918779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20130" cy="3258185"/>
                    </a:xfrm>
                    <a:prstGeom prst="rect">
                      <a:avLst/>
                    </a:prstGeom>
                    <a:noFill/>
                    <a:ln>
                      <a:noFill/>
                    </a:ln>
                  </pic:spPr>
                </pic:pic>
              </a:graphicData>
            </a:graphic>
          </wp:inline>
        </w:drawing>
      </w:r>
      <w:r w:rsidRPr="00932604">
        <w:rPr>
          <w:rStyle w:val="eop"/>
          <w:rFonts w:ascii="Tahoma" w:hAnsi="Tahoma" w:cs="Tahoma"/>
          <w:sz w:val="22"/>
          <w:szCs w:val="22"/>
        </w:rPr>
        <w:t> </w:t>
      </w:r>
    </w:p>
    <w:p w14:paraId="25A55A0B" w14:textId="479265E9" w:rsidR="00932604" w:rsidRPr="0059717E" w:rsidRDefault="00932604" w:rsidP="00932604">
      <w:pPr>
        <w:pStyle w:val="paragraph"/>
        <w:spacing w:before="0" w:beforeAutospacing="0" w:after="0" w:afterAutospacing="0"/>
        <w:ind w:left="-288"/>
        <w:jc w:val="both"/>
        <w:textAlignment w:val="baseline"/>
        <w:rPr>
          <w:rFonts w:ascii="Segoe UI" w:hAnsi="Segoe UI" w:cs="Segoe UI"/>
          <w:sz w:val="22"/>
          <w:szCs w:val="22"/>
          <w:lang w:val="el-GR"/>
        </w:rPr>
      </w:pPr>
    </w:p>
    <w:p w14:paraId="537C20E7" w14:textId="77777777" w:rsidR="00932604" w:rsidRPr="00932604" w:rsidRDefault="00932604" w:rsidP="00932604">
      <w:pPr>
        <w:pStyle w:val="paragraph"/>
        <w:spacing w:before="0" w:beforeAutospacing="0" w:after="0" w:afterAutospacing="0"/>
        <w:jc w:val="center"/>
        <w:textAlignment w:val="baseline"/>
        <w:rPr>
          <w:rFonts w:ascii="Segoe UI" w:hAnsi="Segoe UI" w:cs="Segoe UI"/>
          <w:sz w:val="22"/>
          <w:szCs w:val="22"/>
          <w:lang w:val="el-GR"/>
        </w:rPr>
      </w:pPr>
      <w:r w:rsidRPr="00932604">
        <w:rPr>
          <w:rStyle w:val="normaltextrun"/>
          <w:rFonts w:ascii="Tahoma" w:hAnsi="Tahoma" w:cs="Tahoma"/>
          <w:sz w:val="22"/>
          <w:szCs w:val="22"/>
          <w:lang w:val="el-GR"/>
        </w:rPr>
        <w:t>Οι ψηφιακές υπηρεσίες στο πλαίσιο της λογικής αρχιτεκτονικής</w:t>
      </w:r>
      <w:r w:rsidRPr="00932604">
        <w:rPr>
          <w:rStyle w:val="eop"/>
          <w:rFonts w:ascii="Tahoma" w:hAnsi="Tahoma" w:cs="Tahoma"/>
          <w:sz w:val="22"/>
          <w:szCs w:val="22"/>
        </w:rPr>
        <w:t> </w:t>
      </w:r>
    </w:p>
    <w:p w14:paraId="5C070DA4" w14:textId="565C8345" w:rsidR="00932604" w:rsidRPr="00932604" w:rsidRDefault="00932604" w:rsidP="00932604">
      <w:pPr>
        <w:pStyle w:val="paragraph"/>
        <w:spacing w:before="0" w:beforeAutospacing="0" w:after="0" w:afterAutospacing="0"/>
        <w:ind w:left="-288"/>
        <w:jc w:val="both"/>
        <w:textAlignment w:val="baseline"/>
        <w:rPr>
          <w:rFonts w:ascii="Segoe UI" w:hAnsi="Segoe UI" w:cs="Segoe UI"/>
          <w:sz w:val="22"/>
          <w:szCs w:val="22"/>
          <w:lang w:val="el-GR"/>
        </w:rPr>
      </w:pPr>
    </w:p>
    <w:p w14:paraId="15A3309C" w14:textId="77777777" w:rsidR="00932604" w:rsidRDefault="00932604" w:rsidP="00932604">
      <w:pPr>
        <w:pStyle w:val="paragraph"/>
        <w:spacing w:before="0" w:beforeAutospacing="0" w:after="0" w:afterAutospacing="0"/>
        <w:jc w:val="both"/>
        <w:textAlignment w:val="baseline"/>
        <w:rPr>
          <w:rStyle w:val="eop"/>
          <w:rFonts w:ascii="Tahoma" w:hAnsi="Tahoma" w:cs="Tahoma"/>
          <w:sz w:val="22"/>
          <w:szCs w:val="22"/>
          <w:lang w:val="el-GR"/>
        </w:rPr>
      </w:pPr>
      <w:r w:rsidRPr="00932604">
        <w:rPr>
          <w:rStyle w:val="normaltextrun"/>
          <w:rFonts w:ascii="Tahoma" w:hAnsi="Tahoma" w:cs="Tahoma"/>
          <w:sz w:val="22"/>
          <w:szCs w:val="22"/>
          <w:lang w:val="el-GR"/>
        </w:rPr>
        <w:t xml:space="preserve">Ο ανάδοχος θα πρέπει να περιγράψει την μεθοδολογία και τα εργαλεία που θα χρησιμοποιηθούν κατά την διαδικασία </w:t>
      </w:r>
      <w:r w:rsidRPr="00932604">
        <w:rPr>
          <w:rStyle w:val="normaltextrun"/>
          <w:rFonts w:ascii="Tahoma" w:hAnsi="Tahoma" w:cs="Tahoma"/>
          <w:sz w:val="22"/>
          <w:szCs w:val="22"/>
        </w:rPr>
        <w:t>migration</w:t>
      </w:r>
      <w:r w:rsidRPr="00932604">
        <w:rPr>
          <w:rStyle w:val="normaltextrun"/>
          <w:rFonts w:ascii="Tahoma" w:hAnsi="Tahoma" w:cs="Tahoma"/>
          <w:sz w:val="22"/>
          <w:szCs w:val="22"/>
          <w:lang w:val="el-GR"/>
        </w:rPr>
        <w:t xml:space="preserve">, όπως και τα σενάρια δοκιμών που θα πραγματοποιήσει αλλά και την </w:t>
      </w:r>
      <w:r w:rsidRPr="00932604">
        <w:rPr>
          <w:rStyle w:val="normaltextrun"/>
          <w:rFonts w:ascii="Tahoma" w:hAnsi="Tahoma" w:cs="Tahoma"/>
          <w:sz w:val="22"/>
          <w:szCs w:val="22"/>
        </w:rPr>
        <w:t>Q</w:t>
      </w:r>
      <w:r w:rsidRPr="00932604">
        <w:rPr>
          <w:rStyle w:val="normaltextrun"/>
          <w:rFonts w:ascii="Tahoma" w:hAnsi="Tahoma" w:cs="Tahoma"/>
          <w:sz w:val="22"/>
          <w:szCs w:val="22"/>
          <w:lang w:val="el-GR"/>
        </w:rPr>
        <w:t>&amp;</w:t>
      </w:r>
      <w:r w:rsidRPr="00932604">
        <w:rPr>
          <w:rStyle w:val="normaltextrun"/>
          <w:rFonts w:ascii="Tahoma" w:hAnsi="Tahoma" w:cs="Tahoma"/>
          <w:sz w:val="22"/>
          <w:szCs w:val="22"/>
        </w:rPr>
        <w:t>A</w:t>
      </w:r>
      <w:r w:rsidRPr="00932604">
        <w:rPr>
          <w:rStyle w:val="normaltextrun"/>
          <w:rFonts w:ascii="Tahoma" w:hAnsi="Tahoma" w:cs="Tahoma"/>
          <w:sz w:val="22"/>
          <w:szCs w:val="22"/>
          <w:lang w:val="el-GR"/>
        </w:rPr>
        <w:t xml:space="preserve"> μεθοδολογία που θα εφαρμόσει για τα σενάρια δοκιμών.</w:t>
      </w:r>
      <w:r w:rsidRPr="00932604">
        <w:rPr>
          <w:rStyle w:val="eop"/>
          <w:rFonts w:ascii="Tahoma" w:hAnsi="Tahoma" w:cs="Tahoma"/>
          <w:sz w:val="22"/>
          <w:szCs w:val="22"/>
        </w:rPr>
        <w:t> </w:t>
      </w:r>
    </w:p>
    <w:p w14:paraId="7AD941B4" w14:textId="77777777" w:rsidR="00932604" w:rsidRDefault="00932604" w:rsidP="00932604">
      <w:pPr>
        <w:pStyle w:val="paragraph"/>
        <w:spacing w:before="0" w:beforeAutospacing="0" w:after="0" w:afterAutospacing="0"/>
        <w:jc w:val="both"/>
        <w:textAlignment w:val="baseline"/>
        <w:rPr>
          <w:rStyle w:val="eop"/>
          <w:rFonts w:ascii="Tahoma" w:hAnsi="Tahoma" w:cs="Tahoma"/>
          <w:sz w:val="22"/>
          <w:szCs w:val="22"/>
          <w:lang w:val="el-GR"/>
        </w:rPr>
      </w:pPr>
    </w:p>
    <w:p w14:paraId="10B33B85" w14:textId="0D485A85" w:rsidR="00932604" w:rsidRDefault="00932604" w:rsidP="006D2C7C">
      <w:pPr>
        <w:pStyle w:val="Heading3"/>
        <w:numPr>
          <w:ilvl w:val="4"/>
          <w:numId w:val="75"/>
        </w:numPr>
        <w:rPr>
          <w:rStyle w:val="eop"/>
          <w:rFonts w:cs="Tahoma"/>
          <w:szCs w:val="22"/>
          <w:lang w:val="el-GR"/>
        </w:rPr>
      </w:pPr>
      <w:bookmarkStart w:id="508" w:name="_Toc196736000"/>
      <w:r>
        <w:rPr>
          <w:rStyle w:val="eop"/>
          <w:rFonts w:cs="Tahoma"/>
          <w:szCs w:val="22"/>
          <w:lang w:val="el-GR"/>
        </w:rPr>
        <w:t xml:space="preserve">Υποδομή </w:t>
      </w:r>
      <w:r w:rsidR="00F1679F">
        <w:rPr>
          <w:rStyle w:val="eop"/>
          <w:rFonts w:cs="Tahoma"/>
          <w:szCs w:val="22"/>
          <w:lang w:val="el-GR"/>
        </w:rPr>
        <w:t>φιλοξενίας</w:t>
      </w:r>
      <w:bookmarkEnd w:id="508"/>
    </w:p>
    <w:p w14:paraId="24921626" w14:textId="37DB1EB5" w:rsidR="00932604" w:rsidRDefault="00932604" w:rsidP="00932604">
      <w:pPr>
        <w:pStyle w:val="paragraph"/>
        <w:spacing w:before="0" w:beforeAutospacing="0" w:after="0" w:afterAutospacing="0"/>
        <w:jc w:val="both"/>
        <w:textAlignment w:val="baseline"/>
        <w:rPr>
          <w:rStyle w:val="normaltextrun"/>
          <w:rFonts w:ascii="Tahoma" w:hAnsi="Tahoma" w:cs="Tahoma"/>
          <w:lang w:val="el-GR"/>
        </w:rPr>
      </w:pPr>
      <w:r w:rsidRPr="0059717E">
        <w:rPr>
          <w:rStyle w:val="normaltextrun"/>
          <w:rFonts w:ascii="Tahoma" w:hAnsi="Tahoma" w:cs="Tahoma"/>
          <w:lang w:val="el-GR"/>
        </w:rPr>
        <w:t>Το συνολικό σύστημα θα φιλοξενηθεί στις υποδομές του κυβερνητικού νέφος (</w:t>
      </w:r>
      <w:r w:rsidRPr="00932604">
        <w:rPr>
          <w:rStyle w:val="normaltextrun"/>
          <w:rFonts w:ascii="Tahoma" w:hAnsi="Tahoma" w:cs="Tahoma"/>
        </w:rPr>
        <w:t>G</w:t>
      </w:r>
      <w:r w:rsidRPr="0059717E">
        <w:rPr>
          <w:rStyle w:val="normaltextrun"/>
          <w:rFonts w:ascii="Tahoma" w:hAnsi="Tahoma" w:cs="Tahoma"/>
          <w:lang w:val="el-GR"/>
        </w:rPr>
        <w:t>-</w:t>
      </w:r>
      <w:r w:rsidRPr="00932604">
        <w:rPr>
          <w:rStyle w:val="normaltextrun"/>
          <w:rFonts w:ascii="Tahoma" w:hAnsi="Tahoma" w:cs="Tahoma"/>
        </w:rPr>
        <w:t>Cloud</w:t>
      </w:r>
      <w:r w:rsidRPr="0059717E">
        <w:rPr>
          <w:rStyle w:val="normaltextrun"/>
          <w:rFonts w:ascii="Tahoma" w:hAnsi="Tahoma" w:cs="Tahoma"/>
          <w:lang w:val="el-GR"/>
        </w:rPr>
        <w:t>). Οι υποψήφιοι Ανάδοχοι στην προσφορά τους, υποχρεωτικά θα υποβάλλουν την αρχική (τεκμηριωμένη) προσέγγιση τους για την διαστασιολόγηση των υποδομών και το μοντέλο παροχής υπηρεσιών.</w:t>
      </w:r>
      <w:r w:rsidRPr="00932604">
        <w:rPr>
          <w:rStyle w:val="normaltextrun"/>
          <w:rFonts w:ascii="Tahoma" w:hAnsi="Tahoma" w:cs="Tahoma"/>
        </w:rPr>
        <w:t> </w:t>
      </w:r>
    </w:p>
    <w:p w14:paraId="4ED5A5C4" w14:textId="77777777" w:rsidR="00F1679F" w:rsidRDefault="00F1679F" w:rsidP="00932604">
      <w:pPr>
        <w:pStyle w:val="paragraph"/>
        <w:spacing w:before="0" w:beforeAutospacing="0" w:after="0" w:afterAutospacing="0"/>
        <w:jc w:val="both"/>
        <w:textAlignment w:val="baseline"/>
        <w:rPr>
          <w:rStyle w:val="normaltextrun"/>
          <w:rFonts w:ascii="Tahoma" w:hAnsi="Tahoma" w:cs="Tahoma"/>
          <w:lang w:val="el-GR"/>
        </w:rPr>
      </w:pPr>
    </w:p>
    <w:p w14:paraId="7C75B69E" w14:textId="46BBCF85" w:rsidR="00F1679F" w:rsidRPr="00E736FE" w:rsidRDefault="00E736FE" w:rsidP="006D2C7C">
      <w:pPr>
        <w:pStyle w:val="Heading3"/>
        <w:numPr>
          <w:ilvl w:val="4"/>
          <w:numId w:val="75"/>
        </w:numPr>
        <w:rPr>
          <w:rStyle w:val="eop"/>
          <w:szCs w:val="22"/>
          <w:lang w:val="el-GR"/>
        </w:rPr>
      </w:pPr>
      <w:bookmarkStart w:id="509" w:name="_Toc196736001"/>
      <w:r w:rsidRPr="00E736FE">
        <w:rPr>
          <w:rStyle w:val="eop"/>
          <w:szCs w:val="22"/>
        </w:rPr>
        <w:t>Διαλειτουργικότητα</w:t>
      </w:r>
      <w:bookmarkEnd w:id="509"/>
    </w:p>
    <w:p w14:paraId="0FF37D5E" w14:textId="77777777" w:rsidR="00E736FE" w:rsidRPr="00E736FE" w:rsidRDefault="00E736FE" w:rsidP="00E736FE">
      <w:pPr>
        <w:rPr>
          <w:lang w:val="el-GR"/>
        </w:rPr>
      </w:pPr>
      <w:r w:rsidRPr="00E736FE">
        <w:rPr>
          <w:lang w:val="el-GR"/>
        </w:rPr>
        <w:t>Η Διαλειτουργικότητα του Πληροφοριακού Συστήματος, αποτελεί ιδιαίτερα σημαντικό ποιοτικό χαρακτηριστικό του συστήματος. Το σύστημα θα πρέπει να αξιοποιεί ανοικτά πρότυπα διαλειτουργικότητας (Rest API ’s, SOAP Web Services, APIs), τόσο για τα παρεχόμενα APIs του σε τρίτα συστήματα, όσο και για την «κατανάλωση» APIs από τρίτα συστήματα.</w:t>
      </w:r>
      <w:r w:rsidRPr="00E736FE">
        <w:rPr>
          <w:lang w:val="en-US"/>
        </w:rPr>
        <w:t> </w:t>
      </w:r>
    </w:p>
    <w:p w14:paraId="0B1D322E" w14:textId="24EB0E8F" w:rsidR="00E736FE" w:rsidRPr="00131A1F" w:rsidRDefault="00E736FE" w:rsidP="00E736FE">
      <w:pPr>
        <w:rPr>
          <w:lang w:val="el-GR"/>
        </w:rPr>
      </w:pPr>
      <w:r w:rsidRPr="00E736FE">
        <w:rPr>
          <w:lang w:val="el-GR"/>
        </w:rPr>
        <w:t>Η διαλειτουργικότητα του συστήματος αφορά </w:t>
      </w:r>
      <w:r w:rsidR="00131A1F">
        <w:rPr>
          <w:lang w:val="el-GR"/>
        </w:rPr>
        <w:t>ενδεικτικά:</w:t>
      </w:r>
      <w:r w:rsidRPr="00E736FE">
        <w:rPr>
          <w:lang w:val="en-US"/>
        </w:rPr>
        <w:t> </w:t>
      </w:r>
    </w:p>
    <w:p w14:paraId="6DDAF127" w14:textId="77777777" w:rsidR="00E736FE" w:rsidRPr="00E736FE" w:rsidRDefault="00E736FE" w:rsidP="006D2C7C">
      <w:pPr>
        <w:numPr>
          <w:ilvl w:val="0"/>
          <w:numId w:val="109"/>
        </w:numPr>
        <w:rPr>
          <w:lang w:val="el-GR"/>
        </w:rPr>
      </w:pPr>
      <w:r w:rsidRPr="00E736FE">
        <w:rPr>
          <w:lang w:val="el-GR"/>
        </w:rPr>
        <w:t>την δυνατότητα ανταλλαγής πληροφοριών με τον Χάρτη Ευρυζωνικότητας και Μητρώο Δικτύων (ΧΕΜΔ)</w:t>
      </w:r>
      <w:r w:rsidRPr="00E736FE">
        <w:rPr>
          <w:lang w:val="en-US"/>
        </w:rPr>
        <w:t> </w:t>
      </w:r>
    </w:p>
    <w:p w14:paraId="03625796" w14:textId="77777777" w:rsidR="00E736FE" w:rsidRPr="00E736FE" w:rsidRDefault="00E736FE" w:rsidP="006D2C7C">
      <w:pPr>
        <w:numPr>
          <w:ilvl w:val="0"/>
          <w:numId w:val="110"/>
        </w:numPr>
        <w:rPr>
          <w:lang w:val="el-GR"/>
        </w:rPr>
      </w:pPr>
      <w:r w:rsidRPr="00E736FE">
        <w:rPr>
          <w:lang w:val="el-GR"/>
        </w:rPr>
        <w:t>Την χρήση υπηρεσιών όπως οι υπηρεσίες αυθεντικοποίησης της ΓΓΠΣΔΔ</w:t>
      </w:r>
      <w:r w:rsidRPr="00E736FE">
        <w:rPr>
          <w:lang w:val="en-US"/>
        </w:rPr>
        <w:t> </w:t>
      </w:r>
    </w:p>
    <w:p w14:paraId="5D350B73" w14:textId="77777777" w:rsidR="00E736FE" w:rsidRPr="00E736FE" w:rsidRDefault="00E736FE" w:rsidP="00E736FE">
      <w:pPr>
        <w:rPr>
          <w:lang w:val="el-GR"/>
        </w:rPr>
      </w:pPr>
      <w:r w:rsidRPr="00E736FE">
        <w:rPr>
          <w:lang w:val="el-GR"/>
        </w:rPr>
        <w:t> </w:t>
      </w:r>
      <w:r w:rsidRPr="00E736FE">
        <w:rPr>
          <w:lang w:val="en-US"/>
        </w:rPr>
        <w:t> </w:t>
      </w:r>
    </w:p>
    <w:p w14:paraId="57053330" w14:textId="77777777" w:rsidR="00E736FE" w:rsidRPr="00E736FE" w:rsidRDefault="00E736FE" w:rsidP="00E736FE">
      <w:pPr>
        <w:rPr>
          <w:lang w:val="el-GR"/>
        </w:rPr>
      </w:pPr>
      <w:r w:rsidRPr="00E736FE">
        <w:rPr>
          <w:lang w:val="el-GR"/>
        </w:rPr>
        <w:lastRenderedPageBreak/>
        <w:t xml:space="preserve">Στο πλαίσιο της υλοποίησης, ο ανάδοχος θα πρέπει να αξιοποιήσει λειτουργίες </w:t>
      </w:r>
      <w:r w:rsidRPr="00E736FE">
        <w:rPr>
          <w:lang w:val="en-US"/>
        </w:rPr>
        <w:t>message</w:t>
      </w:r>
      <w:r w:rsidRPr="00E736FE">
        <w:rPr>
          <w:lang w:val="el-GR"/>
        </w:rPr>
        <w:t xml:space="preserve"> </w:t>
      </w:r>
      <w:r w:rsidRPr="00E736FE">
        <w:rPr>
          <w:lang w:val="en-US"/>
        </w:rPr>
        <w:t>bus</w:t>
      </w:r>
      <w:r w:rsidRPr="00E736FE">
        <w:rPr>
          <w:lang w:val="el-GR"/>
        </w:rPr>
        <w:t xml:space="preserve"> αλλά και </w:t>
      </w:r>
      <w:r w:rsidRPr="00E736FE">
        <w:rPr>
          <w:lang w:val="en-US"/>
        </w:rPr>
        <w:t>design</w:t>
      </w:r>
      <w:r w:rsidRPr="00E736FE">
        <w:rPr>
          <w:lang w:val="el-GR"/>
        </w:rPr>
        <w:t xml:space="preserve"> </w:t>
      </w:r>
      <w:r w:rsidRPr="00E736FE">
        <w:rPr>
          <w:lang w:val="en-US"/>
        </w:rPr>
        <w:t>patterns</w:t>
      </w:r>
      <w:r w:rsidRPr="00E736FE">
        <w:rPr>
          <w:lang w:val="el-GR"/>
        </w:rPr>
        <w:t xml:space="preserve"> όπως </w:t>
      </w:r>
      <w:r w:rsidRPr="00E736FE">
        <w:rPr>
          <w:lang w:val="en-US"/>
        </w:rPr>
        <w:t>publish</w:t>
      </w:r>
      <w:r w:rsidRPr="00E736FE">
        <w:rPr>
          <w:lang w:val="el-GR"/>
        </w:rPr>
        <w:t>/</w:t>
      </w:r>
      <w:r w:rsidRPr="00E736FE">
        <w:rPr>
          <w:lang w:val="en-US"/>
        </w:rPr>
        <w:t>subscribe</w:t>
      </w:r>
      <w:r w:rsidRPr="00E736FE">
        <w:rPr>
          <w:lang w:val="el-GR"/>
        </w:rPr>
        <w:t xml:space="preserve"> με τρόπο τέτοιο που εκτός άλλων να ευνοεί την εκτέλεση σύνθετων λειτουργιών που μπορεί να περιλαμβάνουν σύγχρονες αλλά και ασύγχρονες διαδικασίες. </w:t>
      </w:r>
      <w:r w:rsidRPr="00E736FE">
        <w:rPr>
          <w:lang w:val="en-US"/>
        </w:rPr>
        <w:t> </w:t>
      </w:r>
    </w:p>
    <w:p w14:paraId="7D898E4D" w14:textId="77777777" w:rsidR="00E736FE" w:rsidRPr="00E736FE" w:rsidRDefault="00E736FE" w:rsidP="00E736FE">
      <w:pPr>
        <w:rPr>
          <w:lang w:val="el-GR"/>
        </w:rPr>
      </w:pPr>
      <w:r w:rsidRPr="00E736FE">
        <w:rPr>
          <w:lang w:val="el-GR"/>
        </w:rPr>
        <w:t xml:space="preserve">Καθώς όπως έχουμε ήδη αναφέρει τα χαρακτηριστικά διαλειτουργικότητας του συστήματος είναι ιδιαίτερα σημαντικά, ο ανάδοχος θα πρέπει να περιγράψει με λεπτομέρεια το αρχιτεκτονικό μοντέλο που αφορά την διαλειτουργικότητα, τον τρόπο με τον οποίο θα αντιμετωπίσει τις ανάγκες αυξημένου όγκου διαλειτουργικότητας χωρίς αυτή να επηρεάζει το </w:t>
      </w:r>
      <w:r w:rsidRPr="00E736FE">
        <w:rPr>
          <w:lang w:val="en-US"/>
        </w:rPr>
        <w:t>performance</w:t>
      </w:r>
      <w:r w:rsidRPr="00E736FE">
        <w:rPr>
          <w:lang w:val="el-GR"/>
        </w:rPr>
        <w:t xml:space="preserve"> των υποσυστημάτων, αλλά και τις δυνατότητες αύξησης του </w:t>
      </w:r>
      <w:r w:rsidRPr="00E736FE">
        <w:rPr>
          <w:lang w:val="en-US"/>
        </w:rPr>
        <w:t>scalability</w:t>
      </w:r>
      <w:r w:rsidRPr="00E736FE">
        <w:rPr>
          <w:lang w:val="el-GR"/>
        </w:rPr>
        <w:t xml:space="preserve"> των μονάδων διαλειτουργικότητας (οριζόντια ή και κάθετα). </w:t>
      </w:r>
      <w:r w:rsidRPr="00E736FE">
        <w:rPr>
          <w:lang w:val="en-US"/>
        </w:rPr>
        <w:t> </w:t>
      </w:r>
    </w:p>
    <w:p w14:paraId="21252652" w14:textId="7C6B730B" w:rsidR="00E736FE" w:rsidRPr="00E736FE" w:rsidRDefault="00E736FE" w:rsidP="00E736FE">
      <w:pPr>
        <w:rPr>
          <w:lang w:val="el-GR"/>
        </w:rPr>
      </w:pPr>
      <w:r w:rsidRPr="00E736FE">
        <w:rPr>
          <w:lang w:val="el-GR"/>
        </w:rPr>
        <w:t>Ο ανάδοχος, θα πρέπει να περιγράψει αναλυτικά, την χρήση της διαλειτουργικότητας και στην εκτέλεση διασταυρωτικών ελέγχων που απαιτεί το σύστημα.  Οι έλεγχοι αυτοί, θα πρέπει να μπορούν να αξιοποιηθούν κεντρικά από υποσυστήματα του ΟΠΣ όπου μπορεί να εφαρμοστεί κοινόχρηστη χρήση τους.</w:t>
      </w:r>
      <w:r w:rsidRPr="00E736FE">
        <w:rPr>
          <w:lang w:val="en-US"/>
        </w:rPr>
        <w:t> </w:t>
      </w:r>
    </w:p>
    <w:p w14:paraId="293BE57E" w14:textId="42BE4702" w:rsidR="00E736FE" w:rsidRPr="00E736FE" w:rsidRDefault="00E736FE" w:rsidP="00E736FE">
      <w:pPr>
        <w:rPr>
          <w:lang w:val="el-GR"/>
        </w:rPr>
      </w:pPr>
      <w:r w:rsidRPr="00E736FE">
        <w:rPr>
          <w:lang w:val="el-GR"/>
        </w:rPr>
        <w:t>Επιπλέον, η περιγραφή του αναδόχου της διαλειτουργικότητας του Πληροφοριακού Συστήματος θα πρέπει να αναλύει θέματα που αφορούν:</w:t>
      </w:r>
      <w:r w:rsidRPr="00E736FE">
        <w:rPr>
          <w:lang w:val="en-US"/>
        </w:rPr>
        <w:t> </w:t>
      </w:r>
    </w:p>
    <w:p w14:paraId="79DFD41C" w14:textId="77777777" w:rsidR="00E736FE" w:rsidRPr="00E736FE" w:rsidRDefault="00E736FE" w:rsidP="006D2C7C">
      <w:pPr>
        <w:numPr>
          <w:ilvl w:val="0"/>
          <w:numId w:val="112"/>
        </w:numPr>
        <w:rPr>
          <w:lang w:val="el-GR"/>
        </w:rPr>
      </w:pPr>
      <w:r w:rsidRPr="00E736FE">
        <w:rPr>
          <w:lang w:val="el-GR"/>
        </w:rPr>
        <w:t>Την ασφάλεια και  την εξουσιοδότηση πρόσβασης σε υπηρεσίες διαλειτουργικότητας</w:t>
      </w:r>
      <w:r w:rsidRPr="00E736FE">
        <w:rPr>
          <w:lang w:val="en-US"/>
        </w:rPr>
        <w:t> </w:t>
      </w:r>
    </w:p>
    <w:p w14:paraId="1AD91F00" w14:textId="77777777" w:rsidR="00E736FE" w:rsidRPr="00E736FE" w:rsidRDefault="00E736FE" w:rsidP="006D2C7C">
      <w:pPr>
        <w:numPr>
          <w:ilvl w:val="0"/>
          <w:numId w:val="113"/>
        </w:numPr>
        <w:rPr>
          <w:lang w:val="el-GR"/>
        </w:rPr>
      </w:pPr>
      <w:r w:rsidRPr="00E736FE">
        <w:rPr>
          <w:lang w:val="el-GR"/>
        </w:rPr>
        <w:t xml:space="preserve">Τον αρχιτεκτονικό σχεδιασμό της με όρους που να υποστηρίζουν την λειτουργία σε </w:t>
      </w:r>
      <w:r w:rsidRPr="00E736FE">
        <w:rPr>
          <w:lang w:val="en-US"/>
        </w:rPr>
        <w:t>cloud</w:t>
      </w:r>
      <w:r w:rsidRPr="00E736FE">
        <w:rPr>
          <w:lang w:val="el-GR"/>
        </w:rPr>
        <w:t xml:space="preserve"> περιβάλλον.</w:t>
      </w:r>
      <w:r w:rsidRPr="00E736FE">
        <w:rPr>
          <w:lang w:val="en-US"/>
        </w:rPr>
        <w:t> </w:t>
      </w:r>
    </w:p>
    <w:p w14:paraId="1686FAF9" w14:textId="77777777" w:rsidR="00E736FE" w:rsidRPr="00E736FE" w:rsidRDefault="00E736FE" w:rsidP="006D2C7C">
      <w:pPr>
        <w:numPr>
          <w:ilvl w:val="0"/>
          <w:numId w:val="114"/>
        </w:numPr>
        <w:rPr>
          <w:lang w:val="el-GR"/>
        </w:rPr>
      </w:pPr>
      <w:r w:rsidRPr="00E736FE">
        <w:rPr>
          <w:lang w:val="el-GR"/>
        </w:rPr>
        <w:t>Τον σχεδιασμό για υψηλή διαθεσιμότητα, και την ελαστικότητα για την κάλυψη αυξημένων όγκων αιτημάτων</w:t>
      </w:r>
      <w:r w:rsidRPr="00E736FE">
        <w:rPr>
          <w:lang w:val="en-US"/>
        </w:rPr>
        <w:t> </w:t>
      </w:r>
    </w:p>
    <w:p w14:paraId="5356F03B" w14:textId="77777777" w:rsidR="00E736FE" w:rsidRPr="00E736FE" w:rsidRDefault="00E736FE" w:rsidP="006D2C7C">
      <w:pPr>
        <w:numPr>
          <w:ilvl w:val="0"/>
          <w:numId w:val="115"/>
        </w:numPr>
        <w:rPr>
          <w:lang w:val="el-GR"/>
        </w:rPr>
      </w:pPr>
      <w:r w:rsidRPr="00E736FE">
        <w:rPr>
          <w:lang w:val="el-GR"/>
        </w:rPr>
        <w:t xml:space="preserve">Την δυνατότητα εφαρμογής κανόνων ασφαλείας κατά </w:t>
      </w:r>
      <w:r w:rsidRPr="00E736FE">
        <w:rPr>
          <w:lang w:val="en-US"/>
        </w:rPr>
        <w:t>OWASP</w:t>
      </w:r>
      <w:r w:rsidRPr="00E736FE">
        <w:rPr>
          <w:lang w:val="el-GR"/>
        </w:rPr>
        <w:t xml:space="preserve"> για το </w:t>
      </w:r>
      <w:r w:rsidRPr="00E736FE">
        <w:rPr>
          <w:lang w:val="en-US"/>
        </w:rPr>
        <w:t>Web</w:t>
      </w:r>
      <w:r w:rsidRPr="00E736FE">
        <w:rPr>
          <w:lang w:val="el-GR"/>
        </w:rPr>
        <w:t xml:space="preserve"> </w:t>
      </w:r>
      <w:r w:rsidRPr="00E736FE">
        <w:rPr>
          <w:lang w:val="en-US"/>
        </w:rPr>
        <w:t>Services</w:t>
      </w:r>
      <w:r w:rsidRPr="00E736FE">
        <w:rPr>
          <w:lang w:val="el-GR"/>
        </w:rPr>
        <w:t xml:space="preserve"> </w:t>
      </w:r>
      <w:r w:rsidRPr="00E736FE">
        <w:rPr>
          <w:lang w:val="en-US"/>
        </w:rPr>
        <w:t>Security </w:t>
      </w:r>
    </w:p>
    <w:p w14:paraId="494AF61A" w14:textId="77777777" w:rsidR="00E736FE" w:rsidRPr="00E736FE" w:rsidRDefault="00E736FE" w:rsidP="006D2C7C">
      <w:pPr>
        <w:numPr>
          <w:ilvl w:val="0"/>
          <w:numId w:val="116"/>
        </w:numPr>
        <w:rPr>
          <w:lang w:val="el-GR"/>
        </w:rPr>
      </w:pPr>
      <w:r w:rsidRPr="00E736FE">
        <w:rPr>
          <w:lang w:val="el-GR"/>
        </w:rPr>
        <w:t xml:space="preserve">Την δυνατότητα χρήσης καθιερωμένων πλέον </w:t>
      </w:r>
      <w:r w:rsidRPr="00E736FE">
        <w:rPr>
          <w:lang w:val="en-US"/>
        </w:rPr>
        <w:t>Specifications</w:t>
      </w:r>
      <w:r w:rsidRPr="00E736FE">
        <w:rPr>
          <w:lang w:val="el-GR"/>
        </w:rPr>
        <w:t xml:space="preserve"> (π.χ. </w:t>
      </w:r>
      <w:r w:rsidRPr="00E736FE">
        <w:rPr>
          <w:lang w:val="en-US"/>
        </w:rPr>
        <w:t>OpenAPI</w:t>
      </w:r>
      <w:r w:rsidRPr="00E736FE">
        <w:rPr>
          <w:lang w:val="el-GR"/>
        </w:rPr>
        <w:t xml:space="preserve"> </w:t>
      </w:r>
      <w:r w:rsidRPr="00E736FE">
        <w:rPr>
          <w:lang w:val="en-US"/>
        </w:rPr>
        <w:t>Specification</w:t>
      </w:r>
      <w:r w:rsidRPr="00E736FE">
        <w:rPr>
          <w:lang w:val="el-GR"/>
        </w:rPr>
        <w:t xml:space="preserve"> ή άλλο)</w:t>
      </w:r>
      <w:r w:rsidRPr="00E736FE">
        <w:rPr>
          <w:lang w:val="en-US"/>
        </w:rPr>
        <w:t> </w:t>
      </w:r>
    </w:p>
    <w:p w14:paraId="5BD02826" w14:textId="77777777" w:rsidR="00E736FE" w:rsidRPr="00E736FE" w:rsidRDefault="00E736FE" w:rsidP="006D2C7C">
      <w:pPr>
        <w:numPr>
          <w:ilvl w:val="0"/>
          <w:numId w:val="117"/>
        </w:numPr>
        <w:rPr>
          <w:lang w:val="en-US"/>
        </w:rPr>
      </w:pPr>
      <w:r w:rsidRPr="00E736FE">
        <w:t xml:space="preserve">Την χρήση μηχανισμού </w:t>
      </w:r>
      <w:r w:rsidRPr="00E736FE">
        <w:rPr>
          <w:lang w:val="en-US"/>
        </w:rPr>
        <w:t>SSL</w:t>
      </w:r>
      <w:r w:rsidRPr="00E736FE">
        <w:rPr>
          <w:lang w:val="el-GR"/>
        </w:rPr>
        <w:t xml:space="preserve"> </w:t>
      </w:r>
      <w:r w:rsidRPr="00E736FE">
        <w:rPr>
          <w:lang w:val="en-US"/>
        </w:rPr>
        <w:t>Offloading </w:t>
      </w:r>
    </w:p>
    <w:p w14:paraId="5BA11870" w14:textId="77777777" w:rsidR="00E736FE" w:rsidRPr="00E736FE" w:rsidRDefault="00E736FE" w:rsidP="00E736FE">
      <w:pPr>
        <w:rPr>
          <w:lang w:val="en-US"/>
        </w:rPr>
      </w:pPr>
      <w:r w:rsidRPr="00E736FE">
        <w:rPr>
          <w:lang w:val="en-US"/>
        </w:rPr>
        <w:t> </w:t>
      </w:r>
    </w:p>
    <w:p w14:paraId="4E336A56" w14:textId="77777777" w:rsidR="00E736FE" w:rsidRPr="00E736FE" w:rsidRDefault="00E736FE" w:rsidP="00E736FE">
      <w:pPr>
        <w:rPr>
          <w:lang w:val="el-GR"/>
        </w:rPr>
      </w:pPr>
      <w:r w:rsidRPr="00E736FE">
        <w:rPr>
          <w:lang w:val="el-GR"/>
        </w:rPr>
        <w:t xml:space="preserve">Ο ανάδοχος θα πρέπει να συμπεριλάβει στην λύση του την χρήση </w:t>
      </w:r>
      <w:r w:rsidRPr="00E736FE">
        <w:rPr>
          <w:lang w:val="en-US"/>
        </w:rPr>
        <w:t>APIs</w:t>
      </w:r>
      <w:r w:rsidRPr="00E736FE">
        <w:rPr>
          <w:lang w:val="el-GR"/>
        </w:rPr>
        <w:t xml:space="preserve"> </w:t>
      </w:r>
      <w:r w:rsidRPr="00E736FE">
        <w:rPr>
          <w:lang w:val="en-US"/>
        </w:rPr>
        <w:t>Gateway</w:t>
      </w:r>
      <w:r w:rsidRPr="00E736FE">
        <w:rPr>
          <w:lang w:val="el-GR"/>
        </w:rPr>
        <w:t xml:space="preserve">.  Οι μηχανισμοί παραμετροποίησης, το μοντέλο </w:t>
      </w:r>
      <w:r w:rsidRPr="00E736FE">
        <w:rPr>
          <w:lang w:val="en-US"/>
        </w:rPr>
        <w:t>deployment</w:t>
      </w:r>
      <w:r w:rsidRPr="00E736FE">
        <w:rPr>
          <w:lang w:val="el-GR"/>
        </w:rPr>
        <w:t xml:space="preserve"> καθώς και οι όροι ικανοποίησης των βασικών ποιοτικών χαρακτηριστικών (ασφάλεια, υψηλή διαθεσιμότητα, απόκριση, επεκτασιμότητα κλπ) θα πρέπει να περιγραφούν αναλυτικά.</w:t>
      </w:r>
      <w:r w:rsidRPr="00E736FE">
        <w:rPr>
          <w:lang w:val="en-US"/>
        </w:rPr>
        <w:t> </w:t>
      </w:r>
    </w:p>
    <w:p w14:paraId="2583436E" w14:textId="77777777" w:rsidR="00E736FE" w:rsidRPr="00E736FE" w:rsidRDefault="00E736FE" w:rsidP="00E736FE">
      <w:pPr>
        <w:rPr>
          <w:lang w:val="el-GR"/>
        </w:rPr>
      </w:pPr>
      <w:r w:rsidRPr="00E736FE">
        <w:rPr>
          <w:lang w:val="el-GR"/>
        </w:rPr>
        <w:t xml:space="preserve">Για την ανάπτυξη της διαλειτουργικότητας, ο ανάδοχος θα πρέπει να εφαρμόσει και να περιγράψει στην προσφορά του, τις δυνατότητες </w:t>
      </w:r>
      <w:r w:rsidRPr="00E736FE">
        <w:rPr>
          <w:lang w:val="en-US"/>
        </w:rPr>
        <w:t>CI</w:t>
      </w:r>
      <w:r w:rsidRPr="00E736FE">
        <w:rPr>
          <w:lang w:val="el-GR"/>
        </w:rPr>
        <w:t>/</w:t>
      </w:r>
      <w:r w:rsidRPr="00E736FE">
        <w:rPr>
          <w:lang w:val="en-US"/>
        </w:rPr>
        <w:t>CD</w:t>
      </w:r>
      <w:r w:rsidRPr="00E736FE">
        <w:rPr>
          <w:lang w:val="el-GR"/>
        </w:rPr>
        <w:t xml:space="preserve"> ειδικά για την διαλειτουργικότητα του συστήματος. </w:t>
      </w:r>
      <w:r w:rsidRPr="00E736FE">
        <w:rPr>
          <w:lang w:val="en-US"/>
        </w:rPr>
        <w:t> </w:t>
      </w:r>
    </w:p>
    <w:p w14:paraId="77D85340" w14:textId="77777777" w:rsidR="00932604" w:rsidRDefault="00932604" w:rsidP="00A22261">
      <w:pPr>
        <w:rPr>
          <w:lang w:val="el-GR"/>
        </w:rPr>
      </w:pPr>
    </w:p>
    <w:p w14:paraId="5ECDDCD5" w14:textId="4DB57EDB" w:rsidR="00E736FE" w:rsidRPr="00B874C5" w:rsidRDefault="00E736FE" w:rsidP="00A22261">
      <w:pPr>
        <w:pStyle w:val="Heading3"/>
        <w:numPr>
          <w:ilvl w:val="2"/>
          <w:numId w:val="75"/>
        </w:numPr>
        <w:rPr>
          <w:lang w:val="el-GR"/>
        </w:rPr>
      </w:pPr>
      <w:bookmarkStart w:id="510" w:name="_Toc196736002"/>
      <w:r>
        <w:rPr>
          <w:lang w:val="el-GR"/>
        </w:rPr>
        <w:t>Συμπληρωματικές λειτουργίες συστήματος</w:t>
      </w:r>
      <w:bookmarkEnd w:id="510"/>
    </w:p>
    <w:p w14:paraId="2BE576C5" w14:textId="77777777" w:rsidR="00E736FE" w:rsidRPr="00871006" w:rsidRDefault="00E736FE" w:rsidP="006D2C7C">
      <w:pPr>
        <w:pStyle w:val="Heading3"/>
        <w:numPr>
          <w:ilvl w:val="3"/>
          <w:numId w:val="75"/>
        </w:numPr>
        <w:rPr>
          <w:lang w:val="el-GR"/>
        </w:rPr>
      </w:pPr>
      <w:bookmarkStart w:id="511" w:name="_Toc196736003"/>
      <w:r w:rsidRPr="00871006">
        <w:rPr>
          <w:lang w:val="el-GR"/>
        </w:rPr>
        <w:t>Υποσύστημα Ενημέρωσης (micro-site)</w:t>
      </w:r>
      <w:bookmarkEnd w:id="511"/>
      <w:r w:rsidRPr="00871006">
        <w:rPr>
          <w:lang w:val="el-GR"/>
        </w:rPr>
        <w:t> </w:t>
      </w:r>
    </w:p>
    <w:p w14:paraId="1D0A36E4" w14:textId="733EDCB5" w:rsidR="00E736FE" w:rsidRPr="00E736FE" w:rsidRDefault="00E736FE" w:rsidP="00E736FE">
      <w:pPr>
        <w:rPr>
          <w:lang w:val="el-GR"/>
        </w:rPr>
      </w:pPr>
      <w:r w:rsidRPr="00871006">
        <w:rPr>
          <w:lang w:val="el-GR"/>
        </w:rPr>
        <w:t xml:space="preserve">Το ως άνω υποσύστημα αφορά στην ανάπτυξη δημόσια προσβάσιμου portal / web site με πληροφορίες για το Πρόγραμμα. Περιλαμβάνει την παροχή κατάλληλου CMS για την ενημέρωση του web site με νέες πληροφορίες από την Αναθέτουσα Αρχή. Το Υποσύστημα Ενημέρωσης περιλαμβάνει διακριτές θεματικές ενότητες με πληροφορίες που απευθύνονται στους </w:t>
      </w:r>
      <w:r w:rsidR="00131A1F" w:rsidRPr="00871006">
        <w:rPr>
          <w:lang w:val="el-GR"/>
        </w:rPr>
        <w:t xml:space="preserve">Δικαιούχους </w:t>
      </w:r>
      <w:r w:rsidRPr="00871006">
        <w:rPr>
          <w:lang w:val="el-GR"/>
        </w:rPr>
        <w:t>και στους Παρόχους τηλεπικοινωνιών. Για τους Δι</w:t>
      </w:r>
      <w:r w:rsidR="00131A1F" w:rsidRPr="00871006">
        <w:rPr>
          <w:lang w:val="el-GR"/>
        </w:rPr>
        <w:t>καιούχους</w:t>
      </w:r>
      <w:r w:rsidRPr="00871006">
        <w:rPr>
          <w:lang w:val="el-GR"/>
        </w:rPr>
        <w:t xml:space="preserve"> περιλαμβάνει σύνδεσμο προς το  (δημόσια διαθέσιμο) Υποσύστημα Ελέγχου Επιλεξιμότητας Κτ</w:t>
      </w:r>
      <w:r w:rsidR="00AB0C64" w:rsidRPr="00871006">
        <w:rPr>
          <w:lang w:val="el-GR"/>
        </w:rPr>
        <w:t>η</w:t>
      </w:r>
      <w:r w:rsidRPr="00871006">
        <w:rPr>
          <w:lang w:val="el-GR"/>
        </w:rPr>
        <w:t>ρίου και για τις δύο τελευταίες κατηγορίες περιλαμβάνει συνδέσμους προς τα σχετικά Υποσυστήματα που είναι διαθέσιμα κατόπιν αυθεντικοποίησης των επιμέρους χρηστών</w:t>
      </w:r>
      <w:r w:rsidR="00AB0C64" w:rsidRPr="00871006">
        <w:rPr>
          <w:lang w:val="el-GR"/>
        </w:rPr>
        <w:t>.</w:t>
      </w:r>
      <w:r w:rsidRPr="00871006">
        <w:rPr>
          <w:lang w:val="el-GR"/>
        </w:rPr>
        <w:t>  </w:t>
      </w:r>
      <w:r w:rsidRPr="00871006">
        <w:rPr>
          <w:lang w:val="en-US"/>
        </w:rPr>
        <w:t> </w:t>
      </w:r>
    </w:p>
    <w:p w14:paraId="2BE87BB5" w14:textId="5F0BA421" w:rsidR="00E736FE" w:rsidRPr="00E736FE" w:rsidRDefault="00E736FE" w:rsidP="006D2C7C">
      <w:pPr>
        <w:pStyle w:val="Heading3"/>
        <w:numPr>
          <w:ilvl w:val="3"/>
          <w:numId w:val="75"/>
        </w:numPr>
        <w:rPr>
          <w:lang w:val="el-GR"/>
        </w:rPr>
      </w:pPr>
      <w:bookmarkStart w:id="512" w:name="_Toc196736004"/>
      <w:r w:rsidRPr="00E736FE">
        <w:rPr>
          <w:lang w:val="el-GR"/>
        </w:rPr>
        <w:lastRenderedPageBreak/>
        <w:t>Υποσύστημα Επιχειρησιακής Ευφυίας</w:t>
      </w:r>
      <w:bookmarkEnd w:id="512"/>
      <w:r w:rsidRPr="00E736FE">
        <w:rPr>
          <w:lang w:val="el-GR"/>
        </w:rPr>
        <w:t> </w:t>
      </w:r>
    </w:p>
    <w:p w14:paraId="10DE8F0C" w14:textId="77777777" w:rsidR="00E736FE" w:rsidRPr="00E736FE" w:rsidRDefault="00E736FE" w:rsidP="00E736FE">
      <w:pPr>
        <w:rPr>
          <w:lang w:val="el-GR"/>
        </w:rPr>
      </w:pPr>
      <w:r w:rsidRPr="00E736FE">
        <w:rPr>
          <w:lang w:val="el-GR"/>
        </w:rPr>
        <w:t>Η ποικιλία των δεδομένων και των διαχειριστικών συστημάτων που περιλαμβάνονται στο έργο προέρχονται από κάθετα συστήματα που ικανοποιούν την επιχειρησιακή λογική ανά αντικείμενο, δράση και ομάδα χρηστών. Στο πλαίσιο υλοποίησης του έργου έχει αναγνωριστεί η αναγκαιότητα εφαρμογής προηγμένων μεθόδων ανάλυσης δεδομένων, εντός των μητρώων και συστημάτων που θα αναπτύξει ο Ανάδοχος του έργου, όσο και με συνδυασμό πληροφοριών από διαφορετικά πληροφοριακά συστήματα, μέσω υπηρεσιών διαλειτουργικότητας. </w:t>
      </w:r>
      <w:r w:rsidRPr="00E736FE">
        <w:rPr>
          <w:lang w:val="en-US"/>
        </w:rPr>
        <w:t> </w:t>
      </w:r>
    </w:p>
    <w:p w14:paraId="45226CFE" w14:textId="77777777" w:rsidR="00E736FE" w:rsidRPr="00E736FE" w:rsidRDefault="00E736FE" w:rsidP="00E736FE">
      <w:pPr>
        <w:rPr>
          <w:lang w:val="el-GR"/>
        </w:rPr>
      </w:pPr>
      <w:r w:rsidRPr="00E736FE">
        <w:rPr>
          <w:lang w:val="el-GR"/>
        </w:rPr>
        <w:t xml:space="preserve">Στο αντικείμενο του έργου περιλαμβάνεται και η προμήθεια, εγκατάσταση και παραμετροποίηση,  από τον  Ανάδοχο έτοιμου λογισμικού υποσυστήματος επιχειρησιακής ευφυίας, το οποίο θα προσφέρει, τα απαραίτητα </w:t>
      </w:r>
      <w:r w:rsidRPr="00E736FE">
        <w:rPr>
          <w:lang w:val="en-US"/>
        </w:rPr>
        <w:t>reports</w:t>
      </w:r>
      <w:r w:rsidRPr="00E736FE">
        <w:rPr>
          <w:lang w:val="el-GR"/>
        </w:rPr>
        <w:t xml:space="preserve"> και την ανάλυση δεδομένων για την εξαγωγή συμπερασμάτων για τις ακόλουθες περιπτώσεις:</w:t>
      </w:r>
      <w:r w:rsidRPr="00E736FE">
        <w:rPr>
          <w:lang w:val="en-US"/>
        </w:rPr>
        <w:t> </w:t>
      </w:r>
    </w:p>
    <w:p w14:paraId="54BC1780" w14:textId="77777777" w:rsidR="00E736FE" w:rsidRPr="00E736FE" w:rsidRDefault="00E736FE" w:rsidP="006D2C7C">
      <w:pPr>
        <w:numPr>
          <w:ilvl w:val="0"/>
          <w:numId w:val="118"/>
        </w:numPr>
        <w:rPr>
          <w:lang w:val="el-GR"/>
        </w:rPr>
      </w:pPr>
      <w:r w:rsidRPr="00E736FE">
        <w:rPr>
          <w:lang w:val="el-GR"/>
        </w:rPr>
        <w:t>Για την υποβοήθηση στη διεξαγωγή διασταυρωτικών ψηφιακών ελέγχων</w:t>
      </w:r>
      <w:r w:rsidRPr="00E736FE">
        <w:rPr>
          <w:lang w:val="en-US"/>
        </w:rPr>
        <w:t> </w:t>
      </w:r>
    </w:p>
    <w:p w14:paraId="4EDE716D" w14:textId="77777777" w:rsidR="00E736FE" w:rsidRPr="00E736FE" w:rsidRDefault="00E736FE" w:rsidP="006D2C7C">
      <w:pPr>
        <w:numPr>
          <w:ilvl w:val="0"/>
          <w:numId w:val="119"/>
        </w:numPr>
        <w:rPr>
          <w:lang w:val="el-GR"/>
        </w:rPr>
      </w:pPr>
      <w:r w:rsidRPr="00E736FE">
        <w:rPr>
          <w:lang w:val="el-GR"/>
        </w:rPr>
        <w:t>Για την ανάπτυξη των αναγκαίων ανοικτών δεδομένων που θα προκύπτουν από την επεξεργασία των  δεδομένων του έργου</w:t>
      </w:r>
      <w:r w:rsidRPr="00E736FE">
        <w:rPr>
          <w:lang w:val="en-US"/>
        </w:rPr>
        <w:t> </w:t>
      </w:r>
    </w:p>
    <w:p w14:paraId="46B239F7" w14:textId="77777777" w:rsidR="00E736FE" w:rsidRPr="00E736FE" w:rsidRDefault="00E736FE" w:rsidP="006D2C7C">
      <w:pPr>
        <w:numPr>
          <w:ilvl w:val="0"/>
          <w:numId w:val="120"/>
        </w:numPr>
        <w:rPr>
          <w:lang w:val="el-GR"/>
        </w:rPr>
      </w:pPr>
      <w:r w:rsidRPr="00E736FE">
        <w:rPr>
          <w:lang w:val="el-GR"/>
        </w:rPr>
        <w:t xml:space="preserve">Για την παραγωγή </w:t>
      </w:r>
      <w:r w:rsidRPr="00E736FE">
        <w:rPr>
          <w:lang w:val="en-US"/>
        </w:rPr>
        <w:t>reports</w:t>
      </w:r>
      <w:r w:rsidRPr="00E736FE">
        <w:rPr>
          <w:lang w:val="el-GR"/>
        </w:rPr>
        <w:t xml:space="preserve"> διοικητικής πληροφορίας σχετικής με το αντικείμενο του έργου.</w:t>
      </w:r>
      <w:r w:rsidRPr="00E736FE">
        <w:rPr>
          <w:lang w:val="en-US"/>
        </w:rPr>
        <w:t> </w:t>
      </w:r>
    </w:p>
    <w:p w14:paraId="3E668AA1" w14:textId="77777777" w:rsidR="00E736FE" w:rsidRPr="00E736FE" w:rsidRDefault="00E736FE" w:rsidP="00E736FE">
      <w:pPr>
        <w:rPr>
          <w:lang w:val="el-GR"/>
        </w:rPr>
      </w:pPr>
      <w:r w:rsidRPr="00E736FE">
        <w:rPr>
          <w:lang w:val="el-GR"/>
        </w:rPr>
        <w:t>Το προσφερόμενο σύστημα να καλύπτει κατ΄ ελάχιστο τις ακόλουθες προδιαγραφές:</w:t>
      </w:r>
      <w:r w:rsidRPr="00E736FE">
        <w:rPr>
          <w:lang w:val="en-US"/>
        </w:rPr>
        <w:t> </w:t>
      </w:r>
    </w:p>
    <w:p w14:paraId="7EE10A6A" w14:textId="77777777" w:rsidR="00E736FE" w:rsidRPr="00E736FE" w:rsidRDefault="00E736FE" w:rsidP="00E736FE">
      <w:pPr>
        <w:rPr>
          <w:lang w:val="el-GR"/>
        </w:rPr>
      </w:pPr>
      <w:r w:rsidRPr="00E736FE">
        <w:rPr>
          <w:lang w:val="en-US"/>
        </w:rPr>
        <w:t> </w:t>
      </w:r>
    </w:p>
    <w:p w14:paraId="1A599319" w14:textId="77777777" w:rsidR="00E736FE" w:rsidRPr="00E736FE" w:rsidRDefault="00E736FE" w:rsidP="006D2C7C">
      <w:pPr>
        <w:numPr>
          <w:ilvl w:val="0"/>
          <w:numId w:val="121"/>
        </w:numPr>
        <w:rPr>
          <w:lang w:val="el-GR"/>
        </w:rPr>
      </w:pPr>
      <w:r w:rsidRPr="00E736FE">
        <w:rPr>
          <w:lang w:val="en-US"/>
        </w:rPr>
        <w:t>Reporting</w:t>
      </w:r>
      <w:r w:rsidRPr="00E736FE">
        <w:rPr>
          <w:lang w:val="el-GR"/>
        </w:rPr>
        <w:t xml:space="preserve">: Δημιουργία δομημένων </w:t>
      </w:r>
      <w:r w:rsidRPr="00E736FE">
        <w:rPr>
          <w:lang w:val="en-US"/>
        </w:rPr>
        <w:t>reports</w:t>
      </w:r>
      <w:r w:rsidRPr="00E736FE">
        <w:rPr>
          <w:lang w:val="el-GR"/>
        </w:rPr>
        <w:t xml:space="preserve"> και </w:t>
      </w:r>
      <w:r w:rsidRPr="00E736FE">
        <w:rPr>
          <w:lang w:val="en-US"/>
        </w:rPr>
        <w:t>exports</w:t>
      </w:r>
      <w:r w:rsidRPr="00E736FE">
        <w:rPr>
          <w:lang w:val="el-GR"/>
        </w:rPr>
        <w:t xml:space="preserve"> στα πλέον συνήθη </w:t>
      </w:r>
      <w:r w:rsidRPr="00E736FE">
        <w:rPr>
          <w:lang w:val="en-US"/>
        </w:rPr>
        <w:t>format</w:t>
      </w:r>
      <w:r w:rsidRPr="00E736FE">
        <w:rPr>
          <w:lang w:val="el-GR"/>
        </w:rPr>
        <w:t xml:space="preserve"> (</w:t>
      </w:r>
      <w:r w:rsidRPr="00E736FE">
        <w:rPr>
          <w:lang w:val="en-US"/>
        </w:rPr>
        <w:t>HTML</w:t>
      </w:r>
      <w:r w:rsidRPr="00E736FE">
        <w:rPr>
          <w:lang w:val="el-GR"/>
        </w:rPr>
        <w:t xml:space="preserve">, </w:t>
      </w:r>
      <w:r w:rsidRPr="00E736FE">
        <w:rPr>
          <w:lang w:val="en-US"/>
        </w:rPr>
        <w:t>PDF</w:t>
      </w:r>
      <w:r w:rsidRPr="00E736FE">
        <w:rPr>
          <w:lang w:val="el-GR"/>
        </w:rPr>
        <w:t xml:space="preserve">, </w:t>
      </w:r>
      <w:r w:rsidRPr="00E736FE">
        <w:rPr>
          <w:lang w:val="en-US"/>
        </w:rPr>
        <w:t>XLS</w:t>
      </w:r>
      <w:r w:rsidRPr="00E736FE">
        <w:rPr>
          <w:lang w:val="el-GR"/>
        </w:rPr>
        <w:t xml:space="preserve">, </w:t>
      </w:r>
      <w:r w:rsidRPr="00E736FE">
        <w:rPr>
          <w:lang w:val="en-US"/>
        </w:rPr>
        <w:t>TXT</w:t>
      </w:r>
      <w:r w:rsidRPr="00E736FE">
        <w:rPr>
          <w:lang w:val="el-GR"/>
        </w:rPr>
        <w:t xml:space="preserve">, </w:t>
      </w:r>
      <w:r w:rsidRPr="00E736FE">
        <w:rPr>
          <w:lang w:val="en-US"/>
        </w:rPr>
        <w:t>CSV</w:t>
      </w:r>
      <w:r w:rsidRPr="00E736FE">
        <w:rPr>
          <w:lang w:val="el-GR"/>
        </w:rPr>
        <w:t xml:space="preserve">, </w:t>
      </w:r>
      <w:r w:rsidRPr="00E736FE">
        <w:rPr>
          <w:lang w:val="en-US"/>
        </w:rPr>
        <w:t>RTF</w:t>
      </w:r>
      <w:r w:rsidRPr="00E736FE">
        <w:rPr>
          <w:lang w:val="el-GR"/>
        </w:rPr>
        <w:t>)</w:t>
      </w:r>
      <w:r w:rsidRPr="00E736FE">
        <w:rPr>
          <w:lang w:val="en-US"/>
        </w:rPr>
        <w:t> </w:t>
      </w:r>
    </w:p>
    <w:p w14:paraId="796CF308" w14:textId="77777777" w:rsidR="00E736FE" w:rsidRPr="00E736FE" w:rsidRDefault="00E736FE" w:rsidP="006D2C7C">
      <w:pPr>
        <w:numPr>
          <w:ilvl w:val="0"/>
          <w:numId w:val="122"/>
        </w:numPr>
        <w:rPr>
          <w:lang w:val="en-US"/>
        </w:rPr>
      </w:pPr>
      <w:r w:rsidRPr="00E736FE">
        <w:rPr>
          <w:lang w:val="en-US"/>
        </w:rPr>
        <w:t>Multidimensional analysis (OLAP): Drill- down, drill across, slice-and-dice, drill-through process </w:t>
      </w:r>
    </w:p>
    <w:p w14:paraId="63B468A6" w14:textId="77777777" w:rsidR="00E736FE" w:rsidRPr="00E736FE" w:rsidRDefault="00E736FE" w:rsidP="006D2C7C">
      <w:pPr>
        <w:numPr>
          <w:ilvl w:val="0"/>
          <w:numId w:val="123"/>
        </w:numPr>
        <w:rPr>
          <w:lang w:val="el-GR"/>
        </w:rPr>
      </w:pPr>
      <w:r w:rsidRPr="00E736FE">
        <w:rPr>
          <w:lang w:val="en-US"/>
        </w:rPr>
        <w:t>Charts</w:t>
      </w:r>
      <w:r w:rsidRPr="00E736FE">
        <w:rPr>
          <w:lang w:val="el-GR"/>
        </w:rPr>
        <w:t xml:space="preserve">: Ανάπτυξη </w:t>
      </w:r>
      <w:r w:rsidRPr="00E736FE">
        <w:rPr>
          <w:lang w:val="en-US"/>
        </w:rPr>
        <w:t>charts</w:t>
      </w:r>
      <w:r w:rsidRPr="00E736FE">
        <w:rPr>
          <w:lang w:val="el-GR"/>
        </w:rPr>
        <w:t xml:space="preserve"> με έτοιμες βιβλιοθήκες και με ποικιλία επιλογών </w:t>
      </w:r>
      <w:r w:rsidRPr="00E736FE">
        <w:rPr>
          <w:lang w:val="en-US"/>
        </w:rPr>
        <w:t> </w:t>
      </w:r>
    </w:p>
    <w:p w14:paraId="1B1F9421" w14:textId="77777777" w:rsidR="00E736FE" w:rsidRPr="00E736FE" w:rsidRDefault="00E736FE" w:rsidP="006D2C7C">
      <w:pPr>
        <w:numPr>
          <w:ilvl w:val="0"/>
          <w:numId w:val="124"/>
        </w:numPr>
        <w:rPr>
          <w:lang w:val="el-GR"/>
        </w:rPr>
      </w:pPr>
      <w:r w:rsidRPr="00E736FE">
        <w:rPr>
          <w:lang w:val="en-US"/>
        </w:rPr>
        <w:t>KPIs</w:t>
      </w:r>
      <w:r w:rsidRPr="00E736FE">
        <w:rPr>
          <w:lang w:val="el-GR"/>
        </w:rPr>
        <w:t xml:space="preserve">: Δημιουργία και διαχείριση </w:t>
      </w:r>
      <w:r w:rsidRPr="00E736FE">
        <w:rPr>
          <w:lang w:val="en-US"/>
        </w:rPr>
        <w:t>KPI</w:t>
      </w:r>
      <w:r w:rsidRPr="00E736FE">
        <w:rPr>
          <w:lang w:val="el-GR"/>
        </w:rPr>
        <w:t xml:space="preserve"> ιεραρχικών μοντέλων, </w:t>
      </w:r>
      <w:r w:rsidRPr="00E736FE">
        <w:rPr>
          <w:lang w:val="en-US"/>
        </w:rPr>
        <w:t>thresholds</w:t>
      </w:r>
      <w:r w:rsidRPr="00E736FE">
        <w:rPr>
          <w:lang w:val="el-GR"/>
        </w:rPr>
        <w:t xml:space="preserve">, </w:t>
      </w:r>
      <w:r w:rsidRPr="00E736FE">
        <w:rPr>
          <w:lang w:val="en-US"/>
        </w:rPr>
        <w:t>alarms </w:t>
      </w:r>
    </w:p>
    <w:p w14:paraId="25827814" w14:textId="77777777" w:rsidR="00E736FE" w:rsidRPr="00E736FE" w:rsidRDefault="00E736FE" w:rsidP="006D2C7C">
      <w:pPr>
        <w:numPr>
          <w:ilvl w:val="0"/>
          <w:numId w:val="125"/>
        </w:numPr>
        <w:rPr>
          <w:lang w:val="en-US"/>
        </w:rPr>
      </w:pPr>
      <w:r w:rsidRPr="00E736FE">
        <w:rPr>
          <w:lang w:val="el-GR"/>
        </w:rPr>
        <w:t>Αποτύπωση δεδομένων ανάλυσης σε χάρτες  </w:t>
      </w:r>
      <w:r w:rsidRPr="00E736FE">
        <w:rPr>
          <w:lang w:val="en-US"/>
        </w:rPr>
        <w:t> </w:t>
      </w:r>
    </w:p>
    <w:p w14:paraId="194552B0" w14:textId="77777777" w:rsidR="00E736FE" w:rsidRPr="00E736FE" w:rsidRDefault="00E736FE" w:rsidP="00E736FE">
      <w:pPr>
        <w:rPr>
          <w:lang w:val="en-US"/>
        </w:rPr>
      </w:pPr>
      <w:r w:rsidRPr="00E736FE">
        <w:rPr>
          <w:lang w:val="en-US"/>
        </w:rPr>
        <w:t> </w:t>
      </w:r>
    </w:p>
    <w:p w14:paraId="1381DEFD" w14:textId="77777777" w:rsidR="00E736FE" w:rsidRPr="00E736FE" w:rsidRDefault="00E736FE" w:rsidP="00E736FE">
      <w:pPr>
        <w:rPr>
          <w:lang w:val="el-GR"/>
        </w:rPr>
      </w:pPr>
      <w:r w:rsidRPr="00E736FE">
        <w:rPr>
          <w:lang w:val="el-GR"/>
        </w:rPr>
        <w:t>Ο υποψήφιος Ανάδοχος στην προσφορά του, να προσδιορίσει το προσφερόμενο σύστημα επιχειρησιακής ευφυΐας που προτείνει, με βάση τις ανάγκες και τις προδιαγραφές του έργου, να προσδιορίσει πως το προσφερόμενο σύστημα θα ενταχθεί στη συνολική  αρχιτεκτονική του έργου, να εξηγήσει το μοντέλο συλλογής των δεδομένων προς επεξεργασίας, ως προς την αρχιτεκτονική που προτείνει και τις μεθόδους επικοινωνίας.</w:t>
      </w:r>
      <w:r w:rsidRPr="00E736FE">
        <w:rPr>
          <w:lang w:val="en-US"/>
        </w:rPr>
        <w:t> </w:t>
      </w:r>
    </w:p>
    <w:p w14:paraId="78545A76" w14:textId="4D4294BC" w:rsidR="00E736FE" w:rsidRDefault="00E736FE" w:rsidP="006D2C7C">
      <w:pPr>
        <w:pStyle w:val="Heading3"/>
        <w:numPr>
          <w:ilvl w:val="3"/>
          <w:numId w:val="75"/>
        </w:numPr>
        <w:rPr>
          <w:lang w:val="el-GR"/>
        </w:rPr>
      </w:pPr>
      <w:bookmarkStart w:id="513" w:name="_Toc196736005"/>
      <w:r w:rsidRPr="00E736FE">
        <w:rPr>
          <w:lang w:val="el-GR"/>
        </w:rPr>
        <w:t>Διασύνδεση με Χάρτη Ευρυζωνικότητας και Μητρώο Δικτύων (ΧΕΜΔ)</w:t>
      </w:r>
      <w:bookmarkEnd w:id="513"/>
      <w:r w:rsidRPr="00E736FE">
        <w:rPr>
          <w:lang w:val="el-GR"/>
        </w:rPr>
        <w:t> </w:t>
      </w:r>
    </w:p>
    <w:p w14:paraId="0DB55858" w14:textId="77777777" w:rsidR="00E736FE" w:rsidRPr="00E736FE" w:rsidRDefault="00E736FE" w:rsidP="00E736FE">
      <w:pPr>
        <w:rPr>
          <w:lang w:val="el-GR"/>
        </w:rPr>
      </w:pPr>
    </w:p>
    <w:p w14:paraId="571F56CE" w14:textId="3B784F34" w:rsidR="00E736FE" w:rsidRPr="00E736FE" w:rsidRDefault="00E736FE" w:rsidP="006D2C7C">
      <w:pPr>
        <w:pStyle w:val="ListParagraph"/>
        <w:numPr>
          <w:ilvl w:val="0"/>
          <w:numId w:val="139"/>
        </w:numPr>
        <w:rPr>
          <w:b/>
          <w:bCs/>
          <w:lang w:val="el-GR"/>
        </w:rPr>
      </w:pPr>
      <w:r w:rsidRPr="00E736FE">
        <w:rPr>
          <w:b/>
          <w:bCs/>
          <w:lang w:val="el-GR"/>
        </w:rPr>
        <w:t>Αναζήτηση Κτ</w:t>
      </w:r>
      <w:r w:rsidR="00AB0C64">
        <w:rPr>
          <w:b/>
          <w:bCs/>
          <w:lang w:val="el-GR"/>
        </w:rPr>
        <w:t>η</w:t>
      </w:r>
      <w:r w:rsidRPr="00E736FE">
        <w:rPr>
          <w:b/>
          <w:bCs/>
          <w:lang w:val="el-GR"/>
        </w:rPr>
        <w:t>ρίου - Δημόσια πρόσβαση </w:t>
      </w:r>
      <w:r w:rsidRPr="00E736FE">
        <w:rPr>
          <w:b/>
          <w:bCs/>
          <w:lang w:val="en-US"/>
        </w:rPr>
        <w:t> </w:t>
      </w:r>
    </w:p>
    <w:p w14:paraId="6851F314" w14:textId="779B4929" w:rsidR="00E736FE" w:rsidRPr="00E736FE" w:rsidRDefault="00E736FE" w:rsidP="00E736FE">
      <w:pPr>
        <w:rPr>
          <w:lang w:val="el-GR"/>
        </w:rPr>
      </w:pPr>
      <w:r w:rsidRPr="00E736FE">
        <w:rPr>
          <w:lang w:val="el-GR"/>
        </w:rPr>
        <w:t xml:space="preserve">Υλοποίηση </w:t>
      </w:r>
      <w:r w:rsidRPr="00E736FE">
        <w:t>User</w:t>
      </w:r>
      <w:r w:rsidRPr="00E736FE">
        <w:rPr>
          <w:lang w:val="el-GR"/>
        </w:rPr>
        <w:t xml:space="preserve"> </w:t>
      </w:r>
      <w:r w:rsidRPr="00E736FE">
        <w:t>Interface</w:t>
      </w:r>
      <w:r w:rsidRPr="00E736FE">
        <w:rPr>
          <w:lang w:val="el-GR"/>
        </w:rPr>
        <w:t xml:space="preserve"> (πχ </w:t>
      </w:r>
      <w:r w:rsidRPr="00E736FE">
        <w:t>iframe</w:t>
      </w:r>
      <w:r w:rsidRPr="00E736FE">
        <w:rPr>
          <w:lang w:val="el-GR"/>
        </w:rPr>
        <w:t xml:space="preserve">, </w:t>
      </w:r>
      <w:r w:rsidRPr="00E736FE">
        <w:t>redirect</w:t>
      </w:r>
      <w:r w:rsidRPr="00E736FE">
        <w:rPr>
          <w:lang w:val="el-GR"/>
        </w:rPr>
        <w:t xml:space="preserve">, κ.α.) </w:t>
      </w:r>
      <w:r w:rsidRPr="00E736FE">
        <w:t>transparent</w:t>
      </w:r>
      <w:r w:rsidRPr="00E736FE">
        <w:rPr>
          <w:lang w:val="el-GR"/>
        </w:rPr>
        <w:t xml:space="preserve"> προς το χρήστη από το ΠΣ.</w:t>
      </w:r>
      <w:r w:rsidRPr="00E736FE">
        <w:rPr>
          <w:lang w:val="en-US"/>
        </w:rPr>
        <w:t> </w:t>
      </w:r>
    </w:p>
    <w:p w14:paraId="2AE722BB" w14:textId="77777777" w:rsidR="00E736FE" w:rsidRPr="00E736FE" w:rsidRDefault="00E736FE" w:rsidP="00E736FE">
      <w:pPr>
        <w:rPr>
          <w:lang w:val="el-GR"/>
        </w:rPr>
      </w:pPr>
      <w:r w:rsidRPr="00E736FE">
        <w:rPr>
          <w:lang w:val="el-GR"/>
        </w:rPr>
        <w:t>Για την αναζήτηση κτηρίου από Διαχειριστές το ΧΕΜΔ θα πρέπει να υποστηρίζει τα εξής:</w:t>
      </w:r>
      <w:r w:rsidRPr="00E736FE">
        <w:rPr>
          <w:lang w:val="en-US"/>
        </w:rPr>
        <w:t> </w:t>
      </w:r>
    </w:p>
    <w:p w14:paraId="002C18F5" w14:textId="77777777" w:rsidR="00E736FE" w:rsidRPr="00E736FE" w:rsidRDefault="00E736FE" w:rsidP="006D2C7C">
      <w:pPr>
        <w:numPr>
          <w:ilvl w:val="0"/>
          <w:numId w:val="126"/>
        </w:numPr>
        <w:rPr>
          <w:lang w:val="el-GR"/>
        </w:rPr>
      </w:pPr>
      <w:r w:rsidRPr="00E736FE">
        <w:rPr>
          <w:lang w:val="el-GR"/>
        </w:rPr>
        <w:t>Εισαγωγή διεύθυνσης (χωρίς απαραιτήτως να είναι πλήρης)</w:t>
      </w:r>
      <w:r w:rsidRPr="00E736FE">
        <w:rPr>
          <w:lang w:val="en-US"/>
        </w:rPr>
        <w:t> </w:t>
      </w:r>
    </w:p>
    <w:p w14:paraId="36C62B3F" w14:textId="77777777" w:rsidR="00E736FE" w:rsidRPr="00E736FE" w:rsidRDefault="00E736FE" w:rsidP="006D2C7C">
      <w:pPr>
        <w:numPr>
          <w:ilvl w:val="0"/>
          <w:numId w:val="127"/>
        </w:numPr>
        <w:rPr>
          <w:lang w:val="el-GR"/>
        </w:rPr>
      </w:pPr>
      <w:r w:rsidRPr="00E736FE">
        <w:rPr>
          <w:lang w:val="el-GR"/>
        </w:rPr>
        <w:t>Προβολή χάρτη με αποτύπωση ως πινέζα του σημείου στο οποίο καταλήγει η γεωκωδικοποίηση της διεύθυνσης</w:t>
      </w:r>
      <w:r w:rsidRPr="00E736FE">
        <w:rPr>
          <w:lang w:val="en-US"/>
        </w:rPr>
        <w:t> </w:t>
      </w:r>
    </w:p>
    <w:p w14:paraId="25CDE20B" w14:textId="77777777" w:rsidR="00E736FE" w:rsidRPr="00E736FE" w:rsidRDefault="00E736FE" w:rsidP="006D2C7C">
      <w:pPr>
        <w:numPr>
          <w:ilvl w:val="0"/>
          <w:numId w:val="128"/>
        </w:numPr>
        <w:rPr>
          <w:lang w:val="el-GR"/>
        </w:rPr>
      </w:pPr>
      <w:r w:rsidRPr="00E736FE">
        <w:rPr>
          <w:lang w:val="el-GR"/>
        </w:rPr>
        <w:t>Δυνατότητα επιβεβαίωσης ακριβούς θέσης του κτηρίου από τον Διαχειριστή μετακινώντας την πινέζα</w:t>
      </w:r>
      <w:r w:rsidRPr="00E736FE">
        <w:rPr>
          <w:lang w:val="en-US"/>
        </w:rPr>
        <w:t> </w:t>
      </w:r>
    </w:p>
    <w:p w14:paraId="66658F0B" w14:textId="77777777" w:rsidR="00E736FE" w:rsidRPr="00E736FE" w:rsidRDefault="00E736FE" w:rsidP="006D2C7C">
      <w:pPr>
        <w:numPr>
          <w:ilvl w:val="0"/>
          <w:numId w:val="129"/>
        </w:numPr>
        <w:rPr>
          <w:lang w:val="el-GR"/>
        </w:rPr>
      </w:pPr>
      <w:r w:rsidRPr="00E736FE">
        <w:rPr>
          <w:lang w:val="el-GR"/>
        </w:rPr>
        <w:lastRenderedPageBreak/>
        <w:t>Έλεγχο επιλεξιμότητας κτηρίου από το ΠΣ με βάση την επιλογή του Διαχειριστή</w:t>
      </w:r>
      <w:r w:rsidRPr="00E736FE">
        <w:rPr>
          <w:lang w:val="en-US"/>
        </w:rPr>
        <w:t> </w:t>
      </w:r>
    </w:p>
    <w:p w14:paraId="612D8B09" w14:textId="77777777" w:rsidR="00E736FE" w:rsidRPr="00E736FE" w:rsidRDefault="00E736FE" w:rsidP="006D2C7C">
      <w:pPr>
        <w:numPr>
          <w:ilvl w:val="0"/>
          <w:numId w:val="130"/>
        </w:numPr>
        <w:rPr>
          <w:lang w:val="el-GR"/>
        </w:rPr>
      </w:pPr>
      <w:r w:rsidRPr="00E736FE">
        <w:rPr>
          <w:lang w:val="el-GR"/>
        </w:rPr>
        <w:t>Απάντηση από ΧΕΜΔ (</w:t>
      </w:r>
      <w:r w:rsidRPr="00E736FE">
        <w:t>NAI</w:t>
      </w:r>
      <w:r w:rsidRPr="00E736FE">
        <w:rPr>
          <w:lang w:val="el-GR"/>
        </w:rPr>
        <w:t xml:space="preserve"> / </w:t>
      </w:r>
      <w:r w:rsidRPr="00E736FE">
        <w:t>OXI</w:t>
      </w:r>
      <w:r w:rsidRPr="00E736FE">
        <w:rPr>
          <w:lang w:val="el-GR"/>
        </w:rPr>
        <w:t>) σχετικά με την επιλεξιμότητα του κτηρίου</w:t>
      </w:r>
      <w:r w:rsidRPr="00E736FE">
        <w:rPr>
          <w:lang w:val="en-US"/>
        </w:rPr>
        <w:t> </w:t>
      </w:r>
    </w:p>
    <w:p w14:paraId="2B3BC3A5" w14:textId="7C8A1BDB" w:rsidR="00E736FE" w:rsidRPr="00E736FE" w:rsidRDefault="00E736FE" w:rsidP="006D2C7C">
      <w:pPr>
        <w:pStyle w:val="ListParagraph"/>
        <w:numPr>
          <w:ilvl w:val="0"/>
          <w:numId w:val="139"/>
        </w:numPr>
        <w:rPr>
          <w:b/>
          <w:bCs/>
          <w:lang w:val="el-GR"/>
        </w:rPr>
      </w:pPr>
      <w:r w:rsidRPr="00E736FE">
        <w:rPr>
          <w:b/>
          <w:bCs/>
          <w:lang w:val="el-GR"/>
        </w:rPr>
        <w:t>Διαβαθμισμένη πρόσβαση  </w:t>
      </w:r>
    </w:p>
    <w:p w14:paraId="2ECD4F95" w14:textId="021A2F6D" w:rsidR="00E736FE" w:rsidRPr="00E736FE" w:rsidRDefault="00E736FE" w:rsidP="00E736FE">
      <w:pPr>
        <w:rPr>
          <w:lang w:val="el-GR"/>
        </w:rPr>
      </w:pPr>
      <w:r w:rsidRPr="00E736FE">
        <w:rPr>
          <w:lang w:val="el-GR"/>
        </w:rPr>
        <w:t xml:space="preserve">Υλοποίηση </w:t>
      </w:r>
      <w:r w:rsidRPr="00E736FE">
        <w:t>User</w:t>
      </w:r>
      <w:r w:rsidRPr="00E736FE">
        <w:rPr>
          <w:lang w:val="el-GR"/>
        </w:rPr>
        <w:t xml:space="preserve"> </w:t>
      </w:r>
      <w:r w:rsidRPr="00E736FE">
        <w:t>Interface</w:t>
      </w:r>
      <w:r w:rsidRPr="00E736FE">
        <w:rPr>
          <w:lang w:val="el-GR"/>
        </w:rPr>
        <w:t xml:space="preserve"> (πχ </w:t>
      </w:r>
      <w:r w:rsidRPr="00E736FE">
        <w:t>iframe</w:t>
      </w:r>
      <w:r w:rsidRPr="00E736FE">
        <w:rPr>
          <w:lang w:val="el-GR"/>
        </w:rPr>
        <w:t xml:space="preserve">, </w:t>
      </w:r>
      <w:r w:rsidRPr="00E736FE">
        <w:t>redirect</w:t>
      </w:r>
      <w:r w:rsidRPr="00E736FE">
        <w:rPr>
          <w:lang w:val="el-GR"/>
        </w:rPr>
        <w:t xml:space="preserve">, κ.α.) </w:t>
      </w:r>
      <w:r w:rsidRPr="00E736FE">
        <w:t>transparent</w:t>
      </w:r>
      <w:r w:rsidRPr="00E736FE">
        <w:rPr>
          <w:lang w:val="el-GR"/>
        </w:rPr>
        <w:t xml:space="preserve"> προς το χρήστη από το ΠΣ.</w:t>
      </w:r>
      <w:r w:rsidRPr="00E736FE">
        <w:rPr>
          <w:lang w:val="en-US"/>
        </w:rPr>
        <w:t> </w:t>
      </w:r>
    </w:p>
    <w:p w14:paraId="1572DB47" w14:textId="77777777" w:rsidR="00E736FE" w:rsidRPr="00E736FE" w:rsidRDefault="00E736FE" w:rsidP="00E736FE">
      <w:pPr>
        <w:rPr>
          <w:lang w:val="el-GR"/>
        </w:rPr>
      </w:pPr>
      <w:r w:rsidRPr="00E736FE">
        <w:rPr>
          <w:lang w:val="el-GR"/>
        </w:rPr>
        <w:t>Για την αναζήτηση κτηρίου το ΧΕΜΔ θα πρέπει να υποστηρίζει τα εξής:</w:t>
      </w:r>
      <w:r w:rsidRPr="00E736FE">
        <w:rPr>
          <w:lang w:val="en-US"/>
        </w:rPr>
        <w:t> </w:t>
      </w:r>
    </w:p>
    <w:p w14:paraId="7252E597" w14:textId="58165653" w:rsidR="00E736FE" w:rsidRPr="00E736FE" w:rsidRDefault="00E736FE" w:rsidP="006D2C7C">
      <w:pPr>
        <w:numPr>
          <w:ilvl w:val="0"/>
          <w:numId w:val="131"/>
        </w:numPr>
        <w:rPr>
          <w:lang w:val="el-GR"/>
        </w:rPr>
      </w:pPr>
      <w:r w:rsidRPr="00E736FE">
        <w:rPr>
          <w:lang w:val="el-GR"/>
        </w:rPr>
        <w:t>Εισαγωγή διεύθυνσης (χωρίς απαραιτήτως να είναι πλήρης)</w:t>
      </w:r>
      <w:r w:rsidR="00AB0C64">
        <w:rPr>
          <w:lang w:val="el-GR"/>
        </w:rPr>
        <w:t>.</w:t>
      </w:r>
      <w:r w:rsidRPr="00E736FE">
        <w:rPr>
          <w:lang w:val="en-US"/>
        </w:rPr>
        <w:t> </w:t>
      </w:r>
    </w:p>
    <w:p w14:paraId="713ED7E6" w14:textId="21028CC1" w:rsidR="00E736FE" w:rsidRPr="000E0A2D" w:rsidRDefault="00E736FE" w:rsidP="006D2C7C">
      <w:pPr>
        <w:numPr>
          <w:ilvl w:val="0"/>
          <w:numId w:val="132"/>
        </w:numPr>
        <w:rPr>
          <w:lang w:val="el-GR"/>
        </w:rPr>
      </w:pPr>
      <w:r w:rsidRPr="000E0A2D">
        <w:rPr>
          <w:lang w:val="el-GR"/>
        </w:rPr>
        <w:t>Προβολή χάρτη με αποτύπωση ως πινέζα του σημείου στο οποίο καταλήγει η γεωκωδικοποίηση της διεύθυνσης</w:t>
      </w:r>
      <w:r w:rsidR="00AB0C64" w:rsidRPr="000E0A2D">
        <w:rPr>
          <w:lang w:val="el-GR"/>
        </w:rPr>
        <w:t>.</w:t>
      </w:r>
      <w:r w:rsidRPr="000E0A2D">
        <w:rPr>
          <w:lang w:val="en-US"/>
        </w:rPr>
        <w:t> </w:t>
      </w:r>
    </w:p>
    <w:p w14:paraId="12ED911D" w14:textId="059E550C" w:rsidR="00E736FE" w:rsidRPr="000E0A2D" w:rsidRDefault="00E736FE" w:rsidP="006D2C7C">
      <w:pPr>
        <w:numPr>
          <w:ilvl w:val="0"/>
          <w:numId w:val="133"/>
        </w:numPr>
        <w:rPr>
          <w:lang w:val="el-GR"/>
        </w:rPr>
      </w:pPr>
      <w:r w:rsidRPr="000E0A2D">
        <w:rPr>
          <w:lang w:val="el-GR"/>
        </w:rPr>
        <w:t xml:space="preserve">Δυνατότητα επιβεβαίωσης ακριβούς θέσης του κτηρίου από τον </w:t>
      </w:r>
      <w:r w:rsidR="00AB0C64" w:rsidRPr="000E0A2D">
        <w:rPr>
          <w:lang w:val="el-GR"/>
        </w:rPr>
        <w:t xml:space="preserve">δικαιούχο </w:t>
      </w:r>
      <w:r w:rsidRPr="000E0A2D">
        <w:rPr>
          <w:lang w:val="el-GR"/>
        </w:rPr>
        <w:t>μετακινώντας την πινέζα</w:t>
      </w:r>
      <w:r w:rsidR="00AB0C64" w:rsidRPr="000E0A2D">
        <w:rPr>
          <w:lang w:val="el-GR"/>
        </w:rPr>
        <w:t>.</w:t>
      </w:r>
      <w:r w:rsidRPr="000E0A2D">
        <w:rPr>
          <w:lang w:val="en-US"/>
        </w:rPr>
        <w:t> </w:t>
      </w:r>
    </w:p>
    <w:p w14:paraId="3EE4B112" w14:textId="26316914" w:rsidR="00E736FE" w:rsidRPr="000E0A2D" w:rsidRDefault="00E736FE" w:rsidP="006D2C7C">
      <w:pPr>
        <w:numPr>
          <w:ilvl w:val="0"/>
          <w:numId w:val="134"/>
        </w:numPr>
        <w:rPr>
          <w:lang w:val="el-GR"/>
        </w:rPr>
      </w:pPr>
      <w:r w:rsidRPr="000E0A2D">
        <w:rPr>
          <w:lang w:val="el-GR"/>
        </w:rPr>
        <w:t>Εμφάνιση των ακόλουθων στοιχείων για μια ζώνη 50 μέτρων γύρω από τη δηλωθείσα θέση του κτ</w:t>
      </w:r>
      <w:r w:rsidR="00AB0C64" w:rsidRPr="000E0A2D">
        <w:rPr>
          <w:lang w:val="el-GR"/>
        </w:rPr>
        <w:t>η</w:t>
      </w:r>
      <w:r w:rsidRPr="000E0A2D">
        <w:rPr>
          <w:lang w:val="el-GR"/>
        </w:rPr>
        <w:t>ρίου:</w:t>
      </w:r>
      <w:r w:rsidRPr="000E0A2D">
        <w:rPr>
          <w:lang w:val="en-US"/>
        </w:rPr>
        <w:t> </w:t>
      </w:r>
    </w:p>
    <w:p w14:paraId="6669C778" w14:textId="77777777" w:rsidR="00E736FE" w:rsidRPr="000E0A2D" w:rsidRDefault="00E736FE" w:rsidP="006D2C7C">
      <w:pPr>
        <w:numPr>
          <w:ilvl w:val="0"/>
          <w:numId w:val="135"/>
        </w:numPr>
        <w:rPr>
          <w:lang w:val="el-GR"/>
        </w:rPr>
      </w:pPr>
      <w:r w:rsidRPr="000E0A2D">
        <w:rPr>
          <w:lang w:val="el-GR"/>
        </w:rPr>
        <w:t>όλα τα κτίρια που έχουν δηλωθεί από όλους τους παρόχους («κουκίδες» στις θέσεις που αντιστοιχούν στις γεωγραφικές συντεταγμένες που έχουν δηλωθεί). Για τα κτίρια αυτά είναι διαθέσιμες επιπλέον οι πληροφορίες PROVIDER, COVERID και ADDRESS. </w:t>
      </w:r>
      <w:r w:rsidRPr="000E0A2D">
        <w:rPr>
          <w:lang w:val="en-US"/>
        </w:rPr>
        <w:t> </w:t>
      </w:r>
    </w:p>
    <w:p w14:paraId="03162ED3" w14:textId="77777777" w:rsidR="00E736FE" w:rsidRPr="000E0A2D" w:rsidRDefault="00E736FE" w:rsidP="006D2C7C">
      <w:pPr>
        <w:numPr>
          <w:ilvl w:val="0"/>
          <w:numId w:val="136"/>
        </w:numPr>
        <w:rPr>
          <w:lang w:val="el-GR"/>
        </w:rPr>
      </w:pPr>
      <w:r w:rsidRPr="000E0A2D">
        <w:rPr>
          <w:lang w:val="el-GR"/>
        </w:rPr>
        <w:t>το τμήμα του περιγράμματος «area» όλων των περιοχών που προκύπτουν από την ένωση των περιοχών κάλυψης όλων των παρόχων διευρυμένων κατά 1000 μέτρα.</w:t>
      </w:r>
      <w:r w:rsidRPr="000E0A2D">
        <w:rPr>
          <w:lang w:val="en-US"/>
        </w:rPr>
        <w:t> </w:t>
      </w:r>
    </w:p>
    <w:p w14:paraId="050EFB2B" w14:textId="5098F530" w:rsidR="00E736FE" w:rsidRPr="000E0A2D" w:rsidRDefault="00E736FE" w:rsidP="006D2C7C">
      <w:pPr>
        <w:numPr>
          <w:ilvl w:val="0"/>
          <w:numId w:val="137"/>
        </w:numPr>
        <w:rPr>
          <w:lang w:val="el-GR"/>
        </w:rPr>
      </w:pPr>
      <w:r w:rsidRPr="000E0A2D">
        <w:rPr>
          <w:lang w:val="el-GR"/>
        </w:rPr>
        <w:t xml:space="preserve">Δυνατότητα επιλογής επί του χάρτη της κουκίδας ή των κουκίδων (στην περίπτωση που το κτίριο έχει δηλωθεί ως καλυπτόμενο από περισσότερους από έναν παρόχους) που αντιστοιχούν στο κτίριο, προσδιορίζοντας έτσι το / τα </w:t>
      </w:r>
      <w:r w:rsidRPr="000E0A2D">
        <w:t>COVERID</w:t>
      </w:r>
      <w:r w:rsidRPr="000E0A2D">
        <w:rPr>
          <w:lang w:val="el-GR"/>
        </w:rPr>
        <w:t>(</w:t>
      </w:r>
      <w:r w:rsidRPr="000E0A2D">
        <w:t>s</w:t>
      </w:r>
      <w:r w:rsidRPr="000E0A2D">
        <w:rPr>
          <w:lang w:val="el-GR"/>
        </w:rPr>
        <w:t>).</w:t>
      </w:r>
      <w:r w:rsidRPr="000E0A2D">
        <w:rPr>
          <w:lang w:val="en-US"/>
        </w:rPr>
        <w:t> </w:t>
      </w:r>
    </w:p>
    <w:p w14:paraId="2AC6620A" w14:textId="77777777" w:rsidR="00E736FE" w:rsidRPr="000E0A2D" w:rsidRDefault="00E736FE" w:rsidP="006D2C7C">
      <w:pPr>
        <w:numPr>
          <w:ilvl w:val="0"/>
          <w:numId w:val="138"/>
        </w:numPr>
        <w:rPr>
          <w:lang w:val="el-GR"/>
        </w:rPr>
      </w:pPr>
      <w:r w:rsidRPr="000E0A2D">
        <w:rPr>
          <w:lang w:val="el-GR"/>
        </w:rPr>
        <w:t xml:space="preserve">Δυνατότητα επιβεβαίωσης ότι δεν υπάρχει δηλωμένη κουκίδα που αντιστοιχεί στο κτίριο στην περίπτωση που το κτίριο βρίσκεται εντός του περιγράμματος «area» αλλά δεν υπάρχει «κουκίδα», τοποθετώντας την πινέζα κατά το δυνατόν στο κέντρο του περιγράμματος του κτιρίου για το οποίο επιθυμεί να υποβάλει Αίτηση Επιχορήγησης. Σε αυτή την περίπτωση το ΧΕΜΔ επιστρέφει Χ </w:t>
      </w:r>
      <w:r w:rsidRPr="000E0A2D">
        <w:t>Y</w:t>
      </w:r>
      <w:r w:rsidRPr="000E0A2D">
        <w:rPr>
          <w:lang w:val="el-GR"/>
        </w:rPr>
        <w:t xml:space="preserve"> του κτιρίου και διεύθυνση (αν υπάρχει).</w:t>
      </w:r>
      <w:r w:rsidRPr="000E0A2D">
        <w:rPr>
          <w:lang w:val="en-US"/>
        </w:rPr>
        <w:t> </w:t>
      </w:r>
    </w:p>
    <w:p w14:paraId="213DB23B" w14:textId="77777777" w:rsidR="00E736FE" w:rsidRDefault="00E736FE" w:rsidP="00A22261">
      <w:pPr>
        <w:rPr>
          <w:lang w:val="el-GR"/>
        </w:rPr>
      </w:pPr>
    </w:p>
    <w:p w14:paraId="4EEE4684" w14:textId="5C48F963" w:rsidR="00E736FE" w:rsidRPr="00E736FE" w:rsidRDefault="00E736FE" w:rsidP="006D2C7C">
      <w:pPr>
        <w:pStyle w:val="Heading3"/>
        <w:numPr>
          <w:ilvl w:val="2"/>
          <w:numId w:val="75"/>
        </w:numPr>
        <w:rPr>
          <w:lang w:val="el-GR"/>
        </w:rPr>
      </w:pPr>
      <w:bookmarkStart w:id="514" w:name="_Toc196736006"/>
      <w:r w:rsidRPr="00E736FE">
        <w:rPr>
          <w:lang w:val="el-GR"/>
        </w:rPr>
        <w:t>Μη λειτουργικές απαιτήσεις</w:t>
      </w:r>
      <w:bookmarkEnd w:id="514"/>
      <w:r w:rsidRPr="00E736FE">
        <w:rPr>
          <w:lang w:val="el-GR"/>
        </w:rPr>
        <w:t> </w:t>
      </w:r>
    </w:p>
    <w:p w14:paraId="26141663" w14:textId="25872771" w:rsidR="00E736FE" w:rsidRPr="00E736FE" w:rsidRDefault="00E736FE" w:rsidP="006D2C7C">
      <w:pPr>
        <w:pStyle w:val="Heading3"/>
        <w:numPr>
          <w:ilvl w:val="3"/>
          <w:numId w:val="75"/>
        </w:numPr>
        <w:rPr>
          <w:lang w:val="el-GR"/>
        </w:rPr>
      </w:pPr>
      <w:bookmarkStart w:id="515" w:name="_Toc196736007"/>
      <w:r w:rsidRPr="00E736FE">
        <w:rPr>
          <w:lang w:val="el-GR"/>
        </w:rPr>
        <w:t>Ασφάλεια</w:t>
      </w:r>
      <w:bookmarkEnd w:id="515"/>
      <w:r w:rsidRPr="00E736FE">
        <w:rPr>
          <w:lang w:val="el-GR"/>
        </w:rPr>
        <w:t> </w:t>
      </w:r>
    </w:p>
    <w:p w14:paraId="6BABA509" w14:textId="77777777" w:rsidR="00E736FE" w:rsidRPr="00E736FE" w:rsidRDefault="00E736FE" w:rsidP="00E736FE">
      <w:pPr>
        <w:rPr>
          <w:lang w:val="el-GR"/>
        </w:rPr>
      </w:pPr>
      <w:r w:rsidRPr="00E736FE">
        <w:rPr>
          <w:lang w:val="el-GR"/>
        </w:rPr>
        <w:t>Το σύστημα πρέπει να διαθέτει τα κατάλληλα μέτρα και τεχνικές για την προστασία των δεδομένων από κινδύνους διακύβευσης της εμπιστευτικότητας, της ακεραιότητας και της διαθεσιμότητάς τους. Για τον ακριβή καθορισμό των απαιτήσεων ασφάλειας και προστασίας της ιδιωτικότητας, ο Ανάδοχος θα εκπονήσει μελέτη ασφάλειας του συστήματος στο πλαίσιο της μελέτης εφαρμογής του έργου.</w:t>
      </w:r>
      <w:r w:rsidRPr="00E736FE">
        <w:rPr>
          <w:lang w:val="en-US"/>
        </w:rPr>
        <w:t> </w:t>
      </w:r>
    </w:p>
    <w:p w14:paraId="32E738A4" w14:textId="45B3F179" w:rsidR="00E736FE" w:rsidRPr="00E736FE" w:rsidRDefault="00E736FE" w:rsidP="006D2C7C">
      <w:pPr>
        <w:pStyle w:val="Heading3"/>
        <w:numPr>
          <w:ilvl w:val="3"/>
          <w:numId w:val="75"/>
        </w:numPr>
        <w:rPr>
          <w:lang w:val="el-GR"/>
        </w:rPr>
      </w:pPr>
      <w:bookmarkStart w:id="516" w:name="_Toc196736008"/>
      <w:r w:rsidRPr="00E736FE">
        <w:rPr>
          <w:lang w:val="el-GR"/>
        </w:rPr>
        <w:t>Διαθεσιμότητα</w:t>
      </w:r>
      <w:bookmarkEnd w:id="516"/>
      <w:r w:rsidRPr="00E736FE">
        <w:rPr>
          <w:lang w:val="el-GR"/>
        </w:rPr>
        <w:t> </w:t>
      </w:r>
    </w:p>
    <w:p w14:paraId="6B74B47B" w14:textId="77777777" w:rsidR="00E736FE" w:rsidRPr="00E736FE" w:rsidRDefault="00E736FE" w:rsidP="00E736FE">
      <w:pPr>
        <w:rPr>
          <w:lang w:val="el-GR"/>
        </w:rPr>
      </w:pPr>
      <w:r w:rsidRPr="00E736FE">
        <w:rPr>
          <w:lang w:val="el-GR"/>
        </w:rPr>
        <w:t xml:space="preserve">Το σύστημα θα λειτουργεί </w:t>
      </w:r>
      <w:r w:rsidRPr="000E0A2D">
        <w:rPr>
          <w:lang w:val="el-GR"/>
        </w:rPr>
        <w:t>σε βάση 24</w:t>
      </w:r>
      <w:r w:rsidRPr="000E0A2D">
        <w:t>x</w:t>
      </w:r>
      <w:r w:rsidRPr="000E0A2D">
        <w:rPr>
          <w:lang w:val="el-GR"/>
        </w:rPr>
        <w:t>7 και συνεπώς θα πρέπει να διασφαλίζεται η συνεχής και υψηλή διαθεσιμότητά του. Ειδικότερα, το ελάχιστο ποσοστό διαθεσιμότητας του συστήματος και των υπηρεσιών του πρέπει να είναι τουλάχιστον 99.8%.</w:t>
      </w:r>
      <w:r w:rsidRPr="00E736FE">
        <w:rPr>
          <w:lang w:val="en-US"/>
        </w:rPr>
        <w:t> </w:t>
      </w:r>
    </w:p>
    <w:p w14:paraId="773CC8C4" w14:textId="7993BC48" w:rsidR="00E736FE" w:rsidRPr="00E736FE" w:rsidRDefault="00E736FE" w:rsidP="006D2C7C">
      <w:pPr>
        <w:pStyle w:val="Heading3"/>
        <w:numPr>
          <w:ilvl w:val="3"/>
          <w:numId w:val="75"/>
        </w:numPr>
        <w:rPr>
          <w:lang w:val="el-GR"/>
        </w:rPr>
      </w:pPr>
      <w:bookmarkStart w:id="517" w:name="_Toc196736009"/>
      <w:r w:rsidRPr="00E736FE">
        <w:rPr>
          <w:lang w:val="el-GR"/>
        </w:rPr>
        <w:t>Ευχρηστία</w:t>
      </w:r>
      <w:bookmarkEnd w:id="517"/>
      <w:r w:rsidRPr="00E736FE">
        <w:rPr>
          <w:lang w:val="el-GR"/>
        </w:rPr>
        <w:t> </w:t>
      </w:r>
    </w:p>
    <w:p w14:paraId="71EF1198" w14:textId="77777777" w:rsidR="00E736FE" w:rsidRPr="00E736FE" w:rsidRDefault="00E736FE" w:rsidP="00E736FE">
      <w:pPr>
        <w:rPr>
          <w:lang w:val="el-GR"/>
        </w:rPr>
      </w:pPr>
      <w:r w:rsidRPr="00E736FE">
        <w:rPr>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r w:rsidRPr="00E736FE">
        <w:rPr>
          <w:lang w:val="en-US"/>
        </w:rPr>
        <w:t> </w:t>
      </w:r>
    </w:p>
    <w:p w14:paraId="7B82E0F0" w14:textId="77777777" w:rsidR="00E736FE" w:rsidRPr="00E736FE" w:rsidRDefault="00E736FE" w:rsidP="00E736FE">
      <w:pPr>
        <w:rPr>
          <w:lang w:val="el-GR"/>
        </w:rPr>
      </w:pPr>
      <w:r w:rsidRPr="00E736FE">
        <w:rPr>
          <w:lang w:val="el-GR"/>
        </w:rPr>
        <w:lastRenderedPageBreak/>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r w:rsidRPr="00E736FE">
        <w:rPr>
          <w:lang w:val="en-US"/>
        </w:rPr>
        <w:t> </w:t>
      </w:r>
    </w:p>
    <w:p w14:paraId="66FC469B" w14:textId="77777777" w:rsidR="00E736FE" w:rsidRPr="00E736FE" w:rsidRDefault="00E736FE" w:rsidP="00E736FE">
      <w:pPr>
        <w:rPr>
          <w:lang w:val="el-GR"/>
        </w:rPr>
      </w:pPr>
      <w:r w:rsidRPr="00E736FE">
        <w:rPr>
          <w:lang w:val="el-GR"/>
        </w:rPr>
        <w:t>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r w:rsidRPr="00E736FE">
        <w:rPr>
          <w:lang w:val="en-US"/>
        </w:rPr>
        <w:t> </w:t>
      </w:r>
    </w:p>
    <w:p w14:paraId="772D860A" w14:textId="77777777" w:rsidR="00E736FE" w:rsidRPr="00E736FE" w:rsidRDefault="00E736FE" w:rsidP="00E736FE">
      <w:pPr>
        <w:rPr>
          <w:lang w:val="el-GR"/>
        </w:rPr>
      </w:pPr>
      <w:r w:rsidRPr="00E736FE">
        <w:rPr>
          <w:lang w:val="el-GR"/>
        </w:rPr>
        <w:t>Οι κυριότερες αρχές προς την κατεύθυνση της ευχρηστίας περιλαμβάνουν:</w:t>
      </w:r>
      <w:r w:rsidRPr="00E736FE">
        <w:rPr>
          <w:lang w:val="en-US"/>
        </w:rPr>
        <w:t> </w:t>
      </w:r>
    </w:p>
    <w:p w14:paraId="287C36C1" w14:textId="77777777" w:rsidR="00E736FE" w:rsidRPr="00E736FE" w:rsidRDefault="00E736FE" w:rsidP="006D2C7C">
      <w:pPr>
        <w:numPr>
          <w:ilvl w:val="0"/>
          <w:numId w:val="140"/>
        </w:numPr>
        <w:rPr>
          <w:lang w:val="el-GR"/>
        </w:rPr>
      </w:pPr>
      <w:r w:rsidRPr="00E736FE">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r w:rsidRPr="00E736FE">
        <w:rPr>
          <w:lang w:val="en-US"/>
        </w:rPr>
        <w:t> </w:t>
      </w:r>
    </w:p>
    <w:p w14:paraId="404D4D2D" w14:textId="77777777" w:rsidR="00E736FE" w:rsidRPr="00E736FE" w:rsidRDefault="00E736FE" w:rsidP="006D2C7C">
      <w:pPr>
        <w:numPr>
          <w:ilvl w:val="0"/>
          <w:numId w:val="141"/>
        </w:numPr>
        <w:rPr>
          <w:lang w:val="el-GR"/>
        </w:rPr>
      </w:pPr>
      <w:r w:rsidRPr="00E736FE">
        <w:rPr>
          <w:i/>
          <w:iCs/>
          <w:lang w:val="el-GR"/>
        </w:rPr>
        <w:t>Μοναδική σύνδεση (</w:t>
      </w:r>
      <w:r w:rsidRPr="00E736FE">
        <w:rPr>
          <w:i/>
          <w:iCs/>
          <w:lang w:val="en-US"/>
        </w:rPr>
        <w:t>Single</w:t>
      </w:r>
      <w:r w:rsidRPr="00E736FE">
        <w:rPr>
          <w:i/>
          <w:iCs/>
          <w:lang w:val="el-GR"/>
        </w:rPr>
        <w:t xml:space="preserve"> </w:t>
      </w:r>
      <w:r w:rsidRPr="00E736FE">
        <w:rPr>
          <w:i/>
          <w:iCs/>
          <w:lang w:val="en-US"/>
        </w:rPr>
        <w:t>Sign</w:t>
      </w:r>
      <w:r w:rsidRPr="00E736FE">
        <w:rPr>
          <w:i/>
          <w:iCs/>
          <w:lang w:val="el-GR"/>
        </w:rPr>
        <w:t>-</w:t>
      </w:r>
      <w:r w:rsidRPr="00E736FE">
        <w:rPr>
          <w:i/>
          <w:iCs/>
          <w:lang w:val="en-US"/>
        </w:rPr>
        <w:t>on</w:t>
      </w:r>
      <w:r w:rsidRPr="00E736FE">
        <w:rPr>
          <w:i/>
          <w:iCs/>
          <w:lang w:val="el-GR"/>
        </w:rPr>
        <w:t>):</w:t>
      </w:r>
      <w:r w:rsidRPr="00E736FE">
        <w:rPr>
          <w:lang w:val="el-GR"/>
        </w:rPr>
        <w:t xml:space="preserve"> Η σύνδεση στο ΟΠΣ-ΑΔΕ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E736FE">
        <w:rPr>
          <w:lang w:val="en-US"/>
        </w:rPr>
        <w:t>single</w:t>
      </w:r>
      <w:r w:rsidRPr="00E736FE">
        <w:rPr>
          <w:lang w:val="el-GR"/>
        </w:rPr>
        <w:t xml:space="preserve"> </w:t>
      </w:r>
      <w:r w:rsidRPr="00E736FE">
        <w:rPr>
          <w:lang w:val="en-US"/>
        </w:rPr>
        <w:t>sign</w:t>
      </w:r>
      <w:r w:rsidRPr="00E736FE">
        <w:rPr>
          <w:lang w:val="el-GR"/>
        </w:rPr>
        <w:t>-</w:t>
      </w:r>
      <w:r w:rsidRPr="00E736FE">
        <w:rPr>
          <w:lang w:val="en-US"/>
        </w:rPr>
        <w:t>on</w:t>
      </w:r>
      <w:r w:rsidRPr="00E736FE">
        <w:rPr>
          <w:lang w:val="el-GR"/>
        </w:rPr>
        <w:t>) χωρίς να απαιτείται η πιστοποίηση του χρήστη για κάθε εφαρμογή χωριστά.</w:t>
      </w:r>
      <w:r w:rsidRPr="00E736FE">
        <w:rPr>
          <w:lang w:val="en-US"/>
        </w:rPr>
        <w:t> </w:t>
      </w:r>
    </w:p>
    <w:p w14:paraId="709680A0" w14:textId="77777777" w:rsidR="00E736FE" w:rsidRPr="00E736FE" w:rsidRDefault="00E736FE" w:rsidP="006D2C7C">
      <w:pPr>
        <w:numPr>
          <w:ilvl w:val="0"/>
          <w:numId w:val="142"/>
        </w:numPr>
        <w:rPr>
          <w:lang w:val="el-GR"/>
        </w:rPr>
      </w:pPr>
      <w:r w:rsidRPr="00E736FE">
        <w:rPr>
          <w:i/>
          <w:iCs/>
          <w:lang w:val="el-GR"/>
        </w:rPr>
        <w:t>Συμβατότητα:</w:t>
      </w:r>
      <w:r w:rsidRPr="00E736FE">
        <w:rPr>
          <w:lang w:val="el-GR"/>
        </w:rPr>
        <w:t xml:space="preserve"> Οι </w:t>
      </w:r>
      <w:r w:rsidRPr="00E736FE">
        <w:t>web</w:t>
      </w:r>
      <w:r w:rsidRPr="00E736FE">
        <w:rPr>
          <w:lang w:val="el-GR"/>
        </w:rPr>
        <w:t>-εφαρμογές που θα υλοποιηθούν θα πρέπει να είναι προσβάσιμες με τρεις (3) τουλάχιστον, από τους πιο διαδεδομένους φυλλομετρητές (</w:t>
      </w:r>
      <w:r w:rsidRPr="00E736FE">
        <w:t>web</w:t>
      </w:r>
      <w:r w:rsidRPr="00E736FE">
        <w:rPr>
          <w:lang w:val="el-GR"/>
        </w:rPr>
        <w:t xml:space="preserve"> </w:t>
      </w:r>
      <w:r w:rsidRPr="00E736FE">
        <w:t>browsers</w:t>
      </w:r>
      <w:r w:rsidRPr="00E736FE">
        <w:rPr>
          <w:lang w:val="el-GR"/>
        </w:rPr>
        <w:t>), καθώς και μέσω διαφόρων τερματικών συσκευών, συμπεριλαμβανομένων και των φορητών (</w:t>
      </w:r>
      <w:r w:rsidRPr="00E736FE">
        <w:rPr>
          <w:lang w:val="en-US"/>
        </w:rPr>
        <w:t>tablets</w:t>
      </w:r>
      <w:r w:rsidRPr="00E736FE">
        <w:rPr>
          <w:lang w:val="el-GR"/>
        </w:rPr>
        <w:t xml:space="preserve">, </w:t>
      </w:r>
      <w:r w:rsidRPr="00E736FE">
        <w:rPr>
          <w:lang w:val="en-US"/>
        </w:rPr>
        <w:t>smartphones</w:t>
      </w:r>
      <w:r w:rsidRPr="00E736FE">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E736FE">
        <w:rPr>
          <w:lang w:val="en-US"/>
        </w:rPr>
        <w:t>responsive</w:t>
      </w:r>
      <w:r w:rsidRPr="00E736FE">
        <w:rPr>
          <w:lang w:val="el-GR"/>
        </w:rPr>
        <w:t xml:space="preserve"> </w:t>
      </w:r>
      <w:r w:rsidRPr="00E736FE">
        <w:rPr>
          <w:lang w:val="en-US"/>
        </w:rPr>
        <w:t>design</w:t>
      </w:r>
      <w:r w:rsidRPr="00E736FE">
        <w:rPr>
          <w:lang w:val="el-GR"/>
        </w:rPr>
        <w:t xml:space="preserve"> </w:t>
      </w:r>
      <w:r w:rsidRPr="00E736FE">
        <w:rPr>
          <w:lang w:val="en-US"/>
        </w:rPr>
        <w:t>techniques</w:t>
      </w:r>
      <w:r w:rsidRPr="00E736FE">
        <w:rPr>
          <w:lang w:val="el-GR"/>
        </w:rPr>
        <w:t>).</w:t>
      </w:r>
      <w:r w:rsidRPr="00E736FE">
        <w:rPr>
          <w:lang w:val="en-US"/>
        </w:rPr>
        <w:t> </w:t>
      </w:r>
    </w:p>
    <w:p w14:paraId="58D16CB0" w14:textId="77777777" w:rsidR="00E736FE" w:rsidRPr="00E736FE" w:rsidRDefault="00E736FE" w:rsidP="006D2C7C">
      <w:pPr>
        <w:numPr>
          <w:ilvl w:val="0"/>
          <w:numId w:val="143"/>
        </w:numPr>
        <w:rPr>
          <w:lang w:val="el-GR"/>
        </w:rPr>
      </w:pPr>
      <w:r w:rsidRPr="00E736FE">
        <w:rPr>
          <w:i/>
          <w:iCs/>
          <w:lang w:val="el-GR"/>
        </w:rPr>
        <w:t>Συνέπεια</w:t>
      </w:r>
      <w:r w:rsidRPr="00E736FE">
        <w:rPr>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r w:rsidRPr="00E736FE">
        <w:rPr>
          <w:lang w:val="en-US"/>
        </w:rPr>
        <w:t> </w:t>
      </w:r>
    </w:p>
    <w:p w14:paraId="754391CC" w14:textId="77777777" w:rsidR="00E736FE" w:rsidRPr="00E736FE" w:rsidRDefault="00E736FE" w:rsidP="006D2C7C">
      <w:pPr>
        <w:numPr>
          <w:ilvl w:val="0"/>
          <w:numId w:val="144"/>
        </w:numPr>
        <w:rPr>
          <w:lang w:val="el-GR"/>
        </w:rPr>
      </w:pPr>
      <w:r w:rsidRPr="00E736FE">
        <w:rPr>
          <w:i/>
          <w:iCs/>
          <w:lang w:val="el-GR"/>
        </w:rPr>
        <w:t>Αξιοπιστία</w:t>
      </w:r>
      <w:r w:rsidRPr="00E736FE">
        <w:rPr>
          <w:lang w:val="el-GR"/>
        </w:rPr>
        <w:t>: Ο χρήστης πρέπει να έχει σαφείς διαβεβαιώσεις δια μέσου της εμφάνισης και συμπεριφοράς του συστήματος ότι:</w:t>
      </w:r>
      <w:r w:rsidRPr="00E736FE">
        <w:rPr>
          <w:lang w:val="en-US"/>
        </w:rPr>
        <w:t> </w:t>
      </w:r>
    </w:p>
    <w:p w14:paraId="3C3D3499" w14:textId="77777777" w:rsidR="00E736FE" w:rsidRPr="00E736FE" w:rsidRDefault="00E736FE" w:rsidP="006D2C7C">
      <w:pPr>
        <w:numPr>
          <w:ilvl w:val="0"/>
          <w:numId w:val="145"/>
        </w:numPr>
        <w:rPr>
          <w:lang w:val="el-GR"/>
        </w:rPr>
      </w:pPr>
      <w:r w:rsidRPr="00E736FE">
        <w:rPr>
          <w:lang w:val="el-GR"/>
        </w:rPr>
        <w:t>οι συναλλαγές του διεκπεραιώνονται με ασφάλεια,</w:t>
      </w:r>
      <w:r w:rsidRPr="00E736FE">
        <w:rPr>
          <w:lang w:val="en-US"/>
        </w:rPr>
        <w:t> </w:t>
      </w:r>
    </w:p>
    <w:p w14:paraId="1317A43B" w14:textId="77777777" w:rsidR="00E736FE" w:rsidRPr="00E736FE" w:rsidRDefault="00E736FE" w:rsidP="006D2C7C">
      <w:pPr>
        <w:numPr>
          <w:ilvl w:val="0"/>
          <w:numId w:val="146"/>
        </w:numPr>
        <w:rPr>
          <w:lang w:val="el-GR"/>
        </w:rPr>
      </w:pPr>
      <w:r w:rsidRPr="00E736FE">
        <w:rPr>
          <w:lang w:val="el-GR"/>
        </w:rPr>
        <w:t>οι πληροφορίες που εισάγει στο σύστημα είναι σωστές και επαρκείς (ελαχιστοποίηση λαθών χρήστη μέσω ολοκληρωμένου πρωτοβάθμιου ελέγχου),</w:t>
      </w:r>
      <w:r w:rsidRPr="00E736FE">
        <w:rPr>
          <w:lang w:val="en-US"/>
        </w:rPr>
        <w:t> </w:t>
      </w:r>
    </w:p>
    <w:p w14:paraId="0D042C53" w14:textId="77777777" w:rsidR="00E736FE" w:rsidRPr="00E736FE" w:rsidRDefault="00E736FE" w:rsidP="006D2C7C">
      <w:pPr>
        <w:numPr>
          <w:ilvl w:val="0"/>
          <w:numId w:val="147"/>
        </w:numPr>
        <w:rPr>
          <w:lang w:val="el-GR"/>
        </w:rPr>
      </w:pPr>
      <w:r w:rsidRPr="00E736FE">
        <w:rPr>
          <w:lang w:val="el-GR"/>
        </w:rPr>
        <w:t>οι πληροφορίες που λαμβάνει από το σύστημα είναι ακριβείς και επικαιροποιημένες,</w:t>
      </w:r>
      <w:r w:rsidRPr="00E736FE">
        <w:rPr>
          <w:lang w:val="en-US"/>
        </w:rPr>
        <w:t> </w:t>
      </w:r>
    </w:p>
    <w:p w14:paraId="74252B2A" w14:textId="77777777" w:rsidR="00E736FE" w:rsidRPr="00E736FE" w:rsidRDefault="00E736FE" w:rsidP="006D2C7C">
      <w:pPr>
        <w:numPr>
          <w:ilvl w:val="0"/>
          <w:numId w:val="148"/>
        </w:numPr>
        <w:rPr>
          <w:lang w:val="el-GR"/>
        </w:rPr>
      </w:pPr>
      <w:r w:rsidRPr="00E736FE">
        <w:rPr>
          <w:lang w:val="el-GR"/>
        </w:rPr>
        <w:t>η συμπεριφορά του συστήματος είναι προβλέψιμη,</w:t>
      </w:r>
      <w:r w:rsidRPr="00E736FE">
        <w:rPr>
          <w:lang w:val="en-US"/>
        </w:rPr>
        <w:t> </w:t>
      </w:r>
    </w:p>
    <w:p w14:paraId="50F5E13E" w14:textId="77777777" w:rsidR="00E736FE" w:rsidRPr="00E736FE" w:rsidRDefault="00E736FE" w:rsidP="006D2C7C">
      <w:pPr>
        <w:numPr>
          <w:ilvl w:val="0"/>
          <w:numId w:val="149"/>
        </w:numPr>
        <w:rPr>
          <w:lang w:val="el-GR"/>
        </w:rPr>
      </w:pPr>
      <w:r w:rsidRPr="00E736FE">
        <w:rPr>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E736FE">
        <w:t>on</w:t>
      </w:r>
      <w:r w:rsidRPr="00E736FE">
        <w:rPr>
          <w:lang w:val="el-GR"/>
        </w:rPr>
        <w:t>-</w:t>
      </w:r>
      <w:r w:rsidRPr="00E736FE">
        <w:t>line</w:t>
      </w:r>
      <w:r w:rsidRPr="00E736FE">
        <w:rPr>
          <w:lang w:val="el-GR"/>
        </w:rPr>
        <w:t xml:space="preserve"> και </w:t>
      </w:r>
      <w:r w:rsidRPr="00E736FE">
        <w:t>off</w:t>
      </w:r>
      <w:r w:rsidRPr="00E736FE">
        <w:rPr>
          <w:lang w:val="el-GR"/>
        </w:rPr>
        <w:t>-</w:t>
      </w:r>
      <w:r w:rsidRPr="00E736FE">
        <w:t>line</w:t>
      </w:r>
      <w:r w:rsidRPr="00E736FE">
        <w:rPr>
          <w:lang w:val="el-GR"/>
        </w:rPr>
        <w:t>).</w:t>
      </w:r>
      <w:r w:rsidRPr="00E736FE">
        <w:rPr>
          <w:lang w:val="en-US"/>
        </w:rPr>
        <w:t> </w:t>
      </w:r>
    </w:p>
    <w:p w14:paraId="03CEF273" w14:textId="77777777" w:rsidR="00E736FE" w:rsidRPr="00E736FE" w:rsidRDefault="00E736FE" w:rsidP="006D2C7C">
      <w:pPr>
        <w:numPr>
          <w:ilvl w:val="0"/>
          <w:numId w:val="150"/>
        </w:numPr>
        <w:rPr>
          <w:lang w:val="el-GR"/>
        </w:rPr>
      </w:pPr>
      <w:r w:rsidRPr="00E736FE">
        <w:rPr>
          <w:i/>
          <w:iCs/>
          <w:lang w:val="el-GR"/>
        </w:rPr>
        <w:t>Προσανατολισμός:</w:t>
      </w:r>
      <w:r w:rsidRPr="00E736FE">
        <w:rPr>
          <w:lang w:val="el-GR"/>
        </w:rPr>
        <w:t xml:space="preserve"> Σε κάθε σημείο της περιήγησής του στην εσωτερική ή εξωτερική δικτυακή Πύλη ή στις </w:t>
      </w:r>
      <w:r w:rsidRPr="00E736FE">
        <w:t>web</w:t>
      </w:r>
      <w:r w:rsidRPr="00E736FE">
        <w:rPr>
          <w:lang w:val="el-GR"/>
        </w:rPr>
        <w:t xml:space="preserve"> εφαρμογές, ο χρήστης πρέπει να έχει στη διάθεσή του εμφανή σημάδια που </w:t>
      </w:r>
      <w:r w:rsidRPr="00E736FE">
        <w:rPr>
          <w:lang w:val="el-GR"/>
        </w:rPr>
        <w:lastRenderedPageBreak/>
        <w:t>υποδεικνύουν πού βρίσκεται (θεματική ενότητα ή εφαρμογή, κατηγορία, λειτουργία, κλπ), πού μπορεί να πάει και τι μπορεί/ τι πρέπει να κάνει.</w:t>
      </w:r>
      <w:r w:rsidRPr="00E736FE">
        <w:rPr>
          <w:lang w:val="en-US"/>
        </w:rPr>
        <w:t> </w:t>
      </w:r>
    </w:p>
    <w:p w14:paraId="3537E0F9" w14:textId="77777777" w:rsidR="00E736FE" w:rsidRPr="00E736FE" w:rsidRDefault="00E736FE" w:rsidP="006D2C7C">
      <w:pPr>
        <w:numPr>
          <w:ilvl w:val="0"/>
          <w:numId w:val="151"/>
        </w:numPr>
        <w:rPr>
          <w:lang w:val="el-GR"/>
        </w:rPr>
      </w:pPr>
      <w:r w:rsidRPr="00E736FE">
        <w:rPr>
          <w:i/>
          <w:iCs/>
          <w:lang w:val="el-GR"/>
        </w:rPr>
        <w:t xml:space="preserve">Ελαχιστοποίηση λαθών: </w:t>
      </w:r>
      <w:r w:rsidRPr="00E736FE">
        <w:rPr>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r w:rsidRPr="00E736FE">
        <w:rPr>
          <w:lang w:val="en-US"/>
        </w:rPr>
        <w:t> </w:t>
      </w:r>
    </w:p>
    <w:p w14:paraId="3BBE76F7" w14:textId="77777777" w:rsidR="00E736FE" w:rsidRPr="00E736FE" w:rsidRDefault="00E736FE" w:rsidP="006D2C7C">
      <w:pPr>
        <w:numPr>
          <w:ilvl w:val="0"/>
          <w:numId w:val="152"/>
        </w:numPr>
        <w:rPr>
          <w:lang w:val="en-US"/>
        </w:rPr>
      </w:pPr>
      <w:r w:rsidRPr="00E736FE">
        <w:rPr>
          <w:i/>
          <w:iCs/>
          <w:lang w:val="el-GR"/>
        </w:rPr>
        <w:t>Υποστήριξη Χρηστών:</w:t>
      </w:r>
      <w:r w:rsidRPr="00E736FE">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r w:rsidRPr="00E736FE">
        <w:rPr>
          <w:lang w:val="en-US"/>
        </w:rPr>
        <w:t> </w:t>
      </w:r>
    </w:p>
    <w:p w14:paraId="14E6B8A6" w14:textId="77777777" w:rsidR="00E736FE" w:rsidRPr="00E736FE" w:rsidRDefault="00E736FE" w:rsidP="006D2C7C">
      <w:pPr>
        <w:numPr>
          <w:ilvl w:val="0"/>
          <w:numId w:val="153"/>
        </w:numPr>
        <w:rPr>
          <w:lang w:val="el-GR"/>
        </w:rPr>
      </w:pPr>
      <w:r w:rsidRPr="00E736FE">
        <w:rPr>
          <w:lang w:val="el-GR"/>
        </w:rPr>
        <w:t>Παροχή βοήθειας βάσει περιεχομένου (</w:t>
      </w:r>
      <w:r w:rsidRPr="00E736FE">
        <w:t>Context</w:t>
      </w:r>
      <w:r w:rsidRPr="00E736FE">
        <w:rPr>
          <w:lang w:val="el-GR"/>
        </w:rPr>
        <w:t xml:space="preserve"> </w:t>
      </w:r>
      <w:r w:rsidRPr="00E736FE">
        <w:t>Sensitive</w:t>
      </w:r>
      <w:r w:rsidRPr="00E736FE">
        <w:rPr>
          <w:lang w:val="el-GR"/>
        </w:rPr>
        <w:t xml:space="preserve"> </w:t>
      </w:r>
      <w:r w:rsidRPr="00E736FE">
        <w:t>On</w:t>
      </w:r>
      <w:r w:rsidRPr="00E736FE">
        <w:rPr>
          <w:lang w:val="el-GR"/>
        </w:rPr>
        <w:t>-</w:t>
      </w:r>
      <w:r w:rsidRPr="00E736FE">
        <w:t>Line</w:t>
      </w:r>
      <w:r w:rsidRPr="00E736FE">
        <w:rPr>
          <w:lang w:val="el-GR"/>
        </w:rPr>
        <w:t xml:space="preserve"> </w:t>
      </w:r>
      <w:r w:rsidRPr="00E736FE">
        <w:t>Help</w:t>
      </w:r>
      <w:r w:rsidRPr="00E736FE">
        <w:rPr>
          <w:lang w:val="el-GR"/>
        </w:rPr>
        <w:t>), έτσι ώστε να παρέχεται πρόσβαση στην κατάλληλη πληροφορία ανάλογα με τις λειτουργίες και το ρόλο του εκάστοτε χρήστη.</w:t>
      </w:r>
      <w:r w:rsidRPr="00E736FE">
        <w:rPr>
          <w:lang w:val="en-US"/>
        </w:rPr>
        <w:t> </w:t>
      </w:r>
    </w:p>
    <w:p w14:paraId="724686C0" w14:textId="77777777" w:rsidR="00E736FE" w:rsidRPr="00E736FE" w:rsidRDefault="00E736FE" w:rsidP="006D2C7C">
      <w:pPr>
        <w:numPr>
          <w:ilvl w:val="0"/>
          <w:numId w:val="154"/>
        </w:numPr>
        <w:rPr>
          <w:lang w:val="el-GR"/>
        </w:rPr>
      </w:pPr>
      <w:r w:rsidRPr="00E736FE">
        <w:rPr>
          <w:lang w:val="el-GR"/>
        </w:rPr>
        <w:t xml:space="preserve">Παροχή βοήθειας με </w:t>
      </w:r>
      <w:r w:rsidRPr="00E736FE">
        <w:t>tutorials</w:t>
      </w:r>
      <w:r w:rsidRPr="00E736FE">
        <w:rPr>
          <w:lang w:val="el-GR"/>
        </w:rPr>
        <w:t xml:space="preserve"> και </w:t>
      </w:r>
      <w:r w:rsidRPr="00E736FE">
        <w:t>user</w:t>
      </w:r>
      <w:r w:rsidRPr="00E736FE">
        <w:rPr>
          <w:lang w:val="el-GR"/>
        </w:rPr>
        <w:t xml:space="preserve"> </w:t>
      </w:r>
      <w:r w:rsidRPr="00E736FE">
        <w:t>guides</w:t>
      </w:r>
      <w:r w:rsidRPr="00E736FE">
        <w:rPr>
          <w:lang w:val="el-GR"/>
        </w:rPr>
        <w:t xml:space="preserve"> όπου κριθεί απαραίτητο από τη Φάση Ανάλυσης Απαιτήσεων.</w:t>
      </w:r>
      <w:r w:rsidRPr="00E736FE">
        <w:rPr>
          <w:lang w:val="en-US"/>
        </w:rPr>
        <w:t> </w:t>
      </w:r>
    </w:p>
    <w:p w14:paraId="16AC7AC6" w14:textId="77777777" w:rsidR="00E736FE" w:rsidRPr="00E736FE" w:rsidRDefault="00E736FE" w:rsidP="006D2C7C">
      <w:pPr>
        <w:numPr>
          <w:ilvl w:val="0"/>
          <w:numId w:val="155"/>
        </w:numPr>
        <w:rPr>
          <w:lang w:val="el-GR"/>
        </w:rPr>
      </w:pPr>
      <w:r w:rsidRPr="00E736FE">
        <w:rPr>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r w:rsidRPr="00E736FE">
        <w:rPr>
          <w:lang w:val="en-US"/>
        </w:rPr>
        <w:t> </w:t>
      </w:r>
    </w:p>
    <w:p w14:paraId="71EEBDB1" w14:textId="77777777" w:rsidR="00E736FE" w:rsidRPr="00E736FE" w:rsidRDefault="00E736FE" w:rsidP="006D2C7C">
      <w:pPr>
        <w:numPr>
          <w:ilvl w:val="0"/>
          <w:numId w:val="156"/>
        </w:numPr>
        <w:rPr>
          <w:lang w:val="el-GR"/>
        </w:rPr>
      </w:pPr>
      <w:r w:rsidRPr="00E736FE">
        <w:rPr>
          <w:lang w:val="el-GR"/>
        </w:rPr>
        <w:t>Όλο το περιβάλλον χρήστη (</w:t>
      </w:r>
      <w:r w:rsidRPr="00E736FE">
        <w:t>user</w:t>
      </w:r>
      <w:r w:rsidRPr="00E736FE">
        <w:rPr>
          <w:lang w:val="el-GR"/>
        </w:rPr>
        <w:t xml:space="preserve"> </w:t>
      </w:r>
      <w:r w:rsidRPr="00E736FE">
        <w:t>interface</w:t>
      </w:r>
      <w:r w:rsidRPr="00E736FE">
        <w:rPr>
          <w:lang w:val="el-GR"/>
        </w:rPr>
        <w:t xml:space="preserve">, </w:t>
      </w:r>
      <w:r w:rsidRPr="00E736FE">
        <w:t>on</w:t>
      </w:r>
      <w:r w:rsidRPr="00E736FE">
        <w:rPr>
          <w:lang w:val="el-GR"/>
        </w:rPr>
        <w:t>-</w:t>
      </w:r>
      <w:r w:rsidRPr="00E736FE">
        <w:t>line</w:t>
      </w:r>
      <w:r w:rsidRPr="00E736FE">
        <w:rPr>
          <w:lang w:val="el-GR"/>
        </w:rPr>
        <w:t xml:space="preserve"> </w:t>
      </w:r>
      <w:r w:rsidRPr="00E736FE">
        <w:t>help</w:t>
      </w:r>
      <w:r w:rsidRPr="00E736FE">
        <w:rPr>
          <w:lang w:val="el-GR"/>
        </w:rPr>
        <w:t>, μηνύματα, κλπ.) και τα αναλυτικά εγχειρίδια χρήσης θα πρέπει να είναι γραμμένα στην ελληνική γλώσσα.</w:t>
      </w:r>
      <w:r w:rsidRPr="00E736FE">
        <w:rPr>
          <w:lang w:val="en-US"/>
        </w:rPr>
        <w:t> </w:t>
      </w:r>
    </w:p>
    <w:p w14:paraId="6EF01F3E" w14:textId="77777777" w:rsidR="00E736FE" w:rsidRPr="00E736FE" w:rsidRDefault="00E736FE" w:rsidP="006D2C7C">
      <w:pPr>
        <w:numPr>
          <w:ilvl w:val="0"/>
          <w:numId w:val="157"/>
        </w:numPr>
        <w:rPr>
          <w:lang w:val="el-GR"/>
        </w:rPr>
      </w:pPr>
      <w:r w:rsidRPr="00E736FE">
        <w:rPr>
          <w:lang w:val="el-GR"/>
        </w:rPr>
        <w:t>Το σύστημα θα πρέπει να προσφέρει όμοιο περιβάλλον σε όλα τα υποσυστήματα του, όπως: Λίστες λειτουργιών (</w:t>
      </w:r>
      <w:r w:rsidRPr="00E736FE">
        <w:t>Menu</w:t>
      </w:r>
      <w:r w:rsidRPr="00E736FE">
        <w:rPr>
          <w:lang w:val="el-GR"/>
        </w:rPr>
        <w:t>), Εργαλειοθήκες (</w:t>
      </w:r>
      <w:r w:rsidRPr="00E736FE">
        <w:t>Toolbar</w:t>
      </w:r>
      <w:r w:rsidRPr="00E736FE">
        <w:rPr>
          <w:lang w:val="el-GR"/>
        </w:rPr>
        <w:t>), συντομεύσεις λειτουργιών (</w:t>
      </w:r>
      <w:r w:rsidRPr="00E736FE">
        <w:t>keyboard</w:t>
      </w:r>
      <w:r w:rsidRPr="00E736FE">
        <w:rPr>
          <w:lang w:val="el-GR"/>
        </w:rPr>
        <w:t xml:space="preserve"> </w:t>
      </w:r>
      <w:r w:rsidRPr="00E736FE">
        <w:t>shortcuts</w:t>
      </w:r>
      <w:r w:rsidRPr="00E736FE">
        <w:rPr>
          <w:lang w:val="el-GR"/>
        </w:rPr>
        <w:t>).</w:t>
      </w:r>
      <w:r w:rsidRPr="00E736FE">
        <w:rPr>
          <w:lang w:val="en-US"/>
        </w:rPr>
        <w:t> </w:t>
      </w:r>
    </w:p>
    <w:p w14:paraId="0CEB75C1" w14:textId="77777777" w:rsidR="00E736FE" w:rsidRPr="00E736FE" w:rsidRDefault="00E736FE" w:rsidP="006D2C7C">
      <w:pPr>
        <w:numPr>
          <w:ilvl w:val="0"/>
          <w:numId w:val="158"/>
        </w:numPr>
        <w:rPr>
          <w:lang w:val="el-GR"/>
        </w:rPr>
      </w:pPr>
      <w:r w:rsidRPr="00E736FE">
        <w:rPr>
          <w:i/>
          <w:iCs/>
          <w:lang w:val="el-GR"/>
        </w:rPr>
        <w:t>Διαφάνεια:</w:t>
      </w:r>
      <w:r w:rsidRPr="00E736FE">
        <w:rPr>
          <w:lang w:val="el-GR"/>
        </w:rPr>
        <w:t xml:space="preserve">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r w:rsidRPr="00E736FE">
        <w:rPr>
          <w:lang w:val="en-US"/>
        </w:rPr>
        <w:t> </w:t>
      </w:r>
    </w:p>
    <w:p w14:paraId="401113B4" w14:textId="77777777" w:rsidR="00E736FE" w:rsidRPr="00E736FE" w:rsidRDefault="00E736FE" w:rsidP="006D2C7C">
      <w:pPr>
        <w:numPr>
          <w:ilvl w:val="0"/>
          <w:numId w:val="159"/>
        </w:numPr>
        <w:rPr>
          <w:lang w:val="el-GR"/>
        </w:rPr>
      </w:pPr>
      <w:r w:rsidRPr="00E736FE">
        <w:rPr>
          <w:i/>
          <w:iCs/>
          <w:lang w:val="el-GR"/>
        </w:rPr>
        <w:t>Πελατοκεντρική Αντίληψη:</w:t>
      </w:r>
      <w:r w:rsidRPr="00E736FE">
        <w:rPr>
          <w:lang w:val="el-GR"/>
        </w:rPr>
        <w:t xml:space="preserve">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r w:rsidRPr="00E736FE">
        <w:rPr>
          <w:lang w:val="en-US"/>
        </w:rPr>
        <w:t> </w:t>
      </w:r>
    </w:p>
    <w:p w14:paraId="6A2DA8C5" w14:textId="77777777" w:rsidR="00E736FE" w:rsidRPr="00E736FE" w:rsidRDefault="00E736FE" w:rsidP="006D2C7C">
      <w:pPr>
        <w:numPr>
          <w:ilvl w:val="0"/>
          <w:numId w:val="160"/>
        </w:numPr>
        <w:rPr>
          <w:lang w:val="el-GR"/>
        </w:rPr>
      </w:pPr>
      <w:r w:rsidRPr="00E736FE">
        <w:rPr>
          <w:i/>
          <w:iCs/>
          <w:lang w:val="el-GR"/>
        </w:rPr>
        <w:t xml:space="preserve">Έλεγχος Χρηστικότητας: </w:t>
      </w:r>
      <w:r w:rsidRPr="00E736FE">
        <w:rPr>
          <w:lang w:val="el-GR"/>
        </w:rPr>
        <w:t>Οι εφαρμογές θα πρέπει να περάσουν έλεγχο χρηστικότητας (</w:t>
      </w:r>
      <w:r w:rsidRPr="00E736FE">
        <w:t>usability</w:t>
      </w:r>
      <w:r w:rsidRPr="00E736FE">
        <w:rPr>
          <w:lang w:val="el-GR"/>
        </w:rPr>
        <w:t xml:space="preserve"> </w:t>
      </w:r>
      <w:r w:rsidRPr="00E736FE">
        <w:t>test</w:t>
      </w:r>
      <w:r w:rsidRPr="00E736FE">
        <w:rPr>
          <w:lang w:val="el-GR"/>
        </w:rPr>
        <w:t>) κατά την διάρκεια της Πιλοτικής Λειτουργίας και τα αποτελέσματα να χρησιμοποιηθούν για την βελτίωση της χρηστικότητας των εφαρμογών.</w:t>
      </w:r>
      <w:r w:rsidRPr="00E736FE">
        <w:rPr>
          <w:lang w:val="en-US"/>
        </w:rPr>
        <w:t> </w:t>
      </w:r>
    </w:p>
    <w:p w14:paraId="74B0793C" w14:textId="77777777" w:rsidR="00E736FE" w:rsidRPr="00E736FE" w:rsidRDefault="00E736FE" w:rsidP="00E736FE">
      <w:pPr>
        <w:rPr>
          <w:lang w:val="el-GR"/>
        </w:rPr>
      </w:pPr>
      <w:r w:rsidRPr="00E736FE">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E736FE">
        <w:t>acceptance</w:t>
      </w:r>
      <w:r w:rsidRPr="00E736FE">
        <w:rPr>
          <w:lang w:val="el-GR"/>
        </w:rPr>
        <w:t xml:space="preserve"> </w:t>
      </w:r>
      <w:r w:rsidRPr="00E736FE">
        <w:t>tests</w:t>
      </w:r>
      <w:r w:rsidRPr="00E736FE">
        <w:rPr>
          <w:lang w:val="el-GR"/>
        </w:rPr>
        <w:t>).</w:t>
      </w:r>
      <w:r w:rsidRPr="00E736FE">
        <w:rPr>
          <w:lang w:val="en-US"/>
        </w:rPr>
        <w:t> </w:t>
      </w:r>
    </w:p>
    <w:p w14:paraId="3127F3AD" w14:textId="7A55B360" w:rsidR="00E736FE" w:rsidRPr="00E736FE" w:rsidRDefault="00E736FE" w:rsidP="006D2C7C">
      <w:pPr>
        <w:pStyle w:val="Heading3"/>
        <w:numPr>
          <w:ilvl w:val="3"/>
          <w:numId w:val="75"/>
        </w:numPr>
        <w:rPr>
          <w:lang w:val="el-GR"/>
        </w:rPr>
      </w:pPr>
      <w:bookmarkStart w:id="518" w:name="_Toc196736010"/>
      <w:r w:rsidRPr="00E736FE">
        <w:rPr>
          <w:lang w:val="el-GR"/>
        </w:rPr>
        <w:t>Προσβασιμότητα</w:t>
      </w:r>
      <w:bookmarkEnd w:id="518"/>
      <w:r w:rsidRPr="00E736FE">
        <w:rPr>
          <w:lang w:val="el-GR"/>
        </w:rPr>
        <w:t>  </w:t>
      </w:r>
    </w:p>
    <w:p w14:paraId="64BBF782" w14:textId="77777777" w:rsidR="00E736FE" w:rsidRPr="000E0A2D" w:rsidRDefault="00E736FE" w:rsidP="00E736FE">
      <w:pPr>
        <w:rPr>
          <w:lang w:val="el-GR"/>
        </w:rPr>
      </w:pPr>
      <w:r w:rsidRPr="000E0A2D">
        <w:rPr>
          <w:lang w:val="el-GR"/>
        </w:rPr>
        <w:t>Το Υποσύστημα Διαδικτυακής Πύλης και οι εφαρμογές αυτού,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προσβασιμότητας W3C.</w:t>
      </w:r>
      <w:r w:rsidRPr="000E0A2D">
        <w:rPr>
          <w:lang w:val="en-US"/>
        </w:rPr>
        <w:t> </w:t>
      </w:r>
    </w:p>
    <w:p w14:paraId="1A1310E4" w14:textId="77777777" w:rsidR="00E736FE" w:rsidRPr="000E0A2D" w:rsidRDefault="00E736FE" w:rsidP="00E736FE">
      <w:pPr>
        <w:rPr>
          <w:lang w:val="el-GR"/>
        </w:rPr>
      </w:pPr>
      <w:r w:rsidRPr="000E0A2D">
        <w:rPr>
          <w:lang w:val="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w:t>
      </w:r>
      <w:r w:rsidRPr="000E0A2D">
        <w:rPr>
          <w:lang w:val="el-GR"/>
        </w:rPr>
        <w:lastRenderedPageBreak/>
        <w:t>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έκδοση 2.0 σε επίπεδο τουλάχιστον «ΑA» (WCAG 2.0 level AA). </w:t>
      </w:r>
      <w:r w:rsidRPr="000E0A2D">
        <w:rPr>
          <w:lang w:val="en-US"/>
        </w:rPr>
        <w:t> </w:t>
      </w:r>
    </w:p>
    <w:p w14:paraId="687BCC6C" w14:textId="77777777" w:rsidR="00E736FE" w:rsidRPr="000E0A2D" w:rsidRDefault="00E736FE" w:rsidP="00E736FE">
      <w:pPr>
        <w:rPr>
          <w:lang w:val="el-GR"/>
        </w:rPr>
      </w:pPr>
      <w:r w:rsidRPr="000E0A2D">
        <w:rPr>
          <w:lang w:val="el-GR"/>
        </w:rPr>
        <w:t>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r w:rsidRPr="000E0A2D">
        <w:rPr>
          <w:lang w:val="en-US"/>
        </w:rPr>
        <w:t> </w:t>
      </w:r>
    </w:p>
    <w:p w14:paraId="705E4404" w14:textId="77777777" w:rsidR="00E736FE" w:rsidRPr="000E0A2D" w:rsidRDefault="00E736FE" w:rsidP="00E736FE">
      <w:pPr>
        <w:rPr>
          <w:lang w:val="el-GR"/>
        </w:rPr>
      </w:pPr>
      <w:r w:rsidRPr="000E0A2D">
        <w:rPr>
          <w:lang w:val="el-GR"/>
        </w:rPr>
        <w:t>Οι εφαρμογές θα περάσουν έλεγχο προσβασιμότητας από αυτόματο ελεγκτή (accessibility evaluation tools) με ευθύνη του Αναδόχου. Τα αποτελέσματα του ελέγχου θα χρησιμοποιηθούν για την βελτίωση της προσβασιμότητας  των εφαρμογών.</w:t>
      </w:r>
      <w:r w:rsidRPr="000E0A2D">
        <w:rPr>
          <w:lang w:val="en-US"/>
        </w:rPr>
        <w:t> </w:t>
      </w:r>
    </w:p>
    <w:p w14:paraId="6B644629" w14:textId="77777777" w:rsidR="00E736FE" w:rsidRPr="00E736FE" w:rsidRDefault="00E736FE" w:rsidP="00E736FE">
      <w:pPr>
        <w:rPr>
          <w:lang w:val="el-GR"/>
        </w:rPr>
      </w:pPr>
      <w:r w:rsidRPr="000E0A2D">
        <w:rPr>
          <w:lang w:val="el-GR"/>
        </w:rPr>
        <w:t>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w:t>
      </w:r>
      <w:r w:rsidRPr="00E736FE">
        <w:rPr>
          <w:lang w:val="el-GR"/>
        </w:rPr>
        <w:t xml:space="preserve"> και τα αποτελέσματα των ελέγχων.</w:t>
      </w:r>
      <w:r w:rsidRPr="00E736FE">
        <w:rPr>
          <w:lang w:val="en-US"/>
        </w:rPr>
        <w:t> </w:t>
      </w:r>
    </w:p>
    <w:p w14:paraId="00E484B7" w14:textId="77777777" w:rsidR="00E736FE" w:rsidRPr="00E736FE" w:rsidRDefault="00E736FE" w:rsidP="00E736FE">
      <w:pPr>
        <w:rPr>
          <w:lang w:val="el-GR"/>
        </w:rPr>
      </w:pPr>
      <w:r w:rsidRPr="00E736FE">
        <w:rPr>
          <w:lang w:val="en-US"/>
        </w:rPr>
        <w:t> </w:t>
      </w:r>
    </w:p>
    <w:p w14:paraId="59C410A8" w14:textId="35751740" w:rsidR="00E736FE" w:rsidRPr="00E736FE" w:rsidRDefault="00E736FE" w:rsidP="006D2C7C">
      <w:pPr>
        <w:pStyle w:val="Heading3"/>
        <w:numPr>
          <w:ilvl w:val="3"/>
          <w:numId w:val="75"/>
        </w:numPr>
        <w:rPr>
          <w:lang w:val="el-GR"/>
        </w:rPr>
      </w:pPr>
      <w:bookmarkStart w:id="519" w:name="_Toc196736011"/>
      <w:r w:rsidRPr="00E736FE">
        <w:rPr>
          <w:lang w:val="el-GR"/>
        </w:rPr>
        <w:t>Πνευματικά Δικαιώματα</w:t>
      </w:r>
      <w:bookmarkEnd w:id="519"/>
      <w:r w:rsidRPr="00E736FE">
        <w:rPr>
          <w:lang w:val="el-GR"/>
        </w:rPr>
        <w:t> </w:t>
      </w:r>
    </w:p>
    <w:p w14:paraId="51BFF55E" w14:textId="77777777" w:rsidR="00E736FE" w:rsidRPr="000E0A2D" w:rsidRDefault="00E736FE" w:rsidP="00E736FE">
      <w:pPr>
        <w:rPr>
          <w:lang w:val="el-GR"/>
        </w:rPr>
      </w:pPr>
      <w:r w:rsidRPr="000E0A2D">
        <w:rPr>
          <w:lang w:val="el-GR"/>
        </w:rPr>
        <w:t>Όλο το υλικό που παράγεται, συγκεντρώνεται ή καταρτίζεται από τον Ανάδοχο, στο πλαίσιο του παρόντος έργου (π.χ. πηγαίος κώδικας, διαγράμματα, σχέδια, προδιαγραφές, βάσεις δεδομένων, κ.λπ.), εκτός των έτοιμων προϊόντων που θα προτείνει ο Ανάδοχος και θα αναφέρονται σαφώς και επί ποινή αποκλεισμού στην προσφορά του (εμπορικό όνομα, έκδοση, κατασκευάστρια εταιρεία), θα αποτελεί περιουσιακό στοιχείο της Αναθέτουσας Αρχής, το οποίο έχει το δικαίωμα να το επαναχρησιμοποιήσει ελεύθερα, όχι όμως για εμπορική εκμετάλλευση. Τα σχετικά πνευματικά και συγγενικά δικαιώματα ρητώς εκχωρούνται στην Αναθέτουσα Αρχή χωρίς την καταβολή πρόσθετης αμοιβής πέραν της προβλεπόμενης στη σχετική σύμβαση. Όλο το υλικό που παράγεται θα παραδίδεται στην Αναθέτουσα Αρχή από τον Ανάδοχο κατά τη διάρκεια υλοποίησης του έργου, σύμφωνα με το συμβατικό χρονοδιάγραμμά του, αλλά και κατά την καθ’ οιονδήποτε τρόπο λήξη ή λύση της σύμβασης. Η μεταβίβαση των πάσης φύσης δικαιωμάτων επί του υλικού επέρχεται με την καταβολή της αντίστοιχης αμοιβής. Εξαιρείται το Ελεύθερο Λογισμικό και Λογισμικό Ανοιχτού Κώδικα (ΕΛ/ΛΑΚ) για το οποίο θα πρέπει να τηρούνται οι άδειες χρήσης σύμφωνα με τη διεθνή νομοθεσία.</w:t>
      </w:r>
      <w:r w:rsidRPr="000E0A2D">
        <w:rPr>
          <w:lang w:val="en-US"/>
        </w:rPr>
        <w:t> </w:t>
      </w:r>
    </w:p>
    <w:p w14:paraId="4C34F183" w14:textId="77777777" w:rsidR="00E736FE" w:rsidRDefault="00E736FE" w:rsidP="00E736FE">
      <w:pPr>
        <w:rPr>
          <w:lang w:val="el-GR"/>
        </w:rPr>
      </w:pPr>
      <w:r w:rsidRPr="000E0A2D">
        <w:rPr>
          <w:lang w:val="el-GR"/>
        </w:rPr>
        <w:t>Σε περίπτωση άσκησης αγωγής</w:t>
      </w:r>
      <w:r w:rsidRPr="00E736FE">
        <w:rPr>
          <w:lang w:val="el-GR"/>
        </w:rPr>
        <w:t xml:space="preserve"> ή ένδικου μέσου κατά της Αναθέτουσας Αρχής από τρίτο για οποιοδήποτε θέμα σχετικά με τα πνευματικά δικαιώματα των παραδοτέων του έργου ή των δημιουργημάτων που χρησιμοποιήθηκαν από τον Ανάδοχο για την παραγωγή των παραδοτέων του, η Αναθέτουσα Αρχή οφείλει να ειδοποιήσει αμέσως και γραπτά με όλες τις απαραίτητες πληροφορίες τον Ανάδοχο, ο οποίος υποχρεούται να αμυνθεί, δικαστικά και εξωδικαστικά, για λογαριασμό της Αναθέτουσας Αρχής, έναντι του τρίτου.</w:t>
      </w:r>
      <w:r w:rsidRPr="00E736FE">
        <w:rPr>
          <w:lang w:val="en-US"/>
        </w:rPr>
        <w:t> </w:t>
      </w:r>
    </w:p>
    <w:p w14:paraId="59CACCD4" w14:textId="77777777" w:rsidR="00E736FE" w:rsidRDefault="00E736FE" w:rsidP="00E736FE">
      <w:pPr>
        <w:rPr>
          <w:lang w:val="el-GR"/>
        </w:rPr>
      </w:pPr>
    </w:p>
    <w:p w14:paraId="76264B92" w14:textId="044BF79A" w:rsidR="00210A56" w:rsidRPr="00210A56" w:rsidRDefault="00E736FE" w:rsidP="006D2C7C">
      <w:pPr>
        <w:pStyle w:val="Heading3"/>
        <w:numPr>
          <w:ilvl w:val="2"/>
          <w:numId w:val="75"/>
        </w:numPr>
        <w:rPr>
          <w:lang w:val="el-GR"/>
        </w:rPr>
      </w:pPr>
      <w:bookmarkStart w:id="520" w:name="_Toc196736012"/>
      <w:r w:rsidRPr="00E736FE">
        <w:rPr>
          <w:lang w:val="el-GR"/>
        </w:rPr>
        <w:t>Υπηρεσίες Έργου</w:t>
      </w:r>
      <w:bookmarkEnd w:id="520"/>
      <w:r w:rsidRPr="00E736FE">
        <w:rPr>
          <w:lang w:val="el-GR"/>
        </w:rPr>
        <w:t> </w:t>
      </w:r>
    </w:p>
    <w:p w14:paraId="4AFAF47D" w14:textId="02C009BE" w:rsidR="00E736FE" w:rsidRPr="00E736FE" w:rsidRDefault="00E736FE" w:rsidP="006D2C7C">
      <w:pPr>
        <w:pStyle w:val="Heading3"/>
        <w:numPr>
          <w:ilvl w:val="3"/>
          <w:numId w:val="75"/>
        </w:numPr>
        <w:rPr>
          <w:lang w:val="el-GR"/>
        </w:rPr>
      </w:pPr>
      <w:bookmarkStart w:id="521" w:name="_Toc196736013"/>
      <w:r w:rsidRPr="00E736FE">
        <w:rPr>
          <w:lang w:val="el-GR"/>
        </w:rPr>
        <w:t>Εκπόνηση Μελέτης Εφαρμογής</w:t>
      </w:r>
      <w:bookmarkEnd w:id="521"/>
      <w:r w:rsidRPr="00E736FE">
        <w:rPr>
          <w:lang w:val="el-GR"/>
        </w:rPr>
        <w:t> </w:t>
      </w:r>
    </w:p>
    <w:p w14:paraId="18822D43" w14:textId="1C42789F" w:rsidR="00E736FE" w:rsidRPr="000E0A2D" w:rsidRDefault="00E736FE" w:rsidP="00E736FE">
      <w:pPr>
        <w:rPr>
          <w:lang w:val="el-GR"/>
        </w:rPr>
      </w:pPr>
      <w:r w:rsidRPr="000E0A2D">
        <w:rPr>
          <w:lang w:val="el-GR"/>
        </w:rPr>
        <w:t xml:space="preserve">Ο Ανάδοχος πρέπει να υποβάλει Μελέτη Εφαρμογής, με την ολοκλήρωση της ομώνυμης (πρώτης) Φάσης του έργου, η οποία θα περιλαμβάνει την ανάλυση των απαιτήσεων, τον σχεδιασμό της παραμετροποίησης του συστήματος σύμφωνα με τα στοιχεία οργάνωσης και λειτουργίας της Αρχής που θα του δοθούν, καθώς και οδηγό με τη διαδικασία των δοκιμών και των ελέγχων σε επίπεδο υποσυστημάτων και εφαρμογών. </w:t>
      </w:r>
    </w:p>
    <w:p w14:paraId="550F329D" w14:textId="77777777" w:rsidR="00E736FE" w:rsidRPr="000E0A2D" w:rsidRDefault="00E736FE" w:rsidP="00E736FE">
      <w:pPr>
        <w:rPr>
          <w:lang w:val="el-GR"/>
        </w:rPr>
      </w:pPr>
      <w:r w:rsidRPr="000E0A2D">
        <w:rPr>
          <w:lang w:val="el-GR"/>
        </w:rPr>
        <w:t>Αναλυτικά η Μελέτη Εφαρμογής πρέπει να περιλαμβάνει κατ’ ελάχιστον τις εξής επί μέρους ενότητες:</w:t>
      </w:r>
      <w:r w:rsidRPr="000E0A2D">
        <w:rPr>
          <w:lang w:val="en-US"/>
        </w:rPr>
        <w:t> </w:t>
      </w:r>
    </w:p>
    <w:p w14:paraId="4315919E" w14:textId="77777777" w:rsidR="00E736FE" w:rsidRPr="000E0A2D" w:rsidRDefault="00E736FE" w:rsidP="006D2C7C">
      <w:pPr>
        <w:numPr>
          <w:ilvl w:val="0"/>
          <w:numId w:val="161"/>
        </w:numPr>
        <w:rPr>
          <w:lang w:val="en-US"/>
        </w:rPr>
      </w:pPr>
      <w:r w:rsidRPr="000E0A2D">
        <w:rPr>
          <w:lang w:val="el-GR"/>
        </w:rPr>
        <w:lastRenderedPageBreak/>
        <w:t>Τεχνικά πλάνα του έργου </w:t>
      </w:r>
      <w:r w:rsidRPr="000E0A2D">
        <w:rPr>
          <w:lang w:val="en-US"/>
        </w:rPr>
        <w:t> </w:t>
      </w:r>
    </w:p>
    <w:p w14:paraId="2D803969" w14:textId="77777777" w:rsidR="00E736FE" w:rsidRPr="000E0A2D" w:rsidRDefault="00E736FE" w:rsidP="006D2C7C">
      <w:pPr>
        <w:numPr>
          <w:ilvl w:val="0"/>
          <w:numId w:val="162"/>
        </w:numPr>
        <w:rPr>
          <w:lang w:val="el-GR"/>
        </w:rPr>
      </w:pPr>
      <w:r w:rsidRPr="000E0A2D">
        <w:rPr>
          <w:lang w:val="el-GR"/>
        </w:rPr>
        <w:t>Διαστασιολόγηση πόρων για την εγκατάσταση των συστημάτων</w:t>
      </w:r>
      <w:r w:rsidRPr="000E0A2D">
        <w:rPr>
          <w:lang w:val="en-US"/>
        </w:rPr>
        <w:t> </w:t>
      </w:r>
    </w:p>
    <w:p w14:paraId="2B2730E9" w14:textId="77777777" w:rsidR="00E736FE" w:rsidRPr="000E0A2D" w:rsidRDefault="00E736FE" w:rsidP="006D2C7C">
      <w:pPr>
        <w:numPr>
          <w:ilvl w:val="0"/>
          <w:numId w:val="163"/>
        </w:numPr>
        <w:rPr>
          <w:lang w:val="en-US"/>
        </w:rPr>
      </w:pPr>
      <w:r w:rsidRPr="000E0A2D">
        <w:rPr>
          <w:lang w:val="el-GR"/>
        </w:rPr>
        <w:t>Αναλυτική αρχιτεκτονική του έργου</w:t>
      </w:r>
      <w:r w:rsidRPr="000E0A2D">
        <w:rPr>
          <w:lang w:val="en-US"/>
        </w:rPr>
        <w:t> </w:t>
      </w:r>
    </w:p>
    <w:p w14:paraId="198C243A" w14:textId="77777777" w:rsidR="00E736FE" w:rsidRPr="000E0A2D" w:rsidRDefault="00E736FE" w:rsidP="006D2C7C">
      <w:pPr>
        <w:numPr>
          <w:ilvl w:val="0"/>
          <w:numId w:val="164"/>
        </w:numPr>
        <w:rPr>
          <w:lang w:val="en-US"/>
        </w:rPr>
      </w:pPr>
      <w:r w:rsidRPr="000E0A2D">
        <w:rPr>
          <w:lang w:val="el-GR"/>
        </w:rPr>
        <w:t>Προσαρμοσμένο χρονοδιάγραμμα υλοποίησης</w:t>
      </w:r>
      <w:r w:rsidRPr="000E0A2D">
        <w:rPr>
          <w:lang w:val="en-US"/>
        </w:rPr>
        <w:t> </w:t>
      </w:r>
    </w:p>
    <w:p w14:paraId="305686C9" w14:textId="77777777" w:rsidR="00E736FE" w:rsidRPr="000E0A2D" w:rsidRDefault="00E736FE" w:rsidP="006D2C7C">
      <w:pPr>
        <w:numPr>
          <w:ilvl w:val="0"/>
          <w:numId w:val="165"/>
        </w:numPr>
        <w:rPr>
          <w:lang w:val="el-GR"/>
        </w:rPr>
      </w:pPr>
      <w:r w:rsidRPr="000E0A2D">
        <w:rPr>
          <w:lang w:val="el-GR"/>
        </w:rPr>
        <w:t>Αναλυτικά Σχέδια Εγκατάστασης Εφαρμογών και Συστημάτων</w:t>
      </w:r>
      <w:r w:rsidRPr="000E0A2D">
        <w:rPr>
          <w:lang w:val="en-US"/>
        </w:rPr>
        <w:t> </w:t>
      </w:r>
    </w:p>
    <w:p w14:paraId="027D8BF7" w14:textId="77777777" w:rsidR="00E736FE" w:rsidRPr="000E0A2D" w:rsidRDefault="00E736FE" w:rsidP="006D2C7C">
      <w:pPr>
        <w:numPr>
          <w:ilvl w:val="0"/>
          <w:numId w:val="166"/>
        </w:numPr>
        <w:rPr>
          <w:lang w:val="en-US"/>
        </w:rPr>
      </w:pPr>
      <w:r w:rsidRPr="000E0A2D">
        <w:rPr>
          <w:lang w:val="el-GR"/>
        </w:rPr>
        <w:t>Επικαιροποίηση τεχνικών παραμέτρων του έργου </w:t>
      </w:r>
      <w:r w:rsidRPr="000E0A2D">
        <w:rPr>
          <w:lang w:val="en-US"/>
        </w:rPr>
        <w:t> </w:t>
      </w:r>
    </w:p>
    <w:p w14:paraId="256F2606" w14:textId="77777777" w:rsidR="00E736FE" w:rsidRPr="000E0A2D" w:rsidRDefault="00E736FE" w:rsidP="006D2C7C">
      <w:pPr>
        <w:numPr>
          <w:ilvl w:val="0"/>
          <w:numId w:val="167"/>
        </w:numPr>
        <w:rPr>
          <w:lang w:val="el-GR"/>
        </w:rPr>
      </w:pPr>
      <w:r w:rsidRPr="000E0A2D">
        <w:rPr>
          <w:lang w:val="el-GR"/>
        </w:rPr>
        <w:t>Απαιτήσεις Εκπαίδευσης στη Χρήση του Συστήματος - Εκπαιδευτικό πλάνο</w:t>
      </w:r>
      <w:r w:rsidRPr="000E0A2D">
        <w:rPr>
          <w:lang w:val="en-US"/>
        </w:rPr>
        <w:t> </w:t>
      </w:r>
    </w:p>
    <w:p w14:paraId="34127CDD" w14:textId="77777777" w:rsidR="00E736FE" w:rsidRPr="000E0A2D" w:rsidRDefault="00E736FE" w:rsidP="006D2C7C">
      <w:pPr>
        <w:numPr>
          <w:ilvl w:val="0"/>
          <w:numId w:val="168"/>
        </w:numPr>
        <w:rPr>
          <w:lang w:val="en-US"/>
        </w:rPr>
      </w:pPr>
      <w:r w:rsidRPr="000E0A2D">
        <w:rPr>
          <w:lang w:val="el-GR"/>
        </w:rPr>
        <w:t>Πλάνο Εγκατάστασης</w:t>
      </w:r>
      <w:r w:rsidRPr="000E0A2D">
        <w:rPr>
          <w:lang w:val="en-US"/>
        </w:rPr>
        <w:t> </w:t>
      </w:r>
    </w:p>
    <w:p w14:paraId="444CFC1B" w14:textId="77777777" w:rsidR="00E736FE" w:rsidRPr="000E0A2D" w:rsidRDefault="00E736FE" w:rsidP="006D2C7C">
      <w:pPr>
        <w:numPr>
          <w:ilvl w:val="0"/>
          <w:numId w:val="169"/>
        </w:numPr>
        <w:rPr>
          <w:lang w:val="en-US"/>
        </w:rPr>
      </w:pPr>
      <w:r w:rsidRPr="000E0A2D">
        <w:rPr>
          <w:lang w:val="el-GR"/>
        </w:rPr>
        <w:t>Πλάνο Δοκιμών Συστήματος</w:t>
      </w:r>
      <w:r w:rsidRPr="000E0A2D">
        <w:rPr>
          <w:lang w:val="en-US"/>
        </w:rPr>
        <w:t> </w:t>
      </w:r>
    </w:p>
    <w:p w14:paraId="6ECA27B2" w14:textId="77777777" w:rsidR="00E736FE" w:rsidRPr="000E0A2D" w:rsidRDefault="00E736FE" w:rsidP="006D2C7C">
      <w:pPr>
        <w:numPr>
          <w:ilvl w:val="0"/>
          <w:numId w:val="170"/>
        </w:numPr>
        <w:rPr>
          <w:lang w:val="en-US"/>
        </w:rPr>
      </w:pPr>
      <w:r w:rsidRPr="000E0A2D">
        <w:rPr>
          <w:lang w:val="el-GR"/>
        </w:rPr>
        <w:t>Πλάνο διαλειτουργικότητας</w:t>
      </w:r>
      <w:r w:rsidRPr="000E0A2D">
        <w:rPr>
          <w:lang w:val="en-US"/>
        </w:rPr>
        <w:t> </w:t>
      </w:r>
    </w:p>
    <w:p w14:paraId="292D438A" w14:textId="05191553" w:rsidR="00210A56" w:rsidRDefault="00E736FE" w:rsidP="006D2C7C">
      <w:pPr>
        <w:numPr>
          <w:ilvl w:val="0"/>
          <w:numId w:val="171"/>
        </w:numPr>
        <w:rPr>
          <w:b/>
          <w:bCs/>
          <w:lang w:val="el-GR"/>
        </w:rPr>
      </w:pPr>
      <w:r w:rsidRPr="000E0A2D">
        <w:rPr>
          <w:lang w:val="el-GR"/>
        </w:rPr>
        <w:t>Τυχόν άλλες απαιτήσεις σχεδιασμού που κρίνει απαραίτητες αναγκαίες ο Ανάδοχος ή περιλαμβάνονται στην παρούσα τεχνική περιγραφή του έργου</w:t>
      </w:r>
      <w:r w:rsidR="000E0A2D" w:rsidRPr="000E0A2D">
        <w:rPr>
          <w:lang w:val="el-GR"/>
        </w:rPr>
        <w:t xml:space="preserve"> </w:t>
      </w:r>
      <w:r w:rsidR="000E0A2D" w:rsidRPr="006D2C7C">
        <w:rPr>
          <w:b/>
          <w:bCs/>
          <w:lang w:val="el-GR"/>
        </w:rPr>
        <w:t>ή προκύπτουν κατά την περίοδο ισχύος του Προγράμματος και κρίνονται απαραίτητες από τον Φορέα Υλοποίησης</w:t>
      </w:r>
      <w:r w:rsidRPr="006D2C7C">
        <w:rPr>
          <w:b/>
          <w:bCs/>
          <w:lang w:val="el-GR"/>
        </w:rPr>
        <w:t>.</w:t>
      </w:r>
      <w:r w:rsidRPr="006D2C7C">
        <w:rPr>
          <w:b/>
          <w:bCs/>
          <w:lang w:val="en-US"/>
        </w:rPr>
        <w:t> </w:t>
      </w:r>
    </w:p>
    <w:p w14:paraId="4CD6B005" w14:textId="228F6D2C" w:rsidR="00210A56" w:rsidRPr="006D2C7C" w:rsidRDefault="00210A56" w:rsidP="00F17492">
      <w:pPr>
        <w:rPr>
          <w:b/>
          <w:bCs/>
          <w:lang w:val="el-GR"/>
        </w:rPr>
      </w:pPr>
      <w:r>
        <w:rPr>
          <w:b/>
          <w:bCs/>
          <w:lang w:val="el-GR"/>
        </w:rPr>
        <w:t xml:space="preserve">Σημειώνεται ότι ο Ανάδοχος οφείλει να ανταποκρίνεται </w:t>
      </w:r>
      <w:r w:rsidR="00C1170F">
        <w:rPr>
          <w:b/>
          <w:bCs/>
          <w:lang w:val="el-GR"/>
        </w:rPr>
        <w:t xml:space="preserve">εντός εύλογου χρονικού διαστήματος </w:t>
      </w:r>
      <w:r w:rsidR="00595038">
        <w:rPr>
          <w:b/>
          <w:bCs/>
          <w:lang w:val="el-GR"/>
        </w:rPr>
        <w:t>στις ανωτέρω</w:t>
      </w:r>
      <w:r>
        <w:rPr>
          <w:b/>
          <w:bCs/>
          <w:lang w:val="el-GR"/>
        </w:rPr>
        <w:t xml:space="preserve"> νέες απαιτήσεις σχεδιασμού (</w:t>
      </w:r>
      <w:r>
        <w:rPr>
          <w:b/>
          <w:bCs/>
          <w:lang w:val="en-US"/>
        </w:rPr>
        <w:t>Change</w:t>
      </w:r>
      <w:r w:rsidRPr="006D2C7C">
        <w:rPr>
          <w:b/>
          <w:bCs/>
          <w:lang w:val="el-GR"/>
        </w:rPr>
        <w:t xml:space="preserve"> </w:t>
      </w:r>
      <w:r>
        <w:rPr>
          <w:b/>
          <w:bCs/>
          <w:lang w:val="en-US"/>
        </w:rPr>
        <w:t>requests</w:t>
      </w:r>
      <w:r w:rsidRPr="006D2C7C">
        <w:rPr>
          <w:b/>
          <w:bCs/>
          <w:lang w:val="el-GR"/>
        </w:rPr>
        <w:t xml:space="preserve">) </w:t>
      </w:r>
      <w:r>
        <w:rPr>
          <w:b/>
          <w:bCs/>
          <w:lang w:val="el-GR"/>
        </w:rPr>
        <w:t xml:space="preserve">που προκύπτουν κατά τη διάρκεια ισχύος </w:t>
      </w:r>
      <w:r w:rsidR="00595038">
        <w:rPr>
          <w:b/>
          <w:bCs/>
          <w:lang w:val="el-GR"/>
        </w:rPr>
        <w:t>της Σύμβασης</w:t>
      </w:r>
      <w:r>
        <w:rPr>
          <w:b/>
          <w:bCs/>
          <w:lang w:val="el-GR"/>
        </w:rPr>
        <w:t xml:space="preserve"> και κρίνονται απαραίτητες </w:t>
      </w:r>
      <w:r w:rsidR="00FC5496">
        <w:rPr>
          <w:b/>
          <w:bCs/>
          <w:lang w:val="el-GR"/>
        </w:rPr>
        <w:t>από τον Φορέα Υλοποίησης προκειμένου να διασφαλίζεται η</w:t>
      </w:r>
      <w:r>
        <w:rPr>
          <w:b/>
          <w:bCs/>
          <w:lang w:val="el-GR"/>
        </w:rPr>
        <w:t xml:space="preserve"> εύρυθμη λειτουργία του </w:t>
      </w:r>
      <w:r w:rsidR="00FC5496">
        <w:rPr>
          <w:b/>
          <w:bCs/>
          <w:lang w:val="el-GR"/>
        </w:rPr>
        <w:t>Προγράμματος</w:t>
      </w:r>
      <w:r>
        <w:rPr>
          <w:b/>
          <w:bCs/>
          <w:lang w:val="el-GR"/>
        </w:rPr>
        <w:t xml:space="preserve">. </w:t>
      </w:r>
    </w:p>
    <w:p w14:paraId="2EA3886B" w14:textId="77777777" w:rsidR="00E736FE" w:rsidRPr="00E736FE" w:rsidRDefault="00E736FE" w:rsidP="00E736FE">
      <w:pPr>
        <w:rPr>
          <w:lang w:val="el-GR"/>
        </w:rPr>
      </w:pPr>
      <w:r w:rsidRPr="00E736FE">
        <w:rPr>
          <w:lang w:val="el-GR"/>
        </w:rPr>
        <w:t> </w:t>
      </w:r>
      <w:r w:rsidRPr="00E736FE">
        <w:rPr>
          <w:lang w:val="en-US"/>
        </w:rPr>
        <w:t> </w:t>
      </w:r>
    </w:p>
    <w:p w14:paraId="52B52F83" w14:textId="7025D7F3" w:rsidR="00E736FE" w:rsidRPr="00E736FE" w:rsidRDefault="00E736FE" w:rsidP="006D2C7C">
      <w:pPr>
        <w:pStyle w:val="Heading3"/>
        <w:numPr>
          <w:ilvl w:val="3"/>
          <w:numId w:val="75"/>
        </w:numPr>
        <w:rPr>
          <w:lang w:val="el-GR"/>
        </w:rPr>
      </w:pPr>
      <w:bookmarkStart w:id="522" w:name="_Toc196736014"/>
      <w:r w:rsidRPr="00E736FE">
        <w:rPr>
          <w:lang w:val="el-GR"/>
        </w:rPr>
        <w:t>Υπηρεσίες Ανάπτυξης Νέων Συστημάτων</w:t>
      </w:r>
      <w:bookmarkEnd w:id="522"/>
      <w:r w:rsidRPr="00E736FE">
        <w:rPr>
          <w:lang w:val="el-GR"/>
        </w:rPr>
        <w:t> </w:t>
      </w:r>
    </w:p>
    <w:p w14:paraId="0BEC88BD" w14:textId="170312DF" w:rsidR="00E736FE" w:rsidRPr="00E736FE" w:rsidRDefault="00E736FE" w:rsidP="00E736FE">
      <w:pPr>
        <w:rPr>
          <w:lang w:val="el-GR"/>
        </w:rPr>
      </w:pPr>
      <w:r w:rsidRPr="00E736FE">
        <w:rPr>
          <w:lang w:val="el-GR"/>
        </w:rPr>
        <w:t>Ο ανάδοχος στο πλαίσιο των υπηρεσιών ανάπτυξης των Νέων Συστημάτων, θα πρέπει να προσφέρει κατ’ ελάχιστο τις ακόλουθες υπηρεσίες:</w:t>
      </w:r>
      <w:r w:rsidRPr="00E736FE">
        <w:rPr>
          <w:lang w:val="en-US"/>
        </w:rPr>
        <w:t> </w:t>
      </w:r>
    </w:p>
    <w:p w14:paraId="0C466D77" w14:textId="77777777" w:rsidR="00E736FE" w:rsidRPr="000E0A2D" w:rsidRDefault="00E736FE" w:rsidP="006D2C7C">
      <w:pPr>
        <w:numPr>
          <w:ilvl w:val="0"/>
          <w:numId w:val="172"/>
        </w:numPr>
        <w:rPr>
          <w:lang w:val="el-GR"/>
        </w:rPr>
      </w:pPr>
      <w:r w:rsidRPr="000E0A2D">
        <w:rPr>
          <w:lang w:val="el-GR"/>
        </w:rPr>
        <w:t xml:space="preserve">Δημιουργία του περιβάλλοντος ανάπτυξης και τις υποδομές </w:t>
      </w:r>
      <w:r w:rsidRPr="000E0A2D">
        <w:rPr>
          <w:lang w:val="en-US"/>
        </w:rPr>
        <w:t>test</w:t>
      </w:r>
      <w:r w:rsidRPr="000E0A2D">
        <w:rPr>
          <w:lang w:val="el-GR"/>
        </w:rPr>
        <w:t xml:space="preserve"> – </w:t>
      </w:r>
      <w:r w:rsidRPr="000E0A2D">
        <w:rPr>
          <w:lang w:val="en-US"/>
        </w:rPr>
        <w:t>staging</w:t>
      </w:r>
      <w:r w:rsidRPr="000E0A2D">
        <w:rPr>
          <w:lang w:val="el-GR"/>
        </w:rPr>
        <w:t xml:space="preserve"> (σε </w:t>
      </w:r>
      <w:r w:rsidRPr="000E0A2D">
        <w:rPr>
          <w:lang w:val="en-US"/>
        </w:rPr>
        <w:t>Vm</w:t>
      </w:r>
      <w:r w:rsidRPr="000E0A2D">
        <w:rPr>
          <w:lang w:val="el-GR"/>
        </w:rPr>
        <w:t>’</w:t>
      </w:r>
      <w:r w:rsidRPr="000E0A2D">
        <w:rPr>
          <w:lang w:val="en-US"/>
        </w:rPr>
        <w:t>s</w:t>
      </w:r>
      <w:r w:rsidRPr="000E0A2D">
        <w:rPr>
          <w:lang w:val="el-GR"/>
        </w:rPr>
        <w:t xml:space="preserve"> ή </w:t>
      </w:r>
      <w:r w:rsidRPr="000E0A2D">
        <w:rPr>
          <w:lang w:val="en-US"/>
        </w:rPr>
        <w:t>containers</w:t>
      </w:r>
      <w:r w:rsidRPr="000E0A2D">
        <w:rPr>
          <w:lang w:val="el-GR"/>
        </w:rPr>
        <w:t>)</w:t>
      </w:r>
      <w:r w:rsidRPr="000E0A2D">
        <w:rPr>
          <w:lang w:val="en-US"/>
        </w:rPr>
        <w:t> </w:t>
      </w:r>
    </w:p>
    <w:p w14:paraId="04E2278E" w14:textId="77777777" w:rsidR="00E736FE" w:rsidRPr="000E0A2D" w:rsidRDefault="00E736FE" w:rsidP="006D2C7C">
      <w:pPr>
        <w:numPr>
          <w:ilvl w:val="0"/>
          <w:numId w:val="173"/>
        </w:numPr>
        <w:rPr>
          <w:lang w:val="el-GR"/>
        </w:rPr>
      </w:pPr>
      <w:r w:rsidRPr="000E0A2D">
        <w:rPr>
          <w:lang w:val="el-GR"/>
        </w:rPr>
        <w:t>Την εγκατάσταση στο περιβάλλον δοκιμών των απαραίτητων υποδομών (</w:t>
      </w:r>
      <w:r w:rsidRPr="000E0A2D">
        <w:rPr>
          <w:lang w:val="en-US"/>
        </w:rPr>
        <w:t>application</w:t>
      </w:r>
      <w:r w:rsidRPr="000E0A2D">
        <w:rPr>
          <w:lang w:val="el-GR"/>
        </w:rPr>
        <w:t xml:space="preserve"> </w:t>
      </w:r>
      <w:r w:rsidRPr="000E0A2D">
        <w:rPr>
          <w:lang w:val="en-US"/>
        </w:rPr>
        <w:t>servers</w:t>
      </w:r>
      <w:r w:rsidRPr="000E0A2D">
        <w:rPr>
          <w:lang w:val="el-GR"/>
        </w:rPr>
        <w:t xml:space="preserve">, </w:t>
      </w:r>
      <w:r w:rsidRPr="000E0A2D">
        <w:rPr>
          <w:lang w:val="en-US"/>
        </w:rPr>
        <w:t>databases</w:t>
      </w:r>
      <w:r w:rsidRPr="000E0A2D">
        <w:rPr>
          <w:lang w:val="el-GR"/>
        </w:rPr>
        <w:t>, λειτουργικά συστήματα) </w:t>
      </w:r>
      <w:r w:rsidRPr="000E0A2D">
        <w:rPr>
          <w:lang w:val="en-US"/>
        </w:rPr>
        <w:t> </w:t>
      </w:r>
    </w:p>
    <w:p w14:paraId="73142456" w14:textId="77777777" w:rsidR="00E736FE" w:rsidRPr="000E0A2D" w:rsidRDefault="00E736FE" w:rsidP="006D2C7C">
      <w:pPr>
        <w:numPr>
          <w:ilvl w:val="0"/>
          <w:numId w:val="174"/>
        </w:numPr>
        <w:rPr>
          <w:lang w:val="el-GR"/>
        </w:rPr>
      </w:pPr>
      <w:r w:rsidRPr="000E0A2D">
        <w:rPr>
          <w:lang w:val="el-GR"/>
        </w:rPr>
        <w:t xml:space="preserve">Την εγκατάσταση και χρήση αποθετηρίου κώδικα </w:t>
      </w:r>
      <w:r w:rsidRPr="000E0A2D">
        <w:rPr>
          <w:lang w:val="en-US"/>
        </w:rPr>
        <w:t>GITLAB</w:t>
      </w:r>
      <w:r w:rsidRPr="000E0A2D">
        <w:rPr>
          <w:lang w:val="el-GR"/>
        </w:rPr>
        <w:t xml:space="preserve"> </w:t>
      </w:r>
      <w:r w:rsidRPr="000E0A2D">
        <w:rPr>
          <w:lang w:val="en-US"/>
        </w:rPr>
        <w:t>CE </w:t>
      </w:r>
    </w:p>
    <w:p w14:paraId="66C2E875" w14:textId="77777777" w:rsidR="00E736FE" w:rsidRPr="000E0A2D" w:rsidRDefault="00E736FE" w:rsidP="006D2C7C">
      <w:pPr>
        <w:numPr>
          <w:ilvl w:val="0"/>
          <w:numId w:val="175"/>
        </w:numPr>
        <w:rPr>
          <w:lang w:val="el-GR"/>
        </w:rPr>
      </w:pPr>
      <w:r w:rsidRPr="000E0A2D">
        <w:rPr>
          <w:lang w:val="el-GR"/>
        </w:rPr>
        <w:t>Την αποτύπωση με σχεδιαγράμματα (</w:t>
      </w:r>
      <w:r w:rsidRPr="000E0A2D">
        <w:rPr>
          <w:lang w:val="en-US"/>
        </w:rPr>
        <w:t>UML</w:t>
      </w:r>
      <w:r w:rsidRPr="000E0A2D">
        <w:rPr>
          <w:lang w:val="el-GR"/>
        </w:rPr>
        <w:t>, άλλο σχετικό) των αλλαγών στα σημεία που θα γίνουν τροποποιήσεις / αναβαθμίσεις και την ένταξη τους στην συνολική αρχιτεκτονική.</w:t>
      </w:r>
      <w:r w:rsidRPr="000E0A2D">
        <w:rPr>
          <w:lang w:val="en-US"/>
        </w:rPr>
        <w:t> </w:t>
      </w:r>
    </w:p>
    <w:p w14:paraId="5E5CBC06" w14:textId="77777777" w:rsidR="00E736FE" w:rsidRPr="000E0A2D" w:rsidRDefault="00E736FE" w:rsidP="006D2C7C">
      <w:pPr>
        <w:numPr>
          <w:ilvl w:val="0"/>
          <w:numId w:val="176"/>
        </w:numPr>
        <w:rPr>
          <w:lang w:val="el-GR"/>
        </w:rPr>
      </w:pPr>
      <w:r w:rsidRPr="000E0A2D">
        <w:rPr>
          <w:lang w:val="el-GR"/>
        </w:rPr>
        <w:t xml:space="preserve">Την καταγραφή των σεναρίων δοκιμών, αλλά και των </w:t>
      </w:r>
      <w:r w:rsidRPr="000E0A2D">
        <w:rPr>
          <w:lang w:val="en-US"/>
        </w:rPr>
        <w:t>regression</w:t>
      </w:r>
      <w:r w:rsidRPr="000E0A2D">
        <w:rPr>
          <w:lang w:val="el-GR"/>
        </w:rPr>
        <w:t xml:space="preserve"> </w:t>
      </w:r>
      <w:r w:rsidRPr="000E0A2D">
        <w:rPr>
          <w:lang w:val="en-US"/>
        </w:rPr>
        <w:t>tests</w:t>
      </w:r>
      <w:r w:rsidRPr="000E0A2D">
        <w:rPr>
          <w:lang w:val="el-GR"/>
        </w:rPr>
        <w:t xml:space="preserve"> για την επιβεβαίωση καλής λειτουργίας του συστήματος.</w:t>
      </w:r>
      <w:r w:rsidRPr="000E0A2D">
        <w:rPr>
          <w:lang w:val="en-US"/>
        </w:rPr>
        <w:t> </w:t>
      </w:r>
    </w:p>
    <w:p w14:paraId="26A6251F" w14:textId="77777777" w:rsidR="00E736FE" w:rsidRPr="000E0A2D" w:rsidRDefault="00E736FE" w:rsidP="006D2C7C">
      <w:pPr>
        <w:numPr>
          <w:ilvl w:val="0"/>
          <w:numId w:val="177"/>
        </w:numPr>
        <w:rPr>
          <w:lang w:val="el-GR"/>
        </w:rPr>
      </w:pPr>
      <w:r w:rsidRPr="000E0A2D">
        <w:rPr>
          <w:lang w:val="el-GR"/>
        </w:rPr>
        <w:t xml:space="preserve">Την χρήση </w:t>
      </w:r>
      <w:r w:rsidRPr="000E0A2D">
        <w:rPr>
          <w:lang w:val="en-US"/>
        </w:rPr>
        <w:t>Rest</w:t>
      </w:r>
      <w:r w:rsidRPr="000E0A2D">
        <w:rPr>
          <w:lang w:val="el-GR"/>
        </w:rPr>
        <w:t xml:space="preserve"> </w:t>
      </w:r>
      <w:r w:rsidRPr="000E0A2D">
        <w:rPr>
          <w:lang w:val="en-US"/>
        </w:rPr>
        <w:t>APIs</w:t>
      </w:r>
      <w:r w:rsidRPr="000E0A2D">
        <w:rPr>
          <w:lang w:val="el-GR"/>
        </w:rPr>
        <w:t xml:space="preserve"> που θα αναπτύξει</w:t>
      </w:r>
      <w:r w:rsidRPr="000E0A2D">
        <w:rPr>
          <w:lang w:val="en-US"/>
        </w:rPr>
        <w:t> </w:t>
      </w:r>
    </w:p>
    <w:p w14:paraId="23F33F2C" w14:textId="77777777" w:rsidR="00E736FE" w:rsidRPr="000E0A2D" w:rsidRDefault="00E736FE" w:rsidP="006D2C7C">
      <w:pPr>
        <w:numPr>
          <w:ilvl w:val="0"/>
          <w:numId w:val="178"/>
        </w:numPr>
        <w:rPr>
          <w:lang w:val="el-GR"/>
        </w:rPr>
      </w:pPr>
      <w:r w:rsidRPr="000E0A2D">
        <w:rPr>
          <w:lang w:val="el-GR"/>
        </w:rPr>
        <w:t xml:space="preserve">Την εφαρμογή μοντέλων </w:t>
      </w:r>
      <w:r w:rsidRPr="000E0A2D">
        <w:rPr>
          <w:lang w:val="en-US"/>
        </w:rPr>
        <w:t>DevOPS</w:t>
      </w:r>
      <w:r w:rsidRPr="000E0A2D">
        <w:rPr>
          <w:lang w:val="el-GR"/>
        </w:rPr>
        <w:t xml:space="preserve"> και </w:t>
      </w:r>
      <w:r w:rsidRPr="000E0A2D">
        <w:rPr>
          <w:lang w:val="en-US"/>
        </w:rPr>
        <w:t>CI</w:t>
      </w:r>
      <w:r w:rsidRPr="000E0A2D">
        <w:rPr>
          <w:lang w:val="el-GR"/>
        </w:rPr>
        <w:t>/</w:t>
      </w:r>
      <w:r w:rsidRPr="000E0A2D">
        <w:rPr>
          <w:lang w:val="en-US"/>
        </w:rPr>
        <w:t>CD</w:t>
      </w:r>
      <w:r w:rsidRPr="000E0A2D">
        <w:rPr>
          <w:lang w:val="el-GR"/>
        </w:rPr>
        <w:t> </w:t>
      </w:r>
      <w:r w:rsidRPr="000E0A2D">
        <w:rPr>
          <w:lang w:val="en-US"/>
        </w:rPr>
        <w:t> </w:t>
      </w:r>
    </w:p>
    <w:p w14:paraId="45CB53A0" w14:textId="77777777" w:rsidR="00E736FE" w:rsidRPr="000E0A2D" w:rsidRDefault="00E736FE" w:rsidP="006D2C7C">
      <w:pPr>
        <w:numPr>
          <w:ilvl w:val="0"/>
          <w:numId w:val="179"/>
        </w:numPr>
        <w:rPr>
          <w:lang w:val="el-GR"/>
        </w:rPr>
      </w:pPr>
      <w:r w:rsidRPr="000E0A2D">
        <w:rPr>
          <w:lang w:val="el-GR"/>
        </w:rPr>
        <w:t xml:space="preserve">Την ένταξη των </w:t>
      </w:r>
      <w:r w:rsidRPr="000E0A2D">
        <w:rPr>
          <w:lang w:val="en-US"/>
        </w:rPr>
        <w:t>APIs</w:t>
      </w:r>
      <w:r w:rsidRPr="000E0A2D">
        <w:rPr>
          <w:lang w:val="el-GR"/>
        </w:rPr>
        <w:t xml:space="preserve"> σε λειτουργία μέσα από </w:t>
      </w:r>
      <w:r w:rsidRPr="000E0A2D">
        <w:rPr>
          <w:lang w:val="en-US"/>
        </w:rPr>
        <w:t>API</w:t>
      </w:r>
      <w:r w:rsidRPr="000E0A2D">
        <w:rPr>
          <w:lang w:val="el-GR"/>
        </w:rPr>
        <w:t xml:space="preserve"> </w:t>
      </w:r>
      <w:r w:rsidRPr="000E0A2D">
        <w:rPr>
          <w:lang w:val="en-US"/>
        </w:rPr>
        <w:t>Gateway </w:t>
      </w:r>
    </w:p>
    <w:p w14:paraId="44204F4B" w14:textId="0E7DF907" w:rsidR="00E736FE" w:rsidRPr="00F17492" w:rsidRDefault="00E736FE" w:rsidP="00E736FE">
      <w:pPr>
        <w:rPr>
          <w:lang w:val="el-GR"/>
        </w:rPr>
      </w:pPr>
      <w:r w:rsidRPr="00E736FE">
        <w:rPr>
          <w:lang w:val="el-GR"/>
        </w:rPr>
        <w:t> </w:t>
      </w:r>
      <w:r w:rsidRPr="00E736FE">
        <w:rPr>
          <w:lang w:val="en-US"/>
        </w:rPr>
        <w:t> </w:t>
      </w:r>
    </w:p>
    <w:p w14:paraId="268EB87B" w14:textId="4F442B22" w:rsidR="00E736FE" w:rsidRPr="00E736FE" w:rsidRDefault="00E736FE" w:rsidP="006D2C7C">
      <w:pPr>
        <w:pStyle w:val="Heading3"/>
        <w:numPr>
          <w:ilvl w:val="3"/>
          <w:numId w:val="75"/>
        </w:numPr>
        <w:rPr>
          <w:lang w:val="el-GR"/>
        </w:rPr>
      </w:pPr>
      <w:bookmarkStart w:id="523" w:name="_Toc196736015"/>
      <w:r w:rsidRPr="00E736FE">
        <w:rPr>
          <w:lang w:val="el-GR"/>
        </w:rPr>
        <w:lastRenderedPageBreak/>
        <w:t>Υπηρεσίες Εγκατάστασης και Διαχείρισης Υποδομών και Πόρων Φιλοξενίας</w:t>
      </w:r>
      <w:bookmarkEnd w:id="523"/>
      <w:r w:rsidRPr="00E736FE">
        <w:rPr>
          <w:lang w:val="el-GR"/>
        </w:rPr>
        <w:t> </w:t>
      </w:r>
    </w:p>
    <w:p w14:paraId="4C47FE0E" w14:textId="7C616C02" w:rsidR="00E736FE" w:rsidRPr="00E736FE" w:rsidRDefault="00E736FE" w:rsidP="00E736FE">
      <w:pPr>
        <w:rPr>
          <w:lang w:val="el-GR"/>
        </w:rPr>
      </w:pPr>
      <w:r w:rsidRPr="00E736FE">
        <w:rPr>
          <w:lang w:val="el-GR"/>
        </w:rPr>
        <w:t xml:space="preserve">Ο Ανάδοχος είναι υπεύθυνος για την προμήθεια και την εγκατάσταση του λογισμικού που είναι απαραίτητο για τη λειτουργία </w:t>
      </w:r>
      <w:r>
        <w:rPr>
          <w:lang w:val="el-GR"/>
        </w:rPr>
        <w:t>της ηλεκτρονικής πλατφόρμας</w:t>
      </w:r>
      <w:r w:rsidRPr="00E736FE">
        <w:rPr>
          <w:lang w:val="el-GR"/>
        </w:rPr>
        <w:t>  και την αξιοποίησή του από τους χρήστες. Ειδικότερα, θα πρέπει να μεριμνήσει, ενδεικτικά, για:</w:t>
      </w:r>
      <w:r w:rsidRPr="00E736FE">
        <w:rPr>
          <w:lang w:val="en-US"/>
        </w:rPr>
        <w:t> </w:t>
      </w:r>
    </w:p>
    <w:p w14:paraId="00EA41D8" w14:textId="77777777" w:rsidR="00E736FE" w:rsidRPr="00E736FE" w:rsidRDefault="00E736FE" w:rsidP="006D2C7C">
      <w:pPr>
        <w:numPr>
          <w:ilvl w:val="0"/>
          <w:numId w:val="180"/>
        </w:numPr>
        <w:rPr>
          <w:lang w:val="el-GR"/>
        </w:rPr>
      </w:pPr>
      <w:r w:rsidRPr="00E736FE">
        <w:rPr>
          <w:lang w:val="el-GR"/>
        </w:rPr>
        <w:t>την διαστασιολόγηση των απαιτούμενων πόρων του κυβερνητικού  νέφους </w:t>
      </w:r>
      <w:r w:rsidRPr="00E736FE">
        <w:rPr>
          <w:lang w:val="en-US"/>
        </w:rPr>
        <w:t> </w:t>
      </w:r>
    </w:p>
    <w:p w14:paraId="35ECBE61" w14:textId="77777777" w:rsidR="00E736FE" w:rsidRPr="00E736FE" w:rsidRDefault="00E736FE" w:rsidP="006D2C7C">
      <w:pPr>
        <w:numPr>
          <w:ilvl w:val="0"/>
          <w:numId w:val="181"/>
        </w:numPr>
        <w:rPr>
          <w:lang w:val="el-GR"/>
        </w:rPr>
      </w:pPr>
      <w:r w:rsidRPr="00E736FE">
        <w:rPr>
          <w:lang w:val="el-GR"/>
        </w:rPr>
        <w:t>Την  παραμετροποίηση των προσφερόμενων στοιχείων της λύσης του, σύμφωνα με τις απαιτήσεις του έργου, όπως αυτές θα οριστικοποιηθούν στη μελέτη εφαρμογής</w:t>
      </w:r>
      <w:r w:rsidRPr="00E736FE">
        <w:rPr>
          <w:lang w:val="en-US"/>
        </w:rPr>
        <w:t> </w:t>
      </w:r>
    </w:p>
    <w:p w14:paraId="565070F2" w14:textId="77777777" w:rsidR="00E736FE" w:rsidRPr="00E736FE" w:rsidRDefault="00E736FE" w:rsidP="006D2C7C">
      <w:pPr>
        <w:numPr>
          <w:ilvl w:val="0"/>
          <w:numId w:val="182"/>
        </w:numPr>
        <w:rPr>
          <w:lang w:val="el-GR"/>
        </w:rPr>
      </w:pPr>
      <w:r w:rsidRPr="00E736FE">
        <w:rPr>
          <w:lang w:val="el-GR"/>
        </w:rPr>
        <w:t>την εγκατάσταση στον κεντρικό εξοπλισμό και την παραμετροποίηση του λογισμικού εφαρμογών, συστήματος, βάσεων δεδομένων και λοιπού λογισμικού στις υποδομές του κυβερνητικού νέφους (</w:t>
      </w:r>
      <w:r w:rsidRPr="00E736FE">
        <w:t>g</w:t>
      </w:r>
      <w:r w:rsidRPr="00E736FE">
        <w:rPr>
          <w:lang w:val="el-GR"/>
        </w:rPr>
        <w:t>-</w:t>
      </w:r>
      <w:r w:rsidRPr="00E736FE">
        <w:t>cloud</w:t>
      </w:r>
      <w:r w:rsidRPr="00E736FE">
        <w:rPr>
          <w:lang w:val="el-GR"/>
        </w:rPr>
        <w:t>)</w:t>
      </w:r>
      <w:r w:rsidRPr="00E736FE">
        <w:rPr>
          <w:lang w:val="en-US"/>
        </w:rPr>
        <w:t> </w:t>
      </w:r>
    </w:p>
    <w:p w14:paraId="6709D3D2" w14:textId="77777777" w:rsidR="00E736FE" w:rsidRPr="00E736FE" w:rsidRDefault="00E736FE" w:rsidP="006D2C7C">
      <w:pPr>
        <w:numPr>
          <w:ilvl w:val="0"/>
          <w:numId w:val="183"/>
        </w:numPr>
        <w:rPr>
          <w:lang w:val="en-US"/>
        </w:rPr>
      </w:pPr>
      <w:r w:rsidRPr="00E736FE">
        <w:t>τη δημιουργία λογαριασμών χρηστών</w:t>
      </w:r>
      <w:r w:rsidRPr="00E736FE">
        <w:rPr>
          <w:lang w:val="en-US"/>
        </w:rPr>
        <w:t> </w:t>
      </w:r>
    </w:p>
    <w:p w14:paraId="7F100C4E" w14:textId="77777777" w:rsidR="00E736FE" w:rsidRPr="00E736FE" w:rsidRDefault="00E736FE" w:rsidP="006D2C7C">
      <w:pPr>
        <w:numPr>
          <w:ilvl w:val="0"/>
          <w:numId w:val="184"/>
        </w:numPr>
        <w:rPr>
          <w:lang w:val="el-GR"/>
        </w:rPr>
      </w:pPr>
      <w:r w:rsidRPr="00E736FE">
        <w:rPr>
          <w:lang w:val="el-GR"/>
        </w:rPr>
        <w:t>τον έλεγχο καλής λειτουργίας του συνόλου του εξοπλισμού και λογισμικού.</w:t>
      </w:r>
      <w:r w:rsidRPr="00E736FE">
        <w:rPr>
          <w:lang w:val="en-US"/>
        </w:rPr>
        <w:t> </w:t>
      </w:r>
    </w:p>
    <w:p w14:paraId="25B5178E" w14:textId="77777777" w:rsidR="00E736FE" w:rsidRPr="00E736FE" w:rsidRDefault="00E736FE" w:rsidP="006D2C7C">
      <w:pPr>
        <w:numPr>
          <w:ilvl w:val="0"/>
          <w:numId w:val="185"/>
        </w:numPr>
        <w:rPr>
          <w:lang w:val="el-GR"/>
        </w:rPr>
      </w:pPr>
      <w:r w:rsidRPr="00E736FE">
        <w:rPr>
          <w:lang w:val="el-GR"/>
        </w:rPr>
        <w:t>την παροχή υπηρεσιών διαχείρισης των πόρων φιλοξενίας του συστήματος για όλο το διάστημα από την εγκατάσταση  ως και την λήξη  της περιόδου εγγύησης ή και  συντήρησης εφόσον υπογραφεί συμβόλαιο συντήρησης.</w:t>
      </w:r>
      <w:r w:rsidRPr="00E736FE">
        <w:rPr>
          <w:lang w:val="en-US"/>
        </w:rPr>
        <w:t> </w:t>
      </w:r>
    </w:p>
    <w:p w14:paraId="2F5568F2" w14:textId="77777777" w:rsidR="00E736FE" w:rsidRPr="00E736FE" w:rsidRDefault="00E736FE" w:rsidP="00E736FE">
      <w:pPr>
        <w:rPr>
          <w:lang w:val="el-GR"/>
        </w:rPr>
      </w:pPr>
      <w:r w:rsidRPr="00E736FE">
        <w:rPr>
          <w:lang w:val="en-US"/>
        </w:rPr>
        <w:t> </w:t>
      </w:r>
    </w:p>
    <w:p w14:paraId="7AA7D4E4" w14:textId="23807B0C" w:rsidR="00E736FE" w:rsidRPr="00E736FE" w:rsidRDefault="00E736FE" w:rsidP="006D2C7C">
      <w:pPr>
        <w:pStyle w:val="Heading3"/>
        <w:numPr>
          <w:ilvl w:val="3"/>
          <w:numId w:val="75"/>
        </w:numPr>
        <w:rPr>
          <w:lang w:val="el-GR"/>
        </w:rPr>
      </w:pPr>
      <w:bookmarkStart w:id="524" w:name="_Toc196736016"/>
      <w:r w:rsidRPr="00E736FE">
        <w:rPr>
          <w:lang w:val="el-GR"/>
        </w:rPr>
        <w:t xml:space="preserve">Υπηρεσίες </w:t>
      </w:r>
      <w:r w:rsidR="00F23E19">
        <w:rPr>
          <w:lang w:val="el-GR"/>
        </w:rPr>
        <w:t>Παραγωγικής</w:t>
      </w:r>
      <w:r w:rsidRPr="00E736FE">
        <w:rPr>
          <w:lang w:val="el-GR"/>
        </w:rPr>
        <w:t xml:space="preserve"> Λειτουργίας</w:t>
      </w:r>
      <w:bookmarkEnd w:id="524"/>
      <w:r w:rsidRPr="00E736FE">
        <w:rPr>
          <w:lang w:val="el-GR"/>
        </w:rPr>
        <w:t> </w:t>
      </w:r>
    </w:p>
    <w:p w14:paraId="139F2BE3" w14:textId="4863808C" w:rsidR="00E736FE" w:rsidRPr="000E0A2D" w:rsidRDefault="00E736FE" w:rsidP="00E736FE">
      <w:pPr>
        <w:rPr>
          <w:lang w:val="el-GR"/>
        </w:rPr>
      </w:pPr>
      <w:r w:rsidRPr="000E0A2D">
        <w:rPr>
          <w:lang w:val="el-GR"/>
        </w:rPr>
        <w:t xml:space="preserve">Οι Υπηρεσίες </w:t>
      </w:r>
      <w:r w:rsidR="00F23E19">
        <w:rPr>
          <w:lang w:val="el-GR"/>
        </w:rPr>
        <w:t xml:space="preserve">Παραγωγικής </w:t>
      </w:r>
      <w:r w:rsidRPr="000E0A2D">
        <w:rPr>
          <w:lang w:val="el-GR"/>
        </w:rPr>
        <w:t xml:space="preserve">Λειτουργίας </w:t>
      </w:r>
      <w:r w:rsidR="00F23E19">
        <w:rPr>
          <w:lang w:val="el-GR"/>
        </w:rPr>
        <w:t xml:space="preserve">περιλαμβάνουν τις παρακάτω υπηρεσίες </w:t>
      </w:r>
      <w:r w:rsidRPr="000E0A2D">
        <w:rPr>
          <w:lang w:val="el-GR"/>
        </w:rPr>
        <w:t>:</w:t>
      </w:r>
      <w:r w:rsidRPr="000E0A2D">
        <w:rPr>
          <w:lang w:val="en-US"/>
        </w:rPr>
        <w:t> </w:t>
      </w:r>
    </w:p>
    <w:p w14:paraId="431EE702" w14:textId="0051A1DA" w:rsidR="00E736FE" w:rsidRPr="000E0A2D" w:rsidRDefault="00E736FE" w:rsidP="00E736FE">
      <w:pPr>
        <w:rPr>
          <w:lang w:val="el-GR"/>
        </w:rPr>
      </w:pPr>
      <w:r w:rsidRPr="000E0A2D">
        <w:rPr>
          <w:lang w:val="el-GR"/>
        </w:rPr>
        <w:t>•</w:t>
      </w:r>
      <w:r w:rsidRPr="000E0A2D">
        <w:rPr>
          <w:lang w:val="el-GR"/>
        </w:rPr>
        <w:tab/>
        <w:t>την έγκαιρη &amp; έγκυρη διαπίστωση (τυχόν) αποκλίσεων / δυσλειτουργιών τεχνικής ή επιχειρησιακής φύσεως σε συνθήκες πραγματικής λειτουργίας,</w:t>
      </w:r>
      <w:r w:rsidRPr="000E0A2D">
        <w:rPr>
          <w:lang w:val="en-US"/>
        </w:rPr>
        <w:t> </w:t>
      </w:r>
    </w:p>
    <w:p w14:paraId="0F5132A7" w14:textId="29E4134B" w:rsidR="00E736FE" w:rsidRPr="000E0A2D" w:rsidRDefault="00E736FE" w:rsidP="00E736FE">
      <w:pPr>
        <w:rPr>
          <w:lang w:val="el-GR"/>
        </w:rPr>
      </w:pPr>
      <w:r w:rsidRPr="000E0A2D">
        <w:rPr>
          <w:lang w:val="el-GR"/>
        </w:rPr>
        <w:t>•</w:t>
      </w:r>
      <w:r w:rsidRPr="000E0A2D">
        <w:rPr>
          <w:lang w:val="el-GR"/>
        </w:rPr>
        <w:tab/>
      </w:r>
      <w:r w:rsidR="00F23E19">
        <w:rPr>
          <w:lang w:val="el-GR"/>
        </w:rPr>
        <w:t xml:space="preserve">την </w:t>
      </w:r>
      <w:r w:rsidRPr="000E0A2D">
        <w:rPr>
          <w:lang w:val="el-GR"/>
        </w:rPr>
        <w:t>Επίλυση προβλημάτων,</w:t>
      </w:r>
      <w:r w:rsidRPr="000E0A2D">
        <w:rPr>
          <w:lang w:val="en-US"/>
        </w:rPr>
        <w:t> </w:t>
      </w:r>
    </w:p>
    <w:p w14:paraId="3910E93D" w14:textId="375AA67C" w:rsidR="00E736FE" w:rsidRPr="000E0A2D" w:rsidRDefault="00E736FE" w:rsidP="00E736FE">
      <w:pPr>
        <w:rPr>
          <w:lang w:val="el-GR"/>
        </w:rPr>
      </w:pPr>
      <w:r w:rsidRPr="000E0A2D">
        <w:rPr>
          <w:lang w:val="el-GR"/>
        </w:rPr>
        <w:t>•</w:t>
      </w:r>
      <w:r w:rsidRPr="000E0A2D">
        <w:rPr>
          <w:lang w:val="el-GR"/>
        </w:rPr>
        <w:tab/>
      </w:r>
      <w:r w:rsidR="00F23E19">
        <w:rPr>
          <w:lang w:val="el-GR"/>
        </w:rPr>
        <w:t xml:space="preserve">τη </w:t>
      </w:r>
      <w:r w:rsidRPr="000E0A2D">
        <w:rPr>
          <w:lang w:val="el-GR"/>
        </w:rPr>
        <w:t>Διόρθωση / Διαχείριση λαθών,</w:t>
      </w:r>
      <w:r w:rsidRPr="000E0A2D">
        <w:rPr>
          <w:lang w:val="en-US"/>
        </w:rPr>
        <w:t> </w:t>
      </w:r>
    </w:p>
    <w:p w14:paraId="58D0A851" w14:textId="75CD9AE3" w:rsidR="00E736FE" w:rsidRPr="000E0A2D" w:rsidRDefault="00E736FE" w:rsidP="00E736FE">
      <w:pPr>
        <w:rPr>
          <w:lang w:val="el-GR"/>
        </w:rPr>
      </w:pPr>
      <w:r w:rsidRPr="000E0A2D">
        <w:rPr>
          <w:lang w:val="el-GR"/>
        </w:rPr>
        <w:t>•</w:t>
      </w:r>
      <w:r w:rsidRPr="000E0A2D">
        <w:rPr>
          <w:lang w:val="el-GR"/>
        </w:rPr>
        <w:tab/>
      </w:r>
      <w:r w:rsidR="00F23E19">
        <w:rPr>
          <w:lang w:val="el-GR"/>
        </w:rPr>
        <w:t xml:space="preserve">την </w:t>
      </w:r>
      <w:r w:rsidRPr="000E0A2D">
        <w:rPr>
          <w:lang w:val="el-GR"/>
        </w:rPr>
        <w:t>Υποστήριξη διαχειριστών (administrators) από απόσταση αλλά και με φυσική παρουσία στελεχών του Αναδόχου (συλλογή παρατηρήσεων από τους διαχειριστές (administrators), υποστήριξη στο χειρισμό και λειτουργία των υπολογιστών, εφαρμογών, κλπ.),</w:t>
      </w:r>
      <w:r w:rsidRPr="000E0A2D">
        <w:rPr>
          <w:lang w:val="en-US"/>
        </w:rPr>
        <w:t> </w:t>
      </w:r>
    </w:p>
    <w:p w14:paraId="57D61F7D" w14:textId="0D115CEF" w:rsidR="00E736FE" w:rsidRPr="000E0A2D" w:rsidRDefault="00E736FE" w:rsidP="00E736FE">
      <w:pPr>
        <w:rPr>
          <w:lang w:val="el-GR"/>
        </w:rPr>
      </w:pPr>
      <w:r w:rsidRPr="000E0A2D">
        <w:rPr>
          <w:lang w:val="el-GR"/>
        </w:rPr>
        <w:t>•</w:t>
      </w:r>
      <w:r w:rsidRPr="000E0A2D">
        <w:rPr>
          <w:lang w:val="el-GR"/>
        </w:rPr>
        <w:tab/>
      </w:r>
      <w:r w:rsidR="00F23E19">
        <w:rPr>
          <w:lang w:val="el-GR"/>
        </w:rPr>
        <w:t xml:space="preserve">την </w:t>
      </w:r>
      <w:r w:rsidRPr="000E0A2D">
        <w:rPr>
          <w:lang w:val="el-GR"/>
        </w:rPr>
        <w:t>Επικαιροποίηση (update) τεκμηρίωσης.</w:t>
      </w:r>
      <w:r w:rsidRPr="000E0A2D">
        <w:rPr>
          <w:lang w:val="en-US"/>
        </w:rPr>
        <w:t> </w:t>
      </w:r>
    </w:p>
    <w:p w14:paraId="4C82E61C" w14:textId="4AF02913" w:rsidR="00E736FE" w:rsidRPr="00F16034" w:rsidRDefault="00E736FE" w:rsidP="00E736FE">
      <w:pPr>
        <w:rPr>
          <w:lang w:val="el-GR"/>
        </w:rPr>
      </w:pPr>
      <w:r w:rsidRPr="000E0A2D">
        <w:rPr>
          <w:lang w:val="el-GR"/>
        </w:rPr>
        <w:t>•</w:t>
      </w:r>
      <w:r w:rsidRPr="000E0A2D">
        <w:rPr>
          <w:lang w:val="el-GR"/>
        </w:rPr>
        <w:tab/>
      </w:r>
      <w:r w:rsidR="00F23E19">
        <w:rPr>
          <w:lang w:val="el-GR"/>
        </w:rPr>
        <w:t>την π</w:t>
      </w:r>
      <w:r w:rsidRPr="000E0A2D">
        <w:rPr>
          <w:lang w:val="el-GR"/>
        </w:rPr>
        <w:t xml:space="preserve">αροχή υπηρεσιών τεχνικής υποστήριξης on-site ή από απόσταση μέσω εξουσιοδοτημένης πρόσβασης, κατά το διάστημα της περιόδου εκπαίδευσης και πιλοτικής και δοκιμαστικής παραγωγικής λειτουργίας προκειμένου να μεταφέρει την απαραίτητη τεχνογνωσία χρήσης του συστήματος στα </w:t>
      </w:r>
      <w:r w:rsidRPr="00F16034">
        <w:rPr>
          <w:lang w:val="el-GR"/>
        </w:rPr>
        <w:t>στελέχη του φορέα. Σε περίπτωση ισχύος ειδικών μέτρων λόγω πανδημίας η υποστήριξη θα παρέχεται από απόσταση με τη χρήση συστήματος conference στο οποίο τα στελέχη του Αναδόχου που θα διατεθούν για το σκοπό αυτό, θα είναι συνδεδεμένα σε όλη τη διάρκεια της εργασίας τους και θα έχουν μικρόφωνο και κάμερα.</w:t>
      </w:r>
      <w:r w:rsidRPr="00F16034">
        <w:rPr>
          <w:lang w:val="en-US"/>
        </w:rPr>
        <w:t> </w:t>
      </w:r>
    </w:p>
    <w:p w14:paraId="7C2CD545" w14:textId="0AF55983" w:rsidR="00E736FE" w:rsidRPr="00E736FE" w:rsidRDefault="00E736FE" w:rsidP="00E736FE">
      <w:pPr>
        <w:rPr>
          <w:lang w:val="el-GR"/>
        </w:rPr>
      </w:pPr>
    </w:p>
    <w:p w14:paraId="5EFEAFE0" w14:textId="0407FA47" w:rsidR="00E736FE" w:rsidRPr="00E736FE" w:rsidRDefault="00E736FE" w:rsidP="006D2C7C">
      <w:pPr>
        <w:pStyle w:val="Heading3"/>
        <w:numPr>
          <w:ilvl w:val="3"/>
          <w:numId w:val="75"/>
        </w:numPr>
        <w:rPr>
          <w:lang w:val="el-GR"/>
        </w:rPr>
      </w:pPr>
      <w:bookmarkStart w:id="525" w:name="_Toc196736017"/>
      <w:r w:rsidRPr="00E736FE">
        <w:rPr>
          <w:lang w:val="el-GR"/>
        </w:rPr>
        <w:t>Υπηρεσίες Ολοκλήρωσης Συστημάτων</w:t>
      </w:r>
      <w:bookmarkEnd w:id="525"/>
      <w:r w:rsidRPr="00E736FE">
        <w:rPr>
          <w:lang w:val="el-GR"/>
        </w:rPr>
        <w:t> </w:t>
      </w:r>
    </w:p>
    <w:p w14:paraId="6BAE0F4C" w14:textId="77777777" w:rsidR="00E736FE" w:rsidRPr="00E736FE" w:rsidRDefault="00E736FE" w:rsidP="00E736FE">
      <w:pPr>
        <w:rPr>
          <w:lang w:val="el-GR"/>
        </w:rPr>
      </w:pPr>
      <w:r w:rsidRPr="00E736FE">
        <w:rPr>
          <w:lang w:val="el-GR"/>
        </w:rPr>
        <w:t xml:space="preserve">Η κρισιμότητα των υπηρεσιών ολοκλήρωσης των συστημάτων (κατανάλωση υπηρεσιών από εξωτερικά συστήματα, εσωτερικές υπηρεσίες, διάθεση </w:t>
      </w:r>
      <w:r w:rsidRPr="00E736FE">
        <w:rPr>
          <w:lang w:val="en-US"/>
        </w:rPr>
        <w:t>APIs</w:t>
      </w:r>
      <w:r w:rsidRPr="00E736FE">
        <w:rPr>
          <w:lang w:val="el-GR"/>
        </w:rPr>
        <w:t xml:space="preserve"> σε εξωτερικά συστήματα, χρήση υπηρεσιών του </w:t>
      </w:r>
      <w:r w:rsidRPr="00E736FE">
        <w:rPr>
          <w:lang w:val="en-US"/>
        </w:rPr>
        <w:t>GOV</w:t>
      </w:r>
      <w:r w:rsidRPr="00E736FE">
        <w:rPr>
          <w:lang w:val="el-GR"/>
        </w:rPr>
        <w:t>.</w:t>
      </w:r>
      <w:r w:rsidRPr="00E736FE">
        <w:rPr>
          <w:lang w:val="en-US"/>
        </w:rPr>
        <w:t>GR</w:t>
      </w:r>
      <w:r w:rsidRPr="00E736FE">
        <w:rPr>
          <w:lang w:val="el-GR"/>
        </w:rPr>
        <w:t xml:space="preserve"> ή της ΓΓΠΣΔΔ) είναι προφανής από τις απαιτήσεις της διακήρυξης.  Στο κεφάλαιο της διαλειτουργικότητας, περιγράφονται οι βασικές απαιτήσεις σε ποιο τεχνικό επίπεδο.</w:t>
      </w:r>
      <w:r w:rsidRPr="00E736FE">
        <w:rPr>
          <w:lang w:val="en-US"/>
        </w:rPr>
        <w:t> </w:t>
      </w:r>
    </w:p>
    <w:p w14:paraId="0F8DB82B" w14:textId="77777777" w:rsidR="00E736FE" w:rsidRPr="00F16034" w:rsidRDefault="00E736FE" w:rsidP="00E736FE">
      <w:pPr>
        <w:rPr>
          <w:lang w:val="el-GR"/>
        </w:rPr>
      </w:pPr>
      <w:r w:rsidRPr="00F16034">
        <w:rPr>
          <w:lang w:val="el-GR"/>
        </w:rPr>
        <w:t>Ο ανάδοχος στο πλαίσιο των υπηρεσιών ολοκλήρωσης, θα πρέπει να παρέχει κατ’ ελάχιστο :</w:t>
      </w:r>
      <w:r w:rsidRPr="00F16034">
        <w:rPr>
          <w:lang w:val="en-US"/>
        </w:rPr>
        <w:t> </w:t>
      </w:r>
    </w:p>
    <w:p w14:paraId="4ADF1047" w14:textId="77777777" w:rsidR="00E736FE" w:rsidRPr="00F16034" w:rsidRDefault="00E736FE" w:rsidP="006D2C7C">
      <w:pPr>
        <w:numPr>
          <w:ilvl w:val="0"/>
          <w:numId w:val="186"/>
        </w:numPr>
        <w:rPr>
          <w:lang w:val="el-GR"/>
        </w:rPr>
      </w:pPr>
      <w:r w:rsidRPr="00F16034">
        <w:rPr>
          <w:lang w:val="el-GR"/>
        </w:rPr>
        <w:lastRenderedPageBreak/>
        <w:t xml:space="preserve">Την ένταξη όλων των </w:t>
      </w:r>
      <w:r w:rsidRPr="00F16034">
        <w:rPr>
          <w:lang w:val="en-US"/>
        </w:rPr>
        <w:t>APIs</w:t>
      </w:r>
      <w:r w:rsidRPr="00F16034">
        <w:rPr>
          <w:lang w:val="el-GR"/>
        </w:rPr>
        <w:t xml:space="preserve"> και υπηρεσιών διαλειτουργικότητας σε </w:t>
      </w:r>
      <w:r w:rsidRPr="00F16034">
        <w:rPr>
          <w:lang w:val="en-US"/>
        </w:rPr>
        <w:t>API</w:t>
      </w:r>
      <w:r w:rsidRPr="00F16034">
        <w:rPr>
          <w:lang w:val="el-GR"/>
        </w:rPr>
        <w:t xml:space="preserve"> </w:t>
      </w:r>
      <w:r w:rsidRPr="00F16034">
        <w:rPr>
          <w:lang w:val="en-US"/>
        </w:rPr>
        <w:t>Gateway</w:t>
      </w:r>
      <w:r w:rsidRPr="00F16034">
        <w:rPr>
          <w:lang w:val="el-GR"/>
        </w:rPr>
        <w:t xml:space="preserve"> που θα προσφέρει. </w:t>
      </w:r>
      <w:r w:rsidRPr="00F16034">
        <w:rPr>
          <w:lang w:val="en-US"/>
        </w:rPr>
        <w:t> </w:t>
      </w:r>
    </w:p>
    <w:p w14:paraId="6A8058A5" w14:textId="7AEA8976" w:rsidR="00E736FE" w:rsidRPr="00F16034" w:rsidRDefault="00E736FE" w:rsidP="006D2C7C">
      <w:pPr>
        <w:numPr>
          <w:ilvl w:val="0"/>
          <w:numId w:val="187"/>
        </w:numPr>
        <w:rPr>
          <w:lang w:val="el-GR"/>
        </w:rPr>
      </w:pPr>
      <w:r w:rsidRPr="00F16034">
        <w:rPr>
          <w:lang w:val="el-GR"/>
        </w:rPr>
        <w:t xml:space="preserve">Την παραμετροποίηση του </w:t>
      </w:r>
      <w:r w:rsidRPr="00F16034">
        <w:rPr>
          <w:lang w:val="en-US"/>
        </w:rPr>
        <w:t>API</w:t>
      </w:r>
      <w:r w:rsidRPr="00F16034">
        <w:rPr>
          <w:lang w:val="el-GR"/>
        </w:rPr>
        <w:t xml:space="preserve"> </w:t>
      </w:r>
      <w:r w:rsidRPr="00F16034">
        <w:rPr>
          <w:lang w:val="en-US"/>
        </w:rPr>
        <w:t>Gateway</w:t>
      </w:r>
      <w:r w:rsidRPr="00F16034">
        <w:rPr>
          <w:lang w:val="el-GR"/>
        </w:rPr>
        <w:t xml:space="preserve"> σε ότι αφορά την πρόσβαση εξωτερικών συστημάτων στις υπηρεσίες που παρέχει η ηλεκτρονική πλατφόρμα</w:t>
      </w:r>
      <w:r w:rsidRPr="00F16034">
        <w:rPr>
          <w:lang w:val="en-US"/>
        </w:rPr>
        <w:t> </w:t>
      </w:r>
    </w:p>
    <w:p w14:paraId="58D59E83" w14:textId="77777777" w:rsidR="00E736FE" w:rsidRPr="00F16034" w:rsidRDefault="00E736FE" w:rsidP="006D2C7C">
      <w:pPr>
        <w:numPr>
          <w:ilvl w:val="0"/>
          <w:numId w:val="188"/>
        </w:numPr>
        <w:rPr>
          <w:lang w:val="el-GR"/>
        </w:rPr>
      </w:pPr>
      <w:r w:rsidRPr="00F16034">
        <w:rPr>
          <w:lang w:val="el-GR"/>
        </w:rPr>
        <w:t>Την επικοινωνία και οργάνωση της παραγωγικής λειτουργίας σε συνεργασία με το Κέντρο Διαλειτουργικότητας της ΓΓΠΣΔΔ, καθώς και τις όποιες τροποποιήσεις απαιτηθούν. </w:t>
      </w:r>
      <w:r w:rsidRPr="00F16034">
        <w:rPr>
          <w:lang w:val="en-US"/>
        </w:rPr>
        <w:t> </w:t>
      </w:r>
    </w:p>
    <w:p w14:paraId="162EE900" w14:textId="77777777" w:rsidR="00E736FE" w:rsidRPr="00F16034" w:rsidRDefault="00E736FE" w:rsidP="006D2C7C">
      <w:pPr>
        <w:numPr>
          <w:ilvl w:val="0"/>
          <w:numId w:val="189"/>
        </w:numPr>
        <w:rPr>
          <w:lang w:val="el-GR"/>
        </w:rPr>
      </w:pPr>
      <w:r w:rsidRPr="00F16034">
        <w:rPr>
          <w:lang w:val="el-GR"/>
        </w:rPr>
        <w:t xml:space="preserve">Την εφαρμογή κανόνων ασφαλείας και </w:t>
      </w:r>
      <w:r w:rsidRPr="00F16034">
        <w:rPr>
          <w:lang w:val="en-US"/>
        </w:rPr>
        <w:t>quota</w:t>
      </w:r>
      <w:r w:rsidRPr="00F16034">
        <w:rPr>
          <w:lang w:val="el-GR"/>
        </w:rPr>
        <w:t xml:space="preserve"> σε επίπεδο </w:t>
      </w:r>
      <w:r w:rsidRPr="00F16034">
        <w:rPr>
          <w:lang w:val="en-US"/>
        </w:rPr>
        <w:t>API</w:t>
      </w:r>
      <w:r w:rsidRPr="00F16034">
        <w:rPr>
          <w:lang w:val="el-GR"/>
        </w:rPr>
        <w:t xml:space="preserve"> </w:t>
      </w:r>
      <w:r w:rsidRPr="00F16034">
        <w:rPr>
          <w:lang w:val="en-US"/>
        </w:rPr>
        <w:t>Gateway</w:t>
      </w:r>
      <w:r w:rsidRPr="00F16034">
        <w:rPr>
          <w:lang w:val="el-GR"/>
        </w:rPr>
        <w:t xml:space="preserve"> κατόπιν της σχετικής μελέτης των αναγκών.</w:t>
      </w:r>
      <w:r w:rsidRPr="00F16034">
        <w:rPr>
          <w:lang w:val="en-US"/>
        </w:rPr>
        <w:t> </w:t>
      </w:r>
    </w:p>
    <w:p w14:paraId="20AD5D93" w14:textId="77777777" w:rsidR="00E736FE" w:rsidRPr="00F16034" w:rsidRDefault="00E736FE" w:rsidP="006D2C7C">
      <w:pPr>
        <w:numPr>
          <w:ilvl w:val="0"/>
          <w:numId w:val="190"/>
        </w:numPr>
        <w:rPr>
          <w:lang w:val="el-GR"/>
        </w:rPr>
      </w:pPr>
      <w:r w:rsidRPr="00F16034">
        <w:rPr>
          <w:lang w:val="el-GR"/>
        </w:rPr>
        <w:t xml:space="preserve">Την λειτουργία του </w:t>
      </w:r>
      <w:r w:rsidRPr="00F16034">
        <w:rPr>
          <w:lang w:val="en-US"/>
        </w:rPr>
        <w:t>API</w:t>
      </w:r>
      <w:r w:rsidRPr="00F16034">
        <w:rPr>
          <w:lang w:val="el-GR"/>
        </w:rPr>
        <w:t xml:space="preserve"> </w:t>
      </w:r>
      <w:r w:rsidRPr="00F16034">
        <w:rPr>
          <w:lang w:val="en-US"/>
        </w:rPr>
        <w:t>Gateway</w:t>
      </w:r>
      <w:r w:rsidRPr="00F16034">
        <w:rPr>
          <w:lang w:val="el-GR"/>
        </w:rPr>
        <w:t xml:space="preserve"> με τρόπο που να υποστηρίζει ενδεικτικά</w:t>
      </w:r>
      <w:r w:rsidRPr="00F16034">
        <w:rPr>
          <w:lang w:val="en-US"/>
        </w:rPr>
        <w:t> </w:t>
      </w:r>
    </w:p>
    <w:p w14:paraId="35EB8933" w14:textId="77777777" w:rsidR="00E736FE" w:rsidRPr="00F16034" w:rsidRDefault="00E736FE" w:rsidP="006D2C7C">
      <w:pPr>
        <w:numPr>
          <w:ilvl w:val="0"/>
          <w:numId w:val="191"/>
        </w:numPr>
        <w:rPr>
          <w:lang w:val="en-US"/>
        </w:rPr>
      </w:pPr>
      <w:r w:rsidRPr="00F16034">
        <w:t>Διαμοιρασμό φόρτου και ελαστικότητα πόρων</w:t>
      </w:r>
      <w:r w:rsidRPr="00F16034">
        <w:rPr>
          <w:lang w:val="en-US"/>
        </w:rPr>
        <w:t> </w:t>
      </w:r>
    </w:p>
    <w:p w14:paraId="27FB373B" w14:textId="77777777" w:rsidR="00E736FE" w:rsidRPr="00F16034" w:rsidRDefault="00E736FE" w:rsidP="006D2C7C">
      <w:pPr>
        <w:numPr>
          <w:ilvl w:val="0"/>
          <w:numId w:val="192"/>
        </w:numPr>
        <w:rPr>
          <w:lang w:val="en-US"/>
        </w:rPr>
      </w:pPr>
      <w:r w:rsidRPr="00F16034">
        <w:t xml:space="preserve">Την χρήση </w:t>
      </w:r>
      <w:r w:rsidRPr="00F16034">
        <w:rPr>
          <w:lang w:val="en-US"/>
        </w:rPr>
        <w:t>SSL Offloading  </w:t>
      </w:r>
    </w:p>
    <w:p w14:paraId="6B8293C5" w14:textId="77777777" w:rsidR="00E736FE" w:rsidRPr="00F16034" w:rsidRDefault="00E736FE" w:rsidP="006D2C7C">
      <w:pPr>
        <w:numPr>
          <w:ilvl w:val="0"/>
          <w:numId w:val="193"/>
        </w:numPr>
        <w:rPr>
          <w:lang w:val="el-GR"/>
        </w:rPr>
      </w:pPr>
      <w:r w:rsidRPr="00F16034">
        <w:rPr>
          <w:lang w:val="el-GR"/>
        </w:rPr>
        <w:t xml:space="preserve">Την καταγραφή των προσβάσεων τρίτων εξωτερικών συστημάτων και τον περιορισμό τους σε επίπεδο </w:t>
      </w:r>
      <w:r w:rsidRPr="00F16034">
        <w:rPr>
          <w:lang w:val="en-US"/>
        </w:rPr>
        <w:t>IP</w:t>
      </w:r>
      <w:r w:rsidRPr="00F16034">
        <w:rPr>
          <w:lang w:val="el-GR"/>
        </w:rPr>
        <w:t xml:space="preserve"> ή </w:t>
      </w:r>
      <w:r w:rsidRPr="00F16034">
        <w:rPr>
          <w:lang w:val="en-US"/>
        </w:rPr>
        <w:t>host </w:t>
      </w:r>
    </w:p>
    <w:p w14:paraId="0B6BD565" w14:textId="77777777" w:rsidR="00E736FE" w:rsidRPr="00F16034" w:rsidRDefault="00E736FE" w:rsidP="006D2C7C">
      <w:pPr>
        <w:numPr>
          <w:ilvl w:val="0"/>
          <w:numId w:val="194"/>
        </w:numPr>
        <w:rPr>
          <w:lang w:val="el-GR"/>
        </w:rPr>
      </w:pPr>
      <w:r w:rsidRPr="00F16034">
        <w:rPr>
          <w:lang w:val="el-GR"/>
        </w:rPr>
        <w:t xml:space="preserve">Την εκτέλεση δοκιμών σε συνεργασία με τους </w:t>
      </w:r>
      <w:r w:rsidRPr="00F16034">
        <w:rPr>
          <w:lang w:val="en-US"/>
        </w:rPr>
        <w:t>administrators</w:t>
      </w:r>
      <w:r w:rsidRPr="00F16034">
        <w:rPr>
          <w:lang w:val="el-GR"/>
        </w:rPr>
        <w:t xml:space="preserve"> τρίτων εξωτερικών συστημάτων ή του ΚΕΔ.</w:t>
      </w:r>
      <w:r w:rsidRPr="00F16034">
        <w:rPr>
          <w:lang w:val="en-US"/>
        </w:rPr>
        <w:t> </w:t>
      </w:r>
    </w:p>
    <w:p w14:paraId="42E63BAA" w14:textId="77777777" w:rsidR="00E736FE" w:rsidRPr="00F16034" w:rsidRDefault="00E736FE" w:rsidP="006D2C7C">
      <w:pPr>
        <w:numPr>
          <w:ilvl w:val="0"/>
          <w:numId w:val="195"/>
        </w:numPr>
        <w:rPr>
          <w:lang w:val="el-GR"/>
        </w:rPr>
      </w:pPr>
      <w:r w:rsidRPr="00F16034">
        <w:rPr>
          <w:lang w:val="el-GR"/>
        </w:rPr>
        <w:t xml:space="preserve">Την παραγωγή των </w:t>
      </w:r>
      <w:r w:rsidRPr="00F16034">
        <w:rPr>
          <w:lang w:val="en-US"/>
        </w:rPr>
        <w:t>ENDPOINT</w:t>
      </w:r>
      <w:r w:rsidRPr="00F16034">
        <w:rPr>
          <w:lang w:val="el-GR"/>
        </w:rPr>
        <w:t xml:space="preserve"> </w:t>
      </w:r>
      <w:r w:rsidRPr="00F16034">
        <w:rPr>
          <w:lang w:val="en-US"/>
        </w:rPr>
        <w:t>URI</w:t>
      </w:r>
      <w:r w:rsidRPr="00F16034">
        <w:rPr>
          <w:lang w:val="el-GR"/>
        </w:rPr>
        <w:t>’</w:t>
      </w:r>
      <w:r w:rsidRPr="00F16034">
        <w:rPr>
          <w:lang w:val="en-US"/>
        </w:rPr>
        <w:t>s</w:t>
      </w:r>
      <w:r w:rsidRPr="00F16034">
        <w:rPr>
          <w:lang w:val="el-GR"/>
        </w:rPr>
        <w:t xml:space="preserve"> κατά φορέα και την κατηγοριοποίηση της χρήσης των </w:t>
      </w:r>
      <w:r w:rsidRPr="00F16034">
        <w:rPr>
          <w:lang w:val="en-US"/>
        </w:rPr>
        <w:t>APIs</w:t>
      </w:r>
      <w:r w:rsidRPr="00F16034">
        <w:rPr>
          <w:lang w:val="el-GR"/>
        </w:rPr>
        <w:t xml:space="preserve"> ανά φορέα.</w:t>
      </w:r>
      <w:r w:rsidRPr="00F16034">
        <w:rPr>
          <w:lang w:val="en-US"/>
        </w:rPr>
        <w:t> </w:t>
      </w:r>
    </w:p>
    <w:p w14:paraId="158BB689" w14:textId="77777777" w:rsidR="00E736FE" w:rsidRPr="00F16034" w:rsidRDefault="00E736FE" w:rsidP="006D2C7C">
      <w:pPr>
        <w:numPr>
          <w:ilvl w:val="0"/>
          <w:numId w:val="196"/>
        </w:numPr>
        <w:rPr>
          <w:lang w:val="el-GR"/>
        </w:rPr>
      </w:pPr>
      <w:r w:rsidRPr="00F16034">
        <w:rPr>
          <w:lang w:val="el-GR"/>
        </w:rPr>
        <w:t xml:space="preserve">Την προσθήκη κανόνων ασφαλείας στην πρόσβαση των </w:t>
      </w:r>
      <w:r w:rsidRPr="00F16034">
        <w:rPr>
          <w:lang w:val="en-US"/>
        </w:rPr>
        <w:t>APIs</w:t>
      </w:r>
      <w:r w:rsidRPr="00F16034">
        <w:rPr>
          <w:lang w:val="el-GR"/>
        </w:rPr>
        <w:t xml:space="preserve"> όπως την εφαρμογή </w:t>
      </w:r>
      <w:r w:rsidRPr="00F16034">
        <w:rPr>
          <w:lang w:val="en-US"/>
        </w:rPr>
        <w:t>http</w:t>
      </w:r>
      <w:r w:rsidRPr="00F16034">
        <w:rPr>
          <w:lang w:val="el-GR"/>
        </w:rPr>
        <w:t xml:space="preserve"> </w:t>
      </w:r>
      <w:r w:rsidRPr="00F16034">
        <w:rPr>
          <w:lang w:val="en-US"/>
        </w:rPr>
        <w:t>basic</w:t>
      </w:r>
      <w:r w:rsidRPr="00F16034">
        <w:rPr>
          <w:lang w:val="el-GR"/>
        </w:rPr>
        <w:t xml:space="preserve"> </w:t>
      </w:r>
      <w:r w:rsidRPr="00F16034">
        <w:rPr>
          <w:lang w:val="en-US"/>
        </w:rPr>
        <w:t>authentication</w:t>
      </w:r>
      <w:r w:rsidRPr="00F16034">
        <w:rPr>
          <w:lang w:val="el-GR"/>
        </w:rPr>
        <w:t xml:space="preserve"> ή την προσθήκη </w:t>
      </w:r>
      <w:r w:rsidRPr="00F16034">
        <w:rPr>
          <w:lang w:val="en-US"/>
        </w:rPr>
        <w:t>tokens</w:t>
      </w:r>
      <w:r w:rsidRPr="00F16034">
        <w:rPr>
          <w:lang w:val="el-GR"/>
        </w:rPr>
        <w:t xml:space="preserve"> εξουσιοδότησης.</w:t>
      </w:r>
      <w:r w:rsidRPr="00F16034">
        <w:rPr>
          <w:lang w:val="en-US"/>
        </w:rPr>
        <w:t> </w:t>
      </w:r>
    </w:p>
    <w:p w14:paraId="2BE66E14" w14:textId="77777777" w:rsidR="00E736FE" w:rsidRPr="00F16034" w:rsidRDefault="00E736FE" w:rsidP="006D2C7C">
      <w:pPr>
        <w:numPr>
          <w:ilvl w:val="0"/>
          <w:numId w:val="197"/>
        </w:numPr>
        <w:rPr>
          <w:lang w:val="el-GR"/>
        </w:rPr>
      </w:pPr>
      <w:r w:rsidRPr="00F16034">
        <w:rPr>
          <w:lang w:val="el-GR"/>
        </w:rPr>
        <w:t xml:space="preserve">Την εφαρμογή μηχανισμού </w:t>
      </w:r>
      <w:r w:rsidRPr="00F16034">
        <w:rPr>
          <w:lang w:val="en-US"/>
        </w:rPr>
        <w:t>Monitoring</w:t>
      </w:r>
      <w:r w:rsidRPr="00F16034">
        <w:rPr>
          <w:lang w:val="el-GR"/>
        </w:rPr>
        <w:t xml:space="preserve"> και </w:t>
      </w:r>
      <w:r w:rsidRPr="00F16034">
        <w:rPr>
          <w:lang w:val="en-US"/>
        </w:rPr>
        <w:t>alerting</w:t>
      </w:r>
      <w:r w:rsidRPr="00F16034">
        <w:rPr>
          <w:lang w:val="el-GR"/>
        </w:rPr>
        <w:t xml:space="preserve"> όλων των </w:t>
      </w:r>
      <w:r w:rsidRPr="00F16034">
        <w:rPr>
          <w:lang w:val="en-US"/>
        </w:rPr>
        <w:t>ENDPOINTS</w:t>
      </w:r>
      <w:r w:rsidRPr="00F16034">
        <w:rPr>
          <w:lang w:val="el-GR"/>
        </w:rPr>
        <w:t xml:space="preserve"> με έλεγχο σε διαστήματα μικρότερα των 5 λεπτών. </w:t>
      </w:r>
      <w:r w:rsidRPr="00F16034">
        <w:rPr>
          <w:lang w:val="en-US"/>
        </w:rPr>
        <w:t> </w:t>
      </w:r>
    </w:p>
    <w:p w14:paraId="4219B39B" w14:textId="77777777" w:rsidR="00E736FE" w:rsidRPr="00F16034" w:rsidRDefault="00E736FE" w:rsidP="006D2C7C">
      <w:pPr>
        <w:numPr>
          <w:ilvl w:val="0"/>
          <w:numId w:val="198"/>
        </w:numPr>
        <w:rPr>
          <w:lang w:val="el-GR"/>
        </w:rPr>
      </w:pPr>
      <w:r w:rsidRPr="00F16034">
        <w:rPr>
          <w:lang w:val="el-GR"/>
        </w:rPr>
        <w:t xml:space="preserve">Την παραμετροποίηση του μηχανισμού </w:t>
      </w:r>
      <w:r w:rsidRPr="00F16034">
        <w:rPr>
          <w:lang w:val="en-US"/>
        </w:rPr>
        <w:t>alerting</w:t>
      </w:r>
      <w:r w:rsidRPr="00F16034">
        <w:rPr>
          <w:lang w:val="el-GR"/>
        </w:rPr>
        <w:t xml:space="preserve"> με </w:t>
      </w:r>
      <w:r w:rsidRPr="00F16034">
        <w:rPr>
          <w:lang w:val="en-US"/>
        </w:rPr>
        <w:t>Email</w:t>
      </w:r>
      <w:r w:rsidRPr="00F16034">
        <w:rPr>
          <w:lang w:val="el-GR"/>
        </w:rPr>
        <w:t xml:space="preserve"> ή άλλο μέσο (π.χ. </w:t>
      </w:r>
      <w:r w:rsidRPr="00F16034">
        <w:rPr>
          <w:lang w:val="en-US"/>
        </w:rPr>
        <w:t>SMS</w:t>
      </w:r>
      <w:r w:rsidRPr="00F16034">
        <w:rPr>
          <w:lang w:val="el-GR"/>
        </w:rPr>
        <w:t xml:space="preserve">) σε περιπτώσεις που διαπιστωθεί πρόβλημα σε κάποιο </w:t>
      </w:r>
      <w:r w:rsidRPr="00F16034">
        <w:rPr>
          <w:lang w:val="en-US"/>
        </w:rPr>
        <w:t>ENDPOINT</w:t>
      </w:r>
      <w:r w:rsidRPr="00F16034">
        <w:rPr>
          <w:lang w:val="el-GR"/>
        </w:rPr>
        <w:t xml:space="preserve"> (εσωτερικό ή εξωτερικό τρίτου παρόχου)</w:t>
      </w:r>
      <w:r w:rsidRPr="00F16034">
        <w:rPr>
          <w:lang w:val="en-US"/>
        </w:rPr>
        <w:t> </w:t>
      </w:r>
    </w:p>
    <w:p w14:paraId="6F0C1FF1" w14:textId="77777777" w:rsidR="00E736FE" w:rsidRPr="00F16034" w:rsidRDefault="00E736FE" w:rsidP="006D2C7C">
      <w:pPr>
        <w:numPr>
          <w:ilvl w:val="0"/>
          <w:numId w:val="199"/>
        </w:numPr>
        <w:rPr>
          <w:lang w:val="el-GR"/>
        </w:rPr>
      </w:pPr>
      <w:r w:rsidRPr="00F16034">
        <w:rPr>
          <w:lang w:val="el-GR"/>
        </w:rPr>
        <w:t xml:space="preserve">Την παροχή </w:t>
      </w:r>
      <w:r w:rsidRPr="00F16034">
        <w:rPr>
          <w:lang w:val="en-US"/>
        </w:rPr>
        <w:t>API</w:t>
      </w:r>
      <w:r w:rsidRPr="00F16034">
        <w:rPr>
          <w:lang w:val="el-GR"/>
        </w:rPr>
        <w:t xml:space="preserve"> </w:t>
      </w:r>
      <w:r w:rsidRPr="00F16034">
        <w:rPr>
          <w:lang w:val="en-US"/>
        </w:rPr>
        <w:t>Catalogue</w:t>
      </w:r>
      <w:r w:rsidRPr="00F16034">
        <w:rPr>
          <w:lang w:val="el-GR"/>
        </w:rPr>
        <w:t xml:space="preserve"> και τις απαραίτητες ρυθμίσεις για την καταλογοποίηση.</w:t>
      </w:r>
      <w:r w:rsidRPr="00F16034">
        <w:rPr>
          <w:lang w:val="en-US"/>
        </w:rPr>
        <w:t> </w:t>
      </w:r>
    </w:p>
    <w:p w14:paraId="3F324A33" w14:textId="77777777" w:rsidR="00E736FE" w:rsidRPr="00F16034" w:rsidRDefault="00E736FE" w:rsidP="006D2C7C">
      <w:pPr>
        <w:numPr>
          <w:ilvl w:val="0"/>
          <w:numId w:val="200"/>
        </w:numPr>
        <w:rPr>
          <w:lang w:val="el-GR"/>
        </w:rPr>
      </w:pPr>
      <w:r w:rsidRPr="00F16034">
        <w:rPr>
          <w:lang w:val="el-GR"/>
        </w:rPr>
        <w:t>Την καταγραφή των αιτημάτων (</w:t>
      </w:r>
      <w:r w:rsidRPr="00F16034">
        <w:rPr>
          <w:lang w:val="en-US"/>
        </w:rPr>
        <w:t>request</w:t>
      </w:r>
      <w:r w:rsidRPr="00F16034">
        <w:rPr>
          <w:lang w:val="el-GR"/>
        </w:rPr>
        <w:t xml:space="preserve"> / </w:t>
      </w:r>
      <w:r w:rsidRPr="00F16034">
        <w:rPr>
          <w:lang w:val="en-US"/>
        </w:rPr>
        <w:t>responses</w:t>
      </w:r>
      <w:r w:rsidRPr="00F16034">
        <w:rPr>
          <w:lang w:val="el-GR"/>
        </w:rPr>
        <w:t>) διαλειτουργικότητας καθώς και των πληροφοριών που μεταφέρουν σε βάση δεδομένων.</w:t>
      </w:r>
      <w:r w:rsidRPr="00F16034">
        <w:rPr>
          <w:lang w:val="en-US"/>
        </w:rPr>
        <w:t> </w:t>
      </w:r>
    </w:p>
    <w:p w14:paraId="075564DE" w14:textId="5E56F156" w:rsidR="00E736FE" w:rsidRPr="00E736FE" w:rsidRDefault="00E736FE" w:rsidP="00E736FE">
      <w:pPr>
        <w:rPr>
          <w:lang w:val="el-GR"/>
        </w:rPr>
      </w:pPr>
      <w:r w:rsidRPr="00F16034">
        <w:rPr>
          <w:lang w:val="el-GR"/>
        </w:rPr>
        <w:t>Στο πλαίσιο των υπηρεσιών διαλειτουργικότητας, ο ανάδοχος για όλη την διάρκεια της σύμβασης, θα πρέπει να είναι σε συνεννόηση με τους παρόχους υπηρεσιών ή καταναλωτές υπηρεσιών του ΟΠΣ-SR, για την ενημέρωση και την εκτέλεση δοκιμών σε περιπτώσεις αναβαθμίσεων τρίτων συστημάτων, ή αναβαθμίσεων των υπηρεσιών της ηλεκτρονικής πλατφόρμας.</w:t>
      </w:r>
      <w:r w:rsidRPr="00E736FE">
        <w:rPr>
          <w:lang w:val="en-US"/>
        </w:rPr>
        <w:t> </w:t>
      </w:r>
    </w:p>
    <w:p w14:paraId="720B400F" w14:textId="77777777" w:rsidR="00E736FE" w:rsidRPr="00E736FE" w:rsidRDefault="00E736FE" w:rsidP="00E736FE">
      <w:pPr>
        <w:rPr>
          <w:lang w:val="el-GR"/>
        </w:rPr>
      </w:pPr>
      <w:r w:rsidRPr="00E736FE">
        <w:rPr>
          <w:lang w:val="en-US"/>
        </w:rPr>
        <w:t> </w:t>
      </w:r>
    </w:p>
    <w:p w14:paraId="26DF4D94" w14:textId="77777777" w:rsidR="00F16034" w:rsidRPr="00E736FE" w:rsidRDefault="00F16034" w:rsidP="006D2C7C">
      <w:pPr>
        <w:pStyle w:val="Heading3"/>
        <w:numPr>
          <w:ilvl w:val="3"/>
          <w:numId w:val="75"/>
        </w:numPr>
        <w:rPr>
          <w:lang w:val="el-GR"/>
        </w:rPr>
      </w:pPr>
      <w:bookmarkStart w:id="526" w:name="_Toc196736018"/>
      <w:r w:rsidRPr="00E736FE">
        <w:rPr>
          <w:lang w:val="el-GR"/>
        </w:rPr>
        <w:t>Υπηρεσίες Εκπαίδευσης και Μεταφοράς Τεχνογνωσίας</w:t>
      </w:r>
      <w:bookmarkEnd w:id="526"/>
      <w:r w:rsidRPr="00E736FE">
        <w:rPr>
          <w:lang w:val="el-GR"/>
        </w:rPr>
        <w:t> </w:t>
      </w:r>
    </w:p>
    <w:p w14:paraId="5FAFF3DD" w14:textId="77777777" w:rsidR="00F16034" w:rsidRPr="00E736FE" w:rsidRDefault="00F16034" w:rsidP="00F16034">
      <w:pPr>
        <w:rPr>
          <w:lang w:val="el-GR"/>
        </w:rPr>
      </w:pPr>
      <w:r w:rsidRPr="00E736FE">
        <w:rPr>
          <w:lang w:val="el-GR"/>
        </w:rPr>
        <w:t>Στόχος των υπηρεσιών εκπαίδευσης είναι:</w:t>
      </w:r>
      <w:r w:rsidRPr="00E736FE">
        <w:rPr>
          <w:lang w:val="en-US"/>
        </w:rPr>
        <w:t> </w:t>
      </w:r>
    </w:p>
    <w:p w14:paraId="7C2B61F6" w14:textId="77777777" w:rsidR="00F16034" w:rsidRPr="00E736FE" w:rsidRDefault="00F16034" w:rsidP="006D2C7C">
      <w:pPr>
        <w:numPr>
          <w:ilvl w:val="0"/>
          <w:numId w:val="201"/>
        </w:numPr>
        <w:rPr>
          <w:lang w:val="el-GR"/>
        </w:rPr>
      </w:pPr>
      <w:r w:rsidRPr="00E736FE">
        <w:rPr>
          <w:lang w:val="el-GR"/>
        </w:rPr>
        <w:t xml:space="preserve">η ολοκληρωμένη μεταφορά τεχνογνωσίας προς ένα ικανό πυρήνα στελεχών του φορέα λειτουργίας του έργου, τα οποία θα αναλάβουν μετά το πέρας του έργου τη διαχείριση, υποστήριξη και περαιτέρω εξέλιξη του Πληροφοριακού Συστήματος, όπως και την εκπαίδευση των χρηστών του συστήματος που δεν προβλέπεται να εκπαιδευτούν από τον Ανάδοχο. Η μεγάλη πλειοψηφία των χρηστών του συστήματος θα αυτό-εκπαιδευτούν με τη  χρήση των υπηρεσιών του </w:t>
      </w:r>
      <w:r w:rsidRPr="00E736FE">
        <w:rPr>
          <w:lang w:val="en-US"/>
        </w:rPr>
        <w:t>portal</w:t>
      </w:r>
      <w:r w:rsidRPr="00E736FE">
        <w:rPr>
          <w:lang w:val="el-GR"/>
        </w:rPr>
        <w:t xml:space="preserve"> εκπαίδευσης.</w:t>
      </w:r>
      <w:r w:rsidRPr="00E736FE">
        <w:rPr>
          <w:lang w:val="en-US"/>
        </w:rPr>
        <w:t> </w:t>
      </w:r>
    </w:p>
    <w:p w14:paraId="275A242A" w14:textId="77777777" w:rsidR="00F16034" w:rsidRPr="00E736FE" w:rsidRDefault="00F16034" w:rsidP="006D2C7C">
      <w:pPr>
        <w:numPr>
          <w:ilvl w:val="0"/>
          <w:numId w:val="202"/>
        </w:numPr>
        <w:rPr>
          <w:lang w:val="el-GR"/>
        </w:rPr>
      </w:pPr>
      <w:r w:rsidRPr="00E736FE">
        <w:rPr>
          <w:lang w:val="el-GR"/>
        </w:rPr>
        <w:lastRenderedPageBreak/>
        <w:t>η ανάπτυξη των κατάλληλων δεξιοτήτων στους χρήστες του νέου πληροφοριακού συστήματος, ώστε να υποστηριχθεί η διαδικασία της πλήρους ένταξης σε παραγωγική λειτουργία.</w:t>
      </w:r>
      <w:r w:rsidRPr="00E736FE">
        <w:rPr>
          <w:lang w:val="en-US"/>
        </w:rPr>
        <w:t> </w:t>
      </w:r>
    </w:p>
    <w:p w14:paraId="482A143B" w14:textId="77777777" w:rsidR="00F16034" w:rsidRPr="00F16034" w:rsidRDefault="00F16034" w:rsidP="006D2C7C">
      <w:pPr>
        <w:numPr>
          <w:ilvl w:val="0"/>
          <w:numId w:val="203"/>
        </w:numPr>
        <w:rPr>
          <w:lang w:val="el-GR"/>
        </w:rPr>
      </w:pPr>
      <w:r w:rsidRPr="00E736FE">
        <w:rPr>
          <w:lang w:val="el-GR"/>
        </w:rPr>
        <w:t xml:space="preserve">η επίλυση προβλημάτων που σχετίζονται με την αρχική εξοικείωση των χρηστών του Πληροφοριακού Συστήματος και τη συστηματική υποστήριξη της προσαρμογής τους στα νέα </w:t>
      </w:r>
      <w:r w:rsidRPr="00F16034">
        <w:rPr>
          <w:lang w:val="el-GR"/>
        </w:rPr>
        <w:t>εργαλεία.</w:t>
      </w:r>
      <w:r w:rsidRPr="00F16034">
        <w:rPr>
          <w:lang w:val="en-US"/>
        </w:rPr>
        <w:t> </w:t>
      </w:r>
    </w:p>
    <w:p w14:paraId="11570563" w14:textId="77777777" w:rsidR="00F16034" w:rsidRPr="00F16034" w:rsidRDefault="00F16034" w:rsidP="00F16034">
      <w:pPr>
        <w:rPr>
          <w:lang w:val="en-US"/>
        </w:rPr>
      </w:pPr>
      <w:r w:rsidRPr="00F16034">
        <w:rPr>
          <w:lang w:val="el-GR"/>
        </w:rPr>
        <w:t>Ο Ανάδοχος θα παρέχει υπηρεσίες εκπαίδευσης στο προσωπικό του φορέα λειτουργίας που θα περιλαμβάνουν σεμιναριακού τύπου υπηρεσίες εκπαίδευσης (σε αίθουσα διδασκαλίας ή σε εικονικές αίθουσες συσκέψεων) στα αντικείμενα των Παραδοτέων του έργου με έμφαση  στις εφαρμογές που θα αναπτυχθούν. Η εκπαίδευση θα αφορά τις ακόλουθες Ομάδες Εκπαίδευσης:</w:t>
      </w:r>
      <w:r w:rsidRPr="00F16034">
        <w:rPr>
          <w:lang w:val="en-US"/>
        </w:rPr>
        <w:t> </w:t>
      </w:r>
    </w:p>
    <w:p w14:paraId="5276544C" w14:textId="77777777" w:rsidR="00F16034" w:rsidRPr="00F16034" w:rsidRDefault="00F16034" w:rsidP="006D2C7C">
      <w:pPr>
        <w:numPr>
          <w:ilvl w:val="0"/>
          <w:numId w:val="204"/>
        </w:numPr>
        <w:rPr>
          <w:lang w:val="el-GR"/>
        </w:rPr>
      </w:pPr>
      <w:r w:rsidRPr="00F16034">
        <w:rPr>
          <w:lang w:val="el-GR"/>
        </w:rPr>
        <w:t>Εκπαίδευση των διαχειριστών (administrators), σε μια ομάδα με ελάχιστη διάρκεια εκπαίδευσης τις 30 ώρες.</w:t>
      </w:r>
      <w:r w:rsidRPr="00F16034">
        <w:rPr>
          <w:lang w:val="en-US"/>
        </w:rPr>
        <w:t> </w:t>
      </w:r>
    </w:p>
    <w:p w14:paraId="208CBD54" w14:textId="77777777" w:rsidR="00F16034" w:rsidRPr="00F16034" w:rsidRDefault="00F16034" w:rsidP="006D2C7C">
      <w:pPr>
        <w:numPr>
          <w:ilvl w:val="0"/>
          <w:numId w:val="205"/>
        </w:numPr>
        <w:rPr>
          <w:lang w:val="el-GR"/>
        </w:rPr>
      </w:pPr>
      <w:r w:rsidRPr="00F16034">
        <w:rPr>
          <w:lang w:val="el-GR"/>
        </w:rPr>
        <w:t>Εκπαίδευση επιλεγμένων χρηστών (40 συνολικά χρήστες κατανεμημένους σε τέσσερις (4) ομάδες) προερχομένων από διοικητικές μονάδες που θα χρησιμοποιούν τις εφαρμογές που θα αναπτυχθούν στο πλαίσιο του έργου. Η εκπαίδευση θα πραγματοποιηθεί σε ομάδες έως των 10 ατόμων με διάρκεια σεμιναρίου ανά ομάδα τουλάχιστον 6 ώρες.</w:t>
      </w:r>
      <w:r w:rsidRPr="00F16034">
        <w:rPr>
          <w:lang w:val="en-US"/>
        </w:rPr>
        <w:t> </w:t>
      </w:r>
    </w:p>
    <w:p w14:paraId="52481190" w14:textId="77777777" w:rsidR="00F16034" w:rsidRPr="00F16034" w:rsidRDefault="00F16034" w:rsidP="00F16034">
      <w:pPr>
        <w:rPr>
          <w:lang w:val="el-GR"/>
        </w:rPr>
      </w:pPr>
      <w:r w:rsidRPr="00F16034">
        <w:rPr>
          <w:lang w:val="el-GR"/>
        </w:rPr>
        <w:t>Κάθε ομάδα εκπαιδευόμενων θα πρέπει να συμπληρώσει μετά την ολοκλήρωση της εκπαίδευσής του, ειδικό Έντυπο Αξιολόγησης Εκπαίδευσης των βασικών συστατικών της εκπαίδευσης (αξιολόγηση εκπαιδευτή, υλικού, επιπέδου γνώσης που κατακτήθηκε, κοκ), έντυπο το οποίο θα πρέπει να παρέχει ο Ανάδοχος. Αν τα αποτελέσματα της αξιολόγησης για οποιοδήποτε κύκλο εκπαίδευσης δεν είναι ικανοποιητικά, η ΕΠΠΕ θα έχει τη δυνατότητα να ζητήσει επανάληψη της συγκεκριμένης εκπαίδευσης.</w:t>
      </w:r>
      <w:r w:rsidRPr="00F16034">
        <w:rPr>
          <w:lang w:val="en-US"/>
        </w:rPr>
        <w:t> </w:t>
      </w:r>
    </w:p>
    <w:p w14:paraId="31D6972E" w14:textId="77777777" w:rsidR="00F16034" w:rsidRPr="00F16034" w:rsidRDefault="00F16034" w:rsidP="00F16034">
      <w:pPr>
        <w:rPr>
          <w:lang w:val="el-GR"/>
        </w:rPr>
      </w:pPr>
      <w:r w:rsidRPr="00F16034">
        <w:rPr>
          <w:lang w:val="el-GR"/>
        </w:rPr>
        <w:t>Το εκπαιδευτικό υλικό θα είναι απαραίτητα στην ελληνική γλώσσα. Επίσης, ο Ανάδοχος θα πρέπει να αναπτύξει κατάλληλο εκπαιδευτικό υλικό για ασύγχρονη εξ αποστάσεως εκπαίδευση (ξεχωριστό για κάθε κατηγορία εκπαιδευόμενων). </w:t>
      </w:r>
      <w:r w:rsidRPr="00F16034">
        <w:rPr>
          <w:lang w:val="en-US"/>
        </w:rPr>
        <w:t> </w:t>
      </w:r>
    </w:p>
    <w:p w14:paraId="10729FB3" w14:textId="77777777" w:rsidR="00F16034" w:rsidRPr="00E736FE" w:rsidRDefault="00F16034" w:rsidP="00F16034">
      <w:pPr>
        <w:rPr>
          <w:lang w:val="el-GR"/>
        </w:rPr>
      </w:pPr>
      <w:r w:rsidRPr="00F16034">
        <w:rPr>
          <w:lang w:val="el-GR"/>
        </w:rPr>
        <w:t>Στο εκπαιδευτικό</w:t>
      </w:r>
      <w:r w:rsidRPr="00E736FE">
        <w:rPr>
          <w:lang w:val="el-GR"/>
        </w:rPr>
        <w:t xml:space="preserve"> πλάνο του Αναδόχου θα πρέπει επίσης να ορίζονται:</w:t>
      </w:r>
      <w:r w:rsidRPr="00E736FE">
        <w:rPr>
          <w:lang w:val="en-US"/>
        </w:rPr>
        <w:t> </w:t>
      </w:r>
    </w:p>
    <w:p w14:paraId="18653D4B" w14:textId="77777777" w:rsidR="00F16034" w:rsidRPr="00E736FE" w:rsidRDefault="00F16034" w:rsidP="006D2C7C">
      <w:pPr>
        <w:numPr>
          <w:ilvl w:val="0"/>
          <w:numId w:val="206"/>
        </w:numPr>
        <w:rPr>
          <w:lang w:val="el-GR"/>
        </w:rPr>
      </w:pPr>
      <w:r w:rsidRPr="00E736FE">
        <w:rPr>
          <w:lang w:val="el-GR"/>
        </w:rPr>
        <w:t>η διάρκεια του κάθε εκπαιδευτικού προγράμματος,</w:t>
      </w:r>
      <w:r w:rsidRPr="00E736FE">
        <w:rPr>
          <w:lang w:val="en-US"/>
        </w:rPr>
        <w:t> </w:t>
      </w:r>
    </w:p>
    <w:p w14:paraId="7EED209D" w14:textId="77777777" w:rsidR="00F16034" w:rsidRPr="00E736FE" w:rsidRDefault="00F16034" w:rsidP="006D2C7C">
      <w:pPr>
        <w:numPr>
          <w:ilvl w:val="0"/>
          <w:numId w:val="207"/>
        </w:numPr>
        <w:rPr>
          <w:lang w:val="el-GR"/>
        </w:rPr>
      </w:pPr>
      <w:r w:rsidRPr="00E736FE">
        <w:rPr>
          <w:lang w:val="el-GR"/>
        </w:rPr>
        <w:t>οι κατηγορίες των χρηστών, που πρέπει να το παρακολουθήσουν,</w:t>
      </w:r>
      <w:r w:rsidRPr="00E736FE">
        <w:rPr>
          <w:lang w:val="en-US"/>
        </w:rPr>
        <w:t> </w:t>
      </w:r>
    </w:p>
    <w:p w14:paraId="6A0913FB" w14:textId="77777777" w:rsidR="00F16034" w:rsidRPr="00E736FE" w:rsidRDefault="00F16034" w:rsidP="006D2C7C">
      <w:pPr>
        <w:numPr>
          <w:ilvl w:val="0"/>
          <w:numId w:val="208"/>
        </w:numPr>
        <w:rPr>
          <w:lang w:val="el-GR"/>
        </w:rPr>
      </w:pPr>
      <w:r w:rsidRPr="00E736FE">
        <w:rPr>
          <w:lang w:val="el-GR"/>
        </w:rPr>
        <w:t>ο προτεινόμενος και μέγιστος αριθμός ατόμων από κάθε κατηγορία,</w:t>
      </w:r>
      <w:r w:rsidRPr="00E736FE">
        <w:rPr>
          <w:lang w:val="en-US"/>
        </w:rPr>
        <w:t> </w:t>
      </w:r>
    </w:p>
    <w:p w14:paraId="79506237" w14:textId="77777777" w:rsidR="00F16034" w:rsidRPr="00E736FE" w:rsidRDefault="00F16034" w:rsidP="006D2C7C">
      <w:pPr>
        <w:numPr>
          <w:ilvl w:val="0"/>
          <w:numId w:val="209"/>
        </w:numPr>
        <w:rPr>
          <w:lang w:val="el-GR"/>
        </w:rPr>
      </w:pPr>
      <w:r w:rsidRPr="00E736FE">
        <w:rPr>
          <w:lang w:val="el-GR"/>
        </w:rPr>
        <w:t>το αναλυτικό περιεχόμενο και η διάρκεια της αντίστοιχης εκπαίδευσης που απαιτείται γι’ αυτούς,</w:t>
      </w:r>
      <w:r w:rsidRPr="00E736FE">
        <w:rPr>
          <w:lang w:val="en-US"/>
        </w:rPr>
        <w:t> </w:t>
      </w:r>
    </w:p>
    <w:p w14:paraId="1BD4D69D" w14:textId="77777777" w:rsidR="00F16034" w:rsidRPr="00E736FE" w:rsidRDefault="00F16034" w:rsidP="006D2C7C">
      <w:pPr>
        <w:numPr>
          <w:ilvl w:val="0"/>
          <w:numId w:val="210"/>
        </w:numPr>
        <w:rPr>
          <w:lang w:val="el-GR"/>
        </w:rPr>
      </w:pPr>
      <w:r w:rsidRPr="00E736FE">
        <w:rPr>
          <w:lang w:val="el-GR"/>
        </w:rPr>
        <w:t>η μορφή του εκπαιδευτικού υλικού που θα αναπτυχθεί.</w:t>
      </w:r>
      <w:r w:rsidRPr="00E736FE">
        <w:rPr>
          <w:lang w:val="en-US"/>
        </w:rPr>
        <w:t> </w:t>
      </w:r>
    </w:p>
    <w:p w14:paraId="4F39F79C" w14:textId="77777777" w:rsidR="00F16034" w:rsidRPr="00E736FE" w:rsidRDefault="00F16034" w:rsidP="00F16034">
      <w:pPr>
        <w:rPr>
          <w:lang w:val="el-GR"/>
        </w:rPr>
      </w:pPr>
      <w:r w:rsidRPr="00E736FE">
        <w:rPr>
          <w:lang w:val="el-GR"/>
        </w:rPr>
        <w:t>Στην Τεχνική Προσφορά του ο υποψήφιος Ανάδοχος πρέπει να προτείνει πλάνο για τις υπηρεσίες εκπαίδευσης που θα προσφέρει για όλα τα Παραδοτέα του έργου, το κόστος των οποίων θα αποτυπώνεται αναλυτικά στην Οικονομική Προσφορά του.</w:t>
      </w:r>
      <w:r w:rsidRPr="00E736FE">
        <w:rPr>
          <w:lang w:val="en-US"/>
        </w:rPr>
        <w:t> </w:t>
      </w:r>
    </w:p>
    <w:p w14:paraId="7DDD0CCF" w14:textId="419A2211" w:rsidR="00F16034" w:rsidRPr="00E736FE" w:rsidRDefault="00F16034" w:rsidP="00F16034">
      <w:pPr>
        <w:rPr>
          <w:lang w:val="el-GR"/>
        </w:rPr>
      </w:pPr>
      <w:r w:rsidRPr="00E736FE">
        <w:rPr>
          <w:lang w:val="el-GR"/>
        </w:rPr>
        <w:t>Πριν την έναρξη της Φάσης Εκπαίδευσης, η ΕΠ</w:t>
      </w:r>
      <w:r w:rsidR="002B4FFD">
        <w:rPr>
          <w:lang w:val="el-GR"/>
        </w:rPr>
        <w:t>β</w:t>
      </w:r>
      <w:r w:rsidRPr="00E736FE">
        <w:rPr>
          <w:lang w:val="el-GR"/>
        </w:rPr>
        <w:t>Ε θα επικαιροποιήσει σε συνεργασία με τον Ανάδοχο το πλάνο εκπαίδευσης λαμβάνοντας υπόψη τα τρέχοντα δεδομένα εκείνης της χρονικής στιγμής, με σκοπό την καλύτερη δυνατή αξιοποίηση του χρόνου και την καλύτερη δυνατή παροχή της εκπαίδευσης.</w:t>
      </w:r>
      <w:r w:rsidRPr="00E736FE">
        <w:rPr>
          <w:lang w:val="en-US"/>
        </w:rPr>
        <w:t> </w:t>
      </w:r>
    </w:p>
    <w:p w14:paraId="24416C0B" w14:textId="77777777" w:rsidR="00F16034" w:rsidRPr="00E736FE" w:rsidRDefault="00F16034" w:rsidP="00F16034">
      <w:pPr>
        <w:rPr>
          <w:lang w:val="el-GR"/>
        </w:rPr>
      </w:pPr>
      <w:r w:rsidRPr="00E736FE">
        <w:rPr>
          <w:lang w:val="en-US"/>
        </w:rPr>
        <w:t> </w:t>
      </w:r>
    </w:p>
    <w:p w14:paraId="6E8E5E00" w14:textId="3798BECD" w:rsidR="00E736FE" w:rsidRPr="00E736FE" w:rsidRDefault="00E736FE" w:rsidP="006D2C7C">
      <w:pPr>
        <w:pStyle w:val="Heading3"/>
        <w:numPr>
          <w:ilvl w:val="4"/>
          <w:numId w:val="75"/>
        </w:numPr>
        <w:rPr>
          <w:lang w:val="el-GR"/>
        </w:rPr>
      </w:pPr>
      <w:bookmarkStart w:id="527" w:name="_Toc196736019"/>
      <w:r w:rsidRPr="00E736FE">
        <w:rPr>
          <w:lang w:val="el-GR"/>
        </w:rPr>
        <w:lastRenderedPageBreak/>
        <w:t>Εκπαίδευση διαχειριστών (administrators) του συστήματος</w:t>
      </w:r>
      <w:bookmarkEnd w:id="527"/>
      <w:r w:rsidRPr="00E736FE">
        <w:rPr>
          <w:lang w:val="el-GR"/>
        </w:rPr>
        <w:t> </w:t>
      </w:r>
    </w:p>
    <w:p w14:paraId="66B92633" w14:textId="77777777" w:rsidR="00E736FE" w:rsidRPr="00E736FE" w:rsidRDefault="00E736FE" w:rsidP="00E736FE">
      <w:pPr>
        <w:rPr>
          <w:lang w:val="el-GR"/>
        </w:rPr>
      </w:pPr>
      <w:r w:rsidRPr="00E736FE">
        <w:rPr>
          <w:lang w:val="el-GR"/>
        </w:rPr>
        <w:t>Η συγκεκριμένη ολιγομελής ομάδα θα ενταχθεί στους μηχανισμούς παρακολούθησης της υλοποίησης του έργου, ώστε να λάβει την απαραίτητη εξοικείωση με τα νέα συστήματα. Παράλληλα όμως θα λάβει την απαραίτητη τεχνική κατάρτιση, ώστε να έχει την απαιτούμενη εξειδίκευση για να:</w:t>
      </w:r>
      <w:r w:rsidRPr="00E736FE">
        <w:rPr>
          <w:lang w:val="en-US"/>
        </w:rPr>
        <w:t> </w:t>
      </w:r>
    </w:p>
    <w:p w14:paraId="67FB6AA3" w14:textId="77777777" w:rsidR="00E736FE" w:rsidRPr="00E736FE" w:rsidRDefault="00E736FE" w:rsidP="006D2C7C">
      <w:pPr>
        <w:numPr>
          <w:ilvl w:val="0"/>
          <w:numId w:val="211"/>
        </w:numPr>
        <w:rPr>
          <w:lang w:val="el-GR"/>
        </w:rPr>
      </w:pPr>
      <w:r w:rsidRPr="00E736FE">
        <w:rPr>
          <w:lang w:val="el-GR"/>
        </w:rPr>
        <w:t>αναλάβει σταδιακά την παραγωγική λειτουργία του συστήματος (διαχείριση, συντήρηση κλπ.),</w:t>
      </w:r>
      <w:r w:rsidRPr="00E736FE">
        <w:rPr>
          <w:lang w:val="en-US"/>
        </w:rPr>
        <w:t> </w:t>
      </w:r>
    </w:p>
    <w:p w14:paraId="3336CF93" w14:textId="77777777" w:rsidR="00E736FE" w:rsidRPr="00E736FE" w:rsidRDefault="00E736FE" w:rsidP="006D2C7C">
      <w:pPr>
        <w:numPr>
          <w:ilvl w:val="0"/>
          <w:numId w:val="212"/>
        </w:numPr>
        <w:rPr>
          <w:lang w:val="el-GR"/>
        </w:rPr>
      </w:pPr>
      <w:r w:rsidRPr="00E736FE">
        <w:rPr>
          <w:lang w:val="el-GR"/>
        </w:rPr>
        <w:t>έχει τη δυνατότητα της περαιτέρω εσωτερικής εξέλιξης των λειτουργιών του (παραμετροποίηση και τροποποιήσεις αυτής),</w:t>
      </w:r>
      <w:r w:rsidRPr="00E736FE">
        <w:rPr>
          <w:lang w:val="en-US"/>
        </w:rPr>
        <w:t> </w:t>
      </w:r>
    </w:p>
    <w:p w14:paraId="58C60481" w14:textId="77777777" w:rsidR="00E736FE" w:rsidRPr="00E736FE" w:rsidRDefault="00E736FE" w:rsidP="006D2C7C">
      <w:pPr>
        <w:numPr>
          <w:ilvl w:val="0"/>
          <w:numId w:val="213"/>
        </w:numPr>
        <w:rPr>
          <w:lang w:val="el-GR"/>
        </w:rPr>
      </w:pPr>
      <w:r w:rsidRPr="00E736FE">
        <w:rPr>
          <w:lang w:val="el-GR"/>
        </w:rPr>
        <w:t>υποστηρίζει λειτουργικά αιτήματα των χρηστών και να επιλύει θέματα κατανόησης του συστήματος.</w:t>
      </w:r>
      <w:r w:rsidRPr="00E736FE">
        <w:rPr>
          <w:lang w:val="en-US"/>
        </w:rPr>
        <w:t> </w:t>
      </w:r>
    </w:p>
    <w:p w14:paraId="3FA7BB5B" w14:textId="77777777" w:rsidR="00E736FE" w:rsidRPr="00E736FE" w:rsidRDefault="00E736FE" w:rsidP="00E736FE">
      <w:pPr>
        <w:rPr>
          <w:lang w:val="el-GR"/>
        </w:rPr>
      </w:pPr>
      <w:r w:rsidRPr="00E736FE">
        <w:rPr>
          <w:lang w:val="en-US"/>
        </w:rPr>
        <w:t> </w:t>
      </w:r>
    </w:p>
    <w:p w14:paraId="20CB5A84" w14:textId="2221E275" w:rsidR="00E736FE" w:rsidRPr="00E736FE" w:rsidRDefault="00E736FE" w:rsidP="006D2C7C">
      <w:pPr>
        <w:pStyle w:val="Heading3"/>
        <w:numPr>
          <w:ilvl w:val="4"/>
          <w:numId w:val="75"/>
        </w:numPr>
        <w:rPr>
          <w:lang w:val="el-GR"/>
        </w:rPr>
      </w:pPr>
      <w:bookmarkStart w:id="528" w:name="_Toc196736020"/>
      <w:r w:rsidRPr="00E736FE">
        <w:rPr>
          <w:lang w:val="el-GR"/>
        </w:rPr>
        <w:t>Εκπαίδευση χρηστών του συστήματος</w:t>
      </w:r>
      <w:bookmarkEnd w:id="528"/>
      <w:r w:rsidRPr="00E736FE">
        <w:rPr>
          <w:lang w:val="el-GR"/>
        </w:rPr>
        <w:t> </w:t>
      </w:r>
    </w:p>
    <w:p w14:paraId="345C463B" w14:textId="77777777" w:rsidR="00E736FE" w:rsidRPr="00E736FE" w:rsidRDefault="00E736FE" w:rsidP="00E736FE">
      <w:pPr>
        <w:rPr>
          <w:lang w:val="el-GR"/>
        </w:rPr>
      </w:pPr>
      <w:r w:rsidRPr="00E736FE">
        <w:rPr>
          <w:lang w:val="el-GR"/>
        </w:rPr>
        <w:t>Θα πρέπει να παρασχεθούν υπηρεσίες εκπαίδευσης στους επιλεγμένους τελικούς χρήστες του συστήματος, ώστε να αποκτηθεί η απαιτούμενη εξειδίκευση και τεχνική κατάρτιση καθώς και η απαραίτητη εξοικείωση με τα νέα υποσυστήματα.</w:t>
      </w:r>
      <w:r w:rsidRPr="00E736FE">
        <w:rPr>
          <w:lang w:val="en-US"/>
        </w:rPr>
        <w:t> </w:t>
      </w:r>
    </w:p>
    <w:p w14:paraId="52FF1BD3" w14:textId="77777777" w:rsidR="00E736FE" w:rsidRPr="00E736FE" w:rsidRDefault="00E736FE" w:rsidP="00E736FE">
      <w:pPr>
        <w:rPr>
          <w:lang w:val="el-GR"/>
        </w:rPr>
      </w:pPr>
      <w:r w:rsidRPr="00E736FE">
        <w:rPr>
          <w:lang w:val="el-GR"/>
        </w:rPr>
        <w:t>Η παροχή εκπαίδευσης στους επιλεγμένους τελικούς χρήστες του συστήματος θα πρέπει να πραγματοποιηθεί για το σύνολο των Λειτουργικών Ενοτήτων του Συστήματος που θα αξιοποιεί κάθε ομάδα χρηστών.</w:t>
      </w:r>
      <w:r w:rsidRPr="00E736FE">
        <w:rPr>
          <w:lang w:val="en-US"/>
        </w:rPr>
        <w:t> </w:t>
      </w:r>
    </w:p>
    <w:p w14:paraId="1FDB580E" w14:textId="77777777" w:rsidR="00E736FE" w:rsidRPr="00E736FE" w:rsidRDefault="00E736FE" w:rsidP="00E736FE">
      <w:pPr>
        <w:rPr>
          <w:lang w:val="el-GR"/>
        </w:rPr>
      </w:pPr>
      <w:r w:rsidRPr="00E736FE">
        <w:rPr>
          <w:lang w:val="el-GR"/>
        </w:rPr>
        <w:t>Η εκπαίδευση θα πρέπει να είναι εξαντλητική σε βάθος και σε εύρος αντικειμένου έτσι ώστε ο εκπαιδευμένος να καταστεί σταδιακά επαρκής στα καθήκοντα χρήσης του όλου συστήματος.</w:t>
      </w:r>
      <w:r w:rsidRPr="00E736FE">
        <w:rPr>
          <w:lang w:val="en-US"/>
        </w:rPr>
        <w:t> </w:t>
      </w:r>
    </w:p>
    <w:p w14:paraId="3CCDC1DD" w14:textId="77777777" w:rsidR="00E736FE" w:rsidRPr="00E736FE" w:rsidRDefault="00E736FE" w:rsidP="00E736FE">
      <w:pPr>
        <w:rPr>
          <w:lang w:val="el-GR"/>
        </w:rPr>
      </w:pPr>
      <w:r w:rsidRPr="00E736FE">
        <w:rPr>
          <w:lang w:val="el-GR"/>
        </w:rPr>
        <w:t>Θα πρέπει να ληφθεί μέριμνα επαρκούς διάχυσης της γνώσης, ώστε να εξασφαλίζεται η συνέχιση της χρήσης του Συστήματος ανεξαρτήτως συγκεκριμένων φυσικών προσώπων. Οι υπηρεσίες εκπαίδευσης θα αφορούν σε εκπαίδευση σεμιναριακής φύσης, αλλά και επιτόπιας εκπαίδευσης.</w:t>
      </w:r>
      <w:r w:rsidRPr="00E736FE">
        <w:rPr>
          <w:lang w:val="en-US"/>
        </w:rPr>
        <w:t> </w:t>
      </w:r>
    </w:p>
    <w:p w14:paraId="0A422BFB" w14:textId="77777777" w:rsidR="00E736FE" w:rsidRPr="00E736FE" w:rsidRDefault="00E736FE" w:rsidP="00E736FE">
      <w:pPr>
        <w:rPr>
          <w:lang w:val="el-GR"/>
        </w:rPr>
      </w:pPr>
    </w:p>
    <w:p w14:paraId="2B4D0959" w14:textId="18EA7AE3" w:rsidR="00E736FE" w:rsidRDefault="00263874" w:rsidP="006D2C7C">
      <w:pPr>
        <w:pStyle w:val="Heading3"/>
        <w:numPr>
          <w:ilvl w:val="3"/>
          <w:numId w:val="75"/>
        </w:numPr>
        <w:rPr>
          <w:lang w:val="el-GR"/>
        </w:rPr>
      </w:pPr>
      <w:bookmarkStart w:id="529" w:name="_Toc196736021"/>
      <w:r>
        <w:rPr>
          <w:lang w:val="el-GR"/>
        </w:rPr>
        <w:t>Υπηρεσίες Εγγύησης</w:t>
      </w:r>
      <w:bookmarkEnd w:id="529"/>
    </w:p>
    <w:p w14:paraId="147835AA" w14:textId="55052929" w:rsidR="00263874" w:rsidRPr="00263874" w:rsidRDefault="00263874" w:rsidP="00263874">
      <w:pPr>
        <w:pStyle w:val="paragraph"/>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 xml:space="preserve">Η συνολική Περίοδος Εγγύησης Καλής Λειτουργίας, ορίζεται από την έναρξη της παραγωγικής λειτουργίας της ηλεκτρονικής πλατφόρμας </w:t>
      </w:r>
      <w:r w:rsidR="00F16034">
        <w:rPr>
          <w:rStyle w:val="normaltextrun"/>
          <w:rFonts w:ascii="Tahoma" w:hAnsi="Tahoma" w:cs="Tahoma"/>
          <w:sz w:val="22"/>
          <w:szCs w:val="22"/>
          <w:lang w:val="el-GR"/>
        </w:rPr>
        <w:t xml:space="preserve">και </w:t>
      </w:r>
      <w:r w:rsidR="009F7D7C">
        <w:rPr>
          <w:rStyle w:val="normaltextrun"/>
          <w:rFonts w:ascii="Tahoma" w:hAnsi="Tahoma" w:cs="Tahoma"/>
          <w:sz w:val="22"/>
          <w:szCs w:val="22"/>
          <w:lang w:val="el-GR"/>
        </w:rPr>
        <w:t>μέχρι τη λήξη του προγράμματος «</w:t>
      </w:r>
      <w:r w:rsidR="009F7D7C" w:rsidRPr="009729D9">
        <w:rPr>
          <w:rStyle w:val="normaltextrun"/>
          <w:rFonts w:ascii="Tahoma" w:hAnsi="Tahoma" w:cs="Tahoma"/>
          <w:sz w:val="22"/>
          <w:szCs w:val="22"/>
          <w:lang w:val="el-GR"/>
        </w:rPr>
        <w:t xml:space="preserve">Κουπόνι Συνδεσιμότητας </w:t>
      </w:r>
      <w:r w:rsidR="009F7D7C" w:rsidRPr="006D2C7C">
        <w:rPr>
          <w:rStyle w:val="normaltextrun"/>
          <w:rFonts w:ascii="Tahoma" w:hAnsi="Tahoma" w:cs="Tahoma"/>
          <w:sz w:val="22"/>
          <w:szCs w:val="22"/>
        </w:rPr>
        <w:t>Gigabit</w:t>
      </w:r>
      <w:r w:rsidR="009F7D7C" w:rsidRPr="009729D9">
        <w:rPr>
          <w:rStyle w:val="normaltextrun"/>
          <w:rFonts w:ascii="Tahoma" w:hAnsi="Tahoma" w:cs="Tahoma"/>
          <w:sz w:val="22"/>
          <w:szCs w:val="22"/>
          <w:lang w:val="el-GR"/>
        </w:rPr>
        <w:t>»</w:t>
      </w:r>
      <w:r>
        <w:rPr>
          <w:rStyle w:val="normaltextrun"/>
          <w:rFonts w:ascii="Tahoma" w:hAnsi="Tahoma" w:cs="Tahoma"/>
          <w:sz w:val="22"/>
          <w:szCs w:val="22"/>
          <w:lang w:val="el-GR"/>
        </w:rPr>
        <w:t xml:space="preserve">. </w:t>
      </w:r>
      <w:r>
        <w:rPr>
          <w:rStyle w:val="eop"/>
          <w:rFonts w:ascii="Tahoma" w:hAnsi="Tahoma" w:cs="Tahoma"/>
          <w:sz w:val="22"/>
          <w:szCs w:val="22"/>
        </w:rPr>
        <w:t> </w:t>
      </w:r>
    </w:p>
    <w:p w14:paraId="62AF883B" w14:textId="735BE821" w:rsidR="00263874" w:rsidRPr="00263874" w:rsidRDefault="00263874" w:rsidP="00263874">
      <w:pPr>
        <w:pStyle w:val="paragraph"/>
        <w:spacing w:before="0" w:beforeAutospacing="0" w:after="0" w:afterAutospacing="0"/>
        <w:jc w:val="both"/>
        <w:textAlignment w:val="baseline"/>
        <w:rPr>
          <w:rFonts w:ascii="Segoe UI" w:hAnsi="Segoe UI" w:cs="Segoe UI"/>
          <w:sz w:val="18"/>
          <w:szCs w:val="18"/>
          <w:lang w:val="el-GR"/>
        </w:rPr>
      </w:pPr>
      <w:r>
        <w:rPr>
          <w:rStyle w:val="normaltextrun"/>
          <w:rFonts w:ascii="Tahoma" w:hAnsi="Tahoma" w:cs="Tahoma"/>
          <w:sz w:val="22"/>
          <w:szCs w:val="22"/>
          <w:lang w:val="el-GR"/>
        </w:rPr>
        <w:t xml:space="preserve">Οι υπηρεσίες της Περιόδου Εγγύησης Καλής Λειτουργίας αφορούν στο σύνολο του Έργου, παρέχονται σε περιβάλλον </w:t>
      </w:r>
      <w:r>
        <w:rPr>
          <w:rStyle w:val="normaltextrun"/>
          <w:rFonts w:ascii="Tahoma" w:hAnsi="Tahoma" w:cs="Tahoma"/>
          <w:b/>
          <w:bCs/>
          <w:sz w:val="22"/>
          <w:szCs w:val="22"/>
          <w:lang w:val="el-GR"/>
        </w:rPr>
        <w:t xml:space="preserve">Εγγυημένου Επιπέδου Υπηρεσιών </w:t>
      </w:r>
      <w:r>
        <w:rPr>
          <w:rStyle w:val="normaltextrun"/>
          <w:rFonts w:ascii="Tahoma" w:hAnsi="Tahoma" w:cs="Tahoma"/>
          <w:sz w:val="22"/>
          <w:szCs w:val="22"/>
          <w:lang w:val="el-GR"/>
        </w:rPr>
        <w:t>(βλ. παρ. Τήρηση Εγγυημένου Επιπέδου Υπηρεσιών – Ρήτρες) και είνα</w:t>
      </w:r>
      <w:r w:rsidR="003362F5">
        <w:rPr>
          <w:rStyle w:val="normaltextrun"/>
          <w:rFonts w:ascii="Tahoma" w:hAnsi="Tahoma" w:cs="Tahoma"/>
          <w:sz w:val="22"/>
          <w:szCs w:val="22"/>
          <w:lang w:val="el-GR"/>
        </w:rPr>
        <w:t xml:space="preserve">ι </w:t>
      </w:r>
      <w:r>
        <w:rPr>
          <w:rStyle w:val="normaltextrun"/>
          <w:rFonts w:ascii="Tahoma" w:hAnsi="Tahoma" w:cs="Tahoma"/>
          <w:sz w:val="22"/>
          <w:szCs w:val="22"/>
          <w:lang w:val="el-GR"/>
        </w:rPr>
        <w:t xml:space="preserve">αυτές που περιγράφονται </w:t>
      </w:r>
      <w:r w:rsidR="003362F5">
        <w:rPr>
          <w:rStyle w:val="normaltextrun"/>
          <w:rFonts w:ascii="Tahoma" w:hAnsi="Tahoma" w:cs="Tahoma"/>
          <w:sz w:val="22"/>
          <w:szCs w:val="22"/>
          <w:lang w:val="el-GR"/>
        </w:rPr>
        <w:t xml:space="preserve">ενδεικτικά </w:t>
      </w:r>
      <w:r>
        <w:rPr>
          <w:rStyle w:val="normaltextrun"/>
          <w:rFonts w:ascii="Tahoma" w:hAnsi="Tahoma" w:cs="Tahoma"/>
          <w:sz w:val="22"/>
          <w:szCs w:val="22"/>
          <w:lang w:val="el-GR"/>
        </w:rPr>
        <w:t>στην παρούσα ενότητα.</w:t>
      </w:r>
      <w:r>
        <w:rPr>
          <w:rStyle w:val="eop"/>
          <w:rFonts w:ascii="Tahoma" w:hAnsi="Tahoma" w:cs="Tahoma"/>
          <w:sz w:val="22"/>
          <w:szCs w:val="22"/>
        </w:rPr>
        <w:t> </w:t>
      </w:r>
    </w:p>
    <w:p w14:paraId="635E5220" w14:textId="77777777" w:rsidR="001E4B60" w:rsidRPr="001E4B60" w:rsidRDefault="001E4B60" w:rsidP="001E4B60">
      <w:pPr>
        <w:spacing w:before="120" w:after="0"/>
        <w:rPr>
          <w:b/>
          <w:u w:val="single"/>
          <w:lang w:val="el-GR" w:eastAsia="en-GB"/>
        </w:rPr>
      </w:pPr>
      <w:r w:rsidRPr="001E4B60">
        <w:rPr>
          <w:b/>
          <w:u w:val="single"/>
          <w:lang w:val="el-GR" w:eastAsia="en-GB"/>
        </w:rPr>
        <w:t xml:space="preserve">ΑΝΑΜΕΝΟΜΕΝΑ ΠΑΡΑΔΟΤΕΑ / ΑΠΟΤΕΛΕΣΜΑΤΑ ΠΕΡΙΟΔΟΥ: </w:t>
      </w:r>
    </w:p>
    <w:tbl>
      <w:tblPr>
        <w:tblW w:w="9535" w:type="dxa"/>
        <w:tblInd w:w="113" w:type="dxa"/>
        <w:tblLayout w:type="fixed"/>
        <w:tblLook w:val="01E0" w:firstRow="1" w:lastRow="1" w:firstColumn="1" w:lastColumn="1" w:noHBand="0" w:noVBand="0"/>
      </w:tblPr>
      <w:tblGrid>
        <w:gridCol w:w="3526"/>
        <w:gridCol w:w="6009"/>
      </w:tblGrid>
      <w:tr w:rsidR="001E4B60" w:rsidRPr="001E4B60" w14:paraId="67109DB5" w14:textId="77777777" w:rsidTr="009D6D7E">
        <w:trPr>
          <w:trHeight w:val="113"/>
        </w:trPr>
        <w:tc>
          <w:tcPr>
            <w:tcW w:w="9534" w:type="dxa"/>
            <w:gridSpan w:val="2"/>
            <w:tcBorders>
              <w:top w:val="single" w:sz="4" w:space="0" w:color="000000"/>
              <w:left w:val="single" w:sz="4" w:space="0" w:color="000000"/>
              <w:bottom w:val="single" w:sz="4" w:space="0" w:color="000000"/>
              <w:right w:val="single" w:sz="4" w:space="0" w:color="000000"/>
            </w:tcBorders>
            <w:shd w:val="clear" w:color="auto" w:fill="E6E6E6"/>
          </w:tcPr>
          <w:p w14:paraId="34817FCD" w14:textId="77777777" w:rsidR="001E4B60" w:rsidRPr="001E4B60" w:rsidRDefault="001E4B60" w:rsidP="001E4B60">
            <w:pPr>
              <w:spacing w:before="120" w:after="0"/>
              <w:rPr>
                <w:lang w:val="el-GR" w:eastAsia="en-GB"/>
              </w:rPr>
            </w:pPr>
            <w:r w:rsidRPr="001E4B60">
              <w:rPr>
                <w:b/>
                <w:lang w:val="el-GR" w:eastAsia="en-GB"/>
              </w:rPr>
              <w:t xml:space="preserve">Περίοδος Εγγύησης </w:t>
            </w:r>
            <w:r w:rsidRPr="001E4B60">
              <w:rPr>
                <w:lang w:val="el-GR" w:eastAsia="en-GB"/>
              </w:rPr>
              <w:t>– Παραδοτέα (ελάχιστα):</w:t>
            </w:r>
          </w:p>
        </w:tc>
      </w:tr>
      <w:tr w:rsidR="001E4B60" w:rsidRPr="001E4B60" w14:paraId="0930964B" w14:textId="77777777" w:rsidTr="009D6D7E">
        <w:trPr>
          <w:trHeight w:val="390"/>
        </w:trPr>
        <w:tc>
          <w:tcPr>
            <w:tcW w:w="352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37F187A" w14:textId="77777777" w:rsidR="001E4B60" w:rsidRPr="001E4B60" w:rsidRDefault="001E4B60" w:rsidP="001E4B60">
            <w:pPr>
              <w:widowControl w:val="0"/>
              <w:spacing w:before="120" w:after="0"/>
              <w:rPr>
                <w:lang w:val="el-GR" w:eastAsia="en-US"/>
              </w:rPr>
            </w:pPr>
            <w:r w:rsidRPr="001E4B60">
              <w:rPr>
                <w:lang w:val="el-GR" w:eastAsia="en-US"/>
              </w:rPr>
              <w:t>Τίτλος Παραδοτέου</w:t>
            </w:r>
          </w:p>
        </w:tc>
        <w:tc>
          <w:tcPr>
            <w:tcW w:w="600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DDAAD21" w14:textId="77777777" w:rsidR="001E4B60" w:rsidRPr="001E4B60" w:rsidRDefault="001E4B60" w:rsidP="001E4B60">
            <w:pPr>
              <w:widowControl w:val="0"/>
              <w:spacing w:before="120" w:after="0"/>
              <w:rPr>
                <w:lang w:val="el-GR" w:eastAsia="en-US"/>
              </w:rPr>
            </w:pPr>
            <w:r w:rsidRPr="001E4B60">
              <w:rPr>
                <w:lang w:val="el-GR" w:eastAsia="en-US"/>
              </w:rPr>
              <w:t>Περιγραφή Παραδοτέου</w:t>
            </w:r>
          </w:p>
        </w:tc>
      </w:tr>
      <w:tr w:rsidR="001E4B60" w:rsidRPr="001E4B60" w14:paraId="4847BBF6" w14:textId="77777777" w:rsidTr="009D6D7E">
        <w:trPr>
          <w:trHeight w:val="390"/>
        </w:trPr>
        <w:tc>
          <w:tcPr>
            <w:tcW w:w="3526" w:type="dxa"/>
            <w:tcBorders>
              <w:top w:val="single" w:sz="4" w:space="0" w:color="000000"/>
              <w:left w:val="single" w:sz="4" w:space="0" w:color="000000"/>
              <w:bottom w:val="single" w:sz="4" w:space="0" w:color="000000"/>
              <w:right w:val="single" w:sz="4" w:space="0" w:color="000000"/>
            </w:tcBorders>
          </w:tcPr>
          <w:p w14:paraId="280283C7" w14:textId="77777777" w:rsidR="001E4B60" w:rsidRPr="001E4B60" w:rsidRDefault="001E4B60" w:rsidP="006D2C7C">
            <w:pPr>
              <w:widowControl w:val="0"/>
              <w:numPr>
                <w:ilvl w:val="0"/>
                <w:numId w:val="240"/>
              </w:numPr>
              <w:spacing w:before="120" w:after="0"/>
              <w:jc w:val="left"/>
              <w:rPr>
                <w:lang w:val="el-GR" w:eastAsia="en-US"/>
              </w:rPr>
            </w:pPr>
            <w:r w:rsidRPr="001E4B60">
              <w:rPr>
                <w:lang w:val="el-GR" w:eastAsia="en-US"/>
              </w:rPr>
              <w:t>Υπηρεσίες υποστήριξης και αποκατάστασης βλαβών</w:t>
            </w:r>
          </w:p>
        </w:tc>
        <w:tc>
          <w:tcPr>
            <w:tcW w:w="6008" w:type="dxa"/>
            <w:tcBorders>
              <w:top w:val="single" w:sz="4" w:space="0" w:color="000000"/>
              <w:left w:val="single" w:sz="4" w:space="0" w:color="000000"/>
              <w:bottom w:val="single" w:sz="4" w:space="0" w:color="000000"/>
              <w:right w:val="single" w:sz="4" w:space="0" w:color="000000"/>
            </w:tcBorders>
          </w:tcPr>
          <w:p w14:paraId="03863C8B" w14:textId="77777777" w:rsidR="001E4B60" w:rsidRPr="001E4B60" w:rsidRDefault="001E4B60" w:rsidP="001E4B60">
            <w:pPr>
              <w:spacing w:before="120" w:after="0"/>
              <w:rPr>
                <w:lang w:val="el-GR" w:eastAsia="en-GB"/>
              </w:rPr>
            </w:pPr>
            <w:r w:rsidRPr="001E4B60">
              <w:rPr>
                <w:lang w:val="el-GR" w:eastAsia="en-GB"/>
              </w:rPr>
              <w:t>Τεύχος αποτύπωσης υπηρεσιών που θα περιλαμβάνει:</w:t>
            </w:r>
          </w:p>
          <w:p w14:paraId="4FCD4C67" w14:textId="5414F001" w:rsidR="001E4B60" w:rsidRPr="001E4B60" w:rsidRDefault="001E4B60" w:rsidP="006D2C7C">
            <w:pPr>
              <w:numPr>
                <w:ilvl w:val="0"/>
                <w:numId w:val="239"/>
              </w:numPr>
              <w:spacing w:after="0"/>
              <w:contextualSpacing/>
              <w:jc w:val="left"/>
              <w:rPr>
                <w:lang w:val="el-GR" w:eastAsia="en-GB"/>
              </w:rPr>
            </w:pPr>
            <w:r w:rsidRPr="001E4B60">
              <w:rPr>
                <w:lang w:val="el-GR" w:eastAsia="en-GB"/>
              </w:rPr>
              <w:t xml:space="preserve">Καταγραφή των </w:t>
            </w:r>
            <w:r w:rsidR="003362F5">
              <w:rPr>
                <w:lang w:val="el-GR" w:eastAsia="en-GB"/>
              </w:rPr>
              <w:t>αιτημάτων</w:t>
            </w:r>
            <w:r w:rsidR="003362F5" w:rsidRPr="001E4B60">
              <w:rPr>
                <w:lang w:val="el-GR" w:eastAsia="en-GB"/>
              </w:rPr>
              <w:t xml:space="preserve"> </w:t>
            </w:r>
            <w:r w:rsidRPr="001E4B60">
              <w:rPr>
                <w:lang w:val="el-GR" w:eastAsia="en-GB"/>
              </w:rPr>
              <w:t>ενεργειών υποστήριξης που θα διατεθεί στον Ανάδοχο.</w:t>
            </w:r>
          </w:p>
          <w:p w14:paraId="11F8F632" w14:textId="77777777" w:rsidR="001E4B60" w:rsidRPr="001E4B60" w:rsidRDefault="001E4B60" w:rsidP="006D2C7C">
            <w:pPr>
              <w:numPr>
                <w:ilvl w:val="0"/>
                <w:numId w:val="239"/>
              </w:numPr>
              <w:spacing w:before="120" w:after="0"/>
              <w:ind w:left="357" w:hanging="357"/>
              <w:jc w:val="left"/>
              <w:rPr>
                <w:lang w:val="el-GR" w:eastAsia="en-GB"/>
              </w:rPr>
            </w:pPr>
            <w:r w:rsidRPr="001E4B60">
              <w:rPr>
                <w:lang w:val="el-GR" w:eastAsia="en-GB"/>
              </w:rPr>
              <w:t>Τεκμηρίωση πρόσθετων προσαρμογών και παραμετροποιήσεων σε λογισμικό και εφαρμογές</w:t>
            </w:r>
          </w:p>
          <w:p w14:paraId="1709896C" w14:textId="77777777" w:rsidR="001E4B60" w:rsidRPr="001E4B60" w:rsidRDefault="001E4B60" w:rsidP="006D2C7C">
            <w:pPr>
              <w:numPr>
                <w:ilvl w:val="0"/>
                <w:numId w:val="239"/>
              </w:numPr>
              <w:spacing w:before="120" w:after="0"/>
              <w:ind w:left="357" w:hanging="357"/>
              <w:jc w:val="left"/>
              <w:rPr>
                <w:lang w:val="el-GR" w:eastAsia="en-GB"/>
              </w:rPr>
            </w:pPr>
            <w:r w:rsidRPr="001E4B60">
              <w:rPr>
                <w:lang w:val="el-GR" w:eastAsia="en-GB"/>
              </w:rPr>
              <w:t>Τεκμηρίωση σφαλμάτων</w:t>
            </w:r>
          </w:p>
          <w:p w14:paraId="63E9C2FB" w14:textId="77777777" w:rsidR="001E4B60" w:rsidRPr="001E4B60" w:rsidRDefault="001E4B60" w:rsidP="006D2C7C">
            <w:pPr>
              <w:numPr>
                <w:ilvl w:val="0"/>
                <w:numId w:val="239"/>
              </w:numPr>
              <w:spacing w:before="120" w:after="0"/>
              <w:ind w:left="357" w:hanging="357"/>
              <w:jc w:val="left"/>
              <w:rPr>
                <w:lang w:val="el-GR" w:eastAsia="en-GB"/>
              </w:rPr>
            </w:pPr>
            <w:r w:rsidRPr="001E4B60">
              <w:rPr>
                <w:lang w:val="el-GR" w:eastAsia="en-GB"/>
              </w:rPr>
              <w:lastRenderedPageBreak/>
              <w:t>Παράδοση αντιτύπων όλων των μεταβολών ή επανεκδόσεων ή τροποποιήσεων των εγχειριδίων έτοιμου λογισμικού και εφαρμογής/ών</w:t>
            </w:r>
          </w:p>
          <w:p w14:paraId="19EA13B8" w14:textId="77777777" w:rsidR="001E4B60" w:rsidRPr="001E4B60" w:rsidRDefault="001E4B60" w:rsidP="006D2C7C">
            <w:pPr>
              <w:numPr>
                <w:ilvl w:val="0"/>
                <w:numId w:val="239"/>
              </w:numPr>
              <w:spacing w:before="120" w:after="0"/>
              <w:ind w:left="357" w:hanging="357"/>
              <w:jc w:val="left"/>
              <w:rPr>
                <w:lang w:val="el-GR" w:eastAsia="en-GB"/>
              </w:rPr>
            </w:pPr>
            <w:r w:rsidRPr="001E4B60">
              <w:rPr>
                <w:lang w:val="el-GR" w:eastAsia="en-GB"/>
              </w:rPr>
              <w:t>Τεκμηρίωση εγκαταστάσεων νέων εκδόσεων έτοιμου λογισμικού και εφαρμογής/ών</w:t>
            </w:r>
          </w:p>
          <w:p w14:paraId="440328F9" w14:textId="77777777" w:rsidR="001E4B60" w:rsidRPr="001E4B60" w:rsidRDefault="001E4B60" w:rsidP="006D2C7C">
            <w:pPr>
              <w:numPr>
                <w:ilvl w:val="0"/>
                <w:numId w:val="239"/>
              </w:numPr>
              <w:spacing w:before="120" w:after="0"/>
              <w:ind w:left="357" w:hanging="357"/>
              <w:jc w:val="left"/>
              <w:rPr>
                <w:lang w:val="el-GR" w:eastAsia="en-GB"/>
              </w:rPr>
            </w:pPr>
            <w:r w:rsidRPr="001E4B60">
              <w:rPr>
                <w:lang w:val="el-GR" w:eastAsia="en-GB"/>
              </w:rPr>
              <w:t>Έκθεση αξιολόγησης Περιόδου</w:t>
            </w:r>
          </w:p>
        </w:tc>
      </w:tr>
    </w:tbl>
    <w:p w14:paraId="2EFB4D9A" w14:textId="77777777" w:rsidR="00263874" w:rsidRDefault="00263874" w:rsidP="00263874">
      <w:pPr>
        <w:pStyle w:val="paragraph"/>
        <w:spacing w:before="0" w:beforeAutospacing="0" w:after="0" w:afterAutospacing="0"/>
        <w:jc w:val="both"/>
        <w:textAlignment w:val="baseline"/>
        <w:rPr>
          <w:rStyle w:val="eop"/>
          <w:rFonts w:ascii="Tahoma" w:hAnsi="Tahoma" w:cs="Tahoma"/>
          <w:sz w:val="22"/>
          <w:szCs w:val="22"/>
          <w:lang w:val="el-GR"/>
        </w:rPr>
      </w:pPr>
    </w:p>
    <w:p w14:paraId="055EA4B8" w14:textId="5A180FA7" w:rsidR="00263874" w:rsidRPr="00263874" w:rsidRDefault="00263874" w:rsidP="006D2C7C">
      <w:pPr>
        <w:pStyle w:val="Heading3"/>
        <w:numPr>
          <w:ilvl w:val="4"/>
          <w:numId w:val="75"/>
        </w:numPr>
        <w:rPr>
          <w:lang w:val="el-GR"/>
        </w:rPr>
      </w:pPr>
      <w:r w:rsidRPr="00263874">
        <w:rPr>
          <w:lang w:val="el-GR"/>
        </w:rPr>
        <w:t> </w:t>
      </w:r>
      <w:bookmarkStart w:id="530" w:name="_Toc196736022"/>
      <w:r w:rsidRPr="00263874">
        <w:rPr>
          <w:lang w:val="el-GR"/>
        </w:rPr>
        <w:t>Τήρηση Εγγυημένου Επιπέδου Υπηρεσιών – Ρήτρες</w:t>
      </w:r>
      <w:bookmarkEnd w:id="530"/>
      <w:r w:rsidRPr="00263874">
        <w:rPr>
          <w:lang w:val="el-GR"/>
        </w:rPr>
        <w:t> </w:t>
      </w:r>
    </w:p>
    <w:p w14:paraId="7F55F4DD" w14:textId="77777777" w:rsidR="00CE6F17" w:rsidRPr="006D2C7C" w:rsidRDefault="00CE6F17" w:rsidP="00CE6F17">
      <w:pPr>
        <w:spacing w:before="60" w:after="60"/>
        <w:rPr>
          <w:lang w:val="el-GR"/>
        </w:rPr>
      </w:pPr>
      <w:r w:rsidRPr="006D2C7C">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«Καλής Λειτουργίας». </w:t>
      </w:r>
    </w:p>
    <w:p w14:paraId="1F9FB1EE" w14:textId="77777777" w:rsidR="00CE6F17" w:rsidRPr="005403CF" w:rsidRDefault="00CE6F17" w:rsidP="00CE6F17">
      <w:pPr>
        <w:spacing w:before="120"/>
        <w:rPr>
          <w:b/>
          <w:u w:val="single"/>
        </w:rPr>
      </w:pPr>
      <w:r w:rsidRPr="005403CF">
        <w:rPr>
          <w:b/>
          <w:u w:val="single"/>
        </w:rPr>
        <w:t>Ορισμοί:</w:t>
      </w:r>
    </w:p>
    <w:p w14:paraId="4C79C3D0" w14:textId="77777777" w:rsidR="00CE6F17" w:rsidRPr="006D2C7C" w:rsidRDefault="00CE6F17" w:rsidP="006D2C7C">
      <w:pPr>
        <w:numPr>
          <w:ilvl w:val="0"/>
          <w:numId w:val="243"/>
        </w:numPr>
        <w:spacing w:before="120" w:after="0"/>
        <w:ind w:left="357" w:hanging="357"/>
        <w:rPr>
          <w:lang w:val="el-GR"/>
        </w:rPr>
      </w:pPr>
      <w:r w:rsidRPr="006D2C7C">
        <w:rPr>
          <w:b/>
          <w:lang w:val="el-GR"/>
        </w:rPr>
        <w:t>Λογισμικό/Εφαρμογές:</w:t>
      </w:r>
      <w:r w:rsidRPr="006D2C7C">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7659DFEC" w14:textId="77777777" w:rsidR="00CE6F17" w:rsidRPr="006D2C7C" w:rsidRDefault="00CE6F17" w:rsidP="006D2C7C">
      <w:pPr>
        <w:numPr>
          <w:ilvl w:val="0"/>
          <w:numId w:val="243"/>
        </w:numPr>
        <w:spacing w:before="120" w:after="0"/>
        <w:ind w:left="357" w:hanging="357"/>
        <w:rPr>
          <w:lang w:val="el-GR"/>
        </w:rPr>
      </w:pPr>
      <w:r w:rsidRPr="006D2C7C">
        <w:rPr>
          <w:b/>
          <w:lang w:val="el-GR"/>
        </w:rPr>
        <w:t>Βλάβη:</w:t>
      </w:r>
      <w:r w:rsidRPr="006D2C7C">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70F04702" w14:textId="77777777" w:rsidR="00CE6F17" w:rsidRPr="006D2C7C" w:rsidRDefault="00CE6F17" w:rsidP="006D2C7C">
      <w:pPr>
        <w:numPr>
          <w:ilvl w:val="0"/>
          <w:numId w:val="243"/>
        </w:numPr>
        <w:spacing w:before="120" w:after="0"/>
        <w:ind w:left="357" w:hanging="357"/>
        <w:rPr>
          <w:lang w:val="el-GR"/>
        </w:rPr>
      </w:pPr>
      <w:r w:rsidRPr="006D2C7C">
        <w:rPr>
          <w:b/>
          <w:lang w:val="el-GR"/>
        </w:rPr>
        <w:t>Δυσλειτουργία:</w:t>
      </w:r>
      <w:r w:rsidRPr="006D2C7C">
        <w:rPr>
          <w:lang w:val="el-GR"/>
        </w:rPr>
        <w:t xml:space="preserve"> ζημιά μέρους ή όλης της διακριτής μονάδας λογισμικού/εφαρμογών, η οποία </w:t>
      </w:r>
      <w:r w:rsidRPr="006D2C7C">
        <w:rPr>
          <w:u w:val="single"/>
          <w:lang w:val="el-GR"/>
        </w:rPr>
        <w:t>δεν</w:t>
      </w:r>
      <w:r w:rsidRPr="006D2C7C">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4CE115AE" w14:textId="77777777" w:rsidR="00CE6F17" w:rsidRPr="006D2C7C" w:rsidRDefault="00CE6F17" w:rsidP="006D2C7C">
      <w:pPr>
        <w:numPr>
          <w:ilvl w:val="0"/>
          <w:numId w:val="243"/>
        </w:numPr>
        <w:spacing w:before="120" w:after="0"/>
        <w:ind w:left="357" w:hanging="357"/>
        <w:rPr>
          <w:lang w:val="el-GR"/>
        </w:rPr>
      </w:pPr>
      <w:r w:rsidRPr="006D2C7C">
        <w:rPr>
          <w:b/>
          <w:lang w:val="el-GR"/>
        </w:rPr>
        <w:t>ΚΩΚ</w:t>
      </w:r>
      <w:r w:rsidRPr="006D2C7C">
        <w:rPr>
          <w:lang w:val="el-GR"/>
        </w:rPr>
        <w:t xml:space="preserve"> (κανονικές ώρες κάλυψης): Το χρονικό διάστημα 07:30 – 17:00 για τις εργάσιμες ημέρες.</w:t>
      </w:r>
    </w:p>
    <w:p w14:paraId="72099B16" w14:textId="77777777" w:rsidR="00CE6F17" w:rsidRPr="006D2C7C" w:rsidRDefault="00CE6F17" w:rsidP="006D2C7C">
      <w:pPr>
        <w:numPr>
          <w:ilvl w:val="0"/>
          <w:numId w:val="243"/>
        </w:numPr>
        <w:spacing w:before="120" w:after="0"/>
        <w:ind w:left="357" w:hanging="357"/>
        <w:rPr>
          <w:lang w:val="el-GR"/>
        </w:rPr>
      </w:pPr>
      <w:r w:rsidRPr="006D2C7C">
        <w:rPr>
          <w:b/>
          <w:lang w:val="el-GR"/>
        </w:rPr>
        <w:t>ΕΩΚ</w:t>
      </w:r>
      <w:r w:rsidRPr="006D2C7C">
        <w:rPr>
          <w:lang w:val="el-GR"/>
        </w:rPr>
        <w:t xml:space="preserve"> (επιπλέον ώρες κάλυψης): Το υπόλοιπο χρονικό διάστημα.</w:t>
      </w:r>
    </w:p>
    <w:p w14:paraId="758F83E4" w14:textId="77777777" w:rsidR="00CE6F17" w:rsidRPr="005403CF" w:rsidRDefault="00CE6F17" w:rsidP="006D2C7C">
      <w:pPr>
        <w:numPr>
          <w:ilvl w:val="0"/>
          <w:numId w:val="243"/>
        </w:numPr>
        <w:spacing w:before="120" w:after="0"/>
        <w:rPr>
          <w:b/>
          <w:u w:val="single"/>
        </w:rPr>
      </w:pPr>
      <w:r w:rsidRPr="006D2C7C">
        <w:rPr>
          <w:b/>
          <w:lang w:val="el-GR"/>
        </w:rPr>
        <w:t xml:space="preserve">Χρόνος αποκατάστασης βλάβης </w:t>
      </w:r>
      <w:r w:rsidRPr="006D2C7C">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6D2C7C">
        <w:rPr>
          <w:b/>
          <w:lang w:val="el-GR"/>
        </w:rPr>
        <w:t>αθροιστικά σε μηνιαία βάση.</w:t>
      </w:r>
      <w:r w:rsidRPr="006D2C7C">
        <w:rPr>
          <w:lang w:val="el-GR"/>
        </w:rPr>
        <w:t xml:space="preserve"> </w:t>
      </w:r>
      <w:r w:rsidRPr="005403CF">
        <w:t>Ο χρόνος αυτός είναι:</w:t>
      </w:r>
    </w:p>
    <w:p w14:paraId="1DC3A70F" w14:textId="77777777" w:rsidR="00CE6F17" w:rsidRPr="006D2C7C" w:rsidRDefault="00CE6F17" w:rsidP="006D2C7C">
      <w:pPr>
        <w:numPr>
          <w:ilvl w:val="0"/>
          <w:numId w:val="241"/>
        </w:numPr>
        <w:spacing w:before="120" w:after="0"/>
        <w:rPr>
          <w:lang w:val="el-GR"/>
        </w:rPr>
      </w:pPr>
      <w:r w:rsidRPr="006D2C7C">
        <w:rPr>
          <w:lang w:val="el-GR"/>
        </w:rPr>
        <w:t xml:space="preserve">δύο (2) ώρες από τη στιγμή της ανακοίνωσης της εμφάνισης της βλάβης αν η ανακοίνωση του προβλήματος πραγματοποιήθηκε είτε εντός, είτε εκτός ΚΩΚ. </w:t>
      </w:r>
    </w:p>
    <w:p w14:paraId="75ECAD35" w14:textId="77777777" w:rsidR="00CE6F17" w:rsidRPr="005403CF" w:rsidRDefault="00CE6F17" w:rsidP="006D2C7C">
      <w:pPr>
        <w:numPr>
          <w:ilvl w:val="0"/>
          <w:numId w:val="243"/>
        </w:numPr>
        <w:spacing w:before="120" w:after="0"/>
        <w:rPr>
          <w:b/>
          <w:u w:val="single"/>
        </w:rPr>
      </w:pPr>
      <w:r w:rsidRPr="006D2C7C">
        <w:rPr>
          <w:b/>
          <w:lang w:val="el-GR"/>
        </w:rPr>
        <w:t xml:space="preserve">Χρόνος αποκατάστασης δυσλειτουργίας </w:t>
      </w:r>
      <w:r w:rsidRPr="006D2C7C">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6D2C7C">
        <w:rPr>
          <w:b/>
          <w:lang w:val="el-GR"/>
        </w:rPr>
        <w:t>αθροιστικά σε μηνιαία βάση.</w:t>
      </w:r>
      <w:r w:rsidRPr="006D2C7C">
        <w:rPr>
          <w:lang w:val="el-GR"/>
        </w:rPr>
        <w:t xml:space="preserve"> </w:t>
      </w:r>
      <w:r w:rsidRPr="005403CF">
        <w:t>Ο χρόνος αυτός είναι:</w:t>
      </w:r>
    </w:p>
    <w:p w14:paraId="13BDC464" w14:textId="77777777" w:rsidR="00CE6F17" w:rsidRPr="006D2C7C" w:rsidRDefault="00CE6F17" w:rsidP="006D2C7C">
      <w:pPr>
        <w:numPr>
          <w:ilvl w:val="0"/>
          <w:numId w:val="241"/>
        </w:numPr>
        <w:spacing w:before="120" w:after="0"/>
        <w:rPr>
          <w:lang w:val="el-GR"/>
        </w:rPr>
      </w:pPr>
      <w:r w:rsidRPr="006D2C7C">
        <w:rPr>
          <w:lang w:val="el-GR"/>
        </w:rPr>
        <w:t>έξι (6) ώρες από τη στιγμή της ανακοίνωσης της εμφάνισης της δυσλειτουργίας αν η ανακοίνωση του προβλήματος πραγματοποιήθηκε είτε εντός, είτε εκτός ΚΩΚ.</w:t>
      </w:r>
    </w:p>
    <w:p w14:paraId="7223E6CC" w14:textId="77777777" w:rsidR="00CE6F17" w:rsidRPr="006D2C7C" w:rsidRDefault="00CE6F17" w:rsidP="00CE6F17">
      <w:pPr>
        <w:spacing w:before="120"/>
        <w:rPr>
          <w:b/>
          <w:u w:val="single"/>
          <w:lang w:val="el-GR"/>
        </w:rPr>
      </w:pPr>
    </w:p>
    <w:p w14:paraId="665A2255" w14:textId="77777777" w:rsidR="00CE6F17" w:rsidRPr="006D2C7C" w:rsidRDefault="00CE6F17" w:rsidP="00CE6F17">
      <w:pPr>
        <w:spacing w:before="120"/>
        <w:rPr>
          <w:b/>
          <w:u w:val="single"/>
          <w:lang w:val="el-GR"/>
        </w:rPr>
      </w:pPr>
      <w:r w:rsidRPr="006D2C7C">
        <w:rPr>
          <w:b/>
          <w:u w:val="single"/>
          <w:lang w:val="el-GR"/>
        </w:rPr>
        <w:t xml:space="preserve">Μη διαθεσιμότητα – Ρήτρες: </w:t>
      </w:r>
    </w:p>
    <w:p w14:paraId="2AE40B65" w14:textId="77777777" w:rsidR="00CE6F17" w:rsidRPr="006D2C7C" w:rsidRDefault="00CE6F17" w:rsidP="00CE6F17">
      <w:pPr>
        <w:spacing w:before="120"/>
        <w:rPr>
          <w:lang w:val="el-GR"/>
        </w:rPr>
      </w:pPr>
      <w:bookmarkStart w:id="531" w:name="OLE_LINK5"/>
      <w:bookmarkStart w:id="532" w:name="OLE_LINK6"/>
      <w:r w:rsidRPr="006D2C7C">
        <w:rPr>
          <w:lang w:val="el-GR"/>
        </w:rPr>
        <w:t xml:space="preserve">Σε περίπτωση υπέρβασης του </w:t>
      </w:r>
      <w:r w:rsidRPr="006D2C7C">
        <w:rPr>
          <w:b/>
          <w:lang w:val="el-GR"/>
        </w:rPr>
        <w:t>μηνιαίου χρόνου αποκατάστασης βλάβης</w:t>
      </w:r>
      <w:r w:rsidRPr="006D2C7C">
        <w:rPr>
          <w:lang w:val="el-GR"/>
        </w:rPr>
        <w:t>, επιβάλλεται στον Ανάδοχο ρήτρα ίση με το μεγαλύτερο εκ των δύο ακόλουθων τιμών:</w:t>
      </w:r>
    </w:p>
    <w:p w14:paraId="0995E67B" w14:textId="77777777" w:rsidR="00CE6F17" w:rsidRPr="006D2C7C" w:rsidRDefault="00CE6F17" w:rsidP="006D2C7C">
      <w:pPr>
        <w:numPr>
          <w:ilvl w:val="0"/>
          <w:numId w:val="242"/>
        </w:numPr>
        <w:spacing w:before="120" w:after="0"/>
        <w:rPr>
          <w:lang w:val="el-GR"/>
        </w:rPr>
      </w:pPr>
      <w:r w:rsidRPr="006D2C7C">
        <w:rPr>
          <w:b/>
          <w:lang w:val="el-GR"/>
        </w:rPr>
        <w:lastRenderedPageBreak/>
        <w:t>0,05%</w:t>
      </w:r>
      <w:r w:rsidRPr="006D2C7C">
        <w:rPr>
          <w:lang w:val="el-GR"/>
        </w:rPr>
        <w:t xml:space="preserve"> επί του συμβατικού τιμήματος της μονάδας/τμήματος που είναι εκτός λειτουργίας</w:t>
      </w:r>
    </w:p>
    <w:p w14:paraId="56B7A66B" w14:textId="77777777" w:rsidR="00CE6F17" w:rsidRPr="006D2C7C" w:rsidRDefault="00CE6F17" w:rsidP="00CE6F17">
      <w:pPr>
        <w:spacing w:before="120"/>
        <w:rPr>
          <w:lang w:val="el-GR"/>
        </w:rPr>
      </w:pPr>
      <w:r w:rsidRPr="006D2C7C">
        <w:rPr>
          <w:b/>
          <w:lang w:val="el-GR"/>
        </w:rPr>
        <w:t>για κάθε επιπλέον ώρα βλάβης</w:t>
      </w:r>
      <w:r w:rsidRPr="006D2C7C">
        <w:rPr>
          <w:lang w:val="el-GR"/>
        </w:rPr>
        <w:t xml:space="preserve"> </w:t>
      </w:r>
      <w:r w:rsidRPr="006D2C7C">
        <w:rPr>
          <w:b/>
          <w:lang w:val="el-GR"/>
        </w:rPr>
        <w:t>(μη διαθεσιμότητας)/δυσλειτουργίας</w:t>
      </w:r>
      <w:r w:rsidRPr="006D2C7C">
        <w:rPr>
          <w:lang w:val="el-GR"/>
        </w:rPr>
        <w:t>, εφόσον αυτή είναι εντός ΚΩΚ, ή το ήμισυ του ως άνω υπολογιζόμενου ποσού, εφόσον η ώρα είναι εκτός ΚΩΚ.</w:t>
      </w:r>
      <w:bookmarkEnd w:id="531"/>
      <w:bookmarkEnd w:id="532"/>
    </w:p>
    <w:p w14:paraId="5E783761" w14:textId="77777777" w:rsidR="00CE6F17" w:rsidRPr="006D2C7C" w:rsidRDefault="00CE6F17" w:rsidP="00CE6F17">
      <w:pPr>
        <w:spacing w:before="120"/>
        <w:rPr>
          <w:i/>
          <w:u w:val="single"/>
          <w:lang w:val="el-GR"/>
        </w:rPr>
      </w:pPr>
    </w:p>
    <w:p w14:paraId="44F15C47" w14:textId="77777777" w:rsidR="00CE6F17" w:rsidRPr="006D2C7C" w:rsidRDefault="00CE6F17" w:rsidP="00CE6F17">
      <w:pPr>
        <w:spacing w:before="120"/>
        <w:rPr>
          <w:lang w:val="el-GR"/>
        </w:rPr>
      </w:pPr>
      <w:r w:rsidRPr="006D2C7C">
        <w:rPr>
          <w:lang w:val="el-GR"/>
        </w:rPr>
        <w:t xml:space="preserve">Σε περίπτωση υπέρβασης του </w:t>
      </w:r>
      <w:r w:rsidRPr="006D2C7C">
        <w:rPr>
          <w:b/>
          <w:lang w:val="el-GR"/>
        </w:rPr>
        <w:t>μηνιαίου χρόνου αποκατάστασης δυσλειτουργίας</w:t>
      </w:r>
      <w:r w:rsidRPr="006D2C7C">
        <w:rPr>
          <w:lang w:val="el-GR"/>
        </w:rPr>
        <w:t>, επιβάλλεται στον Ανάδοχο ρήτρα ίση με το μεγαλύτερο εκ των δύο ακόλουθων τιμών:</w:t>
      </w:r>
    </w:p>
    <w:p w14:paraId="7A6DFA0A" w14:textId="77777777" w:rsidR="00CE6F17" w:rsidRPr="006D2C7C" w:rsidRDefault="00CE6F17" w:rsidP="006D2C7C">
      <w:pPr>
        <w:numPr>
          <w:ilvl w:val="0"/>
          <w:numId w:val="242"/>
        </w:numPr>
        <w:spacing w:before="120" w:after="0"/>
        <w:rPr>
          <w:lang w:val="el-GR"/>
        </w:rPr>
      </w:pPr>
      <w:r w:rsidRPr="006D2C7C">
        <w:rPr>
          <w:b/>
          <w:lang w:val="el-GR"/>
        </w:rPr>
        <w:t>0,02%</w:t>
      </w:r>
      <w:r w:rsidRPr="006D2C7C">
        <w:rPr>
          <w:lang w:val="el-GR"/>
        </w:rPr>
        <w:t xml:space="preserve"> επί του συμβατικού τιμήματος της μονάδας/τμήματος που είναι εκτός λειτουργίας</w:t>
      </w:r>
    </w:p>
    <w:p w14:paraId="681E4133" w14:textId="77777777" w:rsidR="00CE6F17" w:rsidRPr="006D2C7C" w:rsidRDefault="00CE6F17" w:rsidP="00CE6F17">
      <w:pPr>
        <w:spacing w:before="120"/>
        <w:rPr>
          <w:lang w:val="el-GR"/>
        </w:rPr>
      </w:pPr>
      <w:r w:rsidRPr="006D2C7C">
        <w:rPr>
          <w:b/>
          <w:lang w:val="el-GR"/>
        </w:rPr>
        <w:t>για κάθε επιπλέον ώρα βλάβης</w:t>
      </w:r>
      <w:r w:rsidRPr="006D2C7C">
        <w:rPr>
          <w:lang w:val="el-GR"/>
        </w:rPr>
        <w:t xml:space="preserve"> </w:t>
      </w:r>
      <w:r w:rsidRPr="006D2C7C">
        <w:rPr>
          <w:b/>
          <w:lang w:val="el-GR"/>
        </w:rPr>
        <w:t>(μη διαθεσιμότητας)/δυσλειτουργίας</w:t>
      </w:r>
      <w:r w:rsidRPr="006D2C7C">
        <w:rPr>
          <w:lang w:val="el-GR"/>
        </w:rPr>
        <w:t>, εφόσον αυτή είναι εντός ΚΩΚ, ή το ήμισυ του ως άνω υπολογιζόμενου ποσού, εφόσον η ώρα είναι εκτός ΚΩΚ.</w:t>
      </w:r>
    </w:p>
    <w:p w14:paraId="6BB82D32" w14:textId="77777777" w:rsidR="00CE6F17" w:rsidRPr="006D2C7C" w:rsidRDefault="00CE6F17" w:rsidP="00CE6F17">
      <w:pPr>
        <w:spacing w:before="120"/>
        <w:rPr>
          <w:i/>
          <w:u w:val="single"/>
          <w:lang w:val="el-GR"/>
        </w:rPr>
      </w:pPr>
    </w:p>
    <w:p w14:paraId="13AAD80B" w14:textId="77777777" w:rsidR="00CE6F17" w:rsidRPr="005403CF" w:rsidRDefault="00CE6F17" w:rsidP="00CE6F17">
      <w:pPr>
        <w:spacing w:before="120"/>
        <w:rPr>
          <w:i/>
          <w:u w:val="single"/>
        </w:rPr>
      </w:pPr>
      <w:r w:rsidRPr="005403CF">
        <w:rPr>
          <w:i/>
          <w:u w:val="single"/>
        </w:rPr>
        <w:t>Διευκρινίζεται ότι:</w:t>
      </w:r>
    </w:p>
    <w:p w14:paraId="1C2EE1A9" w14:textId="77777777" w:rsidR="00CE6F17" w:rsidRPr="006D2C7C" w:rsidRDefault="00CE6F17" w:rsidP="006D2C7C">
      <w:pPr>
        <w:numPr>
          <w:ilvl w:val="0"/>
          <w:numId w:val="244"/>
        </w:numPr>
        <w:spacing w:before="120" w:after="0"/>
        <w:rPr>
          <w:i/>
          <w:lang w:val="el-GR"/>
        </w:rPr>
      </w:pPr>
      <w:r w:rsidRPr="006D2C7C">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4D93C4B2" w14:textId="77777777" w:rsidR="00CE6F17" w:rsidRPr="006D2C7C" w:rsidRDefault="00CE6F17" w:rsidP="006D2C7C">
      <w:pPr>
        <w:numPr>
          <w:ilvl w:val="0"/>
          <w:numId w:val="244"/>
        </w:numPr>
        <w:spacing w:before="120" w:after="0"/>
        <w:rPr>
          <w:i/>
          <w:lang w:val="el-GR"/>
        </w:rPr>
      </w:pPr>
      <w:r w:rsidRPr="006D2C7C">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38EDB243" w14:textId="77777777" w:rsidR="00CE6F17" w:rsidRPr="006D2C7C" w:rsidRDefault="00CE6F17" w:rsidP="00CE6F17">
      <w:pPr>
        <w:spacing w:before="120"/>
        <w:rPr>
          <w:b/>
          <w:u w:val="single"/>
          <w:lang w:val="el-GR"/>
        </w:rPr>
      </w:pPr>
    </w:p>
    <w:p w14:paraId="11DC86C4" w14:textId="77777777" w:rsidR="00CE6F17" w:rsidRPr="005403CF" w:rsidRDefault="00CE6F17" w:rsidP="00CE6F17">
      <w:pPr>
        <w:spacing w:before="120"/>
        <w:rPr>
          <w:b/>
          <w:u w:val="single"/>
        </w:rPr>
      </w:pPr>
      <w:r w:rsidRPr="005403CF">
        <w:rPr>
          <w:b/>
          <w:u w:val="single"/>
        </w:rPr>
        <w:t xml:space="preserve">Επιπρόσθετες ρήτρες </w:t>
      </w:r>
    </w:p>
    <w:p w14:paraId="542AB92F" w14:textId="77777777" w:rsidR="00CE6F17" w:rsidRPr="006D2C7C" w:rsidRDefault="00CE6F17" w:rsidP="006D2C7C">
      <w:pPr>
        <w:numPr>
          <w:ilvl w:val="0"/>
          <w:numId w:val="245"/>
        </w:numPr>
        <w:spacing w:before="120" w:after="0"/>
        <w:ind w:left="284" w:hanging="291"/>
        <w:rPr>
          <w:lang w:val="el-GR"/>
        </w:rPr>
      </w:pPr>
      <w:r w:rsidRPr="006D2C7C">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060F31D2" w14:textId="77777777" w:rsidR="00CE6F17" w:rsidRPr="006D2C7C" w:rsidRDefault="00CE6F17" w:rsidP="006D2C7C">
      <w:pPr>
        <w:numPr>
          <w:ilvl w:val="0"/>
          <w:numId w:val="242"/>
        </w:numPr>
        <w:spacing w:before="120" w:after="0"/>
        <w:rPr>
          <w:b/>
          <w:lang w:val="el-GR"/>
        </w:rPr>
      </w:pPr>
      <w:r w:rsidRPr="006D2C7C">
        <w:rPr>
          <w:lang w:val="el-GR"/>
        </w:rPr>
        <w:t xml:space="preserve">επιβάλλεται στον Ανάδοχο ρήτρα ίση με </w:t>
      </w:r>
      <w:r w:rsidRPr="006D2C7C">
        <w:rPr>
          <w:b/>
          <w:lang w:val="el-GR"/>
        </w:rPr>
        <w:t>0,02%</w:t>
      </w:r>
      <w:r w:rsidRPr="006D2C7C">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0FF6EE6E" w14:textId="77777777" w:rsidR="00CE6F17" w:rsidRPr="006D2C7C" w:rsidRDefault="00CE6F17" w:rsidP="00CE6F17">
      <w:pPr>
        <w:tabs>
          <w:tab w:val="center" w:pos="4153"/>
          <w:tab w:val="right" w:pos="8306"/>
        </w:tabs>
        <w:spacing w:before="120"/>
        <w:rPr>
          <w:lang w:val="el-GR"/>
        </w:rPr>
      </w:pPr>
    </w:p>
    <w:p w14:paraId="686D4783" w14:textId="288EFB39" w:rsidR="00CE6F17" w:rsidRPr="006D2C7C" w:rsidRDefault="00CE6F17" w:rsidP="00CE6F17">
      <w:pPr>
        <w:pStyle w:val="paragraph"/>
        <w:jc w:val="both"/>
        <w:rPr>
          <w:rFonts w:ascii="Tahoma" w:hAnsi="Tahoma" w:cs="Tahoma"/>
          <w:sz w:val="22"/>
          <w:szCs w:val="22"/>
          <w:lang w:val="el-GR"/>
        </w:rPr>
      </w:pPr>
      <w:r w:rsidRPr="006D2C7C">
        <w:rPr>
          <w:lang w:val="el-GR"/>
        </w:rPr>
        <w:t xml:space="preserve">Οι ρήτρες της παρούσας παραγράφου </w:t>
      </w:r>
      <w:r w:rsidRPr="006D2C7C">
        <w:rPr>
          <w:u w:val="single"/>
          <w:lang w:val="el-GR"/>
        </w:rPr>
        <w:t>δεν ισχύουν</w:t>
      </w:r>
      <w:r w:rsidRPr="006D2C7C">
        <w:rPr>
          <w:lang w:val="el-GR"/>
        </w:rPr>
        <w:t xml:space="preserve"> στην περίπτωση που εξοπλισμός ή λογισμικό του Κυβερνητικού </w:t>
      </w:r>
      <w:r w:rsidRPr="006D2C7C">
        <w:rPr>
          <w:rFonts w:eastAsia="SimSun"/>
          <w:lang w:val="el-GR"/>
        </w:rPr>
        <w:t xml:space="preserve">Υπολογιστικού Νέφους </w:t>
      </w:r>
      <w:r w:rsidRPr="005403CF">
        <w:rPr>
          <w:rFonts w:ascii="Tahoma" w:eastAsia="SimSun" w:hAnsi="Tahoma" w:cs="Tahoma"/>
          <w:sz w:val="22"/>
          <w:szCs w:val="22"/>
        </w:rPr>
        <w:t>G</w:t>
      </w:r>
      <w:r w:rsidRPr="006D2C7C">
        <w:rPr>
          <w:rFonts w:eastAsia="SimSun"/>
          <w:lang w:val="el-GR"/>
        </w:rPr>
        <w:t>-</w:t>
      </w:r>
      <w:r w:rsidRPr="005403CF">
        <w:rPr>
          <w:rFonts w:ascii="Tahoma" w:eastAsia="SimSun" w:hAnsi="Tahoma" w:cs="Tahoma"/>
          <w:sz w:val="22"/>
          <w:szCs w:val="22"/>
        </w:rPr>
        <w:t>Cloud</w:t>
      </w:r>
      <w:r w:rsidRPr="006D2C7C">
        <w:rPr>
          <w:rFonts w:eastAsia="SimSun"/>
          <w:lang w:val="el-GR"/>
        </w:rPr>
        <w:t xml:space="preserve"> </w:t>
      </w:r>
      <w:r w:rsidRPr="006D2C7C">
        <w:rPr>
          <w:lang w:val="el-GR"/>
        </w:rPr>
        <w:t>(</w:t>
      </w:r>
      <w:r w:rsidRPr="005403CF">
        <w:rPr>
          <w:rFonts w:ascii="Tahoma" w:hAnsi="Tahoma" w:cs="Tahoma"/>
          <w:sz w:val="22"/>
          <w:szCs w:val="22"/>
        </w:rPr>
        <w:t>Government</w:t>
      </w:r>
      <w:r w:rsidRPr="006D2C7C">
        <w:rPr>
          <w:lang w:val="el-GR"/>
        </w:rPr>
        <w:t xml:space="preserve"> </w:t>
      </w:r>
      <w:r w:rsidRPr="005403CF">
        <w:rPr>
          <w:rFonts w:ascii="Tahoma" w:hAnsi="Tahoma" w:cs="Tahoma"/>
          <w:sz w:val="22"/>
          <w:szCs w:val="22"/>
        </w:rPr>
        <w:t>Cloud</w:t>
      </w:r>
      <w:r w:rsidRPr="006D2C7C">
        <w:rPr>
          <w:lang w:val="el-GR"/>
        </w:rPr>
        <w:t xml:space="preserve">) ή/και του ΣΥΖΕΥΞΙΣ προκαλέσει </w:t>
      </w:r>
      <w:r w:rsidRPr="006D2C7C">
        <w:rPr>
          <w:u w:val="single"/>
          <w:lang w:val="el-GR"/>
        </w:rPr>
        <w:t>αποδεδειγμένα</w:t>
      </w:r>
      <w:r w:rsidRPr="006D2C7C">
        <w:rPr>
          <w:lang w:val="el-GR"/>
        </w:rPr>
        <w:t xml:space="preserve"> δυσλειτουργία (τεκμαιρόμενη από τα εργαλεία και τις αναφορές διαθεσιμότητας των σχετικών πόρων / υπηρεσιών του </w:t>
      </w:r>
      <w:r w:rsidRPr="005403CF">
        <w:rPr>
          <w:rFonts w:ascii="Tahoma" w:hAnsi="Tahoma" w:cs="Tahoma"/>
          <w:sz w:val="22"/>
          <w:szCs w:val="22"/>
        </w:rPr>
        <w:t>G</w:t>
      </w:r>
      <w:r w:rsidRPr="006D2C7C">
        <w:rPr>
          <w:lang w:val="el-GR"/>
        </w:rPr>
        <w:t>-</w:t>
      </w:r>
      <w:r w:rsidRPr="005403CF">
        <w:rPr>
          <w:rFonts w:ascii="Tahoma" w:hAnsi="Tahoma" w:cs="Tahoma"/>
          <w:sz w:val="22"/>
          <w:szCs w:val="22"/>
        </w:rPr>
        <w:t>Cloud</w:t>
      </w:r>
      <w:r w:rsidRPr="006D2C7C">
        <w:rPr>
          <w:lang w:val="el-GR"/>
        </w:rPr>
        <w:t>) σε παραδοτέο του Έργου.</w:t>
      </w:r>
    </w:p>
    <w:p w14:paraId="32B46384" w14:textId="77777777" w:rsidR="00CE6F17" w:rsidRPr="006D2C7C" w:rsidRDefault="00CE6F17" w:rsidP="00CE6F17">
      <w:pPr>
        <w:spacing w:before="120"/>
        <w:rPr>
          <w:lang w:val="el-GR"/>
        </w:rPr>
      </w:pPr>
    </w:p>
    <w:p w14:paraId="667CDCDC" w14:textId="04F72B5D" w:rsidR="00CE6F17" w:rsidRDefault="00CE6F17" w:rsidP="006D2C7C">
      <w:pPr>
        <w:pStyle w:val="Heading3"/>
        <w:numPr>
          <w:ilvl w:val="4"/>
          <w:numId w:val="75"/>
        </w:numPr>
        <w:rPr>
          <w:lang w:val="el-GR"/>
        </w:rPr>
      </w:pPr>
      <w:bookmarkStart w:id="533" w:name="_Toc196736023"/>
      <w:r>
        <w:rPr>
          <w:lang w:val="el-GR"/>
        </w:rPr>
        <w:t>Προγραμματισμένες Διακοπές Υπηρεσίας</w:t>
      </w:r>
      <w:bookmarkEnd w:id="533"/>
    </w:p>
    <w:p w14:paraId="4FCFCC2D" w14:textId="0E72D5B3" w:rsidR="00CE6F17" w:rsidRPr="006D2C7C" w:rsidRDefault="00CE6F17" w:rsidP="00CE6F17">
      <w:pPr>
        <w:spacing w:before="120"/>
        <w:rPr>
          <w:lang w:val="el-GR"/>
        </w:rPr>
      </w:pPr>
      <w:r w:rsidRPr="006D2C7C">
        <w:rPr>
          <w:lang w:val="el-GR"/>
        </w:rPr>
        <w:t>Επιτρέπεται η διενέργεια προγραμματισμένων διακοπών της Υπηρεσίας (</w:t>
      </w:r>
      <w:r w:rsidRPr="005403CF">
        <w:t>Planned</w:t>
      </w:r>
      <w:r w:rsidRPr="006D2C7C">
        <w:rPr>
          <w:lang w:val="el-GR"/>
        </w:rPr>
        <w:t xml:space="preserve"> </w:t>
      </w:r>
      <w:r w:rsidRPr="005403CF">
        <w:t>Outages</w:t>
      </w:r>
      <w:r w:rsidRPr="006D2C7C">
        <w:rPr>
          <w:lang w:val="el-GR"/>
        </w:rPr>
        <w:t>), τόσο κατά την υλοποίηση του Έργου, όσο και κατά τη διάρκεια της ΠΕΣ, σύμφωνα με τις παρακάτω συνθήκες:</w:t>
      </w:r>
    </w:p>
    <w:p w14:paraId="71D8C2F2" w14:textId="77777777" w:rsidR="00CE6F17" w:rsidRPr="006D2C7C" w:rsidRDefault="00CE6F17" w:rsidP="006D2C7C">
      <w:pPr>
        <w:widowControl w:val="0"/>
        <w:numPr>
          <w:ilvl w:val="0"/>
          <w:numId w:val="246"/>
        </w:numPr>
        <w:spacing w:before="120" w:after="0"/>
        <w:textAlignment w:val="baseline"/>
        <w:rPr>
          <w:lang w:val="el-GR"/>
        </w:rPr>
      </w:pPr>
      <w:r w:rsidRPr="006D2C7C">
        <w:rPr>
          <w:lang w:val="el-GR"/>
        </w:rPr>
        <w:t xml:space="preserve">Κάθε προγραμματισμένη διακοπή της υπηρεσίας από τον Ανάδοχο θα ανακοινώνεται τουλάχιστον </w:t>
      </w:r>
      <w:r w:rsidRPr="006D2C7C">
        <w:rPr>
          <w:b/>
          <w:lang w:val="el-GR"/>
        </w:rPr>
        <w:t>15 ημερολογιακές ημέρες</w:t>
      </w:r>
      <w:r w:rsidRPr="006D2C7C">
        <w:rPr>
          <w:lang w:val="el-GR"/>
        </w:rPr>
        <w:t xml:space="preserve"> νωρίτερα στο Φορέα, και θα πρέπει να τεκμηριώνεται κατάλληλα.</w:t>
      </w:r>
    </w:p>
    <w:p w14:paraId="23BBADA2" w14:textId="77777777" w:rsidR="00CE6F17" w:rsidRPr="006D2C7C" w:rsidRDefault="00CE6F17" w:rsidP="006D2C7C">
      <w:pPr>
        <w:widowControl w:val="0"/>
        <w:numPr>
          <w:ilvl w:val="0"/>
          <w:numId w:val="246"/>
        </w:numPr>
        <w:spacing w:before="120" w:after="0"/>
        <w:textAlignment w:val="baseline"/>
        <w:rPr>
          <w:lang w:val="el-GR"/>
        </w:rPr>
      </w:pPr>
      <w:r w:rsidRPr="006D2C7C">
        <w:rPr>
          <w:lang w:val="el-GR"/>
        </w:rPr>
        <w:t>Κάθε προγραμματισμένη διακοπή της υπηρεσίας θα πραγματοποιείται μόνο εφόσον ρητά συμφωνηθεί μεταξύ των δύο μερών.</w:t>
      </w:r>
    </w:p>
    <w:p w14:paraId="7200F318" w14:textId="77777777" w:rsidR="00CE6F17" w:rsidRPr="006D2C7C" w:rsidRDefault="00CE6F17" w:rsidP="006D2C7C">
      <w:pPr>
        <w:widowControl w:val="0"/>
        <w:numPr>
          <w:ilvl w:val="0"/>
          <w:numId w:val="246"/>
        </w:numPr>
        <w:spacing w:before="120" w:after="0"/>
        <w:textAlignment w:val="baseline"/>
        <w:rPr>
          <w:lang w:val="el-GR"/>
        </w:rPr>
      </w:pPr>
      <w:r w:rsidRPr="006D2C7C">
        <w:rPr>
          <w:lang w:val="el-GR"/>
        </w:rPr>
        <w:t>Η μέγιστη διάρκεια μίας προγραμματισμένης διακοπής υπηρεσιών θα συμφωνείται ρητά μεταξύ των δύο μερών.</w:t>
      </w:r>
    </w:p>
    <w:p w14:paraId="297AD85B" w14:textId="77777777" w:rsidR="00CE6F17" w:rsidRPr="006D2C7C" w:rsidRDefault="00CE6F17" w:rsidP="006D2C7C">
      <w:pPr>
        <w:widowControl w:val="0"/>
        <w:numPr>
          <w:ilvl w:val="0"/>
          <w:numId w:val="246"/>
        </w:numPr>
        <w:spacing w:before="120" w:after="0"/>
        <w:textAlignment w:val="baseline"/>
        <w:rPr>
          <w:lang w:val="el-GR"/>
        </w:rPr>
      </w:pPr>
      <w:r w:rsidRPr="006D2C7C">
        <w:rPr>
          <w:lang w:val="el-GR"/>
        </w:rPr>
        <w:lastRenderedPageBreak/>
        <w:t xml:space="preserve">Θα πραγματοποιείται μόνο </w:t>
      </w:r>
      <w:r w:rsidRPr="006D2C7C">
        <w:rPr>
          <w:b/>
          <w:lang w:val="el-GR"/>
        </w:rPr>
        <w:t>σε ώρες ΕΩΚ</w:t>
      </w:r>
      <w:r w:rsidRPr="006D2C7C">
        <w:rPr>
          <w:lang w:val="el-GR"/>
        </w:rPr>
        <w:t xml:space="preserve"> (όπως αυτές ορίζονται στην προηγούμενη ενότητα).</w:t>
      </w:r>
    </w:p>
    <w:p w14:paraId="68CADF9E" w14:textId="77777777" w:rsidR="00CE6F17" w:rsidRPr="006D2C7C" w:rsidRDefault="00CE6F17" w:rsidP="006D2C7C">
      <w:pPr>
        <w:widowControl w:val="0"/>
        <w:numPr>
          <w:ilvl w:val="0"/>
          <w:numId w:val="246"/>
        </w:numPr>
        <w:spacing w:before="120" w:after="0"/>
        <w:textAlignment w:val="baseline"/>
        <w:rPr>
          <w:lang w:val="el-GR"/>
        </w:rPr>
      </w:pPr>
      <w:r w:rsidRPr="006D2C7C">
        <w:rPr>
          <w:lang w:val="el-GR"/>
        </w:rPr>
        <w:t xml:space="preserve">Η χρονική περίοδος απώλειας της υπηρεσίας που οφείλεται σε προγραμματισμένη διακοπή </w:t>
      </w:r>
      <w:r w:rsidRPr="006D2C7C">
        <w:rPr>
          <w:b/>
          <w:lang w:val="el-GR"/>
        </w:rPr>
        <w:t>δε</w:t>
      </w:r>
      <w:r w:rsidRPr="006D2C7C">
        <w:rPr>
          <w:lang w:val="el-GR"/>
        </w:rPr>
        <w:t xml:space="preserve"> θα υπολογίζεται στη μέτρηση των Ποιοτικών Κριτηρίων.</w:t>
      </w:r>
    </w:p>
    <w:p w14:paraId="4B6291CB" w14:textId="03E23B25" w:rsidR="00CE6F17" w:rsidRPr="00263874" w:rsidRDefault="00CE6F17" w:rsidP="00F17492">
      <w:pPr>
        <w:spacing w:before="120"/>
        <w:rPr>
          <w:lang w:val="el-GR"/>
        </w:rPr>
      </w:pPr>
      <w:r w:rsidRPr="006D2C7C">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C47DF60" w14:textId="201BE83F" w:rsidR="00263874" w:rsidRPr="00263874" w:rsidRDefault="00263874" w:rsidP="006D2C7C">
      <w:pPr>
        <w:pStyle w:val="paragraph"/>
        <w:jc w:val="both"/>
        <w:rPr>
          <w:rFonts w:ascii="Tahoma" w:hAnsi="Tahoma" w:cs="Tahoma"/>
          <w:sz w:val="22"/>
          <w:szCs w:val="22"/>
          <w:lang w:val="el-GR"/>
        </w:rPr>
      </w:pPr>
    </w:p>
    <w:p w14:paraId="51791171" w14:textId="4BBC328C" w:rsidR="00263874" w:rsidRPr="00263874" w:rsidRDefault="00263874" w:rsidP="006D2C7C">
      <w:pPr>
        <w:pStyle w:val="Heading3"/>
        <w:numPr>
          <w:ilvl w:val="3"/>
          <w:numId w:val="75"/>
        </w:numPr>
        <w:rPr>
          <w:rFonts w:cs="Tahoma"/>
          <w:szCs w:val="22"/>
          <w:lang w:val="el-GR" w:eastAsia="en-US"/>
        </w:rPr>
      </w:pPr>
      <w:bookmarkStart w:id="534" w:name="_Toc196736024"/>
      <w:r w:rsidRPr="00263874">
        <w:rPr>
          <w:rFonts w:cs="Tahoma"/>
          <w:szCs w:val="22"/>
          <w:lang w:val="el-GR" w:eastAsia="en-US"/>
        </w:rPr>
        <w:t>Παροχή βελτιώσεων και προσαρμογών</w:t>
      </w:r>
      <w:bookmarkEnd w:id="534"/>
      <w:r w:rsidRPr="00263874">
        <w:rPr>
          <w:rFonts w:cs="Tahoma"/>
          <w:szCs w:val="22"/>
          <w:lang w:val="en-US" w:eastAsia="en-US"/>
        </w:rPr>
        <w:t> </w:t>
      </w:r>
    </w:p>
    <w:p w14:paraId="2C9EFD02" w14:textId="170A866B" w:rsidR="00263874" w:rsidRPr="006D2C7C" w:rsidRDefault="00263874" w:rsidP="006D2C7C">
      <w:pPr>
        <w:pStyle w:val="paragraph"/>
        <w:jc w:val="both"/>
        <w:rPr>
          <w:rFonts w:ascii="Tahoma" w:hAnsi="Tahoma" w:cs="Tahoma"/>
          <w:sz w:val="22"/>
          <w:szCs w:val="22"/>
          <w:lang w:val="el-GR"/>
        </w:rPr>
      </w:pPr>
      <w:r w:rsidRPr="00F16034">
        <w:rPr>
          <w:rFonts w:ascii="Tahoma" w:hAnsi="Tahoma" w:cs="Tahoma"/>
          <w:sz w:val="22"/>
          <w:szCs w:val="22"/>
          <w:lang w:val="el-GR"/>
        </w:rPr>
        <w:t>Καθ’ όλη τη διάρκεια του Προγράμματος, ο Ανάδοχος υποχρεούται να παρέχει βελτιώσεις και περαιτέρω προσαρμογές / αναπτύξεις που αναμένεται να προκύψουν. Πιο συγκεκριμένα, ο Ανάδοχος θα παρέχει τις ακόλουθες υπηρεσίες</w:t>
      </w:r>
      <w:r w:rsidR="00B15F6F" w:rsidRPr="00F16034">
        <w:rPr>
          <w:rFonts w:ascii="Tahoma" w:hAnsi="Tahoma" w:cs="Tahoma"/>
          <w:sz w:val="22"/>
          <w:szCs w:val="22"/>
          <w:lang w:val="el-GR"/>
        </w:rPr>
        <w:t>:</w:t>
      </w:r>
      <w:r w:rsidRPr="00F16034">
        <w:rPr>
          <w:rFonts w:ascii="Tahoma" w:hAnsi="Tahoma" w:cs="Tahoma"/>
          <w:sz w:val="22"/>
          <w:szCs w:val="22"/>
        </w:rPr>
        <w:t> </w:t>
      </w:r>
    </w:p>
    <w:p w14:paraId="6A5D1136" w14:textId="1B770200" w:rsidR="00263874" w:rsidRPr="00F16034" w:rsidRDefault="00263874" w:rsidP="006D2C7C">
      <w:pPr>
        <w:pStyle w:val="paragraph"/>
        <w:numPr>
          <w:ilvl w:val="0"/>
          <w:numId w:val="214"/>
        </w:numPr>
        <w:jc w:val="both"/>
        <w:rPr>
          <w:rFonts w:ascii="Tahoma" w:hAnsi="Tahoma" w:cs="Tahoma"/>
          <w:sz w:val="22"/>
          <w:szCs w:val="22"/>
        </w:rPr>
      </w:pPr>
      <w:r w:rsidRPr="00F16034">
        <w:rPr>
          <w:rFonts w:ascii="Tahoma" w:hAnsi="Tahoma" w:cs="Tahoma"/>
          <w:b/>
          <w:bCs/>
          <w:sz w:val="22"/>
          <w:szCs w:val="22"/>
          <w:lang w:val="el-GR"/>
        </w:rPr>
        <w:t>Υλοποίηση  βελτιώσεων</w:t>
      </w:r>
      <w:r w:rsidRPr="00F16034">
        <w:rPr>
          <w:rFonts w:ascii="Tahoma" w:hAnsi="Tahoma" w:cs="Tahoma"/>
          <w:sz w:val="22"/>
          <w:szCs w:val="22"/>
          <w:lang w:val="el-GR"/>
        </w:rPr>
        <w:t xml:space="preserve"> – Αφορούν στη μεταβολή ή/και στην ανάπτυξη τμήματος των εφαρμογών που αφορά αλλαγές μικρής κλίμακας στο λογισμικό και τη λειτουργικότητα που έχει υλοποιήσει ο Ανάδοχος για το Έργο. Αφορά τροποποιητικές παρεμβάσεις στις εφαρμογές κατά τη φάση της παραγωγικής λειτουργίας (δηλαδή μετά την παράδοση και εγκατάστασή τους) με στόχο την προσαρμογή τους και τη διατήρησή τους σε λειτουργία σε ένα μεταβαλλόμενο περιβάλλον, περιλαμβανομένων και της εγκατάστασης νέων εκδόσεων έτοιμου λογισμικού. Ενδεικτικά και όχι αποκλειστικά, περιλαμβάνονται:</w:t>
      </w:r>
      <w:r w:rsidRPr="00F16034">
        <w:rPr>
          <w:rFonts w:ascii="Tahoma" w:hAnsi="Tahoma" w:cs="Tahoma"/>
          <w:sz w:val="22"/>
          <w:szCs w:val="22"/>
        </w:rPr>
        <w:t> </w:t>
      </w:r>
    </w:p>
    <w:p w14:paraId="0F6A3C81" w14:textId="77777777" w:rsidR="00263874" w:rsidRPr="00F16034" w:rsidRDefault="00263874" w:rsidP="006D2C7C">
      <w:pPr>
        <w:pStyle w:val="paragraph"/>
        <w:numPr>
          <w:ilvl w:val="0"/>
          <w:numId w:val="216"/>
        </w:numPr>
        <w:jc w:val="both"/>
        <w:rPr>
          <w:rFonts w:ascii="Tahoma" w:hAnsi="Tahoma" w:cs="Tahoma"/>
          <w:sz w:val="22"/>
          <w:szCs w:val="22"/>
          <w:lang w:val="el-GR"/>
        </w:rPr>
      </w:pPr>
      <w:r w:rsidRPr="00F16034">
        <w:rPr>
          <w:rFonts w:ascii="Tahoma" w:hAnsi="Tahoma" w:cs="Tahoma"/>
          <w:sz w:val="22"/>
          <w:szCs w:val="22"/>
          <w:lang w:val="el-GR"/>
        </w:rPr>
        <w:t>Σχεδιασμός και ανάπτυξη τμημάτων διεπαφών λογισμικού που αφορούν μικρές αλλαγές στις εφαρμογές. </w:t>
      </w:r>
      <w:r w:rsidRPr="00F16034">
        <w:rPr>
          <w:rFonts w:ascii="Tahoma" w:hAnsi="Tahoma" w:cs="Tahoma"/>
          <w:sz w:val="22"/>
          <w:szCs w:val="22"/>
        </w:rPr>
        <w:t> </w:t>
      </w:r>
    </w:p>
    <w:p w14:paraId="799FEC50" w14:textId="77777777" w:rsidR="00263874" w:rsidRPr="00F16034" w:rsidRDefault="00263874" w:rsidP="006D2C7C">
      <w:pPr>
        <w:pStyle w:val="paragraph"/>
        <w:numPr>
          <w:ilvl w:val="0"/>
          <w:numId w:val="216"/>
        </w:numPr>
        <w:jc w:val="both"/>
        <w:rPr>
          <w:rFonts w:ascii="Tahoma" w:hAnsi="Tahoma" w:cs="Tahoma"/>
          <w:sz w:val="22"/>
          <w:szCs w:val="22"/>
          <w:lang w:val="el-GR"/>
        </w:rPr>
      </w:pPr>
      <w:r w:rsidRPr="00F16034">
        <w:rPr>
          <w:rFonts w:ascii="Tahoma" w:hAnsi="Tahoma" w:cs="Tahoma"/>
          <w:sz w:val="22"/>
          <w:szCs w:val="22"/>
          <w:lang w:val="el-GR"/>
        </w:rPr>
        <w:t>Μικρές αλλαγές στον κώδικα, στη δομή της γνωσιακής βάσης δεδομένων, των ροών εργασίας και των προτύπων καθώς και στην τεκμηρίωση.</w:t>
      </w:r>
      <w:r w:rsidRPr="00F16034">
        <w:rPr>
          <w:rFonts w:ascii="Tahoma" w:hAnsi="Tahoma" w:cs="Tahoma"/>
          <w:sz w:val="22"/>
          <w:szCs w:val="22"/>
        </w:rPr>
        <w:t> </w:t>
      </w:r>
    </w:p>
    <w:p w14:paraId="0739B5E6" w14:textId="77777777" w:rsidR="00263874" w:rsidRPr="00F16034" w:rsidRDefault="00263874" w:rsidP="006D2C7C">
      <w:pPr>
        <w:pStyle w:val="paragraph"/>
        <w:numPr>
          <w:ilvl w:val="0"/>
          <w:numId w:val="216"/>
        </w:numPr>
        <w:jc w:val="both"/>
        <w:rPr>
          <w:rFonts w:ascii="Tahoma" w:hAnsi="Tahoma" w:cs="Tahoma"/>
          <w:sz w:val="22"/>
          <w:szCs w:val="22"/>
          <w:lang w:val="el-GR"/>
        </w:rPr>
      </w:pPr>
      <w:r w:rsidRPr="00F16034">
        <w:rPr>
          <w:rFonts w:ascii="Tahoma" w:hAnsi="Tahoma" w:cs="Tahoma"/>
          <w:sz w:val="22"/>
          <w:szCs w:val="22"/>
          <w:lang w:val="el-GR"/>
        </w:rPr>
        <w:t>Ενέργειες για την εξασφάλιση της καλής λειτουργίας του λογισμικού εφαρμογών και των υπηρεσιών μετά από ελεγχόμενες παρεμβάσεις βελτίωσης μικρής κλίμακας τμημάτων του συστήματος ή της υποδομής που έχουν σαν αποτέλεσμα την εμφάνιση προβλημάτων ολοκλήρωσης (integration) ή σφαλμάτων.</w:t>
      </w:r>
      <w:r w:rsidRPr="00F16034">
        <w:rPr>
          <w:rFonts w:ascii="Tahoma" w:hAnsi="Tahoma" w:cs="Tahoma"/>
          <w:sz w:val="22"/>
          <w:szCs w:val="22"/>
        </w:rPr>
        <w:t> </w:t>
      </w:r>
    </w:p>
    <w:p w14:paraId="4C03DD58" w14:textId="01CF6AA8" w:rsidR="00263874" w:rsidRPr="00F16034" w:rsidRDefault="00263874" w:rsidP="006D2C7C">
      <w:pPr>
        <w:pStyle w:val="paragraph"/>
        <w:numPr>
          <w:ilvl w:val="0"/>
          <w:numId w:val="216"/>
        </w:numPr>
        <w:jc w:val="both"/>
        <w:rPr>
          <w:rFonts w:ascii="Tahoma" w:hAnsi="Tahoma" w:cs="Tahoma"/>
          <w:sz w:val="22"/>
          <w:szCs w:val="22"/>
          <w:lang w:val="el-GR"/>
        </w:rPr>
      </w:pPr>
      <w:r w:rsidRPr="00F16034">
        <w:rPr>
          <w:rFonts w:ascii="Tahoma" w:hAnsi="Tahoma" w:cs="Tahoma"/>
          <w:sz w:val="22"/>
          <w:szCs w:val="22"/>
          <w:lang w:val="el-GR"/>
        </w:rPr>
        <w:t xml:space="preserve">Μικρής κλίμακας βελτιώσεις του Περιβάλλοντος Χρήσης (User Interface) του Λογισμικού Εφαρμογών, των ροών και των προτύπων, η οποία αναφέρεται σε υλοποίηση νέων τρόπων χρήσης των διαθεσίμων λειτουργιών του Λογισμικού Εφαρμογών, καθώς και νέων λειτουργιών παρουσίασης των διαθεσίμων δεδομένων (πχ. νέες </w:t>
      </w:r>
      <w:r w:rsidR="00F16034" w:rsidRPr="00F16034">
        <w:rPr>
          <w:rFonts w:ascii="Tahoma" w:hAnsi="Tahoma" w:cs="Tahoma"/>
          <w:sz w:val="22"/>
          <w:szCs w:val="22"/>
          <w:lang w:val="el-GR"/>
        </w:rPr>
        <w:t>αναφορές</w:t>
      </w:r>
      <w:r w:rsidRPr="00F16034">
        <w:rPr>
          <w:rFonts w:ascii="Tahoma" w:hAnsi="Tahoma" w:cs="Tahoma"/>
          <w:sz w:val="22"/>
          <w:szCs w:val="22"/>
          <w:lang w:val="el-GR"/>
        </w:rPr>
        <w:t>). </w:t>
      </w:r>
      <w:r w:rsidRPr="00F16034">
        <w:rPr>
          <w:rFonts w:ascii="Tahoma" w:hAnsi="Tahoma" w:cs="Tahoma"/>
          <w:sz w:val="22"/>
          <w:szCs w:val="22"/>
        </w:rPr>
        <w:t> </w:t>
      </w:r>
    </w:p>
    <w:p w14:paraId="4B4F59ED" w14:textId="77777777" w:rsidR="00263874" w:rsidRPr="00F16034" w:rsidRDefault="00263874" w:rsidP="006D2C7C">
      <w:pPr>
        <w:pStyle w:val="paragraph"/>
        <w:numPr>
          <w:ilvl w:val="0"/>
          <w:numId w:val="215"/>
        </w:numPr>
        <w:jc w:val="both"/>
        <w:rPr>
          <w:rFonts w:ascii="Tahoma" w:hAnsi="Tahoma" w:cs="Tahoma"/>
          <w:sz w:val="22"/>
          <w:szCs w:val="22"/>
        </w:rPr>
      </w:pPr>
      <w:r w:rsidRPr="00F16034">
        <w:rPr>
          <w:rFonts w:ascii="Tahoma" w:hAnsi="Tahoma" w:cs="Tahoma"/>
          <w:b/>
          <w:bCs/>
          <w:sz w:val="22"/>
          <w:szCs w:val="22"/>
          <w:lang w:val="el-GR"/>
        </w:rPr>
        <w:t>Υλοποίηση Αλλαγών</w:t>
      </w:r>
      <w:r w:rsidRPr="00F16034">
        <w:rPr>
          <w:rFonts w:ascii="Tahoma" w:hAnsi="Tahoma" w:cs="Tahoma"/>
          <w:sz w:val="22"/>
          <w:szCs w:val="22"/>
          <w:lang w:val="el-GR"/>
        </w:rPr>
        <w:t xml:space="preserve"> – Αφορούν στην μεταβολή της λειτουργικότητας των εφαρμογών και του λογισμικού που έχει υλοποιήσει ο Ανάδοχος για το Έργο, την υλοποίηση νέας λειτουργικότητας και σημαντικών αλλαγών στη δομή των δεδομένων των εφαρμογών. Οι βελτιώσεις θα επιφέρουν αλλαγές και περιλαμβάνουν ανασχεδιασμό και ανάπτυξη τμήματος των εφαρμογών / υποσυστημάτων του, σχεδιασμό και ανάπτυξη διεπαφών λογισμικού, καθώς και γενικευμένες αλλαγές στον κώδικα, στη δομή της γνωσιακής βάσης δεδομένων και στην τεκμηρίωση, ώστε το λογισμικό των εφαρμογών να προσαρμόζεται σε νέες λειτουργικές απαιτήσεις. Ενδεικτικά και όχι αποκλειστικά, περιλαμβάνονται:</w:t>
      </w:r>
      <w:r w:rsidRPr="00F16034">
        <w:rPr>
          <w:rFonts w:ascii="Tahoma" w:hAnsi="Tahoma" w:cs="Tahoma"/>
          <w:sz w:val="22"/>
          <w:szCs w:val="22"/>
        </w:rPr>
        <w:t> </w:t>
      </w:r>
    </w:p>
    <w:p w14:paraId="3E39B496" w14:textId="77777777" w:rsidR="00263874" w:rsidRPr="00F16034" w:rsidRDefault="00263874" w:rsidP="006D2C7C">
      <w:pPr>
        <w:pStyle w:val="paragraph"/>
        <w:numPr>
          <w:ilvl w:val="0"/>
          <w:numId w:val="217"/>
        </w:numPr>
        <w:jc w:val="both"/>
        <w:rPr>
          <w:rFonts w:ascii="Tahoma" w:hAnsi="Tahoma" w:cs="Tahoma"/>
          <w:sz w:val="22"/>
          <w:szCs w:val="22"/>
          <w:lang w:val="el-GR"/>
        </w:rPr>
      </w:pPr>
      <w:r w:rsidRPr="00F16034">
        <w:rPr>
          <w:rFonts w:ascii="Tahoma" w:hAnsi="Tahoma" w:cs="Tahoma"/>
          <w:sz w:val="22"/>
          <w:szCs w:val="22"/>
          <w:lang w:val="el-GR"/>
        </w:rPr>
        <w:t xml:space="preserve">Σημαντικές Βελτιώσεις της γνωσιακής βάσης, του περιβάλλοντος χρήσης ή άλλων τμημάτων του λογισμικού εφαρμογών, η οποία αναφέρεται σε υλοποίηση νέων τρόπων χρήσης των διαθέσιμων δεδομένων ή πρόσβασης στις διαθέσιμες λειτουργίες του </w:t>
      </w:r>
      <w:r w:rsidRPr="00F16034">
        <w:rPr>
          <w:rFonts w:ascii="Tahoma" w:hAnsi="Tahoma" w:cs="Tahoma"/>
          <w:sz w:val="22"/>
          <w:szCs w:val="22"/>
          <w:lang w:val="el-GR"/>
        </w:rPr>
        <w:lastRenderedPageBreak/>
        <w:t>Λογισμικού Εφαρμογών, καθώς και νέων λειτουργιών παρουσίασης των διαθεσίμων δεδομένων (ενδεικτικά, νέες εκτυπώσεις). </w:t>
      </w:r>
      <w:r w:rsidRPr="00F16034">
        <w:rPr>
          <w:rFonts w:ascii="Tahoma" w:hAnsi="Tahoma" w:cs="Tahoma"/>
          <w:sz w:val="22"/>
          <w:szCs w:val="22"/>
        </w:rPr>
        <w:t> </w:t>
      </w:r>
    </w:p>
    <w:p w14:paraId="46D1B004" w14:textId="77777777" w:rsidR="00263874" w:rsidRPr="00F16034" w:rsidRDefault="00263874" w:rsidP="006D2C7C">
      <w:pPr>
        <w:pStyle w:val="paragraph"/>
        <w:numPr>
          <w:ilvl w:val="0"/>
          <w:numId w:val="217"/>
        </w:numPr>
        <w:jc w:val="both"/>
        <w:rPr>
          <w:rFonts w:ascii="Tahoma" w:hAnsi="Tahoma" w:cs="Tahoma"/>
          <w:sz w:val="22"/>
          <w:szCs w:val="22"/>
          <w:lang w:val="el-GR"/>
        </w:rPr>
      </w:pPr>
      <w:r w:rsidRPr="00F16034">
        <w:rPr>
          <w:rFonts w:ascii="Tahoma" w:hAnsi="Tahoma" w:cs="Tahoma"/>
          <w:sz w:val="22"/>
          <w:szCs w:val="22"/>
          <w:lang w:val="el-GR"/>
        </w:rPr>
        <w:t>Προσαρμογή του λογισμικού σε μεταβολές της επιχειρησιακής λογικής (ενδεικτικά, μεταβολές στις πολιτικές της Αρχής για τη διαχείριση έργων, την κυβερνοασφάλεια κτλ.).</w:t>
      </w:r>
      <w:r w:rsidRPr="00F16034">
        <w:rPr>
          <w:rFonts w:ascii="Tahoma" w:hAnsi="Tahoma" w:cs="Tahoma"/>
          <w:sz w:val="22"/>
          <w:szCs w:val="22"/>
        </w:rPr>
        <w:t> </w:t>
      </w:r>
    </w:p>
    <w:p w14:paraId="755A54E7" w14:textId="77777777" w:rsidR="00263874" w:rsidRPr="00F16034" w:rsidRDefault="00263874" w:rsidP="006D2C7C">
      <w:pPr>
        <w:pStyle w:val="paragraph"/>
        <w:numPr>
          <w:ilvl w:val="0"/>
          <w:numId w:val="217"/>
        </w:numPr>
        <w:jc w:val="both"/>
        <w:rPr>
          <w:rFonts w:ascii="Tahoma" w:hAnsi="Tahoma" w:cs="Tahoma"/>
          <w:sz w:val="22"/>
          <w:szCs w:val="22"/>
          <w:lang w:val="el-GR"/>
        </w:rPr>
      </w:pPr>
      <w:r w:rsidRPr="00F16034">
        <w:rPr>
          <w:rFonts w:ascii="Tahoma" w:hAnsi="Tahoma" w:cs="Tahoma"/>
          <w:sz w:val="22"/>
          <w:szCs w:val="22"/>
          <w:lang w:val="el-GR"/>
        </w:rPr>
        <w:t>Τροποποιήσεις ή/και νέα λειτουργικότητα του λογισμικού με στόχο τη βελτίωση της απόδοσης, της συντηρησιμότητάς τους ή της χρηστικότητάς τους (αλλαγές που απαιτούν οι χειριστές)</w:t>
      </w:r>
      <w:r w:rsidRPr="00F16034">
        <w:rPr>
          <w:rFonts w:ascii="Tahoma" w:hAnsi="Tahoma" w:cs="Tahoma"/>
          <w:sz w:val="22"/>
          <w:szCs w:val="22"/>
        </w:rPr>
        <w:t> </w:t>
      </w:r>
    </w:p>
    <w:p w14:paraId="1DB2C663" w14:textId="3576E443" w:rsidR="00263874" w:rsidRPr="00D875E5" w:rsidRDefault="00263874" w:rsidP="00D875E5">
      <w:pPr>
        <w:pStyle w:val="paragraph"/>
        <w:jc w:val="both"/>
        <w:rPr>
          <w:rFonts w:ascii="Tahoma" w:hAnsi="Tahoma" w:cs="Tahoma"/>
          <w:sz w:val="22"/>
          <w:szCs w:val="22"/>
          <w:lang w:val="el-GR"/>
        </w:rPr>
      </w:pPr>
      <w:r w:rsidRPr="00F16034">
        <w:rPr>
          <w:rFonts w:ascii="Tahoma" w:hAnsi="Tahoma" w:cs="Tahoma"/>
          <w:sz w:val="22"/>
          <w:szCs w:val="22"/>
          <w:lang w:val="el-GR"/>
        </w:rPr>
        <w:t xml:space="preserve">Για το σύνολο του Προγράμματος, οι υπηρεσίες υλοποίησης βελτιώσεων και αλλαγών των εφαρμογών που θα μπορεί να απαιτήσει η Αναθέτουσα Αρχή από τον Ανάδοχο δεν θα μπορούν να ξεπερνούν </w:t>
      </w:r>
      <w:r w:rsidR="008267AE" w:rsidRPr="007E719F">
        <w:rPr>
          <w:rFonts w:ascii="Tahoma" w:hAnsi="Tahoma" w:cs="Tahoma"/>
          <w:sz w:val="22"/>
          <w:szCs w:val="22"/>
          <w:lang w:val="el-GR"/>
        </w:rPr>
        <w:t>τους δέκα (10) ανθρωπομήνες</w:t>
      </w:r>
      <w:r w:rsidR="008267AE" w:rsidRPr="00871006">
        <w:rPr>
          <w:rFonts w:ascii="Tahoma" w:hAnsi="Tahoma" w:cs="Tahoma"/>
          <w:sz w:val="22"/>
          <w:szCs w:val="22"/>
          <w:lang w:val="el-GR"/>
        </w:rPr>
        <w:t>.</w:t>
      </w:r>
      <w:r w:rsidR="008267AE" w:rsidRPr="00263874">
        <w:rPr>
          <w:rFonts w:ascii="Tahoma" w:hAnsi="Tahoma" w:cs="Tahoma"/>
          <w:sz w:val="22"/>
          <w:szCs w:val="22"/>
          <w:lang w:val="el-GR"/>
        </w:rPr>
        <w:t xml:space="preserve"> </w:t>
      </w:r>
    </w:p>
    <w:p w14:paraId="15EF8B82" w14:textId="361AC706" w:rsidR="00A22261" w:rsidRDefault="00995186" w:rsidP="006D2C7C">
      <w:pPr>
        <w:pStyle w:val="Heading3"/>
        <w:numPr>
          <w:ilvl w:val="0"/>
          <w:numId w:val="139"/>
        </w:numPr>
        <w:rPr>
          <w:lang w:val="el-GR"/>
        </w:rPr>
      </w:pPr>
      <w:bookmarkStart w:id="535" w:name="_Toc196736025"/>
      <w:r>
        <w:rPr>
          <w:lang w:val="el-GR"/>
        </w:rPr>
        <w:t>Μεθοδολογία Υλοποίησης</w:t>
      </w:r>
      <w:bookmarkEnd w:id="535"/>
    </w:p>
    <w:p w14:paraId="7FFFD087" w14:textId="77777777" w:rsidR="00995186" w:rsidRPr="00995186" w:rsidRDefault="00995186" w:rsidP="00995186">
      <w:pPr>
        <w:rPr>
          <w:lang w:val="el-GR"/>
        </w:rPr>
      </w:pPr>
      <w:r w:rsidRPr="00995186">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995186">
        <w:t>risk</w:t>
      </w:r>
      <w:r w:rsidRPr="00995186">
        <w:rPr>
          <w:lang w:val="el-GR"/>
        </w:rPr>
        <w:t xml:space="preserve"> </w:t>
      </w:r>
      <w:r w:rsidRPr="00995186">
        <w:t>response</w:t>
      </w:r>
      <w:r w:rsidRPr="00995186">
        <w:rPr>
          <w:lang w:val="el-GR"/>
        </w:rPr>
        <w:t>).</w:t>
      </w:r>
      <w:r w:rsidRPr="00995186">
        <w:rPr>
          <w:lang w:val="en-US"/>
        </w:rPr>
        <w:t> </w:t>
      </w:r>
    </w:p>
    <w:p w14:paraId="13EFC2A2" w14:textId="77777777" w:rsidR="00995186" w:rsidRPr="00995186" w:rsidRDefault="00995186" w:rsidP="00995186">
      <w:pPr>
        <w:rPr>
          <w:lang w:val="el-GR"/>
        </w:rPr>
      </w:pPr>
      <w:r w:rsidRPr="00995186">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r w:rsidRPr="00995186">
        <w:rPr>
          <w:lang w:val="en-US"/>
        </w:rPr>
        <w:t> </w:t>
      </w:r>
    </w:p>
    <w:p w14:paraId="700A706E" w14:textId="77777777" w:rsidR="00995186" w:rsidRPr="00995186" w:rsidRDefault="00995186" w:rsidP="00995186">
      <w:pPr>
        <w:rPr>
          <w:lang w:val="el-GR"/>
        </w:rPr>
      </w:pPr>
      <w:r w:rsidRPr="00995186">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r w:rsidRPr="00995186">
        <w:rPr>
          <w:lang w:val="en-US"/>
        </w:rPr>
        <w:t> </w:t>
      </w:r>
    </w:p>
    <w:p w14:paraId="5B8812E9" w14:textId="77777777" w:rsidR="00995186" w:rsidRPr="00995186" w:rsidRDefault="00995186" w:rsidP="009B39E0">
      <w:pPr>
        <w:numPr>
          <w:ilvl w:val="0"/>
          <w:numId w:val="26"/>
        </w:numPr>
        <w:rPr>
          <w:lang w:val="el-GR"/>
        </w:rPr>
      </w:pPr>
      <w:r w:rsidRPr="00995186">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r w:rsidRPr="00995186">
        <w:rPr>
          <w:lang w:val="en-US"/>
        </w:rPr>
        <w:t> </w:t>
      </w:r>
    </w:p>
    <w:p w14:paraId="0E4A64AA" w14:textId="77777777" w:rsidR="00995186" w:rsidRPr="00995186" w:rsidRDefault="00995186" w:rsidP="009B39E0">
      <w:pPr>
        <w:numPr>
          <w:ilvl w:val="0"/>
          <w:numId w:val="27"/>
        </w:numPr>
        <w:rPr>
          <w:lang w:val="el-GR"/>
        </w:rPr>
      </w:pPr>
      <w:r w:rsidRPr="00995186">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r w:rsidRPr="00995186">
        <w:rPr>
          <w:lang w:val="en-US"/>
        </w:rPr>
        <w:t> </w:t>
      </w:r>
    </w:p>
    <w:p w14:paraId="57049670" w14:textId="77777777" w:rsidR="00995186" w:rsidRPr="00995186" w:rsidRDefault="00995186" w:rsidP="009B39E0">
      <w:pPr>
        <w:numPr>
          <w:ilvl w:val="0"/>
          <w:numId w:val="28"/>
        </w:numPr>
        <w:rPr>
          <w:lang w:val="el-GR"/>
        </w:rPr>
      </w:pPr>
      <w:r w:rsidRPr="00995186">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r w:rsidRPr="00995186">
        <w:rPr>
          <w:lang w:val="en-US"/>
        </w:rPr>
        <w:t> </w:t>
      </w:r>
    </w:p>
    <w:p w14:paraId="21C7C42F" w14:textId="77777777" w:rsidR="004B162A" w:rsidRPr="004B162A" w:rsidRDefault="004B162A" w:rsidP="00370D99">
      <w:pPr>
        <w:rPr>
          <w:lang w:val="el-GR"/>
        </w:rPr>
      </w:pPr>
    </w:p>
    <w:p w14:paraId="07BDFD45" w14:textId="3B1B808A" w:rsidR="00B50C47" w:rsidRDefault="004B162A" w:rsidP="006D2C7C">
      <w:pPr>
        <w:pStyle w:val="Heading4"/>
        <w:numPr>
          <w:ilvl w:val="1"/>
          <w:numId w:val="224"/>
        </w:numPr>
        <w:rPr>
          <w:rFonts w:cs="Tahoma"/>
          <w:szCs w:val="22"/>
          <w:lang w:val="el-GR"/>
        </w:rPr>
      </w:pPr>
      <w:r>
        <w:rPr>
          <w:rFonts w:cs="Tahoma"/>
          <w:szCs w:val="22"/>
          <w:lang w:val="el-GR"/>
        </w:rPr>
        <w:t xml:space="preserve"> </w:t>
      </w:r>
      <w:bookmarkStart w:id="536" w:name="_Toc196736026"/>
      <w:r w:rsidR="00991C00">
        <w:rPr>
          <w:rFonts w:cs="Tahoma"/>
          <w:szCs w:val="22"/>
          <w:lang w:val="el-GR"/>
        </w:rPr>
        <w:t>Χρονοδιάγραμμα</w:t>
      </w:r>
      <w:bookmarkEnd w:id="536"/>
    </w:p>
    <w:p w14:paraId="0EEE2987" w14:textId="0506D3B2" w:rsidR="00995186" w:rsidRPr="00995186" w:rsidRDefault="00995186" w:rsidP="00995186">
      <w:pPr>
        <w:rPr>
          <w:lang w:val="el-GR"/>
        </w:rPr>
      </w:pPr>
      <w:r w:rsidRPr="00995186">
        <w:rPr>
          <w:lang w:val="el-GR"/>
        </w:rPr>
        <w:t xml:space="preserve">Η συνολική </w:t>
      </w:r>
      <w:r w:rsidRPr="00995186">
        <w:rPr>
          <w:b/>
          <w:bCs/>
          <w:lang w:val="el-GR"/>
        </w:rPr>
        <w:t>διάρκεια</w:t>
      </w:r>
      <w:r w:rsidRPr="00995186">
        <w:rPr>
          <w:lang w:val="el-GR"/>
        </w:rPr>
        <w:t xml:space="preserve"> της σύμβασης ορίζεται σε</w:t>
      </w:r>
      <w:r w:rsidRPr="00995186">
        <w:rPr>
          <w:b/>
          <w:bCs/>
          <w:lang w:val="el-GR"/>
        </w:rPr>
        <w:t xml:space="preserve"> </w:t>
      </w:r>
      <w:r w:rsidR="004C7DC5">
        <w:rPr>
          <w:b/>
          <w:bCs/>
          <w:lang w:val="el-GR"/>
        </w:rPr>
        <w:t>οκτώ</w:t>
      </w:r>
      <w:r w:rsidR="00A42791">
        <w:rPr>
          <w:b/>
          <w:bCs/>
          <w:lang w:val="el-GR"/>
        </w:rPr>
        <w:t xml:space="preserve"> (</w:t>
      </w:r>
      <w:r w:rsidR="004C7DC5">
        <w:rPr>
          <w:b/>
          <w:bCs/>
          <w:lang w:val="el-GR"/>
        </w:rPr>
        <w:t>8</w:t>
      </w:r>
      <w:r w:rsidR="00A42791">
        <w:rPr>
          <w:b/>
          <w:bCs/>
          <w:lang w:val="el-GR"/>
        </w:rPr>
        <w:t xml:space="preserve">) μήνες </w:t>
      </w:r>
      <w:r w:rsidRPr="00995186">
        <w:rPr>
          <w:lang w:val="el-GR"/>
        </w:rPr>
        <w:t>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r w:rsidRPr="00995186">
        <w:rPr>
          <w:lang w:val="en-US"/>
        </w:rPr>
        <w:t> </w:t>
      </w:r>
    </w:p>
    <w:p w14:paraId="61BBD5BA" w14:textId="77777777" w:rsidR="00995186" w:rsidRPr="00F16034" w:rsidRDefault="00995186" w:rsidP="00995186">
      <w:pPr>
        <w:rPr>
          <w:lang w:val="el-GR"/>
        </w:rPr>
      </w:pPr>
      <w:r w:rsidRPr="00995186">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95186">
        <w:rPr>
          <w:u w:val="single"/>
          <w:lang w:val="el-GR"/>
        </w:rPr>
        <w:t xml:space="preserve">μέχρι την παράδοση και του τελευταίου </w:t>
      </w:r>
      <w:r w:rsidRPr="00F16034">
        <w:rPr>
          <w:u w:val="single"/>
          <w:lang w:val="el-GR"/>
        </w:rPr>
        <w:lastRenderedPageBreak/>
        <w:t>παραδοτέου που ορίζει την λήξη της σύμβαση</w:t>
      </w:r>
      <w:r w:rsidRPr="00F16034">
        <w:rPr>
          <w:lang w:val="el-GR"/>
        </w:rPr>
        <w:t>ς και την έναρξη της διαδικασίας για την  οριστική παραλαβή του έργου. </w:t>
      </w:r>
      <w:r w:rsidRPr="00F16034">
        <w:rPr>
          <w:lang w:val="en-US"/>
        </w:rPr>
        <w:t> </w:t>
      </w:r>
    </w:p>
    <w:p w14:paraId="30FD8328" w14:textId="77777777" w:rsidR="00263874" w:rsidRPr="00F16034" w:rsidRDefault="00263874" w:rsidP="00263874">
      <w:pPr>
        <w:rPr>
          <w:lang w:val="el-GR"/>
        </w:rPr>
      </w:pPr>
      <w:r w:rsidRPr="00F16034">
        <w:rPr>
          <w:lang w:val="el-GR"/>
        </w:rPr>
        <w:t>Η υλοποίηση των απαιτήσεων και τεχνικών προδιαγραφών του έργου, ομαδοποιείται σε δύο (2) Φάσεις, τα αποτελέσματα κάθε μίας εκ των οποίων τεκμηριώνονται σε ένα Παραδοτέο (Π) ή ομάδα παραδοτέων. Ο Ανάδοχος θα πρέπει να εκπληρώσει όλες τις υποχρεώσεις και υπηρεσίες στα πλαίσια υλοποίησης του έργου, όπως αυτές ορίζονται από τη Σύμβαση.</w:t>
      </w:r>
      <w:r w:rsidRPr="00F16034">
        <w:rPr>
          <w:lang w:val="en-US"/>
        </w:rPr>
        <w:t> </w:t>
      </w:r>
    </w:p>
    <w:p w14:paraId="1696316D" w14:textId="0BA9CDCA" w:rsidR="00263874" w:rsidRPr="00F16034" w:rsidRDefault="00263874" w:rsidP="00263874">
      <w:pPr>
        <w:rPr>
          <w:lang w:val="el-GR"/>
        </w:rPr>
      </w:pPr>
      <w:r w:rsidRPr="00F16034">
        <w:rPr>
          <w:lang w:val="el-GR"/>
        </w:rPr>
        <w:t xml:space="preserve">Εκτός της αρχικής φάσης μελέτης εφαρμογής </w:t>
      </w:r>
      <w:r w:rsidR="00AD735C">
        <w:rPr>
          <w:lang w:val="el-GR"/>
        </w:rPr>
        <w:t xml:space="preserve">(Φάση 1) </w:t>
      </w:r>
      <w:r w:rsidRPr="00F16034">
        <w:rPr>
          <w:lang w:val="el-GR"/>
        </w:rPr>
        <w:t xml:space="preserve">που είναι απαραίτητη για τον καθορισμό του </w:t>
      </w:r>
      <w:r w:rsidRPr="00F16034">
        <w:rPr>
          <w:lang w:val="en-US"/>
        </w:rPr>
        <w:t>Project</w:t>
      </w:r>
      <w:r w:rsidRPr="00F16034">
        <w:rPr>
          <w:lang w:val="el-GR"/>
        </w:rPr>
        <w:t xml:space="preserve"> </w:t>
      </w:r>
      <w:r w:rsidRPr="00F16034">
        <w:rPr>
          <w:lang w:val="en-US"/>
        </w:rPr>
        <w:t>Plan</w:t>
      </w:r>
      <w:r w:rsidRPr="00F16034">
        <w:rPr>
          <w:lang w:val="el-GR"/>
        </w:rPr>
        <w:t xml:space="preserve"> και το </w:t>
      </w:r>
      <w:r w:rsidRPr="00F16034">
        <w:rPr>
          <w:lang w:val="en-US"/>
        </w:rPr>
        <w:t>definition</w:t>
      </w:r>
      <w:r w:rsidRPr="00F16034">
        <w:rPr>
          <w:lang w:val="el-GR"/>
        </w:rPr>
        <w:t xml:space="preserve"> </w:t>
      </w:r>
      <w:r w:rsidRPr="00F16034">
        <w:rPr>
          <w:lang w:val="en-US"/>
        </w:rPr>
        <w:t>of</w:t>
      </w:r>
      <w:r w:rsidRPr="00F16034">
        <w:rPr>
          <w:lang w:val="el-GR"/>
        </w:rPr>
        <w:t xml:space="preserve"> </w:t>
      </w:r>
      <w:r w:rsidRPr="00F16034">
        <w:rPr>
          <w:lang w:val="en-US"/>
        </w:rPr>
        <w:t>the</w:t>
      </w:r>
      <w:r w:rsidRPr="00F16034">
        <w:rPr>
          <w:lang w:val="el-GR"/>
        </w:rPr>
        <w:t xml:space="preserve"> </w:t>
      </w:r>
      <w:r w:rsidRPr="00F16034">
        <w:rPr>
          <w:lang w:val="en-US"/>
        </w:rPr>
        <w:t>product</w:t>
      </w:r>
      <w:r w:rsidRPr="00F16034">
        <w:rPr>
          <w:lang w:val="el-GR"/>
        </w:rPr>
        <w:t>, της επόμενης φάσης (Φάση</w:t>
      </w:r>
      <w:r w:rsidR="00E44BD5">
        <w:rPr>
          <w:lang w:val="el-GR"/>
        </w:rPr>
        <w:t xml:space="preserve"> </w:t>
      </w:r>
      <w:r w:rsidRPr="00F16034">
        <w:rPr>
          <w:lang w:val="el-GR"/>
        </w:rPr>
        <w:t>2) ο Ανάδοχος θα εκτελεί διαδοχικά: </w:t>
      </w:r>
      <w:r w:rsidRPr="00F16034">
        <w:rPr>
          <w:lang w:val="en-US"/>
        </w:rPr>
        <w:t> </w:t>
      </w:r>
    </w:p>
    <w:p w14:paraId="1AF2D840" w14:textId="77777777" w:rsidR="00263874" w:rsidRPr="00F16034" w:rsidRDefault="00263874" w:rsidP="006D2C7C">
      <w:pPr>
        <w:numPr>
          <w:ilvl w:val="0"/>
          <w:numId w:val="218"/>
        </w:numPr>
        <w:rPr>
          <w:lang w:val="el-GR"/>
        </w:rPr>
      </w:pPr>
      <w:r w:rsidRPr="00F16034">
        <w:rPr>
          <w:lang w:val="el-GR"/>
        </w:rPr>
        <w:t>Σχεδιασμό του παραδοτέου  της Φάσης ως επέκταση της μελέτης εφαρμογής</w:t>
      </w:r>
      <w:r w:rsidRPr="00F16034">
        <w:rPr>
          <w:lang w:val="en-US"/>
        </w:rPr>
        <w:t> </w:t>
      </w:r>
    </w:p>
    <w:p w14:paraId="715EC4D2" w14:textId="77777777" w:rsidR="00263874" w:rsidRPr="00F16034" w:rsidRDefault="00263874" w:rsidP="006D2C7C">
      <w:pPr>
        <w:numPr>
          <w:ilvl w:val="0"/>
          <w:numId w:val="219"/>
        </w:numPr>
        <w:rPr>
          <w:lang w:val="en-US"/>
        </w:rPr>
      </w:pPr>
      <w:r w:rsidRPr="00F16034">
        <w:rPr>
          <w:lang w:val="el-GR"/>
        </w:rPr>
        <w:t>Υλοποίηση του παραδοτέου της Φάσης</w:t>
      </w:r>
      <w:r w:rsidRPr="00F16034">
        <w:rPr>
          <w:lang w:val="en-US"/>
        </w:rPr>
        <w:t> </w:t>
      </w:r>
    </w:p>
    <w:p w14:paraId="5BB1A79F" w14:textId="77777777" w:rsidR="00263874" w:rsidRPr="00F16034" w:rsidRDefault="00263874" w:rsidP="006D2C7C">
      <w:pPr>
        <w:numPr>
          <w:ilvl w:val="0"/>
          <w:numId w:val="220"/>
        </w:numPr>
        <w:rPr>
          <w:lang w:val="en-US"/>
        </w:rPr>
      </w:pPr>
      <w:r w:rsidRPr="00F16034">
        <w:rPr>
          <w:lang w:val="el-GR"/>
        </w:rPr>
        <w:t>Εκπαίδευση</w:t>
      </w:r>
      <w:r w:rsidRPr="00F16034">
        <w:rPr>
          <w:lang w:val="en-US"/>
        </w:rPr>
        <w:t> </w:t>
      </w:r>
    </w:p>
    <w:p w14:paraId="49785800" w14:textId="77777777" w:rsidR="00263874" w:rsidRPr="00F16034" w:rsidRDefault="00263874" w:rsidP="006D2C7C">
      <w:pPr>
        <w:numPr>
          <w:ilvl w:val="0"/>
          <w:numId w:val="221"/>
        </w:numPr>
        <w:rPr>
          <w:lang w:val="el-GR"/>
        </w:rPr>
      </w:pPr>
      <w:r w:rsidRPr="00F16034">
        <w:rPr>
          <w:lang w:val="el-GR"/>
        </w:rPr>
        <w:t>Έλεγχο καλής λειτουργίας του παραδοτέου της Φάσης</w:t>
      </w:r>
      <w:r w:rsidRPr="00F16034">
        <w:rPr>
          <w:lang w:val="en-US"/>
        </w:rPr>
        <w:t> </w:t>
      </w:r>
    </w:p>
    <w:p w14:paraId="28D4DEA7" w14:textId="77777777" w:rsidR="00263874" w:rsidRPr="00F16034" w:rsidRDefault="00263874" w:rsidP="006D2C7C">
      <w:pPr>
        <w:numPr>
          <w:ilvl w:val="0"/>
          <w:numId w:val="222"/>
        </w:numPr>
        <w:rPr>
          <w:lang w:val="el-GR"/>
        </w:rPr>
      </w:pPr>
      <w:r w:rsidRPr="00F16034">
        <w:rPr>
          <w:lang w:val="el-GR"/>
        </w:rPr>
        <w:t>Πιλοτική λειτουργία του παραδοτέου της Φάσης</w:t>
      </w:r>
      <w:r w:rsidRPr="00F16034">
        <w:rPr>
          <w:lang w:val="en-US"/>
        </w:rPr>
        <w:t> </w:t>
      </w:r>
    </w:p>
    <w:p w14:paraId="096E80AB" w14:textId="77777777" w:rsidR="00263874" w:rsidRPr="00F16034" w:rsidRDefault="00263874" w:rsidP="006D2C7C">
      <w:pPr>
        <w:numPr>
          <w:ilvl w:val="0"/>
          <w:numId w:val="223"/>
        </w:numPr>
        <w:rPr>
          <w:lang w:val="el-GR"/>
        </w:rPr>
      </w:pPr>
      <w:r w:rsidRPr="00F16034">
        <w:rPr>
          <w:lang w:val="el-GR"/>
        </w:rPr>
        <w:t>Έναρξη παραγωγικής λειτουργίας του παραδοτέου της Φάσης</w:t>
      </w:r>
      <w:r w:rsidRPr="00F16034">
        <w:rPr>
          <w:lang w:val="en-US"/>
        </w:rPr>
        <w:t> </w:t>
      </w:r>
    </w:p>
    <w:p w14:paraId="6F4AC4FC" w14:textId="77777777" w:rsidR="00263874" w:rsidRPr="00263874" w:rsidRDefault="00263874" w:rsidP="00263874">
      <w:pPr>
        <w:rPr>
          <w:lang w:val="el-GR"/>
        </w:rPr>
      </w:pPr>
      <w:r w:rsidRPr="00263874">
        <w:rPr>
          <w:lang w:val="el-GR"/>
        </w:rPr>
        <w:t>Εντός των χρονικών ορίων κάθε φάσης ο υποψήφιος ανάδοχος να παρουσιάσει αναλυτικά το προτεινόμενο από τον ίδιο χρονοδιάγραμμα, για την κατά την εκτίμηση  του, βέλτιστη ανάπτυξη του έργου. </w:t>
      </w:r>
      <w:r w:rsidRPr="00263874">
        <w:rPr>
          <w:lang w:val="en-US"/>
        </w:rPr>
        <w:t> </w:t>
      </w:r>
    </w:p>
    <w:p w14:paraId="2273DF79" w14:textId="77777777" w:rsidR="00263874" w:rsidRPr="00263874" w:rsidRDefault="00263874" w:rsidP="00263874">
      <w:pPr>
        <w:rPr>
          <w:lang w:val="el-GR"/>
        </w:rPr>
      </w:pPr>
      <w:r w:rsidRPr="00263874">
        <w:rPr>
          <w:lang w:val="el-GR"/>
        </w:rPr>
        <w:t>Ο υποψήφιος Ανάδοχος να περιγράψει ανά φάση, εντός των  στόχων και των ορίων κάθε φάσης, τα προτεινόμενα παραδοτέα, με βάση τα οποία ολοκληρώνεται η σταδιακή  παράδοση του συνόλου του έργου και των  λειτουργιών του, κατά την κατανόηση του υποψηφίου Αναδόχου.  </w:t>
      </w:r>
      <w:r w:rsidRPr="00263874">
        <w:rPr>
          <w:lang w:val="en-US"/>
        </w:rPr>
        <w:t> </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66"/>
        <w:gridCol w:w="1354"/>
        <w:gridCol w:w="1490"/>
        <w:gridCol w:w="1777"/>
        <w:gridCol w:w="1635"/>
      </w:tblGrid>
      <w:tr w:rsidR="00A42791" w:rsidRPr="00995186" w14:paraId="43167D3A" w14:textId="77777777" w:rsidTr="00D875E5">
        <w:trPr>
          <w:trHeight w:val="300"/>
        </w:trPr>
        <w:tc>
          <w:tcPr>
            <w:tcW w:w="9622" w:type="dxa"/>
            <w:gridSpan w:val="5"/>
            <w:tcBorders>
              <w:top w:val="single" w:sz="6" w:space="0" w:color="auto"/>
              <w:left w:val="single" w:sz="6" w:space="0" w:color="auto"/>
              <w:bottom w:val="single" w:sz="6" w:space="0" w:color="auto"/>
              <w:right w:val="single" w:sz="6" w:space="0" w:color="auto"/>
            </w:tcBorders>
            <w:shd w:val="clear" w:color="auto" w:fill="FCE4D6"/>
            <w:vAlign w:val="bottom"/>
            <w:hideMark/>
          </w:tcPr>
          <w:p w14:paraId="3F97F172" w14:textId="1D3B4399" w:rsidR="00A42791" w:rsidRPr="00995186" w:rsidRDefault="00995186" w:rsidP="009D6D7E">
            <w:pPr>
              <w:rPr>
                <w:lang w:val="en-US"/>
              </w:rPr>
            </w:pPr>
            <w:r w:rsidRPr="00995186">
              <w:rPr>
                <w:lang w:val="en-US"/>
              </w:rPr>
              <w:t> </w:t>
            </w:r>
            <w:r w:rsidR="00A42791" w:rsidRPr="00995186">
              <w:rPr>
                <w:b/>
                <w:bCs/>
                <w:lang w:val="el-GR"/>
              </w:rPr>
              <w:t>ΧΡΟΝΟΔΙΑΓΡΑΜΜΑ ΕΡΓΟΥ</w:t>
            </w:r>
            <w:r w:rsidR="00A42791" w:rsidRPr="00995186">
              <w:rPr>
                <w:lang w:val="en-US"/>
              </w:rPr>
              <w:t> </w:t>
            </w:r>
          </w:p>
        </w:tc>
      </w:tr>
      <w:tr w:rsidR="00A42791" w:rsidRPr="00995186" w14:paraId="17CCBC9B" w14:textId="77777777" w:rsidTr="00D875E5">
        <w:trPr>
          <w:trHeight w:val="300"/>
        </w:trPr>
        <w:tc>
          <w:tcPr>
            <w:tcW w:w="3366" w:type="dxa"/>
            <w:tcBorders>
              <w:top w:val="nil"/>
              <w:left w:val="single" w:sz="6" w:space="0" w:color="auto"/>
              <w:bottom w:val="single" w:sz="6" w:space="0" w:color="auto"/>
              <w:right w:val="single" w:sz="6" w:space="0" w:color="auto"/>
            </w:tcBorders>
            <w:shd w:val="clear" w:color="auto" w:fill="E2EFDA"/>
            <w:vAlign w:val="center"/>
            <w:hideMark/>
          </w:tcPr>
          <w:p w14:paraId="50CEF99A" w14:textId="77777777" w:rsidR="00A42791" w:rsidRPr="00995186" w:rsidRDefault="00A42791" w:rsidP="009D6D7E">
            <w:pPr>
              <w:rPr>
                <w:lang w:val="en-US"/>
              </w:rPr>
            </w:pPr>
            <w:r w:rsidRPr="00995186">
              <w:rPr>
                <w:b/>
                <w:bCs/>
                <w:lang w:val="el-GR"/>
              </w:rPr>
              <w:t>Τίτλος Παραδοτέου </w:t>
            </w:r>
            <w:r w:rsidRPr="00995186">
              <w:rPr>
                <w:lang w:val="en-US"/>
              </w:rPr>
              <w:t> </w:t>
            </w:r>
          </w:p>
        </w:tc>
        <w:tc>
          <w:tcPr>
            <w:tcW w:w="1354" w:type="dxa"/>
            <w:tcBorders>
              <w:top w:val="nil"/>
              <w:left w:val="nil"/>
              <w:bottom w:val="single" w:sz="6" w:space="0" w:color="auto"/>
              <w:right w:val="single" w:sz="6" w:space="0" w:color="auto"/>
            </w:tcBorders>
            <w:shd w:val="clear" w:color="auto" w:fill="E2EFDA"/>
            <w:vAlign w:val="center"/>
            <w:hideMark/>
          </w:tcPr>
          <w:p w14:paraId="2F4A797D" w14:textId="77777777" w:rsidR="00A42791" w:rsidRPr="00995186" w:rsidRDefault="00A42791" w:rsidP="009D6D7E">
            <w:pPr>
              <w:jc w:val="center"/>
              <w:rPr>
                <w:lang w:val="en-US"/>
              </w:rPr>
            </w:pPr>
            <w:r w:rsidRPr="00995186">
              <w:rPr>
                <w:b/>
                <w:bCs/>
                <w:lang w:val="el-GR"/>
              </w:rPr>
              <w:t>Διάρκεια υλοποίησης έως (ΜΗΝΕΣ)</w:t>
            </w:r>
          </w:p>
        </w:tc>
        <w:tc>
          <w:tcPr>
            <w:tcW w:w="1490" w:type="dxa"/>
            <w:tcBorders>
              <w:top w:val="nil"/>
              <w:left w:val="nil"/>
              <w:bottom w:val="single" w:sz="6" w:space="0" w:color="auto"/>
              <w:right w:val="single" w:sz="6" w:space="0" w:color="auto"/>
            </w:tcBorders>
            <w:shd w:val="clear" w:color="auto" w:fill="E2EFDA"/>
            <w:vAlign w:val="center"/>
            <w:hideMark/>
          </w:tcPr>
          <w:p w14:paraId="57238381" w14:textId="77777777" w:rsidR="00A42791" w:rsidRPr="00995186" w:rsidRDefault="00A42791" w:rsidP="009D6D7E">
            <w:pPr>
              <w:jc w:val="center"/>
              <w:rPr>
                <w:lang w:val="en-US"/>
              </w:rPr>
            </w:pPr>
            <w:r w:rsidRPr="00995186">
              <w:rPr>
                <w:b/>
                <w:bCs/>
                <w:lang w:val="el-GR"/>
              </w:rPr>
              <w:t>Διάρκεια Ελέγχου Παραδοτέων (ΜΗΝΕΣ)</w:t>
            </w:r>
          </w:p>
        </w:tc>
        <w:tc>
          <w:tcPr>
            <w:tcW w:w="1777" w:type="dxa"/>
            <w:tcBorders>
              <w:top w:val="nil"/>
              <w:left w:val="nil"/>
              <w:bottom w:val="single" w:sz="6" w:space="0" w:color="auto"/>
              <w:right w:val="single" w:sz="6" w:space="0" w:color="auto"/>
            </w:tcBorders>
            <w:shd w:val="clear" w:color="auto" w:fill="E2EFDA"/>
            <w:vAlign w:val="center"/>
            <w:hideMark/>
          </w:tcPr>
          <w:p w14:paraId="0878D691" w14:textId="77777777" w:rsidR="00A42791" w:rsidRPr="00995186" w:rsidRDefault="00A42791" w:rsidP="009D6D7E">
            <w:pPr>
              <w:jc w:val="center"/>
              <w:rPr>
                <w:lang w:val="en-US"/>
              </w:rPr>
            </w:pPr>
            <w:r w:rsidRPr="00995186">
              <w:rPr>
                <w:b/>
                <w:bCs/>
                <w:lang w:val="el-GR"/>
              </w:rPr>
              <w:t>Διάρκεια Σύμβασης έως (ΜΗΝΕΣ)</w:t>
            </w:r>
          </w:p>
        </w:tc>
        <w:tc>
          <w:tcPr>
            <w:tcW w:w="1635" w:type="dxa"/>
            <w:tcBorders>
              <w:top w:val="nil"/>
              <w:left w:val="nil"/>
              <w:bottom w:val="single" w:sz="6" w:space="0" w:color="auto"/>
              <w:right w:val="single" w:sz="6" w:space="0" w:color="auto"/>
            </w:tcBorders>
            <w:shd w:val="clear" w:color="auto" w:fill="E2EFDA"/>
            <w:vAlign w:val="center"/>
            <w:hideMark/>
          </w:tcPr>
          <w:p w14:paraId="1ECC1EF7" w14:textId="77777777" w:rsidR="00A42791" w:rsidRPr="00995186" w:rsidRDefault="00A42791" w:rsidP="009D6D7E">
            <w:pPr>
              <w:jc w:val="center"/>
              <w:rPr>
                <w:lang w:val="en-US"/>
              </w:rPr>
            </w:pPr>
            <w:r w:rsidRPr="00995186">
              <w:rPr>
                <w:b/>
                <w:bCs/>
                <w:lang w:val="el-GR"/>
              </w:rPr>
              <w:t>Προϋπόθεση έναρξης</w:t>
            </w:r>
          </w:p>
        </w:tc>
      </w:tr>
      <w:tr w:rsidR="00A42791" w:rsidRPr="00540BCC" w14:paraId="1A08F337" w14:textId="77777777" w:rsidTr="00D875E5">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46C35BD" w14:textId="3502095C" w:rsidR="00A42791" w:rsidRPr="00995186" w:rsidRDefault="00AD735C" w:rsidP="009D6D7E">
            <w:pPr>
              <w:jc w:val="left"/>
              <w:rPr>
                <w:lang w:val="en-US"/>
              </w:rPr>
            </w:pPr>
            <w:r>
              <w:rPr>
                <w:lang w:val="el-GR"/>
              </w:rPr>
              <w:t xml:space="preserve">Π1: </w:t>
            </w:r>
            <w:r w:rsidR="00A42791">
              <w:rPr>
                <w:lang w:val="el-GR"/>
              </w:rPr>
              <w:t>Μελέτη Εφαρμογής</w:t>
            </w:r>
            <w:r w:rsidR="00A42791" w:rsidRPr="00995186">
              <w:rPr>
                <w:lang w:val="en-US"/>
              </w:rPr>
              <w:t> </w:t>
            </w:r>
          </w:p>
        </w:tc>
        <w:tc>
          <w:tcPr>
            <w:tcW w:w="1354" w:type="dxa"/>
            <w:tcBorders>
              <w:top w:val="single" w:sz="6" w:space="0" w:color="auto"/>
              <w:left w:val="nil"/>
              <w:bottom w:val="single" w:sz="6" w:space="0" w:color="auto"/>
              <w:right w:val="single" w:sz="6" w:space="0" w:color="auto"/>
            </w:tcBorders>
            <w:shd w:val="clear" w:color="auto" w:fill="F2F2F2"/>
            <w:vAlign w:val="center"/>
            <w:hideMark/>
          </w:tcPr>
          <w:p w14:paraId="66566CAC" w14:textId="27411E0E" w:rsidR="00A42791" w:rsidRPr="00C96B4A" w:rsidRDefault="00A42791" w:rsidP="009D6D7E">
            <w:pPr>
              <w:jc w:val="center"/>
              <w:rPr>
                <w:lang w:val="el-GR"/>
              </w:rPr>
            </w:pPr>
            <w:r w:rsidRPr="00995186">
              <w:rPr>
                <w:b/>
                <w:bCs/>
                <w:lang w:val="el-GR"/>
              </w:rPr>
              <w:t>1</w:t>
            </w:r>
            <w:r w:rsidR="00C96B4A">
              <w:rPr>
                <w:b/>
                <w:bCs/>
                <w:lang w:val="en-US"/>
              </w:rPr>
              <w:t xml:space="preserve">5 </w:t>
            </w:r>
            <w:r w:rsidR="00C96B4A">
              <w:rPr>
                <w:b/>
                <w:bCs/>
                <w:lang w:val="el-GR"/>
              </w:rPr>
              <w:t>ημέρες</w:t>
            </w:r>
          </w:p>
        </w:tc>
        <w:tc>
          <w:tcPr>
            <w:tcW w:w="1490" w:type="dxa"/>
            <w:tcBorders>
              <w:top w:val="single" w:sz="6" w:space="0" w:color="auto"/>
              <w:left w:val="nil"/>
              <w:bottom w:val="single" w:sz="6" w:space="0" w:color="auto"/>
              <w:right w:val="single" w:sz="6" w:space="0" w:color="auto"/>
            </w:tcBorders>
            <w:shd w:val="clear" w:color="auto" w:fill="F2F2F2"/>
            <w:vAlign w:val="center"/>
            <w:hideMark/>
          </w:tcPr>
          <w:p w14:paraId="1C93FA99" w14:textId="3F71CD9E" w:rsidR="00A42791" w:rsidRPr="00995186" w:rsidRDefault="00A42791" w:rsidP="009D6D7E">
            <w:pPr>
              <w:jc w:val="center"/>
              <w:rPr>
                <w:lang w:val="en-US"/>
              </w:rPr>
            </w:pPr>
            <w:r w:rsidRPr="00995186">
              <w:rPr>
                <w:b/>
                <w:bCs/>
                <w:lang w:val="el-GR"/>
              </w:rPr>
              <w:t>1</w:t>
            </w:r>
            <w:r w:rsidR="00C96B4A">
              <w:rPr>
                <w:b/>
                <w:bCs/>
                <w:lang w:val="el-GR"/>
              </w:rPr>
              <w:t>5 ημέρες</w:t>
            </w:r>
          </w:p>
        </w:tc>
        <w:tc>
          <w:tcPr>
            <w:tcW w:w="1777" w:type="dxa"/>
            <w:tcBorders>
              <w:top w:val="single" w:sz="6" w:space="0" w:color="auto"/>
              <w:left w:val="nil"/>
              <w:bottom w:val="single" w:sz="6" w:space="0" w:color="auto"/>
              <w:right w:val="single" w:sz="6" w:space="0" w:color="auto"/>
            </w:tcBorders>
            <w:shd w:val="clear" w:color="auto" w:fill="F2F2F2"/>
            <w:vAlign w:val="center"/>
            <w:hideMark/>
          </w:tcPr>
          <w:p w14:paraId="74017993" w14:textId="42483CDE" w:rsidR="00A42791" w:rsidRPr="00142220" w:rsidRDefault="00C96B4A" w:rsidP="009D6D7E">
            <w:pPr>
              <w:jc w:val="center"/>
              <w:rPr>
                <w:b/>
                <w:bCs/>
                <w:lang w:val="el-GR"/>
              </w:rPr>
            </w:pPr>
            <w:r>
              <w:rPr>
                <w:b/>
                <w:bCs/>
                <w:lang w:val="el-GR"/>
              </w:rPr>
              <w:t>1</w:t>
            </w:r>
            <w:r w:rsidR="00FF1DC4">
              <w:rPr>
                <w:b/>
                <w:bCs/>
                <w:lang w:val="el-GR"/>
              </w:rPr>
              <w:t xml:space="preserve"> μήνας</w:t>
            </w:r>
          </w:p>
        </w:tc>
        <w:tc>
          <w:tcPr>
            <w:tcW w:w="1635" w:type="dxa"/>
            <w:tcBorders>
              <w:top w:val="single" w:sz="6" w:space="0" w:color="auto"/>
              <w:left w:val="nil"/>
              <w:bottom w:val="single" w:sz="6" w:space="0" w:color="auto"/>
              <w:right w:val="single" w:sz="6" w:space="0" w:color="auto"/>
            </w:tcBorders>
            <w:shd w:val="clear" w:color="auto" w:fill="F2F2F2"/>
            <w:vAlign w:val="center"/>
            <w:hideMark/>
          </w:tcPr>
          <w:p w14:paraId="77A1ECDE" w14:textId="77777777" w:rsidR="00A42791" w:rsidRPr="00995186" w:rsidRDefault="00A42791" w:rsidP="009D6D7E">
            <w:pPr>
              <w:jc w:val="center"/>
              <w:rPr>
                <w:lang w:val="el-GR"/>
              </w:rPr>
            </w:pPr>
            <w:r w:rsidRPr="00995186">
              <w:rPr>
                <w:lang w:val="el-GR"/>
              </w:rPr>
              <w:t>Με την υπογραφή της σύμβασης</w:t>
            </w:r>
          </w:p>
        </w:tc>
      </w:tr>
      <w:tr w:rsidR="00A42791" w:rsidRPr="00540BCC" w14:paraId="17DB629E" w14:textId="77777777" w:rsidTr="00D875E5">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F2F2F2"/>
            <w:vAlign w:val="center"/>
          </w:tcPr>
          <w:p w14:paraId="62B7F4D8" w14:textId="52DB9BF4" w:rsidR="00A42791" w:rsidRDefault="00AD735C" w:rsidP="009D6D7E">
            <w:pPr>
              <w:jc w:val="left"/>
              <w:rPr>
                <w:lang w:val="el-GR"/>
              </w:rPr>
            </w:pPr>
            <w:r>
              <w:rPr>
                <w:lang w:val="el-GR"/>
              </w:rPr>
              <w:t xml:space="preserve">Π2: </w:t>
            </w:r>
            <w:r w:rsidR="00C96B4A">
              <w:rPr>
                <w:lang w:val="el-GR"/>
              </w:rPr>
              <w:t>Παραμετροποίηση/προσαρμογή</w:t>
            </w:r>
            <w:r w:rsidR="00C96B4A" w:rsidRPr="00263874">
              <w:rPr>
                <w:lang w:val="el-GR"/>
              </w:rPr>
              <w:t xml:space="preserve"> </w:t>
            </w:r>
            <w:r w:rsidR="00A42791" w:rsidRPr="00263874">
              <w:rPr>
                <w:lang w:val="el-GR"/>
              </w:rPr>
              <w:t>Υποδομής</w:t>
            </w:r>
            <w:r w:rsidR="00D875E5">
              <w:rPr>
                <w:lang w:val="el-GR"/>
              </w:rPr>
              <w:t xml:space="preserve"> - </w:t>
            </w:r>
            <w:r w:rsidR="00A42791" w:rsidRPr="00263874">
              <w:rPr>
                <w:lang w:val="el-GR"/>
              </w:rPr>
              <w:t>1</w:t>
            </w:r>
            <w:r w:rsidR="00A42791" w:rsidRPr="00263874">
              <w:rPr>
                <w:vertAlign w:val="superscript"/>
                <w:lang w:val="el-GR"/>
              </w:rPr>
              <w:t>η</w:t>
            </w:r>
            <w:r w:rsidR="00A42791" w:rsidRPr="00263874">
              <w:rPr>
                <w:lang w:val="el-GR"/>
              </w:rPr>
              <w:t xml:space="preserve"> έκδοση συστήματος, έναρξη παραγωγικής λειτουργίας</w:t>
            </w:r>
            <w:r w:rsidR="00A42791" w:rsidRPr="00263874">
              <w:rPr>
                <w:lang w:val="en-US"/>
              </w:rPr>
              <w:t> </w:t>
            </w:r>
          </w:p>
        </w:tc>
        <w:tc>
          <w:tcPr>
            <w:tcW w:w="1354" w:type="dxa"/>
            <w:tcBorders>
              <w:top w:val="single" w:sz="6" w:space="0" w:color="auto"/>
              <w:left w:val="nil"/>
              <w:bottom w:val="single" w:sz="6" w:space="0" w:color="auto"/>
              <w:right w:val="single" w:sz="6" w:space="0" w:color="auto"/>
            </w:tcBorders>
            <w:shd w:val="clear" w:color="auto" w:fill="F2F2F2"/>
            <w:vAlign w:val="center"/>
          </w:tcPr>
          <w:p w14:paraId="4638E9CB" w14:textId="5F7BBEE2" w:rsidR="00A42791" w:rsidRPr="00995186" w:rsidRDefault="00FF1DC4" w:rsidP="009D6D7E">
            <w:pPr>
              <w:jc w:val="center"/>
              <w:rPr>
                <w:b/>
                <w:bCs/>
                <w:lang w:val="el-GR"/>
              </w:rPr>
            </w:pPr>
            <w:r>
              <w:rPr>
                <w:b/>
                <w:bCs/>
                <w:lang w:val="el-GR"/>
              </w:rPr>
              <w:t>1 μήνας</w:t>
            </w:r>
          </w:p>
        </w:tc>
        <w:tc>
          <w:tcPr>
            <w:tcW w:w="1490" w:type="dxa"/>
            <w:tcBorders>
              <w:top w:val="single" w:sz="6" w:space="0" w:color="auto"/>
              <w:left w:val="nil"/>
              <w:bottom w:val="single" w:sz="6" w:space="0" w:color="auto"/>
              <w:right w:val="single" w:sz="6" w:space="0" w:color="auto"/>
            </w:tcBorders>
            <w:shd w:val="clear" w:color="auto" w:fill="F2F2F2"/>
            <w:vAlign w:val="center"/>
          </w:tcPr>
          <w:p w14:paraId="106DFD18" w14:textId="69562265" w:rsidR="00A42791" w:rsidRPr="00995186" w:rsidRDefault="00A42791" w:rsidP="009D6D7E">
            <w:pPr>
              <w:jc w:val="center"/>
              <w:rPr>
                <w:b/>
                <w:bCs/>
                <w:lang w:val="el-GR"/>
              </w:rPr>
            </w:pPr>
            <w:r>
              <w:rPr>
                <w:b/>
                <w:bCs/>
                <w:lang w:val="el-GR"/>
              </w:rPr>
              <w:t>1</w:t>
            </w:r>
            <w:r w:rsidR="0028665E">
              <w:rPr>
                <w:b/>
                <w:bCs/>
                <w:lang w:val="el-GR"/>
              </w:rPr>
              <w:t>μήνας</w:t>
            </w:r>
          </w:p>
        </w:tc>
        <w:tc>
          <w:tcPr>
            <w:tcW w:w="1777" w:type="dxa"/>
            <w:tcBorders>
              <w:top w:val="single" w:sz="6" w:space="0" w:color="auto"/>
              <w:left w:val="nil"/>
              <w:bottom w:val="single" w:sz="6" w:space="0" w:color="auto"/>
              <w:right w:val="single" w:sz="6" w:space="0" w:color="auto"/>
            </w:tcBorders>
            <w:shd w:val="clear" w:color="auto" w:fill="F2F2F2"/>
            <w:vAlign w:val="center"/>
          </w:tcPr>
          <w:p w14:paraId="66934E38" w14:textId="2956C296" w:rsidR="00A42791" w:rsidRPr="00995186" w:rsidRDefault="00FF1DC4" w:rsidP="009D6D7E">
            <w:pPr>
              <w:jc w:val="center"/>
              <w:rPr>
                <w:b/>
                <w:bCs/>
                <w:lang w:val="el-GR"/>
              </w:rPr>
            </w:pPr>
            <w:r>
              <w:rPr>
                <w:b/>
                <w:bCs/>
                <w:lang w:val="el-GR"/>
              </w:rPr>
              <w:t>2</w:t>
            </w:r>
            <w:r w:rsidR="0028665E">
              <w:rPr>
                <w:b/>
                <w:bCs/>
                <w:lang w:val="el-GR"/>
              </w:rPr>
              <w:t xml:space="preserve"> μήνες</w:t>
            </w:r>
          </w:p>
        </w:tc>
        <w:tc>
          <w:tcPr>
            <w:tcW w:w="1635" w:type="dxa"/>
            <w:tcBorders>
              <w:top w:val="single" w:sz="6" w:space="0" w:color="auto"/>
              <w:left w:val="nil"/>
              <w:bottom w:val="single" w:sz="6" w:space="0" w:color="auto"/>
              <w:right w:val="single" w:sz="6" w:space="0" w:color="auto"/>
            </w:tcBorders>
            <w:shd w:val="clear" w:color="auto" w:fill="F2F2F2"/>
            <w:vAlign w:val="center"/>
          </w:tcPr>
          <w:p w14:paraId="3C2CA5A4" w14:textId="3D3EC3EA" w:rsidR="00A42791" w:rsidRPr="00995186" w:rsidRDefault="00A42791" w:rsidP="009D6D7E">
            <w:pPr>
              <w:jc w:val="center"/>
              <w:rPr>
                <w:lang w:val="el-GR"/>
              </w:rPr>
            </w:pPr>
            <w:r>
              <w:rPr>
                <w:lang w:val="el-GR"/>
              </w:rPr>
              <w:t xml:space="preserve">Με την παραλαβή </w:t>
            </w:r>
            <w:r w:rsidR="002565E4">
              <w:rPr>
                <w:lang w:val="el-GR"/>
              </w:rPr>
              <w:t>του Π1</w:t>
            </w:r>
          </w:p>
        </w:tc>
      </w:tr>
      <w:tr w:rsidR="00A42791" w:rsidRPr="00540BCC" w14:paraId="7B173957" w14:textId="77777777" w:rsidTr="00D875E5">
        <w:trPr>
          <w:trHeight w:val="300"/>
        </w:trPr>
        <w:tc>
          <w:tcPr>
            <w:tcW w:w="3366" w:type="dxa"/>
            <w:tcBorders>
              <w:top w:val="single" w:sz="6" w:space="0" w:color="auto"/>
              <w:left w:val="single" w:sz="6" w:space="0" w:color="auto"/>
              <w:bottom w:val="single" w:sz="6" w:space="0" w:color="auto"/>
              <w:right w:val="single" w:sz="6" w:space="0" w:color="auto"/>
            </w:tcBorders>
            <w:shd w:val="clear" w:color="auto" w:fill="F2F2F2"/>
            <w:vAlign w:val="center"/>
          </w:tcPr>
          <w:p w14:paraId="5662F94D" w14:textId="0F61A5E2" w:rsidR="00A42791" w:rsidRPr="00263874" w:rsidRDefault="00AD735C" w:rsidP="009D6D7E">
            <w:pPr>
              <w:jc w:val="left"/>
              <w:rPr>
                <w:lang w:val="el-GR"/>
              </w:rPr>
            </w:pPr>
            <w:r>
              <w:rPr>
                <w:lang w:val="el-GR"/>
              </w:rPr>
              <w:t xml:space="preserve">Π3: </w:t>
            </w:r>
            <w:r w:rsidR="0028665E">
              <w:rPr>
                <w:lang w:val="el-GR"/>
              </w:rPr>
              <w:t xml:space="preserve">Περίοδος </w:t>
            </w:r>
            <w:r w:rsidR="00A42791" w:rsidRPr="00263874">
              <w:rPr>
                <w:lang w:val="el-GR"/>
              </w:rPr>
              <w:t>Εγγύηση Καλής Λειτουργίας</w:t>
            </w:r>
            <w:r w:rsidR="00A42791" w:rsidRPr="00263874">
              <w:rPr>
                <w:lang w:val="en-US"/>
              </w:rPr>
              <w:t> </w:t>
            </w:r>
          </w:p>
        </w:tc>
        <w:tc>
          <w:tcPr>
            <w:tcW w:w="1354" w:type="dxa"/>
            <w:tcBorders>
              <w:top w:val="single" w:sz="6" w:space="0" w:color="auto"/>
              <w:left w:val="nil"/>
              <w:bottom w:val="single" w:sz="6" w:space="0" w:color="auto"/>
              <w:right w:val="single" w:sz="6" w:space="0" w:color="auto"/>
            </w:tcBorders>
            <w:shd w:val="clear" w:color="auto" w:fill="F2F2F2"/>
            <w:vAlign w:val="center"/>
          </w:tcPr>
          <w:p w14:paraId="2E02D7C4" w14:textId="5D5FD5EE" w:rsidR="00A42791" w:rsidRDefault="0028665E" w:rsidP="009D6D7E">
            <w:pPr>
              <w:jc w:val="center"/>
              <w:rPr>
                <w:b/>
                <w:bCs/>
                <w:lang w:val="el-GR"/>
              </w:rPr>
            </w:pPr>
            <w:r>
              <w:rPr>
                <w:b/>
                <w:bCs/>
                <w:lang w:val="el-GR"/>
              </w:rPr>
              <w:t>4 μήνες</w:t>
            </w:r>
          </w:p>
        </w:tc>
        <w:tc>
          <w:tcPr>
            <w:tcW w:w="1490" w:type="dxa"/>
            <w:tcBorders>
              <w:top w:val="single" w:sz="6" w:space="0" w:color="auto"/>
              <w:left w:val="nil"/>
              <w:bottom w:val="single" w:sz="6" w:space="0" w:color="auto"/>
              <w:right w:val="single" w:sz="6" w:space="0" w:color="auto"/>
            </w:tcBorders>
            <w:shd w:val="clear" w:color="auto" w:fill="F2F2F2"/>
            <w:vAlign w:val="center"/>
          </w:tcPr>
          <w:p w14:paraId="3E1C370C" w14:textId="1F1B8A0E" w:rsidR="00A42791" w:rsidRDefault="00FF1DC4" w:rsidP="009D6D7E">
            <w:pPr>
              <w:jc w:val="center"/>
              <w:rPr>
                <w:b/>
                <w:bCs/>
                <w:lang w:val="el-GR"/>
              </w:rPr>
            </w:pPr>
            <w:r>
              <w:rPr>
                <w:b/>
                <w:bCs/>
                <w:lang w:val="el-GR"/>
              </w:rPr>
              <w:t>1</w:t>
            </w:r>
            <w:r w:rsidR="0028665E">
              <w:rPr>
                <w:b/>
                <w:bCs/>
                <w:lang w:val="el-GR"/>
              </w:rPr>
              <w:t xml:space="preserve"> μήνας</w:t>
            </w:r>
          </w:p>
        </w:tc>
        <w:tc>
          <w:tcPr>
            <w:tcW w:w="1777" w:type="dxa"/>
            <w:tcBorders>
              <w:top w:val="single" w:sz="6" w:space="0" w:color="auto"/>
              <w:left w:val="nil"/>
              <w:bottom w:val="single" w:sz="6" w:space="0" w:color="auto"/>
              <w:right w:val="single" w:sz="6" w:space="0" w:color="auto"/>
            </w:tcBorders>
            <w:shd w:val="clear" w:color="auto" w:fill="F2F2F2"/>
            <w:vAlign w:val="center"/>
          </w:tcPr>
          <w:p w14:paraId="5B788DB7" w14:textId="3DDF41A2" w:rsidR="00A42791" w:rsidRPr="00F54EA7" w:rsidRDefault="0028665E" w:rsidP="009D6D7E">
            <w:pPr>
              <w:jc w:val="center"/>
              <w:rPr>
                <w:b/>
                <w:bCs/>
                <w:lang w:val="el-GR"/>
              </w:rPr>
            </w:pPr>
            <w:r>
              <w:rPr>
                <w:b/>
                <w:bCs/>
                <w:lang w:val="el-GR"/>
              </w:rPr>
              <w:t xml:space="preserve">5 μήνες ή </w:t>
            </w:r>
            <w:r w:rsidR="00A42791" w:rsidRPr="00995186">
              <w:rPr>
                <w:b/>
                <w:bCs/>
                <w:lang w:val="el-GR"/>
              </w:rPr>
              <w:t xml:space="preserve">έως </w:t>
            </w:r>
            <w:r w:rsidR="00F54EA7">
              <w:rPr>
                <w:b/>
                <w:bCs/>
                <w:lang w:val="el-GR"/>
              </w:rPr>
              <w:t>το τέλος του Προγράμματος «</w:t>
            </w:r>
            <w:r w:rsidR="00F54EA7" w:rsidRPr="006D2C7C">
              <w:rPr>
                <w:b/>
                <w:bCs/>
                <w:lang w:val="el-GR"/>
              </w:rPr>
              <w:t>Κουπόνι Συνδεσιμότητας Gigabit</w:t>
            </w:r>
            <w:r w:rsidR="00F54EA7">
              <w:rPr>
                <w:b/>
                <w:bCs/>
                <w:lang w:val="el-GR"/>
              </w:rPr>
              <w:t>»</w:t>
            </w:r>
          </w:p>
        </w:tc>
        <w:tc>
          <w:tcPr>
            <w:tcW w:w="1635" w:type="dxa"/>
            <w:tcBorders>
              <w:top w:val="single" w:sz="6" w:space="0" w:color="auto"/>
              <w:left w:val="nil"/>
              <w:bottom w:val="single" w:sz="6" w:space="0" w:color="auto"/>
              <w:right w:val="single" w:sz="6" w:space="0" w:color="auto"/>
            </w:tcBorders>
            <w:shd w:val="clear" w:color="auto" w:fill="F2F2F2"/>
            <w:vAlign w:val="center"/>
          </w:tcPr>
          <w:p w14:paraId="3AE194D3" w14:textId="231AC4BA" w:rsidR="00A42791" w:rsidRPr="00995186" w:rsidRDefault="00A42791" w:rsidP="009D6D7E">
            <w:pPr>
              <w:jc w:val="center"/>
              <w:rPr>
                <w:lang w:val="el-GR"/>
              </w:rPr>
            </w:pPr>
            <w:r>
              <w:rPr>
                <w:lang w:val="el-GR"/>
              </w:rPr>
              <w:t xml:space="preserve">Με την παραλαβή </w:t>
            </w:r>
            <w:r w:rsidR="002565E4">
              <w:rPr>
                <w:lang w:val="el-GR"/>
              </w:rPr>
              <w:t>του Π2</w:t>
            </w:r>
          </w:p>
        </w:tc>
      </w:tr>
    </w:tbl>
    <w:p w14:paraId="012BF1A4" w14:textId="77777777" w:rsidR="00A42791" w:rsidRPr="00A42791" w:rsidRDefault="00A42791" w:rsidP="00995186">
      <w:pPr>
        <w:rPr>
          <w:lang w:val="el-GR"/>
        </w:rPr>
      </w:pPr>
    </w:p>
    <w:p w14:paraId="076D5558" w14:textId="46D0821C" w:rsidR="00D875E5" w:rsidRPr="00D875E5" w:rsidRDefault="00995186" w:rsidP="00995186">
      <w:pPr>
        <w:rPr>
          <w:lang w:val="el-GR"/>
        </w:rPr>
      </w:pPr>
      <w:r w:rsidRPr="00995186">
        <w:rPr>
          <w:lang w:val="en-US"/>
        </w:rPr>
        <w:t> </w:t>
      </w:r>
    </w:p>
    <w:p w14:paraId="5C3F06CD" w14:textId="0F1D8DE5" w:rsidR="00995186" w:rsidRPr="00B874C5" w:rsidRDefault="00995186" w:rsidP="00995186">
      <w:pPr>
        <w:pStyle w:val="Heading4"/>
        <w:numPr>
          <w:ilvl w:val="1"/>
          <w:numId w:val="224"/>
        </w:numPr>
        <w:rPr>
          <w:rFonts w:cs="Tahoma"/>
          <w:szCs w:val="22"/>
          <w:lang w:val="el-GR"/>
        </w:rPr>
      </w:pPr>
      <w:bookmarkStart w:id="537" w:name="_Toc196736027"/>
      <w:r w:rsidRPr="00995186">
        <w:rPr>
          <w:rFonts w:cs="Tahoma"/>
          <w:szCs w:val="22"/>
          <w:lang w:val="el-GR"/>
        </w:rPr>
        <w:lastRenderedPageBreak/>
        <w:t>Χρόνος Υποβολής και Διαδικασία Οριστικοποίησης Παραδοτέων</w:t>
      </w:r>
      <w:bookmarkEnd w:id="537"/>
      <w:r w:rsidRPr="00995186">
        <w:rPr>
          <w:rFonts w:cs="Tahoma"/>
          <w:szCs w:val="22"/>
          <w:lang w:val="el-GR"/>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7"/>
        <w:gridCol w:w="1609"/>
        <w:gridCol w:w="4114"/>
        <w:gridCol w:w="1777"/>
        <w:gridCol w:w="1545"/>
      </w:tblGrid>
      <w:tr w:rsidR="00A8338D" w:rsidRPr="00995186" w14:paraId="0C668614" w14:textId="77777777" w:rsidTr="009D6D7E">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5AF33917" w14:textId="77777777" w:rsidR="00A8338D" w:rsidRPr="00995186" w:rsidRDefault="00A8338D" w:rsidP="009D6D7E">
            <w:pPr>
              <w:rPr>
                <w:lang w:val="en-US"/>
              </w:rPr>
            </w:pPr>
            <w:r w:rsidRPr="00995186">
              <w:rPr>
                <w:b/>
                <w:bCs/>
                <w:lang w:val="el-GR"/>
              </w:rPr>
              <w:t>Α/Α</w:t>
            </w:r>
            <w:r w:rsidRPr="00995186">
              <w:rPr>
                <w:lang w:val="en-US"/>
              </w:rPr>
              <w:t> </w:t>
            </w:r>
          </w:p>
        </w:tc>
        <w:tc>
          <w:tcPr>
            <w:tcW w:w="94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FE22037" w14:textId="77777777" w:rsidR="00A8338D" w:rsidRPr="00995186" w:rsidRDefault="00A8338D" w:rsidP="009D6D7E">
            <w:pPr>
              <w:rPr>
                <w:lang w:val="en-US"/>
              </w:rPr>
            </w:pPr>
            <w:r w:rsidRPr="00995186">
              <w:rPr>
                <w:b/>
                <w:bCs/>
                <w:lang w:val="el-GR"/>
              </w:rPr>
              <w:t>ΚΩΔ. ΠΑΡΑΔΟΤΕΟΥ</w:t>
            </w:r>
            <w:r w:rsidRPr="00995186">
              <w:rPr>
                <w:lang w:val="en-US"/>
              </w:rPr>
              <w:t> </w:t>
            </w:r>
          </w:p>
        </w:tc>
        <w:tc>
          <w:tcPr>
            <w:tcW w:w="424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60FAB74B" w14:textId="77777777" w:rsidR="00A8338D" w:rsidRPr="00995186" w:rsidRDefault="00A8338D" w:rsidP="009D6D7E">
            <w:pPr>
              <w:rPr>
                <w:lang w:val="en-US"/>
              </w:rPr>
            </w:pPr>
            <w:r w:rsidRPr="00995186">
              <w:rPr>
                <w:b/>
                <w:bCs/>
                <w:lang w:val="el-GR"/>
              </w:rPr>
              <w:t>ΤΙΤΛΟΣ ΠΑΡΑΔΟΤΕΟΥ</w:t>
            </w:r>
            <w:r w:rsidRPr="00995186">
              <w:rPr>
                <w:lang w:val="en-US"/>
              </w:rPr>
              <w:t> </w:t>
            </w:r>
          </w:p>
        </w:tc>
        <w:tc>
          <w:tcPr>
            <w:tcW w:w="169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0D56A5DF" w14:textId="77777777" w:rsidR="00A8338D" w:rsidRPr="00995186" w:rsidRDefault="00A8338D" w:rsidP="009D6D7E">
            <w:pPr>
              <w:jc w:val="center"/>
              <w:rPr>
                <w:lang w:val="el-GR"/>
              </w:rPr>
            </w:pPr>
            <w:r w:rsidRPr="00995186">
              <w:rPr>
                <w:b/>
                <w:bCs/>
                <w:lang w:val="el-GR"/>
              </w:rPr>
              <w:t>ΧΡΟΝΟΣ ΥΠΟΒΟΛΗΣ</w:t>
            </w:r>
          </w:p>
          <w:p w14:paraId="50260585" w14:textId="77777777" w:rsidR="00A8338D" w:rsidRPr="00995186" w:rsidRDefault="00A8338D" w:rsidP="009D6D7E">
            <w:pPr>
              <w:jc w:val="center"/>
              <w:rPr>
                <w:lang w:val="el-GR"/>
              </w:rPr>
            </w:pPr>
            <w:r w:rsidRPr="00995186">
              <w:rPr>
                <w:b/>
                <w:bCs/>
                <w:lang w:val="el-GR"/>
              </w:rPr>
              <w:t>1</w:t>
            </w:r>
            <w:r w:rsidRPr="00995186">
              <w:rPr>
                <w:b/>
                <w:bCs/>
                <w:vertAlign w:val="superscript"/>
                <w:lang w:val="el-GR"/>
              </w:rPr>
              <w:t>ης</w:t>
            </w:r>
            <w:r w:rsidRPr="00995186">
              <w:rPr>
                <w:b/>
                <w:bCs/>
                <w:lang w:val="el-GR"/>
              </w:rPr>
              <w:t xml:space="preserve"> ΕΚΔΟΣΗΣ ΠΑΡΑΔΟΤΕΟΥ</w:t>
            </w:r>
          </w:p>
        </w:tc>
        <w:tc>
          <w:tcPr>
            <w:tcW w:w="1545" w:type="dxa"/>
            <w:tcBorders>
              <w:top w:val="single" w:sz="6" w:space="0" w:color="auto"/>
              <w:left w:val="single" w:sz="6" w:space="0" w:color="auto"/>
              <w:bottom w:val="single" w:sz="6" w:space="0" w:color="auto"/>
              <w:right w:val="single" w:sz="6" w:space="0" w:color="auto"/>
            </w:tcBorders>
            <w:shd w:val="clear" w:color="auto" w:fill="FBE4D5"/>
            <w:hideMark/>
          </w:tcPr>
          <w:p w14:paraId="5DAEB148" w14:textId="77777777" w:rsidR="00A8338D" w:rsidRPr="00995186" w:rsidRDefault="00A8338D" w:rsidP="009D6D7E">
            <w:pPr>
              <w:jc w:val="center"/>
              <w:rPr>
                <w:lang w:val="en-US"/>
              </w:rPr>
            </w:pPr>
            <w:r w:rsidRPr="00995186">
              <w:rPr>
                <w:b/>
                <w:bCs/>
                <w:lang w:val="el-GR"/>
              </w:rPr>
              <w:t>ΔΙΑΡΚΕΙΑ ΕΛΕΓΧΟΥ</w:t>
            </w:r>
          </w:p>
          <w:p w14:paraId="11D3FB90" w14:textId="77777777" w:rsidR="00A8338D" w:rsidRPr="00995186" w:rsidRDefault="00A8338D" w:rsidP="009D6D7E">
            <w:pPr>
              <w:jc w:val="center"/>
              <w:rPr>
                <w:lang w:val="en-US"/>
              </w:rPr>
            </w:pPr>
            <w:r w:rsidRPr="00995186">
              <w:rPr>
                <w:b/>
                <w:bCs/>
                <w:lang w:val="el-GR"/>
              </w:rPr>
              <w:t>ΠΑΡΑΔΟΤΕΟΥ (ΜΗΝΕΣ)</w:t>
            </w:r>
          </w:p>
        </w:tc>
      </w:tr>
      <w:tr w:rsidR="00A8338D" w:rsidRPr="00995186" w14:paraId="65D3E1A1" w14:textId="77777777" w:rsidTr="009D6D7E">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hideMark/>
          </w:tcPr>
          <w:p w14:paraId="54325AAC" w14:textId="77777777" w:rsidR="00A8338D" w:rsidRPr="00D875E5" w:rsidRDefault="00A8338D" w:rsidP="009D6D7E">
            <w:pPr>
              <w:rPr>
                <w:lang w:val="en-US"/>
              </w:rPr>
            </w:pPr>
            <w:r w:rsidRPr="00D875E5">
              <w:rPr>
                <w:lang w:val="el-GR"/>
              </w:rPr>
              <w:t>1</w:t>
            </w:r>
            <w:r w:rsidRPr="00D875E5">
              <w:rPr>
                <w:lang w:val="en-US"/>
              </w:rPr>
              <w:t> </w:t>
            </w:r>
          </w:p>
        </w:tc>
        <w:tc>
          <w:tcPr>
            <w:tcW w:w="945" w:type="dxa"/>
            <w:tcBorders>
              <w:top w:val="single" w:sz="6" w:space="0" w:color="auto"/>
              <w:left w:val="single" w:sz="6" w:space="0" w:color="auto"/>
              <w:bottom w:val="single" w:sz="6" w:space="0" w:color="auto"/>
              <w:right w:val="single" w:sz="6" w:space="0" w:color="auto"/>
            </w:tcBorders>
            <w:shd w:val="clear" w:color="auto" w:fill="auto"/>
            <w:hideMark/>
          </w:tcPr>
          <w:p w14:paraId="2ACD552C" w14:textId="77777777" w:rsidR="00A8338D" w:rsidRPr="00D875E5" w:rsidRDefault="00A8338D" w:rsidP="009D6D7E">
            <w:pPr>
              <w:rPr>
                <w:lang w:val="en-US"/>
              </w:rPr>
            </w:pPr>
            <w:r w:rsidRPr="00D875E5">
              <w:rPr>
                <w:lang w:val="el-GR"/>
              </w:rPr>
              <w:t xml:space="preserve">Π1 </w:t>
            </w:r>
          </w:p>
        </w:tc>
        <w:tc>
          <w:tcPr>
            <w:tcW w:w="42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4946E9" w14:textId="77777777" w:rsidR="00A8338D" w:rsidRPr="00D875E5" w:rsidRDefault="00A8338D" w:rsidP="009D6D7E">
            <w:pPr>
              <w:rPr>
                <w:lang w:val="en-US"/>
              </w:rPr>
            </w:pPr>
            <w:r w:rsidRPr="00D875E5">
              <w:rPr>
                <w:lang w:val="el-GR"/>
              </w:rPr>
              <w:t>Μελέτη Εφαρμογής</w:t>
            </w:r>
            <w:r w:rsidRPr="00D875E5">
              <w:rPr>
                <w:lang w:val="en-US"/>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70322EE2" w14:textId="38E5C748" w:rsidR="00A8338D" w:rsidRPr="00D875E5" w:rsidRDefault="003A5564" w:rsidP="009D6D7E">
            <w:pPr>
              <w:jc w:val="center"/>
              <w:rPr>
                <w:lang w:val="en-US"/>
              </w:rPr>
            </w:pPr>
            <w:r w:rsidRPr="00D875E5">
              <w:rPr>
                <w:lang w:val="el-GR"/>
              </w:rPr>
              <w:t>15 ημέρες από υπογραφή Σύμβασης</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03D96ED" w14:textId="621AF06B" w:rsidR="00A8338D" w:rsidRPr="00D875E5" w:rsidRDefault="003A5564" w:rsidP="009D6D7E">
            <w:pPr>
              <w:jc w:val="center"/>
              <w:rPr>
                <w:lang w:val="en-US"/>
              </w:rPr>
            </w:pPr>
            <w:r w:rsidRPr="00D875E5">
              <w:rPr>
                <w:lang w:val="el-GR"/>
              </w:rPr>
              <w:t>15 ημέρες</w:t>
            </w:r>
          </w:p>
        </w:tc>
      </w:tr>
      <w:tr w:rsidR="00A8338D" w:rsidRPr="0066750D" w14:paraId="4E0F8E92" w14:textId="77777777" w:rsidTr="009D6D7E">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tcPr>
          <w:p w14:paraId="0C83CE09" w14:textId="77777777" w:rsidR="00A8338D" w:rsidRPr="00D875E5" w:rsidRDefault="00A8338D" w:rsidP="009D6D7E">
            <w:pPr>
              <w:rPr>
                <w:lang w:val="el-GR"/>
              </w:rPr>
            </w:pPr>
            <w:r w:rsidRPr="00D875E5">
              <w:rPr>
                <w:lang w:val="el-GR"/>
              </w:rPr>
              <w:t>2</w:t>
            </w:r>
          </w:p>
        </w:tc>
        <w:tc>
          <w:tcPr>
            <w:tcW w:w="945" w:type="dxa"/>
            <w:tcBorders>
              <w:top w:val="single" w:sz="6" w:space="0" w:color="auto"/>
              <w:left w:val="single" w:sz="6" w:space="0" w:color="auto"/>
              <w:bottom w:val="single" w:sz="6" w:space="0" w:color="auto"/>
              <w:right w:val="single" w:sz="6" w:space="0" w:color="auto"/>
            </w:tcBorders>
            <w:shd w:val="clear" w:color="auto" w:fill="auto"/>
          </w:tcPr>
          <w:p w14:paraId="3783DC01" w14:textId="77777777" w:rsidR="00A8338D" w:rsidRPr="00D875E5" w:rsidRDefault="00A8338D" w:rsidP="009D6D7E">
            <w:pPr>
              <w:rPr>
                <w:lang w:val="el-GR"/>
              </w:rPr>
            </w:pPr>
            <w:r w:rsidRPr="00D875E5">
              <w:rPr>
                <w:lang w:val="el-GR"/>
              </w:rPr>
              <w:t>Π2</w:t>
            </w:r>
          </w:p>
        </w:tc>
        <w:tc>
          <w:tcPr>
            <w:tcW w:w="4245" w:type="dxa"/>
            <w:tcBorders>
              <w:top w:val="single" w:sz="6" w:space="0" w:color="auto"/>
              <w:left w:val="single" w:sz="6" w:space="0" w:color="auto"/>
              <w:bottom w:val="single" w:sz="6" w:space="0" w:color="auto"/>
              <w:right w:val="single" w:sz="6" w:space="0" w:color="auto"/>
            </w:tcBorders>
            <w:shd w:val="clear" w:color="auto" w:fill="auto"/>
            <w:vAlign w:val="center"/>
          </w:tcPr>
          <w:p w14:paraId="0CDB1FA2" w14:textId="77777777" w:rsidR="003A5564" w:rsidRPr="00D875E5" w:rsidRDefault="003A5564" w:rsidP="003A5564">
            <w:pPr>
              <w:jc w:val="left"/>
              <w:rPr>
                <w:lang w:val="el-GR"/>
              </w:rPr>
            </w:pPr>
            <w:r w:rsidRPr="00D875E5">
              <w:rPr>
                <w:lang w:val="el-GR"/>
              </w:rPr>
              <w:t>Παραμετροποίηση/προσαρμογή Υποδομής</w:t>
            </w:r>
          </w:p>
          <w:p w14:paraId="4D59415F" w14:textId="77777777" w:rsidR="003A5564" w:rsidRPr="00D875E5" w:rsidRDefault="003A5564" w:rsidP="003A5564">
            <w:pPr>
              <w:jc w:val="left"/>
              <w:rPr>
                <w:lang w:val="el-GR"/>
              </w:rPr>
            </w:pPr>
            <w:r w:rsidRPr="00D875E5">
              <w:rPr>
                <w:lang w:val="el-GR"/>
              </w:rPr>
              <w:t>1</w:t>
            </w:r>
            <w:r w:rsidRPr="00D875E5">
              <w:rPr>
                <w:vertAlign w:val="superscript"/>
                <w:lang w:val="el-GR"/>
              </w:rPr>
              <w:t>η</w:t>
            </w:r>
            <w:r w:rsidRPr="00D875E5">
              <w:rPr>
                <w:lang w:val="el-GR"/>
              </w:rPr>
              <w:t xml:space="preserve"> έκδοση συστήματος, </w:t>
            </w:r>
          </w:p>
          <w:p w14:paraId="589BD6B2" w14:textId="3E861BDA" w:rsidR="00A8338D" w:rsidRPr="00D875E5" w:rsidRDefault="003A5564" w:rsidP="003A5564">
            <w:pPr>
              <w:rPr>
                <w:lang w:val="el-GR"/>
              </w:rPr>
            </w:pPr>
            <w:r w:rsidRPr="00D875E5">
              <w:rPr>
                <w:lang w:val="el-GR"/>
              </w:rPr>
              <w:t>έναρξη παραγωγικής λειτουργίας</w:t>
            </w:r>
            <w:r w:rsidRPr="00D875E5">
              <w:rPr>
                <w:lang w:val="en-US"/>
              </w:rPr>
              <w:t> </w:t>
            </w:r>
          </w:p>
        </w:tc>
        <w:tc>
          <w:tcPr>
            <w:tcW w:w="1695" w:type="dxa"/>
            <w:tcBorders>
              <w:top w:val="single" w:sz="6" w:space="0" w:color="auto"/>
              <w:left w:val="single" w:sz="6" w:space="0" w:color="auto"/>
              <w:bottom w:val="single" w:sz="6" w:space="0" w:color="auto"/>
              <w:right w:val="single" w:sz="6" w:space="0" w:color="auto"/>
            </w:tcBorders>
            <w:shd w:val="clear" w:color="auto" w:fill="auto"/>
          </w:tcPr>
          <w:p w14:paraId="6D885DAD" w14:textId="39E75203" w:rsidR="00A8338D" w:rsidRPr="00D875E5" w:rsidRDefault="003A5564" w:rsidP="009D6D7E">
            <w:pPr>
              <w:jc w:val="center"/>
              <w:rPr>
                <w:lang w:val="el-GR"/>
              </w:rPr>
            </w:pPr>
            <w:r w:rsidRPr="00D875E5">
              <w:rPr>
                <w:lang w:val="el-GR"/>
              </w:rPr>
              <w:t>Μ2</w:t>
            </w:r>
          </w:p>
        </w:tc>
        <w:tc>
          <w:tcPr>
            <w:tcW w:w="1545" w:type="dxa"/>
            <w:tcBorders>
              <w:top w:val="single" w:sz="6" w:space="0" w:color="auto"/>
              <w:left w:val="single" w:sz="6" w:space="0" w:color="auto"/>
              <w:bottom w:val="single" w:sz="6" w:space="0" w:color="auto"/>
              <w:right w:val="single" w:sz="6" w:space="0" w:color="auto"/>
            </w:tcBorders>
            <w:shd w:val="clear" w:color="auto" w:fill="auto"/>
          </w:tcPr>
          <w:p w14:paraId="237EAF15" w14:textId="77777777" w:rsidR="00A8338D" w:rsidRPr="00D875E5" w:rsidRDefault="00A8338D" w:rsidP="009D6D7E">
            <w:pPr>
              <w:jc w:val="center"/>
              <w:rPr>
                <w:lang w:val="el-GR"/>
              </w:rPr>
            </w:pPr>
            <w:r w:rsidRPr="00D875E5">
              <w:rPr>
                <w:lang w:val="el-GR"/>
              </w:rPr>
              <w:t>1</w:t>
            </w:r>
          </w:p>
        </w:tc>
      </w:tr>
      <w:tr w:rsidR="00A8338D" w:rsidRPr="0066750D" w14:paraId="2A7ACDEF" w14:textId="77777777" w:rsidTr="009D6D7E">
        <w:trPr>
          <w:trHeight w:val="300"/>
        </w:trPr>
        <w:tc>
          <w:tcPr>
            <w:tcW w:w="585" w:type="dxa"/>
            <w:tcBorders>
              <w:top w:val="single" w:sz="6" w:space="0" w:color="auto"/>
              <w:left w:val="single" w:sz="6" w:space="0" w:color="auto"/>
              <w:bottom w:val="single" w:sz="6" w:space="0" w:color="auto"/>
              <w:right w:val="single" w:sz="6" w:space="0" w:color="auto"/>
            </w:tcBorders>
            <w:shd w:val="clear" w:color="auto" w:fill="auto"/>
          </w:tcPr>
          <w:p w14:paraId="45DD5DFE" w14:textId="77777777" w:rsidR="00A8338D" w:rsidRPr="00D875E5" w:rsidRDefault="00A8338D" w:rsidP="009D6D7E">
            <w:pPr>
              <w:rPr>
                <w:lang w:val="el-GR"/>
              </w:rPr>
            </w:pPr>
            <w:r w:rsidRPr="00D875E5">
              <w:rPr>
                <w:lang w:val="el-GR"/>
              </w:rPr>
              <w:t>3</w:t>
            </w:r>
          </w:p>
        </w:tc>
        <w:tc>
          <w:tcPr>
            <w:tcW w:w="945" w:type="dxa"/>
            <w:tcBorders>
              <w:top w:val="single" w:sz="6" w:space="0" w:color="auto"/>
              <w:left w:val="single" w:sz="6" w:space="0" w:color="auto"/>
              <w:bottom w:val="single" w:sz="6" w:space="0" w:color="auto"/>
              <w:right w:val="single" w:sz="6" w:space="0" w:color="auto"/>
            </w:tcBorders>
            <w:shd w:val="clear" w:color="auto" w:fill="auto"/>
          </w:tcPr>
          <w:p w14:paraId="586BA2C7" w14:textId="77777777" w:rsidR="00A8338D" w:rsidRPr="00D875E5" w:rsidRDefault="00A8338D" w:rsidP="009D6D7E">
            <w:pPr>
              <w:rPr>
                <w:lang w:val="el-GR"/>
              </w:rPr>
            </w:pPr>
            <w:r w:rsidRPr="00D875E5">
              <w:rPr>
                <w:lang w:val="el-GR"/>
              </w:rPr>
              <w:t>Π3</w:t>
            </w:r>
          </w:p>
        </w:tc>
        <w:tc>
          <w:tcPr>
            <w:tcW w:w="4245" w:type="dxa"/>
            <w:tcBorders>
              <w:top w:val="single" w:sz="6" w:space="0" w:color="auto"/>
              <w:left w:val="single" w:sz="6" w:space="0" w:color="auto"/>
              <w:bottom w:val="single" w:sz="6" w:space="0" w:color="auto"/>
              <w:right w:val="single" w:sz="6" w:space="0" w:color="auto"/>
            </w:tcBorders>
            <w:shd w:val="clear" w:color="auto" w:fill="auto"/>
            <w:vAlign w:val="center"/>
          </w:tcPr>
          <w:p w14:paraId="34508D67" w14:textId="7A42126E" w:rsidR="00A8338D" w:rsidRPr="00D875E5" w:rsidRDefault="0028665E" w:rsidP="009D6D7E">
            <w:pPr>
              <w:rPr>
                <w:lang w:val="el-GR"/>
              </w:rPr>
            </w:pPr>
            <w:r w:rsidRPr="00D875E5">
              <w:rPr>
                <w:lang w:val="el-GR"/>
              </w:rPr>
              <w:t xml:space="preserve">Περίοδος </w:t>
            </w:r>
            <w:r w:rsidR="00A8338D" w:rsidRPr="00D875E5">
              <w:rPr>
                <w:lang w:val="el-GR"/>
              </w:rPr>
              <w:t xml:space="preserve"> Εγγύησης Καλής Λειτουργίας</w:t>
            </w:r>
          </w:p>
        </w:tc>
        <w:tc>
          <w:tcPr>
            <w:tcW w:w="1695" w:type="dxa"/>
            <w:tcBorders>
              <w:top w:val="single" w:sz="6" w:space="0" w:color="auto"/>
              <w:left w:val="single" w:sz="6" w:space="0" w:color="auto"/>
              <w:bottom w:val="single" w:sz="6" w:space="0" w:color="auto"/>
              <w:right w:val="single" w:sz="6" w:space="0" w:color="auto"/>
            </w:tcBorders>
            <w:shd w:val="clear" w:color="auto" w:fill="auto"/>
          </w:tcPr>
          <w:p w14:paraId="114D6B7B" w14:textId="23AE91D3" w:rsidR="00A8338D" w:rsidRPr="00D875E5" w:rsidRDefault="003A5564" w:rsidP="009D6D7E">
            <w:pPr>
              <w:jc w:val="center"/>
              <w:rPr>
                <w:lang w:val="el-GR"/>
              </w:rPr>
            </w:pPr>
            <w:r w:rsidRPr="00D875E5">
              <w:rPr>
                <w:lang w:val="el-GR"/>
              </w:rPr>
              <w:t>Μ</w:t>
            </w:r>
            <w:r w:rsidR="0028665E" w:rsidRPr="00D875E5">
              <w:rPr>
                <w:lang w:val="el-GR"/>
              </w:rPr>
              <w:t>7</w:t>
            </w:r>
            <w:r w:rsidRPr="00D875E5">
              <w:rPr>
                <w:lang w:val="el-GR"/>
              </w:rPr>
              <w:t xml:space="preserve"> </w:t>
            </w:r>
            <w:r w:rsidR="00A8338D" w:rsidRPr="00D875E5">
              <w:rPr>
                <w:lang w:val="el-GR"/>
              </w:rPr>
              <w:t xml:space="preserve">ή </w:t>
            </w:r>
            <w:r w:rsidR="00A34E3B" w:rsidRPr="00D875E5">
              <w:rPr>
                <w:b/>
                <w:bCs/>
                <w:lang w:val="el-GR"/>
              </w:rPr>
              <w:t>έως το τέλος του Προγράμματος «Κουπόνι Συνδεσιμότητας Gigabit»</w:t>
            </w:r>
          </w:p>
        </w:tc>
        <w:tc>
          <w:tcPr>
            <w:tcW w:w="1545" w:type="dxa"/>
            <w:tcBorders>
              <w:top w:val="single" w:sz="6" w:space="0" w:color="auto"/>
              <w:left w:val="single" w:sz="6" w:space="0" w:color="auto"/>
              <w:bottom w:val="single" w:sz="6" w:space="0" w:color="auto"/>
              <w:right w:val="single" w:sz="6" w:space="0" w:color="auto"/>
            </w:tcBorders>
            <w:shd w:val="clear" w:color="auto" w:fill="auto"/>
          </w:tcPr>
          <w:p w14:paraId="622116F6" w14:textId="77777777" w:rsidR="00A8338D" w:rsidRPr="00D875E5" w:rsidRDefault="00A8338D" w:rsidP="009D6D7E">
            <w:pPr>
              <w:jc w:val="center"/>
              <w:rPr>
                <w:lang w:val="el-GR"/>
              </w:rPr>
            </w:pPr>
            <w:r w:rsidRPr="00D875E5">
              <w:rPr>
                <w:lang w:val="el-GR"/>
              </w:rPr>
              <w:t>1</w:t>
            </w:r>
          </w:p>
        </w:tc>
      </w:tr>
    </w:tbl>
    <w:p w14:paraId="4C8549FA" w14:textId="77777777" w:rsidR="00A8338D" w:rsidRPr="00A8338D" w:rsidRDefault="00A8338D" w:rsidP="00995186">
      <w:pPr>
        <w:rPr>
          <w:lang w:val="el-GR"/>
        </w:rPr>
      </w:pPr>
    </w:p>
    <w:p w14:paraId="78F4CCBF" w14:textId="77777777" w:rsidR="00995186" w:rsidRPr="00995186" w:rsidRDefault="00995186" w:rsidP="00995186">
      <w:pPr>
        <w:rPr>
          <w:lang w:val="el-GR"/>
        </w:rPr>
      </w:pPr>
      <w:r w:rsidRPr="00995186">
        <w:rPr>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‎‎‎6.3 της παρούσας.</w:t>
      </w:r>
      <w:r w:rsidRPr="00995186">
        <w:rPr>
          <w:lang w:val="en-US"/>
        </w:rPr>
        <w:t> </w:t>
      </w:r>
    </w:p>
    <w:p w14:paraId="625FB944" w14:textId="77777777" w:rsidR="00995186" w:rsidRPr="00995186" w:rsidRDefault="00995186" w:rsidP="00995186">
      <w:pPr>
        <w:rPr>
          <w:lang w:val="en-US"/>
        </w:rPr>
      </w:pPr>
      <w:r w:rsidRPr="00995186">
        <w:rPr>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‎‎‎6.3 της παρούσας.</w:t>
      </w:r>
      <w:r w:rsidRPr="00995186">
        <w:rPr>
          <w:lang w:val="en-US"/>
        </w:rPr>
        <w:t> </w:t>
      </w:r>
    </w:p>
    <w:p w14:paraId="1EA9EA67" w14:textId="77777777" w:rsidR="004B162A" w:rsidRPr="004B162A" w:rsidRDefault="004B162A" w:rsidP="004B162A">
      <w:pPr>
        <w:rPr>
          <w:lang w:val="el-GR"/>
        </w:rPr>
      </w:pPr>
    </w:p>
    <w:p w14:paraId="77923CF1" w14:textId="42D8CDB3" w:rsidR="004B162A" w:rsidRPr="00EF2204" w:rsidRDefault="00991C00" w:rsidP="006D2C7C">
      <w:pPr>
        <w:pStyle w:val="Heading4"/>
        <w:numPr>
          <w:ilvl w:val="1"/>
          <w:numId w:val="224"/>
        </w:numPr>
        <w:rPr>
          <w:rFonts w:cs="Tahoma"/>
          <w:szCs w:val="22"/>
          <w:lang w:val="el-GR"/>
        </w:rPr>
      </w:pPr>
      <w:bookmarkStart w:id="538" w:name="_Toc196736028"/>
      <w:r>
        <w:rPr>
          <w:rFonts w:cs="Tahoma"/>
          <w:szCs w:val="22"/>
          <w:lang w:val="el-GR"/>
        </w:rPr>
        <w:t>Ομάδα Έργου/Σχήμ</w:t>
      </w:r>
      <w:r w:rsidR="00B15F6F">
        <w:rPr>
          <w:rFonts w:cs="Tahoma"/>
          <w:szCs w:val="22"/>
          <w:lang w:val="el-GR"/>
        </w:rPr>
        <w:t>α</w:t>
      </w:r>
      <w:r>
        <w:rPr>
          <w:rFonts w:cs="Tahoma"/>
          <w:szCs w:val="22"/>
          <w:lang w:val="el-GR"/>
        </w:rPr>
        <w:t xml:space="preserve"> Διοίκησης Έργου</w:t>
      </w:r>
      <w:bookmarkEnd w:id="538"/>
    </w:p>
    <w:p w14:paraId="23FC3BDC" w14:textId="52CDA5EC" w:rsidR="00E018FF" w:rsidRPr="00E018FF" w:rsidRDefault="00991C00" w:rsidP="00991C00">
      <w:pPr>
        <w:rPr>
          <w:lang w:val="el-GR"/>
        </w:rPr>
      </w:pPr>
      <w:r w:rsidRPr="00991C00">
        <w:rPr>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r w:rsidRPr="00991C00">
        <w:rPr>
          <w:lang w:val="en-US"/>
        </w:rPr>
        <w:t> </w:t>
      </w:r>
    </w:p>
    <w:p w14:paraId="738AC056" w14:textId="77777777" w:rsidR="00991C00" w:rsidRPr="00F16034" w:rsidRDefault="00991C00" w:rsidP="00991C00">
      <w:pPr>
        <w:rPr>
          <w:lang w:val="el-GR"/>
        </w:rPr>
      </w:pPr>
      <w:r w:rsidRPr="00991C00">
        <w:rPr>
          <w:lang w:val="el-GR"/>
        </w:rPr>
        <w:t xml:space="preserve">Κατά τη </w:t>
      </w:r>
      <w:r w:rsidRPr="00F16034">
        <w:rPr>
          <w:lang w:val="el-GR"/>
        </w:rPr>
        <w:t xml:space="preserve">διάρκεια υλοποίησης του Έργου, </w:t>
      </w:r>
      <w:r w:rsidRPr="00131A1F">
        <w:rPr>
          <w:lang w:val="el-GR"/>
        </w:rPr>
        <w:t>ο Ανάδοχος θα υποβάλλει Διμηνιαίες Αναφορές Προόδου (</w:t>
      </w:r>
      <w:r w:rsidRPr="00131A1F">
        <w:t>progress</w:t>
      </w:r>
      <w:r w:rsidRPr="00131A1F">
        <w:rPr>
          <w:lang w:val="el-GR"/>
        </w:rPr>
        <w:t xml:space="preserve"> </w:t>
      </w:r>
      <w:r w:rsidRPr="00131A1F">
        <w:t>reports</w:t>
      </w:r>
      <w:r w:rsidRPr="00131A1F">
        <w:rPr>
          <w:lang w:val="el-GR"/>
        </w:rPr>
        <w:t>) σχετικά με τις δράσεις</w:t>
      </w:r>
      <w:r w:rsidRPr="00F16034">
        <w:rPr>
          <w:lang w:val="el-GR"/>
        </w:rPr>
        <w:t xml:space="preserve"> του και τις διαδικασίες εκτέλεσης του Έργου, έτσι ώστε να διασφαλίζεται:</w:t>
      </w:r>
      <w:r w:rsidRPr="00F16034">
        <w:rPr>
          <w:lang w:val="en-US"/>
        </w:rPr>
        <w:t> </w:t>
      </w:r>
    </w:p>
    <w:p w14:paraId="2D0191EA" w14:textId="77777777" w:rsidR="00991C00" w:rsidRPr="00F16034" w:rsidRDefault="00991C00" w:rsidP="009B39E0">
      <w:pPr>
        <w:numPr>
          <w:ilvl w:val="0"/>
          <w:numId w:val="29"/>
        </w:numPr>
        <w:rPr>
          <w:lang w:val="el-GR"/>
        </w:rPr>
      </w:pPr>
      <w:r w:rsidRPr="00F16034">
        <w:rPr>
          <w:lang w:val="el-GR"/>
        </w:rPr>
        <w:t>η τήρηση του χρονοδιαγράμματος του Έργου</w:t>
      </w:r>
      <w:r w:rsidRPr="00F16034">
        <w:rPr>
          <w:lang w:val="en-US"/>
        </w:rPr>
        <w:t> </w:t>
      </w:r>
    </w:p>
    <w:p w14:paraId="30477C6D" w14:textId="77777777" w:rsidR="00991C00" w:rsidRPr="00991C00" w:rsidRDefault="00991C00" w:rsidP="009B39E0">
      <w:pPr>
        <w:numPr>
          <w:ilvl w:val="0"/>
          <w:numId w:val="30"/>
        </w:numPr>
        <w:rPr>
          <w:lang w:val="el-GR"/>
        </w:rPr>
      </w:pPr>
      <w:r w:rsidRPr="00F16034">
        <w:rPr>
          <w:lang w:val="el-GR"/>
        </w:rPr>
        <w:t>η ορθή, και συμβατή</w:t>
      </w:r>
      <w:r w:rsidRPr="00991C00">
        <w:rPr>
          <w:lang w:val="el-GR"/>
        </w:rPr>
        <w:t xml:space="preserve"> με τις προδιαγραφές, εκτέλεση των υποχρεώσεων του Αναδόχου.</w:t>
      </w:r>
      <w:r w:rsidRPr="00991C00">
        <w:rPr>
          <w:lang w:val="en-US"/>
        </w:rPr>
        <w:t> </w:t>
      </w:r>
    </w:p>
    <w:p w14:paraId="417D20D6" w14:textId="77777777" w:rsidR="00991C00" w:rsidRPr="00991C00" w:rsidRDefault="00991C00" w:rsidP="00991C00">
      <w:pPr>
        <w:rPr>
          <w:lang w:val="el-GR"/>
        </w:rPr>
      </w:pPr>
      <w:r w:rsidRPr="00991C00">
        <w:rPr>
          <w:lang w:val="el-GR"/>
        </w:rPr>
        <w:t>Οι τακτικές συναντήσεις του Αναδόχου με την ΕΠΕ για την πρόοδο του Έργου θα διεξάγονται σε μηνιαία βάση. </w:t>
      </w:r>
      <w:r w:rsidRPr="00991C00">
        <w:rPr>
          <w:lang w:val="en-US"/>
        </w:rPr>
        <w:t> </w:t>
      </w:r>
    </w:p>
    <w:p w14:paraId="78619744" w14:textId="77777777" w:rsidR="00991C00" w:rsidRPr="00991C00" w:rsidRDefault="00991C00" w:rsidP="00991C00">
      <w:pPr>
        <w:rPr>
          <w:lang w:val="el-GR"/>
        </w:rPr>
      </w:pPr>
      <w:r w:rsidRPr="00991C00">
        <w:rPr>
          <w:lang w:val="el-GR"/>
        </w:rPr>
        <w:lastRenderedPageBreak/>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r w:rsidRPr="00991C00">
        <w:rPr>
          <w:lang w:val="en-US"/>
        </w:rPr>
        <w:t> </w:t>
      </w:r>
    </w:p>
    <w:p w14:paraId="52F510A0" w14:textId="77777777" w:rsidR="00991C00" w:rsidRPr="00991C00" w:rsidRDefault="00991C00" w:rsidP="00991C00">
      <w:pPr>
        <w:rPr>
          <w:lang w:val="el-GR"/>
        </w:rPr>
      </w:pPr>
      <w:r w:rsidRPr="00991C00">
        <w:rPr>
          <w:lang w:val="el-GR"/>
        </w:rPr>
        <w:t>Εκτός από τις τακτικές συναντήσεις, ο Πρόεδρος της ΕΠΕ μπορεί να συγκαλέσει έκτακτες συναντήσεις εάν κριθεί απαραίτητο.</w:t>
      </w:r>
      <w:r w:rsidRPr="00991C00">
        <w:rPr>
          <w:lang w:val="en-US"/>
        </w:rPr>
        <w:t> </w:t>
      </w:r>
    </w:p>
    <w:p w14:paraId="1E8BACF5" w14:textId="77777777" w:rsidR="00991C00" w:rsidRPr="00991C00" w:rsidRDefault="00991C00" w:rsidP="00991C00">
      <w:pPr>
        <w:rPr>
          <w:lang w:val="el-GR"/>
        </w:rPr>
      </w:pPr>
      <w:r w:rsidRPr="00991C00">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Pr="00991C00">
        <w:rPr>
          <w:lang w:val="en-US"/>
        </w:rPr>
        <w:t> </w:t>
      </w:r>
    </w:p>
    <w:p w14:paraId="6F76FCE1" w14:textId="77777777" w:rsidR="00991C00" w:rsidRPr="00991C00" w:rsidRDefault="00991C00" w:rsidP="00991C00">
      <w:pPr>
        <w:rPr>
          <w:lang w:val="el-GR"/>
        </w:rPr>
      </w:pPr>
      <w:r w:rsidRPr="00991C00">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r w:rsidRPr="00991C00">
        <w:rPr>
          <w:lang w:val="en-US"/>
        </w:rPr>
        <w:t> </w:t>
      </w:r>
    </w:p>
    <w:p w14:paraId="42D047B0" w14:textId="77777777" w:rsidR="00991C00" w:rsidRPr="00991C00" w:rsidRDefault="00991C00" w:rsidP="00991C00">
      <w:pPr>
        <w:rPr>
          <w:lang w:val="el-GR"/>
        </w:rPr>
      </w:pPr>
      <w:r w:rsidRPr="00991C00">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r w:rsidRPr="00991C00">
        <w:rPr>
          <w:lang w:val="en-US"/>
        </w:rPr>
        <w:t> </w:t>
      </w:r>
    </w:p>
    <w:p w14:paraId="4038ED5A" w14:textId="77777777" w:rsidR="004B162A" w:rsidRDefault="004B162A" w:rsidP="00B50C47">
      <w:pPr>
        <w:rPr>
          <w:lang w:val="el-GR"/>
        </w:rPr>
      </w:pPr>
    </w:p>
    <w:p w14:paraId="29B0D13C" w14:textId="150E649C" w:rsidR="00991C00" w:rsidRPr="00991C00" w:rsidRDefault="00991C00" w:rsidP="006D2C7C">
      <w:pPr>
        <w:pStyle w:val="Heading4"/>
        <w:numPr>
          <w:ilvl w:val="1"/>
          <w:numId w:val="224"/>
        </w:numPr>
        <w:rPr>
          <w:rFonts w:cs="Tahoma"/>
          <w:szCs w:val="22"/>
          <w:lang w:val="el-GR"/>
        </w:rPr>
      </w:pPr>
      <w:bookmarkStart w:id="539" w:name="_Toc196736029"/>
      <w:r w:rsidRPr="00991C00">
        <w:rPr>
          <w:rFonts w:cs="Tahoma"/>
          <w:szCs w:val="22"/>
          <w:lang w:val="el-GR"/>
        </w:rPr>
        <w:t>Μεθοδολογία Διασφάλισης Ποιότητας</w:t>
      </w:r>
      <w:bookmarkEnd w:id="539"/>
    </w:p>
    <w:p w14:paraId="174CA1F2" w14:textId="08C5BD68" w:rsidR="00991C00" w:rsidRPr="00991C00" w:rsidRDefault="00991C00" w:rsidP="00991C00">
      <w:pPr>
        <w:rPr>
          <w:lang w:val="el-GR"/>
        </w:rPr>
      </w:pPr>
      <w:r w:rsidRPr="00991C00">
        <w:rPr>
          <w:lang w:val="el-GR"/>
        </w:rPr>
        <w:t xml:space="preserve">Ο υποψήφιος Ανάδοχος είναι υποχρεωμένος να συμπεριλάβει στην προσφορά του 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sidR="00B15F6F">
        <w:rPr>
          <w:lang w:val="el-GR"/>
        </w:rPr>
        <w:t xml:space="preserve">του Προγράμματος </w:t>
      </w:r>
      <w:r w:rsidR="00B15F6F" w:rsidRPr="005E0918">
        <w:rPr>
          <w:lang w:val="el-GR"/>
        </w:rPr>
        <w:t>“</w:t>
      </w:r>
      <w:r w:rsidR="00B15F6F">
        <w:rPr>
          <w:lang w:val="el-GR"/>
        </w:rPr>
        <w:t xml:space="preserve">Κουπόνι Συνδεσιμότητας </w:t>
      </w:r>
      <w:r w:rsidR="00B15F6F">
        <w:rPr>
          <w:lang w:val="en-US"/>
        </w:rPr>
        <w:t>Gigabit</w:t>
      </w:r>
      <w:r w:rsidR="00B15F6F" w:rsidRPr="005E0918">
        <w:rPr>
          <w:lang w:val="el-GR"/>
        </w:rPr>
        <w:t>”</w:t>
      </w:r>
      <w:r w:rsidRPr="00991C00">
        <w:rPr>
          <w:lang w:val="el-GR"/>
        </w:rPr>
        <w:t>. </w:t>
      </w:r>
      <w:r w:rsidRPr="00991C00">
        <w:rPr>
          <w:lang w:val="en-US"/>
        </w:rPr>
        <w:t> </w:t>
      </w:r>
    </w:p>
    <w:p w14:paraId="2DB92B87" w14:textId="439C1F68" w:rsidR="00991C00" w:rsidRPr="00991C00" w:rsidRDefault="00991C00" w:rsidP="00991C00">
      <w:pPr>
        <w:rPr>
          <w:lang w:val="el-GR"/>
        </w:rPr>
      </w:pPr>
      <w:r w:rsidRPr="00991C00">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r w:rsidRPr="00991C00">
        <w:rPr>
          <w:lang w:val="en-US"/>
        </w:rPr>
        <w:t> </w:t>
      </w:r>
    </w:p>
    <w:p w14:paraId="0B3665DA" w14:textId="785CE83B" w:rsidR="00991C00" w:rsidRPr="00991C00" w:rsidRDefault="00991C00" w:rsidP="006D2C7C">
      <w:pPr>
        <w:pStyle w:val="Heading4"/>
        <w:numPr>
          <w:ilvl w:val="1"/>
          <w:numId w:val="224"/>
        </w:numPr>
        <w:rPr>
          <w:rFonts w:cs="Tahoma"/>
          <w:szCs w:val="22"/>
          <w:lang w:val="el-GR"/>
        </w:rPr>
      </w:pPr>
      <w:bookmarkStart w:id="540" w:name="_Toc196736030"/>
      <w:r w:rsidRPr="00991C00">
        <w:rPr>
          <w:rFonts w:cs="Tahoma"/>
          <w:szCs w:val="22"/>
          <w:lang w:val="el-GR"/>
        </w:rPr>
        <w:t>Τόπος υλοποίησης/παροχής υπηρεσιών</w:t>
      </w:r>
      <w:bookmarkEnd w:id="540"/>
    </w:p>
    <w:p w14:paraId="176CA06B" w14:textId="77777777" w:rsidR="00991C00" w:rsidRPr="00991C00" w:rsidRDefault="00991C00" w:rsidP="00991C00">
      <w:pPr>
        <w:rPr>
          <w:lang w:val="el-GR"/>
        </w:rPr>
      </w:pPr>
      <w:r w:rsidRPr="00991C00">
        <w:rPr>
          <w:lang w:val="el-GR"/>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 εντός του ν. Αττικής.</w:t>
      </w:r>
      <w:r w:rsidRPr="00991C00">
        <w:rPr>
          <w:lang w:val="en-US"/>
        </w:rPr>
        <w:t> </w:t>
      </w:r>
    </w:p>
    <w:p w14:paraId="3D52D681" w14:textId="77777777" w:rsidR="00991C00" w:rsidRPr="00991C00" w:rsidRDefault="00991C00" w:rsidP="00991C00">
      <w:pPr>
        <w:rPr>
          <w:lang w:val="el-GR"/>
        </w:rPr>
      </w:pPr>
      <w:r w:rsidRPr="00991C00">
        <w:rPr>
          <w:lang w:val="el-GR"/>
        </w:rPr>
        <w:t>Τόπος υποβολής των παραδοτέων είναι η έδρα της ΚτΠ Μ.Α.Ε.</w:t>
      </w:r>
      <w:r w:rsidRPr="00991C00">
        <w:rPr>
          <w:lang w:val="en-US"/>
        </w:rPr>
        <w:t> </w:t>
      </w:r>
    </w:p>
    <w:p w14:paraId="5F502A67" w14:textId="77777777" w:rsidR="00991C00" w:rsidRDefault="00991C00" w:rsidP="00991C00">
      <w:pPr>
        <w:rPr>
          <w:lang w:val="el-GR"/>
        </w:rPr>
      </w:pPr>
      <w:r w:rsidRPr="00991C00">
        <w:rPr>
          <w:lang w:val="en-US"/>
        </w:rPr>
        <w:t> </w:t>
      </w:r>
    </w:p>
    <w:p w14:paraId="56024779" w14:textId="77777777" w:rsidR="00D875E5" w:rsidRDefault="00D875E5" w:rsidP="00991C00">
      <w:pPr>
        <w:rPr>
          <w:lang w:val="el-GR"/>
        </w:rPr>
      </w:pPr>
    </w:p>
    <w:p w14:paraId="3CAD66E0" w14:textId="77777777" w:rsidR="00D875E5" w:rsidRDefault="00D875E5" w:rsidP="00991C00">
      <w:pPr>
        <w:rPr>
          <w:lang w:val="el-GR"/>
        </w:rPr>
      </w:pPr>
    </w:p>
    <w:p w14:paraId="672D87D2" w14:textId="77777777" w:rsidR="00D875E5" w:rsidRDefault="00D875E5" w:rsidP="00991C00">
      <w:pPr>
        <w:rPr>
          <w:lang w:val="el-GR"/>
        </w:rPr>
      </w:pPr>
    </w:p>
    <w:p w14:paraId="41C5B4F3" w14:textId="77777777" w:rsidR="00D875E5" w:rsidRDefault="00D875E5" w:rsidP="00991C00">
      <w:pPr>
        <w:rPr>
          <w:lang w:val="el-GR"/>
        </w:rPr>
      </w:pPr>
    </w:p>
    <w:p w14:paraId="2916440A" w14:textId="77777777" w:rsidR="00D875E5" w:rsidRDefault="00D875E5" w:rsidP="00991C00">
      <w:pPr>
        <w:rPr>
          <w:lang w:val="el-GR"/>
        </w:rPr>
      </w:pPr>
    </w:p>
    <w:p w14:paraId="19D51362" w14:textId="77777777" w:rsidR="00D875E5" w:rsidRDefault="00D875E5" w:rsidP="00991C00">
      <w:pPr>
        <w:rPr>
          <w:lang w:val="el-GR"/>
        </w:rPr>
      </w:pPr>
    </w:p>
    <w:p w14:paraId="6143805B" w14:textId="7BD94036" w:rsidR="00B874C5" w:rsidRDefault="00B874C5">
      <w:pPr>
        <w:suppressAutoHyphens w:val="0"/>
        <w:spacing w:after="0"/>
        <w:jc w:val="left"/>
        <w:rPr>
          <w:lang w:val="el-GR"/>
        </w:rPr>
      </w:pPr>
      <w:r>
        <w:rPr>
          <w:lang w:val="el-GR"/>
        </w:rPr>
        <w:br w:type="page"/>
      </w:r>
    </w:p>
    <w:p w14:paraId="63D508FF" w14:textId="77777777" w:rsidR="008338F0" w:rsidRPr="00603221" w:rsidRDefault="003355E7" w:rsidP="003329FF">
      <w:pPr>
        <w:pStyle w:val="Heading2"/>
        <w:numPr>
          <w:ilvl w:val="0"/>
          <w:numId w:val="0"/>
        </w:numPr>
        <w:ind w:left="576" w:hanging="576"/>
        <w:rPr>
          <w:rFonts w:cs="Tahoma"/>
          <w:lang w:val="el-GR"/>
        </w:rPr>
      </w:pPr>
      <w:bookmarkStart w:id="541" w:name="_Ref510087011"/>
      <w:bookmarkStart w:id="542" w:name="_Ref40980421"/>
      <w:bookmarkStart w:id="543" w:name="_Toc97194373"/>
      <w:bookmarkStart w:id="544" w:name="_Toc97194478"/>
      <w:bookmarkStart w:id="545" w:name="_Toc19673603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541"/>
      <w:bookmarkEnd w:id="542"/>
      <w:bookmarkEnd w:id="543"/>
      <w:bookmarkEnd w:id="544"/>
      <w:bookmarkEnd w:id="545"/>
      <w:r w:rsidR="007A3AC0" w:rsidRPr="00603221">
        <w:rPr>
          <w:rFonts w:cs="Tahoma"/>
          <w:lang w:val="el-GR"/>
        </w:rPr>
        <w:t xml:space="preserve"> </w:t>
      </w:r>
    </w:p>
    <w:p w14:paraId="4BC02C71" w14:textId="77777777" w:rsidR="00991C00" w:rsidRPr="00991C00" w:rsidRDefault="00991C00" w:rsidP="00991C00">
      <w:pPr>
        <w:rPr>
          <w:lang w:val="el-GR"/>
        </w:rPr>
      </w:pPr>
      <w:bookmarkStart w:id="546" w:name="_Toc97194374"/>
      <w:bookmarkStart w:id="547" w:name="_Toc97194479"/>
      <w:bookmarkStart w:id="548" w:name="_Ref496624736"/>
      <w:bookmarkStart w:id="549" w:name="_Ref496624788"/>
      <w:r w:rsidRPr="00991C00">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r w:rsidRPr="00991C00">
        <w:rPr>
          <w:lang w:val="en-US"/>
        </w:rPr>
        <w:t> </w:t>
      </w:r>
    </w:p>
    <w:p w14:paraId="2675BB87" w14:textId="77777777" w:rsidR="00991C00" w:rsidRPr="00991C00" w:rsidRDefault="00991C00" w:rsidP="00991C00">
      <w:pPr>
        <w:rPr>
          <w:lang w:val="en-US"/>
        </w:rPr>
      </w:pPr>
      <w:r w:rsidRPr="00991C00">
        <w:rPr>
          <w:lang w:val="el-GR"/>
        </w:rPr>
        <w:t>Οδηγίες Συμπλήρωσης</w:t>
      </w:r>
      <w:r w:rsidRPr="00991C00">
        <w:rPr>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615"/>
      </w:tblGrid>
      <w:tr w:rsidR="00991C00" w:rsidRPr="00540BCC" w14:paraId="7C62C38E" w14:textId="77777777" w:rsidTr="009D6D7E">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0DA7E0AB" w14:textId="77777777" w:rsidR="00991C00" w:rsidRPr="00991C00" w:rsidRDefault="00991C00" w:rsidP="009D6D7E">
            <w:pPr>
              <w:rPr>
                <w:lang w:val="el-GR"/>
              </w:rPr>
            </w:pPr>
            <w:r w:rsidRPr="00991C00">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r w:rsidRPr="00991C00">
              <w:rPr>
                <w:lang w:val="en-US"/>
              </w:rPr>
              <w:t> </w:t>
            </w:r>
          </w:p>
        </w:tc>
      </w:tr>
      <w:tr w:rsidR="00991C00" w:rsidRPr="00540BCC" w14:paraId="5206E0B9" w14:textId="77777777" w:rsidTr="009D6D7E">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73F50AB4" w14:textId="77777777" w:rsidR="00991C00" w:rsidRPr="00991C00" w:rsidRDefault="00991C00" w:rsidP="009D6D7E">
            <w:pPr>
              <w:rPr>
                <w:lang w:val="el-GR"/>
              </w:rPr>
            </w:pPr>
            <w:r w:rsidRPr="00991C00">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r w:rsidRPr="00991C00">
              <w:rPr>
                <w:lang w:val="en-US"/>
              </w:rPr>
              <w:t> </w:t>
            </w:r>
          </w:p>
          <w:p w14:paraId="1AA89FCB" w14:textId="77777777" w:rsidR="00991C00" w:rsidRPr="00991C00" w:rsidRDefault="00991C00" w:rsidP="009D6D7E">
            <w:pPr>
              <w:rPr>
                <w:lang w:val="el-GR"/>
              </w:rPr>
            </w:pPr>
            <w:r w:rsidRPr="00991C00">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r w:rsidRPr="00991C00">
              <w:rPr>
                <w:lang w:val="en-US"/>
              </w:rPr>
              <w:t> </w:t>
            </w:r>
          </w:p>
        </w:tc>
      </w:tr>
      <w:tr w:rsidR="00991C00" w:rsidRPr="00540BCC" w14:paraId="1A46FAD1" w14:textId="77777777" w:rsidTr="009D6D7E">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6CE7F8F7" w14:textId="77777777" w:rsidR="00991C00" w:rsidRPr="00991C00" w:rsidRDefault="00991C00" w:rsidP="009D6D7E">
            <w:pPr>
              <w:rPr>
                <w:lang w:val="el-GR"/>
              </w:rPr>
            </w:pPr>
            <w:r w:rsidRPr="00991C00">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r w:rsidRPr="00991C00">
              <w:rPr>
                <w:lang w:val="en-US"/>
              </w:rPr>
              <w:t> </w:t>
            </w:r>
          </w:p>
        </w:tc>
      </w:tr>
      <w:tr w:rsidR="00991C00" w:rsidRPr="00540BCC" w14:paraId="41347139" w14:textId="77777777" w:rsidTr="009D6D7E">
        <w:trPr>
          <w:trHeight w:val="300"/>
        </w:trPr>
        <w:tc>
          <w:tcPr>
            <w:tcW w:w="9615" w:type="dxa"/>
            <w:tcBorders>
              <w:top w:val="single" w:sz="6" w:space="0" w:color="auto"/>
              <w:left w:val="single" w:sz="6" w:space="0" w:color="auto"/>
              <w:bottom w:val="single" w:sz="6" w:space="0" w:color="auto"/>
              <w:right w:val="single" w:sz="6" w:space="0" w:color="auto"/>
            </w:tcBorders>
            <w:shd w:val="clear" w:color="auto" w:fill="auto"/>
            <w:hideMark/>
          </w:tcPr>
          <w:p w14:paraId="3010EABC" w14:textId="6D9B498D" w:rsidR="00991C00" w:rsidRPr="00991C00" w:rsidRDefault="00991C00" w:rsidP="009D6D7E">
            <w:pPr>
              <w:rPr>
                <w:lang w:val="el-GR"/>
              </w:rPr>
            </w:pPr>
            <w:r w:rsidRPr="00991C00">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r w:rsidR="007173D9">
              <w:rPr>
                <w:lang w:val="el-GR"/>
              </w:rPr>
              <w:t>.</w:t>
            </w:r>
            <w:r w:rsidRPr="00991C00">
              <w:rPr>
                <w:lang w:val="en-US"/>
              </w:rPr>
              <w:t> </w:t>
            </w:r>
          </w:p>
          <w:p w14:paraId="1409FABA" w14:textId="0DF3E890" w:rsidR="00991C00" w:rsidRPr="00991C00" w:rsidRDefault="00991C00" w:rsidP="009D6D7E">
            <w:pPr>
              <w:rPr>
                <w:lang w:val="el-GR"/>
              </w:rPr>
            </w:pPr>
            <w:r w:rsidRPr="00991C00">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r w:rsidR="007173D9">
              <w:rPr>
                <w:lang w:val="el-GR"/>
              </w:rPr>
              <w:t>.</w:t>
            </w:r>
            <w:r w:rsidRPr="00991C00">
              <w:rPr>
                <w:lang w:val="en-US"/>
              </w:rPr>
              <w:t> </w:t>
            </w:r>
          </w:p>
          <w:p w14:paraId="5DE46F89" w14:textId="77777777" w:rsidR="00991C00" w:rsidRPr="00991C00" w:rsidRDefault="00991C00" w:rsidP="009D6D7E">
            <w:pPr>
              <w:rPr>
                <w:lang w:val="el-GR"/>
              </w:rPr>
            </w:pPr>
            <w:r w:rsidRPr="00991C00">
              <w:rPr>
                <w:lang w:val="el-GR"/>
              </w:rPr>
              <w:t>Τονίζεται ότι είναι υποχρεωτική η απάντηση σε όλα τα σημεία των Πινάκων Συμόρφωσης και η παροχή όλων των πληροφοριών που ζητούνται.</w:t>
            </w:r>
            <w:r w:rsidRPr="00991C00">
              <w:rPr>
                <w:lang w:val="en-US"/>
              </w:rPr>
              <w:t> </w:t>
            </w:r>
          </w:p>
          <w:p w14:paraId="1F97BCEE" w14:textId="77777777" w:rsidR="00991C00" w:rsidRPr="00991C00" w:rsidRDefault="00991C00" w:rsidP="009D6D7E">
            <w:pPr>
              <w:rPr>
                <w:lang w:val="el-GR"/>
              </w:rPr>
            </w:pPr>
            <w:r w:rsidRPr="00991C00">
              <w:rPr>
                <w:lang w:val="el-GR"/>
              </w:rPr>
              <w:t>Η αρμόδια επιτροπή θα αξιολογήσει τα παρεχόμενα από τους υποψηφίους Αναδόχους στοιχεία κατά την αξιολόγηση των Τεχνικών Προσφορών.</w:t>
            </w:r>
            <w:r w:rsidRPr="00991C00">
              <w:rPr>
                <w:lang w:val="en-US"/>
              </w:rPr>
              <w:t> </w:t>
            </w:r>
          </w:p>
          <w:p w14:paraId="1B37A7FE" w14:textId="77777777" w:rsidR="00991C00" w:rsidRPr="00991C00" w:rsidRDefault="00991C00" w:rsidP="009D6D7E">
            <w:pPr>
              <w:rPr>
                <w:lang w:val="el-GR"/>
              </w:rPr>
            </w:pPr>
            <w:r w:rsidRPr="00991C00">
              <w:rPr>
                <w:lang w:val="en-US"/>
              </w:rPr>
              <w:t> </w:t>
            </w:r>
          </w:p>
        </w:tc>
      </w:tr>
    </w:tbl>
    <w:p w14:paraId="13E86928" w14:textId="77777777" w:rsidR="00991C00" w:rsidRPr="00991C00" w:rsidRDefault="00991C00" w:rsidP="00991C00">
      <w:pPr>
        <w:rPr>
          <w:lang w:val="el-GR"/>
        </w:rPr>
      </w:pPr>
      <w:r w:rsidRPr="00991C00">
        <w:rPr>
          <w:lang w:val="en-US"/>
        </w:rPr>
        <w:t> </w:t>
      </w:r>
    </w:p>
    <w:p w14:paraId="5616E804" w14:textId="77777777" w:rsidR="00991C00" w:rsidRPr="00991C00" w:rsidRDefault="00991C00" w:rsidP="00991C00">
      <w:pPr>
        <w:rPr>
          <w:lang w:val="en-US"/>
        </w:rPr>
      </w:pPr>
      <w:r w:rsidRPr="00991C00">
        <w:rPr>
          <w:b/>
          <w:bCs/>
          <w:u w:val="single"/>
          <w:lang w:val="el-GR"/>
        </w:rPr>
        <w:t>Παρεχόμενες Υπηρεσίες</w:t>
      </w:r>
      <w:r w:rsidRPr="00991C00">
        <w:rPr>
          <w:lang w:val="en-U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48"/>
        <w:gridCol w:w="3758"/>
        <w:gridCol w:w="1877"/>
        <w:gridCol w:w="1398"/>
        <w:gridCol w:w="1741"/>
      </w:tblGrid>
      <w:tr w:rsidR="00991C00" w:rsidRPr="00991C00" w14:paraId="12300A81" w14:textId="77777777" w:rsidTr="009D6D7E">
        <w:trPr>
          <w:trHeight w:val="300"/>
        </w:trPr>
        <w:tc>
          <w:tcPr>
            <w:tcW w:w="855" w:type="dxa"/>
            <w:tcBorders>
              <w:top w:val="single" w:sz="6" w:space="0" w:color="000000"/>
              <w:left w:val="single" w:sz="6" w:space="0" w:color="000000"/>
              <w:bottom w:val="single" w:sz="6" w:space="0" w:color="000000"/>
              <w:right w:val="nil"/>
            </w:tcBorders>
            <w:shd w:val="clear" w:color="auto" w:fill="BFBFBF"/>
            <w:vAlign w:val="center"/>
            <w:hideMark/>
          </w:tcPr>
          <w:p w14:paraId="47CFBC0B" w14:textId="77777777" w:rsidR="00991C00" w:rsidRPr="00991C00" w:rsidRDefault="00991C00" w:rsidP="009D6D7E">
            <w:pPr>
              <w:rPr>
                <w:lang w:val="en-US"/>
              </w:rPr>
            </w:pPr>
            <w:r w:rsidRPr="00991C00">
              <w:rPr>
                <w:b/>
                <w:bCs/>
              </w:rPr>
              <w:t>Α/Α</w:t>
            </w:r>
            <w:r w:rsidRPr="00991C00">
              <w:rPr>
                <w:lang w:val="en-US"/>
              </w:rPr>
              <w:t> </w:t>
            </w:r>
          </w:p>
        </w:tc>
        <w:tc>
          <w:tcPr>
            <w:tcW w:w="4095" w:type="dxa"/>
            <w:tcBorders>
              <w:top w:val="single" w:sz="6" w:space="0" w:color="000000"/>
              <w:left w:val="single" w:sz="6" w:space="0" w:color="000000"/>
              <w:bottom w:val="single" w:sz="6" w:space="0" w:color="000000"/>
              <w:right w:val="nil"/>
            </w:tcBorders>
            <w:shd w:val="clear" w:color="auto" w:fill="BFBFBF"/>
            <w:vAlign w:val="center"/>
            <w:hideMark/>
          </w:tcPr>
          <w:p w14:paraId="076DBCA1" w14:textId="77777777" w:rsidR="00991C00" w:rsidRPr="00991C00" w:rsidRDefault="00991C00" w:rsidP="009D6D7E">
            <w:pPr>
              <w:rPr>
                <w:lang w:val="en-US"/>
              </w:rPr>
            </w:pPr>
            <w:r w:rsidRPr="00991C00">
              <w:rPr>
                <w:b/>
                <w:bCs/>
                <w:lang w:val="el-GR"/>
              </w:rPr>
              <w:t>ΠΡΟΔΙΑΓΡΑΦΗ</w:t>
            </w:r>
            <w:r w:rsidRPr="00991C00">
              <w:rPr>
                <w:lang w:val="en-US"/>
              </w:rPr>
              <w:t> </w:t>
            </w:r>
          </w:p>
        </w:tc>
        <w:tc>
          <w:tcPr>
            <w:tcW w:w="1980" w:type="dxa"/>
            <w:tcBorders>
              <w:top w:val="single" w:sz="6" w:space="0" w:color="000000"/>
              <w:left w:val="single" w:sz="6" w:space="0" w:color="000000"/>
              <w:bottom w:val="single" w:sz="6" w:space="0" w:color="000000"/>
              <w:right w:val="nil"/>
            </w:tcBorders>
            <w:shd w:val="clear" w:color="auto" w:fill="BFBFBF"/>
            <w:vAlign w:val="center"/>
            <w:hideMark/>
          </w:tcPr>
          <w:p w14:paraId="17EA1CAC" w14:textId="77777777" w:rsidR="00991C00" w:rsidRPr="00991C00" w:rsidRDefault="00991C00" w:rsidP="009D6D7E">
            <w:pPr>
              <w:rPr>
                <w:lang w:val="en-US"/>
              </w:rPr>
            </w:pPr>
            <w:r w:rsidRPr="00991C00">
              <w:rPr>
                <w:b/>
                <w:bCs/>
              </w:rPr>
              <w:t>ΑΠΑΙΤΗΣΗ</w:t>
            </w:r>
            <w:r w:rsidRPr="00991C00">
              <w:rPr>
                <w:lang w:val="en-US"/>
              </w:rPr>
              <w:t> </w:t>
            </w:r>
          </w:p>
        </w:tc>
        <w:tc>
          <w:tcPr>
            <w:tcW w:w="1410" w:type="dxa"/>
            <w:tcBorders>
              <w:top w:val="single" w:sz="6" w:space="0" w:color="000000"/>
              <w:left w:val="single" w:sz="6" w:space="0" w:color="000000"/>
              <w:bottom w:val="single" w:sz="6" w:space="0" w:color="000000"/>
              <w:right w:val="nil"/>
            </w:tcBorders>
            <w:shd w:val="clear" w:color="auto" w:fill="BFBFBF"/>
            <w:vAlign w:val="center"/>
            <w:hideMark/>
          </w:tcPr>
          <w:p w14:paraId="0B5A9E19" w14:textId="77777777" w:rsidR="00991C00" w:rsidRPr="00991C00" w:rsidRDefault="00991C00" w:rsidP="009D6D7E">
            <w:pPr>
              <w:rPr>
                <w:lang w:val="en-US"/>
              </w:rPr>
            </w:pPr>
            <w:r w:rsidRPr="00991C00">
              <w:rPr>
                <w:b/>
                <w:bCs/>
              </w:rPr>
              <w:t>ΑΠΑΝΤΗΣΗ</w:t>
            </w:r>
            <w:r w:rsidRPr="00991C00">
              <w:rPr>
                <w:lang w:val="en-U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BFBFBF"/>
            <w:vAlign w:val="center"/>
            <w:hideMark/>
          </w:tcPr>
          <w:p w14:paraId="2E6FCD9F" w14:textId="77777777" w:rsidR="00991C00" w:rsidRPr="00991C00" w:rsidRDefault="00991C00" w:rsidP="009D6D7E">
            <w:pPr>
              <w:rPr>
                <w:lang w:val="en-US"/>
              </w:rPr>
            </w:pPr>
            <w:r w:rsidRPr="00991C00">
              <w:rPr>
                <w:b/>
                <w:bCs/>
              </w:rPr>
              <w:t>ΠΑΡΑΠΟΜΠΗ</w:t>
            </w:r>
            <w:r w:rsidRPr="00991C00">
              <w:rPr>
                <w:lang w:val="en-US"/>
              </w:rPr>
              <w:t> </w:t>
            </w:r>
          </w:p>
        </w:tc>
      </w:tr>
      <w:tr w:rsidR="00991C00" w:rsidRPr="00991C00" w14:paraId="7AC6DD40" w14:textId="77777777" w:rsidTr="009D6D7E">
        <w:trPr>
          <w:trHeight w:val="300"/>
        </w:trPr>
        <w:tc>
          <w:tcPr>
            <w:tcW w:w="855" w:type="dxa"/>
            <w:tcBorders>
              <w:top w:val="single" w:sz="6" w:space="0" w:color="000000"/>
              <w:left w:val="single" w:sz="6" w:space="0" w:color="000000"/>
              <w:bottom w:val="single" w:sz="6" w:space="0" w:color="000000"/>
              <w:right w:val="nil"/>
            </w:tcBorders>
            <w:shd w:val="clear" w:color="auto" w:fill="FFFFFF"/>
            <w:vAlign w:val="center"/>
            <w:hideMark/>
          </w:tcPr>
          <w:p w14:paraId="580FC41D" w14:textId="77777777" w:rsidR="00991C00" w:rsidRPr="00991C00" w:rsidRDefault="00991C00" w:rsidP="009B39E0">
            <w:pPr>
              <w:numPr>
                <w:ilvl w:val="0"/>
                <w:numId w:val="31"/>
              </w:numPr>
              <w:rPr>
                <w:lang w:val="en-US"/>
              </w:rPr>
            </w:pPr>
            <w:r w:rsidRPr="00991C00">
              <w:rPr>
                <w:lang w:val="en-US"/>
              </w:rPr>
              <w:t> </w:t>
            </w:r>
          </w:p>
        </w:tc>
        <w:tc>
          <w:tcPr>
            <w:tcW w:w="4095" w:type="dxa"/>
            <w:tcBorders>
              <w:top w:val="single" w:sz="6" w:space="0" w:color="000000"/>
              <w:left w:val="single" w:sz="6" w:space="0" w:color="000000"/>
              <w:bottom w:val="single" w:sz="6" w:space="0" w:color="000000"/>
              <w:right w:val="nil"/>
            </w:tcBorders>
            <w:shd w:val="clear" w:color="auto" w:fill="FFFFFF"/>
            <w:vAlign w:val="center"/>
            <w:hideMark/>
          </w:tcPr>
          <w:p w14:paraId="6FE370C9" w14:textId="77777777" w:rsidR="00991C00" w:rsidRPr="00991C00" w:rsidRDefault="00991C00" w:rsidP="009D6D7E">
            <w:pPr>
              <w:rPr>
                <w:lang w:val="en-US"/>
              </w:rPr>
            </w:pPr>
            <w:r w:rsidRPr="00991C00">
              <w:rPr>
                <w:lang w:val="el-GR"/>
              </w:rPr>
              <w:t>Συμμόρφωση με τις Προδιαγραφές της παρ. ‎2.2</w:t>
            </w:r>
            <w:r w:rsidRPr="00991C00">
              <w:rPr>
                <w:lang w:val="en-US"/>
              </w:rPr>
              <w:t> </w:t>
            </w:r>
          </w:p>
        </w:tc>
        <w:tc>
          <w:tcPr>
            <w:tcW w:w="1980" w:type="dxa"/>
            <w:tcBorders>
              <w:top w:val="single" w:sz="6" w:space="0" w:color="000000"/>
              <w:left w:val="single" w:sz="6" w:space="0" w:color="000000"/>
              <w:bottom w:val="single" w:sz="6" w:space="0" w:color="000000"/>
              <w:right w:val="nil"/>
            </w:tcBorders>
            <w:shd w:val="clear" w:color="auto" w:fill="FFFFFF"/>
            <w:vAlign w:val="center"/>
            <w:hideMark/>
          </w:tcPr>
          <w:p w14:paraId="036AD093" w14:textId="77777777" w:rsidR="00991C00" w:rsidRPr="00991C00" w:rsidRDefault="00991C00" w:rsidP="009D6D7E">
            <w:pPr>
              <w:rPr>
                <w:lang w:val="en-US"/>
              </w:rPr>
            </w:pPr>
            <w:r w:rsidRPr="00991C00">
              <w:rPr>
                <w:lang w:val="el-GR"/>
              </w:rPr>
              <w:t>ΝΑΙ</w:t>
            </w:r>
            <w:r w:rsidRPr="00991C00">
              <w:rPr>
                <w:lang w:val="en-US"/>
              </w:rPr>
              <w:t> </w:t>
            </w:r>
          </w:p>
        </w:tc>
        <w:tc>
          <w:tcPr>
            <w:tcW w:w="1410" w:type="dxa"/>
            <w:tcBorders>
              <w:top w:val="single" w:sz="6" w:space="0" w:color="000000"/>
              <w:left w:val="single" w:sz="6" w:space="0" w:color="000000"/>
              <w:bottom w:val="single" w:sz="6" w:space="0" w:color="000000"/>
              <w:right w:val="nil"/>
            </w:tcBorders>
            <w:shd w:val="clear" w:color="auto" w:fill="FFFFFF"/>
            <w:vAlign w:val="center"/>
            <w:hideMark/>
          </w:tcPr>
          <w:p w14:paraId="33D04D21" w14:textId="77777777" w:rsidR="00991C00" w:rsidRPr="00991C00" w:rsidRDefault="00991C00" w:rsidP="009D6D7E">
            <w:pPr>
              <w:rPr>
                <w:lang w:val="en-US"/>
              </w:rPr>
            </w:pPr>
            <w:r w:rsidRPr="00991C00">
              <w:rPr>
                <w:lang w:val="en-U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2BA787" w14:textId="77777777" w:rsidR="00991C00" w:rsidRPr="00991C00" w:rsidRDefault="00991C00" w:rsidP="009D6D7E">
            <w:pPr>
              <w:rPr>
                <w:lang w:val="en-US"/>
              </w:rPr>
            </w:pPr>
            <w:r w:rsidRPr="00991C00">
              <w:rPr>
                <w:lang w:val="en-US"/>
              </w:rPr>
              <w:t> </w:t>
            </w:r>
          </w:p>
        </w:tc>
      </w:tr>
      <w:tr w:rsidR="00991C00" w:rsidRPr="00991C00" w14:paraId="72955099" w14:textId="77777777" w:rsidTr="009D6D7E">
        <w:trPr>
          <w:trHeight w:val="300"/>
        </w:trPr>
        <w:tc>
          <w:tcPr>
            <w:tcW w:w="855" w:type="dxa"/>
            <w:tcBorders>
              <w:top w:val="single" w:sz="6" w:space="0" w:color="000000"/>
              <w:left w:val="single" w:sz="6" w:space="0" w:color="000000"/>
              <w:bottom w:val="single" w:sz="6" w:space="0" w:color="000000"/>
              <w:right w:val="nil"/>
            </w:tcBorders>
            <w:shd w:val="clear" w:color="auto" w:fill="FFFFFF"/>
            <w:vAlign w:val="center"/>
            <w:hideMark/>
          </w:tcPr>
          <w:p w14:paraId="3A22E014" w14:textId="77777777" w:rsidR="00991C00" w:rsidRPr="00991C00" w:rsidRDefault="00991C00" w:rsidP="009B39E0">
            <w:pPr>
              <w:numPr>
                <w:ilvl w:val="0"/>
                <w:numId w:val="32"/>
              </w:numPr>
              <w:rPr>
                <w:lang w:val="en-US"/>
              </w:rPr>
            </w:pPr>
            <w:r w:rsidRPr="00991C00">
              <w:rPr>
                <w:lang w:val="en-US"/>
              </w:rPr>
              <w:t> </w:t>
            </w:r>
          </w:p>
        </w:tc>
        <w:tc>
          <w:tcPr>
            <w:tcW w:w="4095" w:type="dxa"/>
            <w:tcBorders>
              <w:top w:val="single" w:sz="6" w:space="0" w:color="000000"/>
              <w:left w:val="single" w:sz="6" w:space="0" w:color="000000"/>
              <w:bottom w:val="single" w:sz="6" w:space="0" w:color="000000"/>
              <w:right w:val="nil"/>
            </w:tcBorders>
            <w:shd w:val="clear" w:color="auto" w:fill="FFFFFF"/>
            <w:vAlign w:val="center"/>
            <w:hideMark/>
          </w:tcPr>
          <w:p w14:paraId="66FB349B" w14:textId="77777777" w:rsidR="00991C00" w:rsidRPr="00991C00" w:rsidRDefault="00991C00" w:rsidP="009D6D7E">
            <w:pPr>
              <w:rPr>
                <w:lang w:val="en-US"/>
              </w:rPr>
            </w:pPr>
            <w:r w:rsidRPr="00991C00">
              <w:rPr>
                <w:lang w:val="el-GR"/>
              </w:rPr>
              <w:t>Συμμόρφωση με τις Προδιαγραφές της παρ. ‎3</w:t>
            </w:r>
            <w:r w:rsidRPr="00991C00">
              <w:rPr>
                <w:lang w:val="en-US"/>
              </w:rPr>
              <w:t> </w:t>
            </w:r>
          </w:p>
        </w:tc>
        <w:tc>
          <w:tcPr>
            <w:tcW w:w="1980" w:type="dxa"/>
            <w:tcBorders>
              <w:top w:val="single" w:sz="6" w:space="0" w:color="000000"/>
              <w:left w:val="single" w:sz="6" w:space="0" w:color="000000"/>
              <w:bottom w:val="single" w:sz="6" w:space="0" w:color="000000"/>
              <w:right w:val="nil"/>
            </w:tcBorders>
            <w:shd w:val="clear" w:color="auto" w:fill="FFFFFF"/>
            <w:vAlign w:val="center"/>
            <w:hideMark/>
          </w:tcPr>
          <w:p w14:paraId="4E1E1A3D" w14:textId="77777777" w:rsidR="00991C00" w:rsidRPr="00991C00" w:rsidRDefault="00991C00" w:rsidP="009D6D7E">
            <w:pPr>
              <w:rPr>
                <w:lang w:val="en-US"/>
              </w:rPr>
            </w:pPr>
            <w:r w:rsidRPr="00991C00">
              <w:rPr>
                <w:lang w:val="el-GR"/>
              </w:rPr>
              <w:t>ΝΑΙ</w:t>
            </w:r>
            <w:r w:rsidRPr="00991C00">
              <w:rPr>
                <w:lang w:val="en-US"/>
              </w:rPr>
              <w:t> </w:t>
            </w:r>
          </w:p>
        </w:tc>
        <w:tc>
          <w:tcPr>
            <w:tcW w:w="1410" w:type="dxa"/>
            <w:tcBorders>
              <w:top w:val="single" w:sz="6" w:space="0" w:color="000000"/>
              <w:left w:val="single" w:sz="6" w:space="0" w:color="000000"/>
              <w:bottom w:val="single" w:sz="6" w:space="0" w:color="000000"/>
              <w:right w:val="nil"/>
            </w:tcBorders>
            <w:shd w:val="clear" w:color="auto" w:fill="FFFFFF"/>
            <w:vAlign w:val="center"/>
            <w:hideMark/>
          </w:tcPr>
          <w:p w14:paraId="73E180A1" w14:textId="77777777" w:rsidR="00991C00" w:rsidRPr="00991C00" w:rsidRDefault="00991C00" w:rsidP="009D6D7E">
            <w:pPr>
              <w:rPr>
                <w:lang w:val="en-US"/>
              </w:rPr>
            </w:pPr>
            <w:r w:rsidRPr="00991C00">
              <w:rPr>
                <w:lang w:val="en-US"/>
              </w:rPr>
              <w:t>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10A4F7" w14:textId="77777777" w:rsidR="00991C00" w:rsidRPr="00991C00" w:rsidRDefault="00991C00" w:rsidP="009D6D7E">
            <w:pPr>
              <w:rPr>
                <w:lang w:val="en-US"/>
              </w:rPr>
            </w:pPr>
            <w:r w:rsidRPr="00991C00">
              <w:rPr>
                <w:lang w:val="en-US"/>
              </w:rPr>
              <w:t> </w:t>
            </w:r>
          </w:p>
        </w:tc>
      </w:tr>
    </w:tbl>
    <w:p w14:paraId="6541F89D" w14:textId="77777777" w:rsidR="00991C00" w:rsidRPr="00991C00" w:rsidRDefault="00991C00" w:rsidP="00991C00">
      <w:pPr>
        <w:rPr>
          <w:lang w:val="en-US"/>
        </w:rPr>
      </w:pPr>
      <w:r w:rsidRPr="00991C00">
        <w:rPr>
          <w:lang w:val="en-US"/>
        </w:rPr>
        <w:t> </w:t>
      </w:r>
    </w:p>
    <w:p w14:paraId="0FEF623A" w14:textId="77777777" w:rsidR="008338F0" w:rsidRPr="00603221" w:rsidRDefault="003355E7">
      <w:pPr>
        <w:pStyle w:val="Heading2"/>
        <w:numPr>
          <w:ilvl w:val="0"/>
          <w:numId w:val="0"/>
        </w:numPr>
        <w:tabs>
          <w:tab w:val="clear" w:pos="567"/>
          <w:tab w:val="left" w:pos="0"/>
        </w:tabs>
        <w:rPr>
          <w:rFonts w:cs="Tahoma"/>
          <w:color w:val="000099"/>
          <w:lang w:val="el-GR"/>
        </w:rPr>
      </w:pPr>
      <w:bookmarkStart w:id="550" w:name="_Toc196736032"/>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546"/>
      <w:bookmarkEnd w:id="547"/>
      <w:bookmarkEnd w:id="550"/>
      <w:r w:rsidR="004A23B9" w:rsidRPr="00603221">
        <w:rPr>
          <w:rFonts w:cs="Tahoma"/>
          <w:color w:val="000099"/>
          <w:lang w:val="el-GR"/>
        </w:rPr>
        <w:t xml:space="preserve"> </w:t>
      </w:r>
      <w:bookmarkEnd w:id="548"/>
      <w:bookmarkEnd w:id="549"/>
    </w:p>
    <w:p w14:paraId="6D97FBB2" w14:textId="77777777" w:rsidR="000F62F0" w:rsidRPr="00603221" w:rsidRDefault="000F62F0" w:rsidP="003329FF">
      <w:pPr>
        <w:pStyle w:val="Heading4"/>
        <w:numPr>
          <w:ilvl w:val="0"/>
          <w:numId w:val="0"/>
        </w:numPr>
        <w:ind w:left="864" w:hanging="864"/>
        <w:rPr>
          <w:rFonts w:cs="Tahoma"/>
          <w:szCs w:val="22"/>
          <w:lang w:val="el-GR"/>
        </w:rPr>
      </w:pPr>
      <w:bookmarkStart w:id="551" w:name="_Ref510086970"/>
      <w:bookmarkStart w:id="552" w:name="_Toc97194375"/>
      <w:bookmarkStart w:id="553" w:name="_Toc196736033"/>
      <w:r w:rsidRPr="00603221">
        <w:rPr>
          <w:rFonts w:cs="Tahoma"/>
          <w:szCs w:val="22"/>
          <w:lang w:val="el-GR"/>
        </w:rPr>
        <w:t>ΕΥΡΩΠΑΙΚΟ ΕΝΙΑΙΟ ΕΓΓΡΑΦΟ ΣΥΜΒΑΣΗΣ (ΕΕΕΣ)</w:t>
      </w:r>
      <w:bookmarkEnd w:id="551"/>
      <w:bookmarkEnd w:id="552"/>
      <w:bookmarkEnd w:id="553"/>
      <w:r w:rsidRPr="00603221">
        <w:rPr>
          <w:rFonts w:cs="Tahoma"/>
          <w:szCs w:val="22"/>
          <w:lang w:val="el-GR"/>
        </w:rPr>
        <w:t xml:space="preserve"> </w:t>
      </w:r>
    </w:p>
    <w:p w14:paraId="7A9FD771" w14:textId="736F8DF1"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r w:rsidR="007173D9">
        <w:t>.</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9B39E0">
      <w:pPr>
        <w:pStyle w:val="normalwithoutspacing"/>
        <w:numPr>
          <w:ilvl w:val="0"/>
          <w:numId w:val="18"/>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9B39E0">
      <w:pPr>
        <w:pStyle w:val="normalwithoutspacing"/>
        <w:numPr>
          <w:ilvl w:val="0"/>
          <w:numId w:val="18"/>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3A2AE54F"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A352A9">
          <w:pgSz w:w="11906" w:h="16838"/>
          <w:pgMar w:top="1134" w:right="1134" w:bottom="1134" w:left="1134" w:header="720" w:footer="0" w:gutter="0"/>
          <w:cols w:space="720"/>
          <w:titlePg/>
          <w:docGrid w:linePitch="360"/>
        </w:sectPr>
      </w:pPr>
    </w:p>
    <w:p w14:paraId="7BA5D83B" w14:textId="6FB4185C" w:rsidR="006E4901" w:rsidRPr="00A352A9" w:rsidRDefault="003355E7" w:rsidP="00A352A9">
      <w:pPr>
        <w:pStyle w:val="Heading2"/>
        <w:numPr>
          <w:ilvl w:val="0"/>
          <w:numId w:val="0"/>
        </w:numPr>
        <w:ind w:left="576" w:hanging="576"/>
        <w:rPr>
          <w:rFonts w:cs="Tahoma"/>
          <w:lang w:val="el-GR"/>
        </w:rPr>
      </w:pPr>
      <w:bookmarkStart w:id="554" w:name="_Ref496624509"/>
      <w:bookmarkStart w:id="555" w:name="_Toc97194376"/>
      <w:bookmarkStart w:id="556" w:name="_Toc97194480"/>
      <w:bookmarkStart w:id="557" w:name="_Toc196736034"/>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554"/>
      <w:bookmarkEnd w:id="555"/>
      <w:bookmarkEnd w:id="556"/>
      <w:bookmarkEnd w:id="557"/>
    </w:p>
    <w:tbl>
      <w:tblPr>
        <w:tblW w:w="5004" w:type="pct"/>
        <w:tblInd w:w="-8" w:type="dxa"/>
        <w:tblLook w:val="0000" w:firstRow="0" w:lastRow="0" w:firstColumn="0" w:lastColumn="0" w:noHBand="0" w:noVBand="0"/>
      </w:tblPr>
      <w:tblGrid>
        <w:gridCol w:w="7"/>
        <w:gridCol w:w="1424"/>
        <w:gridCol w:w="296"/>
        <w:gridCol w:w="264"/>
        <w:gridCol w:w="137"/>
        <w:gridCol w:w="152"/>
        <w:gridCol w:w="152"/>
        <w:gridCol w:w="3696"/>
        <w:gridCol w:w="1260"/>
        <w:gridCol w:w="403"/>
        <w:gridCol w:w="102"/>
        <w:gridCol w:w="204"/>
        <w:gridCol w:w="1533"/>
      </w:tblGrid>
      <w:tr w:rsidR="006E4901" w:rsidRPr="00DF02B0" w14:paraId="5BD5872B" w14:textId="77777777" w:rsidTr="005E0918">
        <w:trPr>
          <w:gridBefore w:val="1"/>
          <w:wBefore w:w="4" w:type="pct"/>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5E0918">
        <w:trPr>
          <w:gridBefore w:val="1"/>
          <w:wBefore w:w="4" w:type="pct"/>
        </w:trPr>
        <w:tc>
          <w:tcPr>
            <w:tcW w:w="4996" w:type="pct"/>
            <w:gridSpan w:val="12"/>
          </w:tcPr>
          <w:p w14:paraId="29AF74A8" w14:textId="77777777" w:rsidR="006E4901" w:rsidRPr="00603221" w:rsidRDefault="006E4901" w:rsidP="008B4966">
            <w:pPr>
              <w:spacing w:line="276" w:lineRule="auto"/>
            </w:pPr>
          </w:p>
        </w:tc>
      </w:tr>
      <w:tr w:rsidR="006E4901" w:rsidRPr="00DF02B0" w14:paraId="3D3668D0" w14:textId="77777777" w:rsidTr="005E0918">
        <w:trPr>
          <w:gridBefore w:val="1"/>
          <w:wBefore w:w="4" w:type="pct"/>
        </w:trPr>
        <w:tc>
          <w:tcPr>
            <w:tcW w:w="3178"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18"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5E0918">
        <w:trPr>
          <w:gridBefore w:val="1"/>
          <w:wBefore w:w="4" w:type="pct"/>
        </w:trPr>
        <w:tc>
          <w:tcPr>
            <w:tcW w:w="740"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38" w:type="pct"/>
            <w:gridSpan w:val="6"/>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4"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64"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5E0918">
        <w:trPr>
          <w:gridBefore w:val="1"/>
          <w:wBefore w:w="4" w:type="pct"/>
          <w:trHeight w:val="247"/>
        </w:trPr>
        <w:tc>
          <w:tcPr>
            <w:tcW w:w="4996" w:type="pct"/>
            <w:gridSpan w:val="12"/>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5E0918">
        <w:trPr>
          <w:gridBefore w:val="1"/>
          <w:wBefore w:w="4" w:type="pct"/>
        </w:trPr>
        <w:tc>
          <w:tcPr>
            <w:tcW w:w="894"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85" w:type="pct"/>
            <w:gridSpan w:val="5"/>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6"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02"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5E0918">
        <w:trPr>
          <w:gridBefore w:val="1"/>
          <w:wBefore w:w="4" w:type="pct"/>
        </w:trPr>
        <w:tc>
          <w:tcPr>
            <w:tcW w:w="4996" w:type="pct"/>
            <w:gridSpan w:val="12"/>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5E0918">
        <w:trPr>
          <w:gridBefore w:val="1"/>
          <w:wBefore w:w="4" w:type="pct"/>
        </w:trPr>
        <w:tc>
          <w:tcPr>
            <w:tcW w:w="1031" w:type="pct"/>
            <w:gridSpan w:val="3"/>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47" w:type="pct"/>
            <w:gridSpan w:val="4"/>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2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5E0918">
        <w:trPr>
          <w:gridBefore w:val="1"/>
          <w:wBefore w:w="4" w:type="pct"/>
        </w:trPr>
        <w:tc>
          <w:tcPr>
            <w:tcW w:w="4996" w:type="pct"/>
            <w:gridSpan w:val="12"/>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5E0918">
        <w:trPr>
          <w:gridBefore w:val="1"/>
          <w:wBefore w:w="4" w:type="pct"/>
        </w:trPr>
        <w:tc>
          <w:tcPr>
            <w:tcW w:w="1260" w:type="pct"/>
            <w:gridSpan w:val="6"/>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18" w:type="pct"/>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3"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55"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5E0918">
        <w:trPr>
          <w:gridBefore w:val="1"/>
          <w:wBefore w:w="4" w:type="pct"/>
        </w:trPr>
        <w:tc>
          <w:tcPr>
            <w:tcW w:w="1260" w:type="pct"/>
            <w:gridSpan w:val="6"/>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18" w:type="pct"/>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3" w:type="pct"/>
            <w:gridSpan w:val="2"/>
            <w:vAlign w:val="center"/>
          </w:tcPr>
          <w:p w14:paraId="2C960A63" w14:textId="77777777" w:rsidR="006E4901" w:rsidRPr="00603221" w:rsidRDefault="006E4901" w:rsidP="008B4966">
            <w:pPr>
              <w:spacing w:line="276" w:lineRule="auto"/>
              <w:rPr>
                <w:b/>
              </w:rPr>
            </w:pPr>
          </w:p>
        </w:tc>
        <w:tc>
          <w:tcPr>
            <w:tcW w:w="955"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5E0918">
        <w:trPr>
          <w:gridBefore w:val="1"/>
          <w:wBefore w:w="4" w:type="pct"/>
        </w:trPr>
        <w:tc>
          <w:tcPr>
            <w:tcW w:w="1102" w:type="pct"/>
            <w:gridSpan w:val="4"/>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76" w:type="pct"/>
            <w:gridSpan w:val="3"/>
            <w:vAlign w:val="center"/>
          </w:tcPr>
          <w:p w14:paraId="74662C37" w14:textId="77777777" w:rsidR="006E4901" w:rsidRPr="00603221" w:rsidRDefault="006E4901" w:rsidP="008B4966">
            <w:pPr>
              <w:spacing w:line="276" w:lineRule="auto"/>
            </w:pPr>
          </w:p>
        </w:tc>
        <w:tc>
          <w:tcPr>
            <w:tcW w:w="1022"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5E0918">
        <w:trPr>
          <w:gridBefore w:val="1"/>
          <w:wBefore w:w="4" w:type="pct"/>
        </w:trPr>
        <w:tc>
          <w:tcPr>
            <w:tcW w:w="1181" w:type="pct"/>
            <w:gridSpan w:val="5"/>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997" w:type="pct"/>
            <w:gridSpan w:val="2"/>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22"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5E0918">
        <w:trPr>
          <w:gridBefore w:val="1"/>
          <w:wBefore w:w="4" w:type="pct"/>
        </w:trPr>
        <w:tc>
          <w:tcPr>
            <w:tcW w:w="1181" w:type="pct"/>
            <w:gridSpan w:val="5"/>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997" w:type="pct"/>
            <w:gridSpan w:val="2"/>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022"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5E0918">
        <w:trPr>
          <w:gridBefore w:val="1"/>
          <w:wBefore w:w="4" w:type="pct"/>
        </w:trPr>
        <w:tc>
          <w:tcPr>
            <w:tcW w:w="1102" w:type="pct"/>
            <w:gridSpan w:val="4"/>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2076" w:type="pct"/>
            <w:gridSpan w:val="3"/>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022"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796"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5E0918">
        <w:trPr>
          <w:gridBefore w:val="1"/>
          <w:wBefore w:w="4" w:type="pct"/>
        </w:trPr>
        <w:tc>
          <w:tcPr>
            <w:tcW w:w="4996" w:type="pct"/>
            <w:gridSpan w:val="12"/>
          </w:tcPr>
          <w:p w14:paraId="46F4FDE5" w14:textId="77777777" w:rsidR="006E4901" w:rsidRPr="00603221" w:rsidRDefault="006E4901" w:rsidP="008B4966">
            <w:pPr>
              <w:spacing w:line="276" w:lineRule="auto"/>
            </w:pPr>
          </w:p>
        </w:tc>
      </w:tr>
      <w:tr w:rsidR="006E4901" w:rsidRPr="00DF02B0" w14:paraId="1BC7FDC9" w14:textId="77777777" w:rsidTr="005E0918">
        <w:trPr>
          <w:gridBefore w:val="1"/>
          <w:wBefore w:w="4" w:type="pct"/>
        </w:trPr>
        <w:tc>
          <w:tcPr>
            <w:tcW w:w="1031"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965" w:type="pct"/>
            <w:gridSpan w:val="9"/>
          </w:tcPr>
          <w:p w14:paraId="5B7B1456" w14:textId="77777777" w:rsidR="006E4901" w:rsidRPr="00603221" w:rsidRDefault="006E4901" w:rsidP="008B4966">
            <w:pPr>
              <w:spacing w:line="276" w:lineRule="auto"/>
            </w:pPr>
          </w:p>
        </w:tc>
      </w:tr>
      <w:tr w:rsidR="006E4901" w:rsidRPr="00DF02B0" w14:paraId="1602E1A4" w14:textId="77777777" w:rsidTr="005E0918">
        <w:trPr>
          <w:gridBefore w:val="1"/>
          <w:wBefore w:w="4" w:type="pct"/>
        </w:trPr>
        <w:tc>
          <w:tcPr>
            <w:tcW w:w="1260" w:type="pct"/>
            <w:gridSpan w:val="6"/>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18"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22"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5E0918">
        <w:trPr>
          <w:gridBefore w:val="1"/>
          <w:wBefore w:w="4" w:type="pct"/>
          <w:trHeight w:val="712"/>
        </w:trPr>
        <w:tc>
          <w:tcPr>
            <w:tcW w:w="1260" w:type="pct"/>
            <w:gridSpan w:val="6"/>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18"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22"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6D824CB" w14:textId="77777777" w:rsidTr="005E0918">
        <w:trPr>
          <w:gridBefore w:val="1"/>
          <w:wBefore w:w="4" w:type="pct"/>
        </w:trPr>
        <w:tc>
          <w:tcPr>
            <w:tcW w:w="1260" w:type="pct"/>
            <w:gridSpan w:val="6"/>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18"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22"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540BCC" w14:paraId="51DD10AC" w14:textId="77777777" w:rsidTr="005E091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2" w:type="pct"/>
            <w:gridSpan w:val="8"/>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18"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11E90C04">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7571D1B">
              <w:rPr>
                <w:b/>
                <w:bCs/>
                <w:lang w:val="el-GR"/>
              </w:rPr>
              <w:t>Θέση</w:t>
            </w:r>
            <w:r w:rsidRPr="00603221">
              <w:rPr>
                <w:rStyle w:val="FootnoteReference"/>
              </w:rPr>
              <w:footnoteReference w:id="40"/>
            </w:r>
            <w:r w:rsidRPr="07571D1B">
              <w:rPr>
                <w:b/>
                <w:bCs/>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11E90C04">
        <w:trPr>
          <w:cantSplit/>
        </w:trPr>
        <w:tc>
          <w:tcPr>
            <w:tcW w:w="1315" w:type="pct"/>
            <w:vMerge/>
            <w:vAlign w:val="center"/>
          </w:tcPr>
          <w:p w14:paraId="1FF42C23" w14:textId="77777777" w:rsidR="006E4901" w:rsidRPr="00603221" w:rsidRDefault="006E4901" w:rsidP="008B4966">
            <w:pPr>
              <w:spacing w:before="120" w:after="0" w:line="276" w:lineRule="auto"/>
              <w:jc w:val="left"/>
              <w:rPr>
                <w:b/>
              </w:rPr>
            </w:pPr>
          </w:p>
        </w:tc>
        <w:tc>
          <w:tcPr>
            <w:tcW w:w="730" w:type="pct"/>
            <w:vMerge/>
            <w:vAlign w:val="center"/>
          </w:tcPr>
          <w:p w14:paraId="754E0B09" w14:textId="77777777" w:rsidR="006E4901" w:rsidRPr="00603221" w:rsidRDefault="006E4901" w:rsidP="008B4966">
            <w:pPr>
              <w:spacing w:before="120" w:after="0" w:line="276" w:lineRule="auto"/>
              <w:jc w:val="left"/>
              <w:rPr>
                <w:b/>
              </w:rPr>
            </w:pPr>
          </w:p>
        </w:tc>
        <w:tc>
          <w:tcPr>
            <w:tcW w:w="2008" w:type="pct"/>
            <w:vMerge/>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11E90C04">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11E90C04">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11E90C04">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5"/>
          <w:footerReference w:type="default" r:id="rId46"/>
          <w:headerReference w:type="first" r:id="rId47"/>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Heading2"/>
        <w:numPr>
          <w:ilvl w:val="0"/>
          <w:numId w:val="0"/>
        </w:numPr>
        <w:ind w:left="576" w:hanging="576"/>
        <w:rPr>
          <w:rFonts w:cs="Tahoma"/>
        </w:rPr>
      </w:pPr>
      <w:bookmarkStart w:id="558" w:name="_Ref510087097"/>
      <w:bookmarkStart w:id="559" w:name="_Ref40980475"/>
      <w:bookmarkStart w:id="560" w:name="_Ref55324393"/>
      <w:bookmarkStart w:id="561" w:name="_Toc97194377"/>
      <w:bookmarkStart w:id="562" w:name="_Toc97194481"/>
      <w:bookmarkStart w:id="563" w:name="_Toc196736035"/>
      <w:r w:rsidRPr="00603221">
        <w:rPr>
          <w:rFonts w:cs="Tahoma"/>
        </w:rPr>
        <w:lastRenderedPageBreak/>
        <w:t>ΠΑΡΑΡΤΗΜΑ V – Υπόδειγμα Τεχνικής Προσφοράς</w:t>
      </w:r>
      <w:bookmarkEnd w:id="558"/>
      <w:bookmarkEnd w:id="559"/>
      <w:bookmarkEnd w:id="560"/>
      <w:bookmarkEnd w:id="561"/>
      <w:bookmarkEnd w:id="562"/>
      <w:bookmarkEnd w:id="563"/>
      <w:r w:rsidRPr="00603221">
        <w:rPr>
          <w:rFonts w:cs="Tahoma"/>
        </w:rPr>
        <w:t xml:space="preserve"> </w:t>
      </w:r>
    </w:p>
    <w:p w14:paraId="0E57FAD9" w14:textId="77777777" w:rsidR="00991C00" w:rsidRPr="00991C00" w:rsidRDefault="00991C00" w:rsidP="00991C00">
      <w:pPr>
        <w:pStyle w:val="normalwithoutspacing"/>
        <w:rPr>
          <w:bCs/>
          <w:i/>
          <w:iCs/>
          <w:lang w:val="en-US"/>
        </w:rPr>
      </w:pPr>
      <w:r w:rsidRPr="00991C00">
        <w:rPr>
          <w:bCs/>
          <w:i/>
          <w:iCs/>
          <w:lang w:val="en-US"/>
        </w:rPr>
        <w:t> </w:t>
      </w:r>
    </w:p>
    <w:tbl>
      <w:tblPr>
        <w:tblW w:w="96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5"/>
        <w:gridCol w:w="6750"/>
        <w:gridCol w:w="2040"/>
      </w:tblGrid>
      <w:tr w:rsidR="00991C00" w:rsidRPr="00991C00" w14:paraId="6E783EFD" w14:textId="77777777" w:rsidTr="000F6918">
        <w:trPr>
          <w:trHeight w:val="300"/>
        </w:trPr>
        <w:tc>
          <w:tcPr>
            <w:tcW w:w="9615" w:type="dxa"/>
            <w:gridSpan w:val="3"/>
            <w:tcBorders>
              <w:top w:val="single" w:sz="6" w:space="0" w:color="auto"/>
              <w:left w:val="single" w:sz="6" w:space="0" w:color="auto"/>
              <w:bottom w:val="single" w:sz="6" w:space="0" w:color="auto"/>
              <w:right w:val="single" w:sz="6" w:space="0" w:color="auto"/>
            </w:tcBorders>
            <w:shd w:val="clear" w:color="auto" w:fill="B3B3B3"/>
            <w:vAlign w:val="center"/>
            <w:hideMark/>
          </w:tcPr>
          <w:p w14:paraId="603F10E6" w14:textId="77777777" w:rsidR="00991C00" w:rsidRPr="00991C00" w:rsidRDefault="00991C00" w:rsidP="00991C00">
            <w:pPr>
              <w:pStyle w:val="normalwithoutspacing"/>
              <w:divId w:val="186455721"/>
              <w:rPr>
                <w:bCs/>
                <w:i/>
                <w:iCs/>
                <w:lang w:val="en-US"/>
              </w:rPr>
            </w:pPr>
            <w:r w:rsidRPr="00991C00">
              <w:rPr>
                <w:b/>
                <w:bCs/>
                <w:i/>
                <w:iCs/>
              </w:rPr>
              <w:t>Περιεχόμενα Τεχνικής Προσφοράς</w:t>
            </w:r>
            <w:r w:rsidRPr="00991C00">
              <w:rPr>
                <w:bCs/>
                <w:i/>
                <w:iCs/>
                <w:lang w:val="en-US"/>
              </w:rPr>
              <w:t> </w:t>
            </w:r>
          </w:p>
        </w:tc>
      </w:tr>
      <w:tr w:rsidR="00991C00" w:rsidRPr="00991C00" w14:paraId="6BD497C1"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B3B3B3"/>
            <w:vAlign w:val="center"/>
            <w:hideMark/>
          </w:tcPr>
          <w:p w14:paraId="16155E48" w14:textId="77777777" w:rsidR="00991C00" w:rsidRPr="00991C00" w:rsidRDefault="00991C00" w:rsidP="00991C00">
            <w:pPr>
              <w:pStyle w:val="normalwithoutspacing"/>
              <w:rPr>
                <w:bCs/>
                <w:i/>
                <w:iCs/>
                <w:lang w:val="en-US"/>
              </w:rPr>
            </w:pPr>
            <w:r w:rsidRPr="00991C00">
              <w:rPr>
                <w:b/>
                <w:bCs/>
                <w:i/>
                <w:iCs/>
              </w:rPr>
              <w:t>Α/Α</w:t>
            </w: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B3B3B3"/>
            <w:vAlign w:val="center"/>
            <w:hideMark/>
          </w:tcPr>
          <w:p w14:paraId="4CCEB910" w14:textId="77777777" w:rsidR="00991C00" w:rsidRPr="00991C00" w:rsidRDefault="00991C00" w:rsidP="00991C00">
            <w:pPr>
              <w:pStyle w:val="normalwithoutspacing"/>
              <w:rPr>
                <w:bCs/>
                <w:i/>
                <w:iCs/>
                <w:lang w:val="en-US"/>
              </w:rPr>
            </w:pPr>
            <w:r w:rsidRPr="00991C00">
              <w:rPr>
                <w:b/>
                <w:bCs/>
                <w:i/>
                <w:iCs/>
                <w:lang w:val="en-GB"/>
              </w:rPr>
              <w:t>Τίτλος Ενότητας</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B3B3B3"/>
            <w:hideMark/>
          </w:tcPr>
          <w:p w14:paraId="319E6A8A" w14:textId="77777777" w:rsidR="00991C00" w:rsidRPr="00991C00" w:rsidRDefault="00991C00" w:rsidP="005E0918">
            <w:pPr>
              <w:pStyle w:val="normalwithoutspacing"/>
              <w:jc w:val="left"/>
              <w:rPr>
                <w:bCs/>
                <w:i/>
                <w:iCs/>
                <w:lang w:val="en-US"/>
              </w:rPr>
            </w:pPr>
            <w:r w:rsidRPr="00991C00">
              <w:rPr>
                <w:b/>
                <w:bCs/>
                <w:i/>
                <w:iCs/>
              </w:rPr>
              <w:t>Σύμφωνα με παραγράφους:</w:t>
            </w:r>
            <w:r w:rsidRPr="00991C00">
              <w:rPr>
                <w:bCs/>
                <w:i/>
                <w:iCs/>
                <w:lang w:val="en-US"/>
              </w:rPr>
              <w:t> </w:t>
            </w:r>
          </w:p>
          <w:p w14:paraId="2569EDCD" w14:textId="77777777" w:rsidR="00991C00" w:rsidRPr="00991C00" w:rsidRDefault="00991C00" w:rsidP="00991C00">
            <w:pPr>
              <w:pStyle w:val="normalwithoutspacing"/>
              <w:rPr>
                <w:bCs/>
                <w:i/>
                <w:iCs/>
                <w:lang w:val="en-US"/>
              </w:rPr>
            </w:pPr>
            <w:r w:rsidRPr="00991C00">
              <w:rPr>
                <w:bCs/>
                <w:i/>
                <w:iCs/>
                <w:lang w:val="en-US"/>
              </w:rPr>
              <w:t> </w:t>
            </w:r>
          </w:p>
        </w:tc>
      </w:tr>
      <w:tr w:rsidR="00991C00" w:rsidRPr="00991C00" w14:paraId="782C3197"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55CEAF7D" w14:textId="77777777" w:rsidR="00991C00" w:rsidRPr="00991C00" w:rsidRDefault="00991C00" w:rsidP="009B39E0">
            <w:pPr>
              <w:pStyle w:val="normalwithoutspacing"/>
              <w:numPr>
                <w:ilvl w:val="0"/>
                <w:numId w:val="33"/>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752F294C" w14:textId="77777777" w:rsidR="00991C00" w:rsidRPr="00991C00" w:rsidRDefault="00991C00" w:rsidP="00991C00">
            <w:pPr>
              <w:pStyle w:val="normalwithoutspacing"/>
              <w:rPr>
                <w:bCs/>
                <w:i/>
                <w:iCs/>
                <w:lang w:val="en-US"/>
              </w:rPr>
            </w:pPr>
            <w:r w:rsidRPr="00991C00">
              <w:rPr>
                <w:b/>
                <w:bCs/>
                <w:i/>
                <w:iCs/>
              </w:rPr>
              <w:t>Περιγραφή  Έργου </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FBE4D5"/>
            <w:hideMark/>
          </w:tcPr>
          <w:p w14:paraId="2D502F1D" w14:textId="77777777" w:rsidR="00991C00" w:rsidRPr="00991C00" w:rsidRDefault="00991C00" w:rsidP="00991C00">
            <w:pPr>
              <w:pStyle w:val="normalwithoutspacing"/>
              <w:rPr>
                <w:bCs/>
                <w:i/>
                <w:iCs/>
                <w:lang w:val="en-US"/>
              </w:rPr>
            </w:pPr>
            <w:r w:rsidRPr="00991C00">
              <w:rPr>
                <w:bCs/>
                <w:i/>
                <w:iCs/>
                <w:lang w:val="en-US"/>
              </w:rPr>
              <w:t> </w:t>
            </w:r>
          </w:p>
        </w:tc>
      </w:tr>
      <w:tr w:rsidR="00991C00" w:rsidRPr="00991C00" w14:paraId="6F114C70"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767B0" w14:textId="77777777" w:rsidR="00991C00" w:rsidRPr="00991C00" w:rsidRDefault="00991C00" w:rsidP="009B39E0">
            <w:pPr>
              <w:pStyle w:val="normalwithoutspacing"/>
              <w:numPr>
                <w:ilvl w:val="0"/>
                <w:numId w:val="34"/>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1B243" w14:textId="77777777" w:rsidR="00991C00" w:rsidRPr="00991C00" w:rsidRDefault="00991C00" w:rsidP="00991C00">
            <w:pPr>
              <w:pStyle w:val="normalwithoutspacing"/>
              <w:rPr>
                <w:bCs/>
                <w:i/>
                <w:iCs/>
                <w:lang w:val="en-US"/>
              </w:rPr>
            </w:pPr>
            <w:r w:rsidRPr="00991C00">
              <w:rPr>
                <w:bCs/>
                <w:i/>
                <w:iCs/>
              </w:rPr>
              <w:t>Περιβάλλον της Σύμβασης</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auto"/>
            <w:hideMark/>
          </w:tcPr>
          <w:p w14:paraId="0CB0A0B1" w14:textId="309D5350" w:rsidR="00991C00" w:rsidRPr="0066750D" w:rsidRDefault="00991C00" w:rsidP="00991C00">
            <w:pPr>
              <w:pStyle w:val="normalwithoutspacing"/>
              <w:rPr>
                <w:bCs/>
                <w:i/>
                <w:iCs/>
              </w:rPr>
            </w:pPr>
            <w:r w:rsidRPr="00991C00">
              <w:rPr>
                <w:bCs/>
                <w:i/>
                <w:iCs/>
              </w:rPr>
              <w:t>‎1</w:t>
            </w:r>
          </w:p>
        </w:tc>
      </w:tr>
      <w:tr w:rsidR="0066750D" w:rsidRPr="00991C00" w14:paraId="7E1C502B"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1045BAE3" w14:textId="77777777" w:rsidR="0066750D" w:rsidRPr="0066750D" w:rsidRDefault="0066750D" w:rsidP="009B39E0">
            <w:pPr>
              <w:pStyle w:val="normalwithoutspacing"/>
              <w:numPr>
                <w:ilvl w:val="0"/>
                <w:numId w:val="35"/>
              </w:numPr>
              <w:rPr>
                <w:b/>
                <w:i/>
                <w:iCs/>
                <w:lang w:val="en-US"/>
              </w:rPr>
            </w:pPr>
          </w:p>
        </w:tc>
        <w:tc>
          <w:tcPr>
            <w:tcW w:w="675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5E1F5FD1" w14:textId="1453649E" w:rsidR="0066750D" w:rsidRPr="0066750D" w:rsidRDefault="0066750D" w:rsidP="00991C00">
            <w:pPr>
              <w:pStyle w:val="normalwithoutspacing"/>
              <w:rPr>
                <w:b/>
                <w:i/>
                <w:iCs/>
              </w:rPr>
            </w:pPr>
            <w:r w:rsidRPr="0066750D">
              <w:rPr>
                <w:b/>
                <w:i/>
                <w:iCs/>
              </w:rPr>
              <w:t>Διαδικασίες του Προγράμματος</w:t>
            </w:r>
          </w:p>
        </w:tc>
        <w:tc>
          <w:tcPr>
            <w:tcW w:w="2040" w:type="dxa"/>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74ABCE75" w14:textId="35A64C91" w:rsidR="0066750D" w:rsidRPr="0066750D" w:rsidRDefault="00983E15" w:rsidP="00991C00">
            <w:pPr>
              <w:pStyle w:val="normalwithoutspacing"/>
              <w:rPr>
                <w:b/>
                <w:i/>
                <w:iCs/>
              </w:rPr>
            </w:pPr>
            <w:r>
              <w:rPr>
                <w:b/>
                <w:i/>
                <w:iCs/>
              </w:rPr>
              <w:fldChar w:fldCharType="begin"/>
            </w:r>
            <w:r>
              <w:rPr>
                <w:b/>
                <w:i/>
                <w:iCs/>
              </w:rPr>
              <w:instrText xml:space="preserve"> REF _Ref188440972 \r \h </w:instrText>
            </w:r>
            <w:r>
              <w:rPr>
                <w:b/>
                <w:i/>
                <w:iCs/>
              </w:rPr>
            </w:r>
            <w:r>
              <w:rPr>
                <w:b/>
                <w:i/>
                <w:iCs/>
              </w:rPr>
              <w:fldChar w:fldCharType="separate"/>
            </w:r>
            <w:r w:rsidR="00EC18DC">
              <w:rPr>
                <w:b/>
                <w:i/>
                <w:iCs/>
              </w:rPr>
              <w:t>2.2.1</w:t>
            </w:r>
            <w:r>
              <w:rPr>
                <w:b/>
                <w:i/>
                <w:iCs/>
              </w:rPr>
              <w:fldChar w:fldCharType="end"/>
            </w:r>
          </w:p>
        </w:tc>
      </w:tr>
      <w:tr w:rsidR="0066750D" w:rsidRPr="0066750D" w14:paraId="241F0824"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5E17F758" w14:textId="77777777" w:rsidR="0066750D" w:rsidRPr="0066750D" w:rsidRDefault="0066750D" w:rsidP="009B39E0">
            <w:pPr>
              <w:pStyle w:val="normalwithoutspacing"/>
              <w:numPr>
                <w:ilvl w:val="0"/>
                <w:numId w:val="35"/>
              </w:numPr>
              <w:rPr>
                <w:b/>
                <w:i/>
                <w:iCs/>
                <w:lang w:val="en-US"/>
              </w:rPr>
            </w:pPr>
          </w:p>
        </w:tc>
        <w:tc>
          <w:tcPr>
            <w:tcW w:w="675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5878C7BB" w14:textId="0B3AD0A8" w:rsidR="0066750D" w:rsidRPr="0066750D" w:rsidRDefault="0066750D" w:rsidP="00991C00">
            <w:pPr>
              <w:pStyle w:val="normalwithoutspacing"/>
              <w:rPr>
                <w:b/>
                <w:i/>
                <w:iCs/>
              </w:rPr>
            </w:pPr>
            <w:r>
              <w:rPr>
                <w:b/>
                <w:i/>
                <w:iCs/>
              </w:rPr>
              <w:t xml:space="preserve">Πληροφορίες και κύκλος ζωής του </w:t>
            </w:r>
            <w:r>
              <w:rPr>
                <w:b/>
                <w:i/>
                <w:iCs/>
                <w:lang w:val="en-US"/>
              </w:rPr>
              <w:t>Voucher</w:t>
            </w:r>
          </w:p>
        </w:tc>
        <w:tc>
          <w:tcPr>
            <w:tcW w:w="2040" w:type="dxa"/>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2C9325D4" w14:textId="244BB3A8" w:rsidR="0066750D" w:rsidRPr="0066750D" w:rsidRDefault="0066750D" w:rsidP="00991C00">
            <w:pPr>
              <w:pStyle w:val="normalwithoutspacing"/>
              <w:rPr>
                <w:b/>
                <w:i/>
                <w:iCs/>
              </w:rPr>
            </w:pPr>
            <w:r>
              <w:rPr>
                <w:b/>
                <w:i/>
                <w:iCs/>
              </w:rPr>
              <w:t>2.2.3</w:t>
            </w:r>
          </w:p>
        </w:tc>
      </w:tr>
      <w:tr w:rsidR="0066750D" w:rsidRPr="0066750D" w14:paraId="3909715D"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180E70E9" w14:textId="77777777" w:rsidR="0066750D" w:rsidRPr="0066750D" w:rsidRDefault="0066750D" w:rsidP="009B39E0">
            <w:pPr>
              <w:pStyle w:val="normalwithoutspacing"/>
              <w:numPr>
                <w:ilvl w:val="0"/>
                <w:numId w:val="35"/>
              </w:numPr>
              <w:rPr>
                <w:b/>
                <w:i/>
                <w:iCs/>
              </w:rPr>
            </w:pPr>
          </w:p>
        </w:tc>
        <w:tc>
          <w:tcPr>
            <w:tcW w:w="675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7D0E47E6" w14:textId="29CADDA3" w:rsidR="0066750D" w:rsidRPr="0066750D" w:rsidRDefault="0066750D" w:rsidP="00991C00">
            <w:pPr>
              <w:pStyle w:val="normalwithoutspacing"/>
              <w:rPr>
                <w:b/>
                <w:i/>
                <w:iCs/>
              </w:rPr>
            </w:pPr>
            <w:r>
              <w:rPr>
                <w:b/>
                <w:i/>
                <w:iCs/>
              </w:rPr>
              <w:t>Λειτουργικές και Τεχνικές Προδιαγραφές Έργου</w:t>
            </w:r>
          </w:p>
        </w:tc>
        <w:tc>
          <w:tcPr>
            <w:tcW w:w="2040" w:type="dxa"/>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27E937AB" w14:textId="6D8A5FE3" w:rsidR="0066750D" w:rsidRPr="0066750D" w:rsidRDefault="0066750D" w:rsidP="00991C00">
            <w:pPr>
              <w:pStyle w:val="normalwithoutspacing"/>
              <w:rPr>
                <w:b/>
                <w:i/>
                <w:iCs/>
              </w:rPr>
            </w:pPr>
            <w:r>
              <w:rPr>
                <w:b/>
                <w:i/>
                <w:iCs/>
              </w:rPr>
              <w:t>2.2.4</w:t>
            </w:r>
          </w:p>
        </w:tc>
      </w:tr>
      <w:tr w:rsidR="0066750D" w:rsidRPr="0066750D" w14:paraId="147EC3D5"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1D287678" w14:textId="77777777" w:rsidR="0066750D" w:rsidRPr="0066750D" w:rsidRDefault="0066750D" w:rsidP="009B39E0">
            <w:pPr>
              <w:pStyle w:val="normalwithoutspacing"/>
              <w:numPr>
                <w:ilvl w:val="0"/>
                <w:numId w:val="35"/>
              </w:numPr>
              <w:rPr>
                <w:b/>
                <w:i/>
                <w:iCs/>
              </w:rPr>
            </w:pPr>
          </w:p>
        </w:tc>
        <w:tc>
          <w:tcPr>
            <w:tcW w:w="675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3455A1C0" w14:textId="482DCF90" w:rsidR="0066750D" w:rsidRDefault="0066750D" w:rsidP="00991C00">
            <w:pPr>
              <w:pStyle w:val="normalwithoutspacing"/>
              <w:rPr>
                <w:b/>
                <w:i/>
                <w:iCs/>
              </w:rPr>
            </w:pPr>
            <w:r>
              <w:rPr>
                <w:b/>
                <w:i/>
                <w:iCs/>
              </w:rPr>
              <w:t>Συμπληρωματικές Λειτουργίες Συστήματος</w:t>
            </w:r>
          </w:p>
        </w:tc>
        <w:tc>
          <w:tcPr>
            <w:tcW w:w="2040" w:type="dxa"/>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542B1984" w14:textId="3F5CF141" w:rsidR="0066750D" w:rsidRDefault="0066750D" w:rsidP="00991C00">
            <w:pPr>
              <w:pStyle w:val="normalwithoutspacing"/>
              <w:rPr>
                <w:b/>
                <w:i/>
                <w:iCs/>
              </w:rPr>
            </w:pPr>
            <w:r>
              <w:rPr>
                <w:b/>
                <w:i/>
                <w:iCs/>
              </w:rPr>
              <w:t>2.2.5</w:t>
            </w:r>
          </w:p>
        </w:tc>
      </w:tr>
      <w:tr w:rsidR="0066750D" w:rsidRPr="0066750D" w14:paraId="13322822"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1CFCC39A" w14:textId="77777777" w:rsidR="0066750D" w:rsidRPr="0066750D" w:rsidRDefault="0066750D" w:rsidP="009B39E0">
            <w:pPr>
              <w:pStyle w:val="normalwithoutspacing"/>
              <w:numPr>
                <w:ilvl w:val="0"/>
                <w:numId w:val="35"/>
              </w:numPr>
              <w:rPr>
                <w:b/>
                <w:i/>
                <w:iCs/>
              </w:rPr>
            </w:pPr>
          </w:p>
        </w:tc>
        <w:tc>
          <w:tcPr>
            <w:tcW w:w="675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tcPr>
          <w:p w14:paraId="27E8AD2F" w14:textId="70BBF900" w:rsidR="0066750D" w:rsidRDefault="000F6918" w:rsidP="00991C00">
            <w:pPr>
              <w:pStyle w:val="normalwithoutspacing"/>
              <w:rPr>
                <w:b/>
                <w:i/>
                <w:iCs/>
              </w:rPr>
            </w:pPr>
            <w:r>
              <w:rPr>
                <w:b/>
                <w:i/>
                <w:iCs/>
              </w:rPr>
              <w:t>Μη λειτουργικές Απαιτήσεις</w:t>
            </w:r>
          </w:p>
        </w:tc>
        <w:tc>
          <w:tcPr>
            <w:tcW w:w="2040" w:type="dxa"/>
            <w:tcBorders>
              <w:top w:val="single" w:sz="6" w:space="0" w:color="auto"/>
              <w:left w:val="single" w:sz="6" w:space="0" w:color="auto"/>
              <w:bottom w:val="single" w:sz="6" w:space="0" w:color="auto"/>
              <w:right w:val="single" w:sz="6" w:space="0" w:color="auto"/>
            </w:tcBorders>
            <w:shd w:val="clear" w:color="auto" w:fill="FBE4D5" w:themeFill="accent2" w:themeFillTint="33"/>
          </w:tcPr>
          <w:p w14:paraId="2448AD6E" w14:textId="7E4A6557" w:rsidR="0066750D" w:rsidRDefault="000F6918" w:rsidP="00991C00">
            <w:pPr>
              <w:pStyle w:val="normalwithoutspacing"/>
              <w:rPr>
                <w:b/>
                <w:i/>
                <w:iCs/>
              </w:rPr>
            </w:pPr>
            <w:r>
              <w:rPr>
                <w:b/>
                <w:i/>
                <w:iCs/>
              </w:rPr>
              <w:t>2.2.6</w:t>
            </w:r>
          </w:p>
        </w:tc>
      </w:tr>
      <w:tr w:rsidR="00991C00" w:rsidRPr="000F6918" w14:paraId="7127EB7B"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05AE4FFD" w14:textId="77777777" w:rsidR="00991C00" w:rsidRPr="000F6918" w:rsidRDefault="00991C00" w:rsidP="009B39E0">
            <w:pPr>
              <w:pStyle w:val="normalwithoutspacing"/>
              <w:numPr>
                <w:ilvl w:val="0"/>
                <w:numId w:val="35"/>
              </w:numPr>
              <w:rPr>
                <w:b/>
                <w:bCs/>
                <w:i/>
                <w:iCs/>
              </w:rPr>
            </w:pPr>
            <w:r w:rsidRPr="000F6918">
              <w:rPr>
                <w:b/>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0B3F5496" w14:textId="77777777" w:rsidR="00991C00" w:rsidRPr="000F6918" w:rsidRDefault="00991C00" w:rsidP="00991C00">
            <w:pPr>
              <w:pStyle w:val="normalwithoutspacing"/>
              <w:rPr>
                <w:b/>
                <w:bCs/>
                <w:i/>
                <w:iCs/>
                <w:lang w:val="en-US"/>
              </w:rPr>
            </w:pPr>
            <w:r w:rsidRPr="000F6918">
              <w:rPr>
                <w:b/>
                <w:bCs/>
                <w:i/>
                <w:iCs/>
              </w:rPr>
              <w:t>Παρεχόμενες Υπηρεσίες</w:t>
            </w:r>
            <w:r w:rsidRPr="000F6918">
              <w:rPr>
                <w:b/>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FBE4D5"/>
            <w:hideMark/>
          </w:tcPr>
          <w:p w14:paraId="179CB066" w14:textId="77777777" w:rsidR="00991C00" w:rsidRPr="000F6918" w:rsidRDefault="00991C00" w:rsidP="00991C00">
            <w:pPr>
              <w:pStyle w:val="normalwithoutspacing"/>
              <w:rPr>
                <w:b/>
                <w:bCs/>
                <w:i/>
                <w:iCs/>
                <w:lang w:val="en-US"/>
              </w:rPr>
            </w:pPr>
            <w:r w:rsidRPr="000F6918">
              <w:rPr>
                <w:b/>
                <w:bCs/>
                <w:i/>
                <w:iCs/>
                <w:lang w:val="en-US"/>
              </w:rPr>
              <w:t> </w:t>
            </w:r>
          </w:p>
        </w:tc>
      </w:tr>
      <w:tr w:rsidR="00991C00" w:rsidRPr="00991C00" w14:paraId="4A4B5A90"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81B0E4" w14:textId="389D7381" w:rsidR="00991C00" w:rsidRPr="00991C00" w:rsidRDefault="000F6918" w:rsidP="0066750D">
            <w:pPr>
              <w:pStyle w:val="normalwithoutspacing"/>
              <w:ind w:left="360"/>
              <w:rPr>
                <w:bCs/>
                <w:i/>
                <w:iCs/>
                <w:lang w:val="en-US"/>
              </w:rPr>
            </w:pPr>
            <w:r>
              <w:rPr>
                <w:bCs/>
                <w:i/>
                <w:iCs/>
              </w:rPr>
              <w:t>7.1</w:t>
            </w:r>
            <w:r w:rsidR="00991C00"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BE130" w14:textId="77777777" w:rsidR="00991C00" w:rsidRPr="00991C00" w:rsidRDefault="00991C00" w:rsidP="00991C00">
            <w:pPr>
              <w:pStyle w:val="normalwithoutspacing"/>
              <w:rPr>
                <w:bCs/>
                <w:i/>
                <w:iCs/>
                <w:lang w:val="en-US"/>
              </w:rPr>
            </w:pPr>
            <w:r w:rsidRPr="00991C00">
              <w:rPr>
                <w:bCs/>
                <w:i/>
                <w:iCs/>
              </w:rPr>
              <w:t>Παρεχόμενες Υπηρεσίες</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auto"/>
            <w:hideMark/>
          </w:tcPr>
          <w:p w14:paraId="62AAB76A" w14:textId="01ACFA6B" w:rsidR="00991C00" w:rsidRPr="0066750D" w:rsidRDefault="00991C00" w:rsidP="00991C00">
            <w:pPr>
              <w:pStyle w:val="normalwithoutspacing"/>
              <w:rPr>
                <w:bCs/>
                <w:i/>
                <w:iCs/>
              </w:rPr>
            </w:pPr>
            <w:r w:rsidRPr="00991C00">
              <w:rPr>
                <w:bCs/>
                <w:i/>
                <w:iCs/>
              </w:rPr>
              <w:t>‎2.2</w:t>
            </w:r>
            <w:r w:rsidR="0066750D">
              <w:rPr>
                <w:bCs/>
                <w:i/>
                <w:iCs/>
              </w:rPr>
              <w:t>.7</w:t>
            </w:r>
          </w:p>
        </w:tc>
      </w:tr>
      <w:tr w:rsidR="00991C00" w:rsidRPr="00991C00" w14:paraId="25ECB4CA"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7DE2638" w14:textId="77777777" w:rsidR="00991C00" w:rsidRPr="000F6918" w:rsidRDefault="00991C00" w:rsidP="009B39E0">
            <w:pPr>
              <w:pStyle w:val="normalwithoutspacing"/>
              <w:numPr>
                <w:ilvl w:val="0"/>
                <w:numId w:val="35"/>
              </w:numPr>
              <w:rPr>
                <w:b/>
                <w:bCs/>
                <w:i/>
                <w:iCs/>
                <w:lang w:val="en-US"/>
              </w:rPr>
            </w:pPr>
            <w:r w:rsidRPr="000F6918">
              <w:rPr>
                <w:b/>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306D1F5E" w14:textId="77777777" w:rsidR="00991C00" w:rsidRPr="00991C00" w:rsidRDefault="00991C00" w:rsidP="00991C00">
            <w:pPr>
              <w:pStyle w:val="normalwithoutspacing"/>
              <w:rPr>
                <w:bCs/>
                <w:i/>
                <w:iCs/>
                <w:lang w:val="en-US"/>
              </w:rPr>
            </w:pPr>
            <w:r w:rsidRPr="00991C00">
              <w:rPr>
                <w:b/>
                <w:bCs/>
                <w:i/>
                <w:iCs/>
                <w:lang w:val="en-GB"/>
              </w:rPr>
              <w:t>Μεθοδολογία Υλοποίησης Έργου</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FBE4D5"/>
            <w:hideMark/>
          </w:tcPr>
          <w:p w14:paraId="655917A3" w14:textId="77777777" w:rsidR="00991C00" w:rsidRPr="00991C00" w:rsidRDefault="00991C00" w:rsidP="00991C00">
            <w:pPr>
              <w:pStyle w:val="normalwithoutspacing"/>
              <w:rPr>
                <w:bCs/>
                <w:i/>
                <w:iCs/>
                <w:lang w:val="en-US"/>
              </w:rPr>
            </w:pPr>
            <w:r w:rsidRPr="00991C00">
              <w:rPr>
                <w:bCs/>
                <w:i/>
                <w:iCs/>
                <w:lang w:val="en-US"/>
              </w:rPr>
              <w:t> </w:t>
            </w:r>
          </w:p>
        </w:tc>
      </w:tr>
      <w:tr w:rsidR="00991C00" w:rsidRPr="00991C00" w14:paraId="5D8A9060"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E0646E" w14:textId="4FE5705B" w:rsidR="00991C00" w:rsidRPr="0066750D" w:rsidRDefault="000F6918" w:rsidP="0066750D">
            <w:pPr>
              <w:pStyle w:val="normalwithoutspacing"/>
              <w:ind w:left="360"/>
              <w:rPr>
                <w:bCs/>
                <w:i/>
                <w:iCs/>
              </w:rPr>
            </w:pPr>
            <w:r>
              <w:rPr>
                <w:bCs/>
                <w:i/>
                <w:iCs/>
              </w:rPr>
              <w:t>8.1</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798888" w14:textId="77777777" w:rsidR="00991C00" w:rsidRPr="00991C00" w:rsidRDefault="00991C00" w:rsidP="00991C00">
            <w:pPr>
              <w:pStyle w:val="normalwithoutspacing"/>
              <w:rPr>
                <w:bCs/>
                <w:i/>
                <w:iCs/>
                <w:lang w:val="en-US"/>
              </w:rPr>
            </w:pPr>
            <w:r w:rsidRPr="00991C00">
              <w:rPr>
                <w:bCs/>
                <w:i/>
                <w:iCs/>
              </w:rPr>
              <w:t>Παραδοτέα - Χρονοδιάγραμμα </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auto"/>
            <w:hideMark/>
          </w:tcPr>
          <w:p w14:paraId="6477A890" w14:textId="77777777" w:rsidR="00991C00" w:rsidRPr="00991C00" w:rsidRDefault="00991C00" w:rsidP="00991C00">
            <w:pPr>
              <w:pStyle w:val="normalwithoutspacing"/>
              <w:rPr>
                <w:bCs/>
                <w:i/>
                <w:iCs/>
                <w:lang w:val="en-US"/>
              </w:rPr>
            </w:pPr>
            <w:r w:rsidRPr="00991C00">
              <w:rPr>
                <w:bCs/>
                <w:i/>
                <w:iCs/>
              </w:rPr>
              <w:t>‎</w:t>
            </w:r>
            <w:r w:rsidRPr="00991C00">
              <w:rPr>
                <w:bCs/>
                <w:i/>
                <w:iCs/>
                <w:lang w:val="en-GB"/>
              </w:rPr>
              <w:t>3.1</w:t>
            </w:r>
            <w:r w:rsidRPr="00991C00">
              <w:rPr>
                <w:bCs/>
                <w:i/>
                <w:iCs/>
              </w:rPr>
              <w:t xml:space="preserve"> &amp; ‎</w:t>
            </w:r>
            <w:r w:rsidRPr="00991C00">
              <w:rPr>
                <w:bCs/>
                <w:i/>
                <w:iCs/>
                <w:lang w:val="en-GB"/>
              </w:rPr>
              <w:t>3.2</w:t>
            </w:r>
            <w:r w:rsidRPr="00991C00">
              <w:rPr>
                <w:bCs/>
                <w:i/>
                <w:iCs/>
              </w:rPr>
              <w:t>  </w:t>
            </w:r>
            <w:r w:rsidRPr="00991C00">
              <w:rPr>
                <w:bCs/>
                <w:i/>
                <w:iCs/>
                <w:lang w:val="en-US"/>
              </w:rPr>
              <w:t> </w:t>
            </w:r>
          </w:p>
        </w:tc>
      </w:tr>
      <w:tr w:rsidR="00991C00" w:rsidRPr="00991C00" w14:paraId="442EE8B0"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19A94" w14:textId="11A67E3F" w:rsidR="00991C00" w:rsidRPr="0066750D" w:rsidRDefault="000F6918" w:rsidP="0066750D">
            <w:pPr>
              <w:pStyle w:val="normalwithoutspacing"/>
              <w:ind w:left="360"/>
              <w:rPr>
                <w:bCs/>
                <w:i/>
                <w:iCs/>
              </w:rPr>
            </w:pPr>
            <w:r>
              <w:rPr>
                <w:bCs/>
                <w:i/>
                <w:iCs/>
              </w:rPr>
              <w:t>8</w:t>
            </w:r>
            <w:r w:rsidR="0066750D">
              <w:rPr>
                <w:bCs/>
                <w:i/>
                <w:iCs/>
              </w:rPr>
              <w:t>.2</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23E23A" w14:textId="77777777" w:rsidR="00991C00" w:rsidRPr="00991C00" w:rsidRDefault="00991C00" w:rsidP="00991C00">
            <w:pPr>
              <w:pStyle w:val="normalwithoutspacing"/>
              <w:rPr>
                <w:bCs/>
                <w:i/>
                <w:iCs/>
              </w:rPr>
            </w:pPr>
            <w:r w:rsidRPr="00991C00">
              <w:rPr>
                <w:bCs/>
                <w:i/>
                <w:iCs/>
              </w:rPr>
              <w:t>Ομάδα Έργου – Σχήμα Διοίκησης Έργου</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auto"/>
            <w:hideMark/>
          </w:tcPr>
          <w:p w14:paraId="0EAAA955" w14:textId="77777777" w:rsidR="00991C00" w:rsidRPr="00991C00" w:rsidRDefault="00991C00" w:rsidP="00991C00">
            <w:pPr>
              <w:pStyle w:val="normalwithoutspacing"/>
              <w:rPr>
                <w:bCs/>
                <w:i/>
                <w:iCs/>
                <w:lang w:val="en-US"/>
              </w:rPr>
            </w:pPr>
            <w:r w:rsidRPr="00991C00">
              <w:rPr>
                <w:bCs/>
                <w:i/>
                <w:iCs/>
              </w:rPr>
              <w:t>‎</w:t>
            </w:r>
            <w:r w:rsidRPr="00991C00">
              <w:rPr>
                <w:bCs/>
                <w:i/>
                <w:iCs/>
                <w:lang w:val="en-GB"/>
              </w:rPr>
              <w:t>3.3</w:t>
            </w:r>
            <w:r w:rsidRPr="00991C00">
              <w:rPr>
                <w:bCs/>
                <w:i/>
                <w:iCs/>
                <w:lang w:val="en-US"/>
              </w:rPr>
              <w:t> </w:t>
            </w:r>
          </w:p>
        </w:tc>
      </w:tr>
      <w:tr w:rsidR="00991C00" w:rsidRPr="00991C00" w14:paraId="31612831"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1745D" w14:textId="0550B70C" w:rsidR="00991C00" w:rsidRPr="0066750D" w:rsidRDefault="000F6918" w:rsidP="0066750D">
            <w:pPr>
              <w:pStyle w:val="normalwithoutspacing"/>
              <w:ind w:left="360"/>
              <w:rPr>
                <w:bCs/>
                <w:i/>
                <w:iCs/>
              </w:rPr>
            </w:pPr>
            <w:r>
              <w:rPr>
                <w:bCs/>
                <w:i/>
                <w:iCs/>
              </w:rPr>
              <w:t>8</w:t>
            </w:r>
            <w:r w:rsidR="0066750D">
              <w:rPr>
                <w:bCs/>
                <w:i/>
                <w:iCs/>
              </w:rPr>
              <w:t>.3</w:t>
            </w:r>
          </w:p>
        </w:tc>
        <w:tc>
          <w:tcPr>
            <w:tcW w:w="67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F9F81E" w14:textId="65F2AE70" w:rsidR="00991C00" w:rsidRPr="00991C00" w:rsidRDefault="00991C00" w:rsidP="00991C00">
            <w:pPr>
              <w:pStyle w:val="normalwithoutspacing"/>
              <w:rPr>
                <w:bCs/>
                <w:i/>
                <w:iCs/>
              </w:rPr>
            </w:pPr>
            <w:r w:rsidRPr="00991C00">
              <w:rPr>
                <w:bCs/>
                <w:i/>
                <w:iCs/>
              </w:rPr>
              <w:t>Μεθοδολογία Διασφάλισης Ποιότητας Έργου </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auto"/>
            <w:hideMark/>
          </w:tcPr>
          <w:p w14:paraId="32B052B1" w14:textId="77777777" w:rsidR="00991C00" w:rsidRPr="00991C00" w:rsidRDefault="00991C00" w:rsidP="00991C00">
            <w:pPr>
              <w:pStyle w:val="normalwithoutspacing"/>
              <w:rPr>
                <w:bCs/>
                <w:i/>
                <w:iCs/>
                <w:lang w:val="en-US"/>
              </w:rPr>
            </w:pPr>
            <w:r w:rsidRPr="00991C00">
              <w:rPr>
                <w:bCs/>
                <w:i/>
                <w:iCs/>
              </w:rPr>
              <w:t>‎</w:t>
            </w:r>
            <w:r w:rsidRPr="00991C00">
              <w:rPr>
                <w:bCs/>
                <w:i/>
                <w:iCs/>
                <w:lang w:val="en-GB"/>
              </w:rPr>
              <w:t>3.4</w:t>
            </w:r>
            <w:r w:rsidRPr="00991C00">
              <w:rPr>
                <w:bCs/>
                <w:i/>
                <w:iCs/>
                <w:lang w:val="en-US"/>
              </w:rPr>
              <w:t> </w:t>
            </w:r>
          </w:p>
        </w:tc>
      </w:tr>
      <w:tr w:rsidR="00991C00" w:rsidRPr="00991C00" w14:paraId="12C9325E"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774FBC1C" w14:textId="77777777" w:rsidR="00991C00" w:rsidRPr="00991C00" w:rsidRDefault="00991C00" w:rsidP="009B39E0">
            <w:pPr>
              <w:pStyle w:val="normalwithoutspacing"/>
              <w:numPr>
                <w:ilvl w:val="0"/>
                <w:numId w:val="36"/>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8F075FB" w14:textId="77777777" w:rsidR="00991C00" w:rsidRPr="00991C00" w:rsidRDefault="00991C00" w:rsidP="00991C00">
            <w:pPr>
              <w:pStyle w:val="normalwithoutspacing"/>
              <w:rPr>
                <w:bCs/>
                <w:i/>
                <w:iCs/>
                <w:lang w:val="en-US"/>
              </w:rPr>
            </w:pPr>
            <w:r w:rsidRPr="00991C00">
              <w:rPr>
                <w:b/>
                <w:bCs/>
                <w:i/>
                <w:iCs/>
                <w:lang w:val="en-GB"/>
              </w:rPr>
              <w:t>Πίνακες Συμμόρφωσης</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BEB091B" w14:textId="77777777" w:rsidR="00991C00" w:rsidRPr="00991C00" w:rsidRDefault="00991C00" w:rsidP="00991C00">
            <w:pPr>
              <w:pStyle w:val="normalwithoutspacing"/>
              <w:rPr>
                <w:bCs/>
                <w:i/>
                <w:iCs/>
                <w:lang w:val="en-US"/>
              </w:rPr>
            </w:pPr>
            <w:r w:rsidRPr="00991C00">
              <w:rPr>
                <w:bCs/>
                <w:i/>
                <w:iCs/>
              </w:rPr>
              <w:t>ΠΑΡΑΡΤΗΜΑ ΙΙ – Πίνακες Συμμόρφωσης</w:t>
            </w:r>
            <w:r w:rsidRPr="00991C00">
              <w:rPr>
                <w:bCs/>
                <w:i/>
                <w:iCs/>
                <w:lang w:val="en-US"/>
              </w:rPr>
              <w:t> </w:t>
            </w:r>
          </w:p>
        </w:tc>
      </w:tr>
      <w:tr w:rsidR="00991C00" w:rsidRPr="00540BCC" w14:paraId="40E3440C" w14:textId="77777777" w:rsidTr="000F6918">
        <w:trPr>
          <w:trHeight w:val="300"/>
        </w:trPr>
        <w:tc>
          <w:tcPr>
            <w:tcW w:w="825"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B9E06A8" w14:textId="77777777" w:rsidR="00991C00" w:rsidRPr="00991C00" w:rsidRDefault="00991C00" w:rsidP="009B39E0">
            <w:pPr>
              <w:pStyle w:val="normalwithoutspacing"/>
              <w:numPr>
                <w:ilvl w:val="0"/>
                <w:numId w:val="37"/>
              </w:numPr>
              <w:rPr>
                <w:bCs/>
                <w:i/>
                <w:iCs/>
                <w:lang w:val="en-US"/>
              </w:rPr>
            </w:pPr>
            <w:r w:rsidRPr="00991C00">
              <w:rPr>
                <w:bCs/>
                <w:i/>
                <w:iCs/>
                <w:lang w:val="en-US"/>
              </w:rPr>
              <w:t> </w:t>
            </w:r>
          </w:p>
        </w:tc>
        <w:tc>
          <w:tcPr>
            <w:tcW w:w="675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087231F4" w14:textId="77777777" w:rsidR="00991C00" w:rsidRPr="00991C00" w:rsidRDefault="00991C00" w:rsidP="00991C00">
            <w:pPr>
              <w:pStyle w:val="normalwithoutspacing"/>
              <w:rPr>
                <w:bCs/>
                <w:i/>
                <w:iCs/>
                <w:lang w:val="en-US"/>
              </w:rPr>
            </w:pPr>
            <w:r w:rsidRPr="00991C00">
              <w:rPr>
                <w:b/>
                <w:bCs/>
                <w:i/>
                <w:iCs/>
                <w:lang w:val="en-GB"/>
              </w:rPr>
              <w:t xml:space="preserve">Πίνακες Οικονομικής Προσφοράς, </w:t>
            </w:r>
            <w:r w:rsidRPr="00991C00">
              <w:rPr>
                <w:b/>
                <w:bCs/>
                <w:i/>
                <w:iCs/>
                <w:u w:val="single"/>
                <w:lang w:val="en-GB"/>
              </w:rPr>
              <w:t>χωρίς τιμές</w:t>
            </w:r>
            <w:r w:rsidRPr="00991C00">
              <w:rPr>
                <w:bCs/>
                <w:i/>
                <w:iCs/>
                <w:lang w:val="en-US"/>
              </w:rPr>
              <w:t> </w:t>
            </w:r>
          </w:p>
          <w:p w14:paraId="1FF305BB" w14:textId="77777777" w:rsidR="00991C00" w:rsidRPr="00991C00" w:rsidRDefault="00991C00" w:rsidP="00991C00">
            <w:pPr>
              <w:pStyle w:val="normalwithoutspacing"/>
              <w:rPr>
                <w:bCs/>
                <w:i/>
                <w:iCs/>
              </w:rPr>
            </w:pPr>
            <w:r w:rsidRPr="00991C00">
              <w:rPr>
                <w:bCs/>
                <w:i/>
                <w:iCs/>
                <w:u w:val="single"/>
              </w:rPr>
              <w:t>Η εμφάνιση τιμής/ τιμών στον εν λόγω πίνακα αποτελεί λόγο απόρριψης της προσφοράς</w:t>
            </w:r>
            <w:r w:rsidRPr="00991C00">
              <w:rPr>
                <w:bCs/>
                <w:i/>
                <w:iCs/>
                <w:lang w:val="en-US"/>
              </w:rPr>
              <w:t> </w:t>
            </w:r>
          </w:p>
        </w:tc>
        <w:tc>
          <w:tcPr>
            <w:tcW w:w="2040" w:type="dxa"/>
            <w:tcBorders>
              <w:top w:val="single" w:sz="6" w:space="0" w:color="auto"/>
              <w:left w:val="single" w:sz="6" w:space="0" w:color="auto"/>
              <w:bottom w:val="single" w:sz="6" w:space="0" w:color="auto"/>
              <w:right w:val="single" w:sz="6" w:space="0" w:color="auto"/>
            </w:tcBorders>
            <w:shd w:val="clear" w:color="auto" w:fill="FBE4D5"/>
            <w:vAlign w:val="center"/>
            <w:hideMark/>
          </w:tcPr>
          <w:p w14:paraId="492F913A" w14:textId="77777777" w:rsidR="00991C00" w:rsidRPr="00991C00" w:rsidRDefault="00991C00" w:rsidP="00991C00">
            <w:pPr>
              <w:pStyle w:val="normalwithoutspacing"/>
              <w:rPr>
                <w:bCs/>
                <w:i/>
                <w:iCs/>
              </w:rPr>
            </w:pPr>
            <w:r w:rsidRPr="00991C00">
              <w:rPr>
                <w:bCs/>
                <w:i/>
                <w:iCs/>
              </w:rPr>
              <w:t xml:space="preserve">ΠΑΡΑΡΤΗΜΑ </w:t>
            </w:r>
            <w:r w:rsidRPr="00991C00">
              <w:rPr>
                <w:bCs/>
                <w:i/>
                <w:iCs/>
                <w:lang w:val="en-GB"/>
              </w:rPr>
              <w:t>VI</w:t>
            </w:r>
            <w:r w:rsidRPr="00991C00">
              <w:rPr>
                <w:bCs/>
                <w:i/>
                <w:iCs/>
              </w:rPr>
              <w:t xml:space="preserve"> – Υπόδειγμα Οικονομικής Προσφοράς</w:t>
            </w:r>
            <w:r w:rsidRPr="00991C00">
              <w:rPr>
                <w:bCs/>
                <w:i/>
                <w:iCs/>
                <w:lang w:val="en-US"/>
              </w:rPr>
              <w:t> </w:t>
            </w:r>
          </w:p>
        </w:tc>
      </w:tr>
    </w:tbl>
    <w:p w14:paraId="69B6625D" w14:textId="77777777" w:rsidR="00991C00" w:rsidRPr="00991C00" w:rsidRDefault="00991C00" w:rsidP="00991C00">
      <w:pPr>
        <w:pStyle w:val="normalwithoutspacing"/>
        <w:rPr>
          <w:bCs/>
          <w:i/>
          <w:iCs/>
        </w:rPr>
      </w:pPr>
      <w:r w:rsidRPr="00991C00">
        <w:rPr>
          <w:bCs/>
          <w:i/>
          <w:iCs/>
          <w:lang w:val="en-US"/>
        </w:rPr>
        <w:t> </w:t>
      </w:r>
    </w:p>
    <w:p w14:paraId="14E87A1B" w14:textId="77777777" w:rsidR="00991C00" w:rsidRPr="00991C00" w:rsidRDefault="00991C00" w:rsidP="00991C00">
      <w:pPr>
        <w:pStyle w:val="normalwithoutspacing"/>
        <w:rPr>
          <w:bCs/>
          <w:i/>
          <w:iCs/>
        </w:rPr>
      </w:pPr>
      <w:r w:rsidRPr="00991C00">
        <w:rPr>
          <w:bCs/>
          <w:i/>
          <w:iCs/>
          <w:lang w:val="en-US"/>
        </w:rPr>
        <w:t> </w:t>
      </w:r>
    </w:p>
    <w:p w14:paraId="35A11C00" w14:textId="77777777" w:rsidR="00991C00" w:rsidRPr="00991C00" w:rsidRDefault="00991C00" w:rsidP="00991C00">
      <w:pPr>
        <w:pStyle w:val="normalwithoutspacing"/>
        <w:rPr>
          <w:bCs/>
          <w:i/>
          <w:iCs/>
        </w:rPr>
      </w:pPr>
      <w:r w:rsidRPr="00991C00">
        <w:rPr>
          <w:bCs/>
          <w:i/>
          <w:iCs/>
          <w:lang w:val="en-US"/>
        </w:rPr>
        <w:t> </w:t>
      </w:r>
    </w:p>
    <w:p w14:paraId="00BBFCB4" w14:textId="77777777" w:rsidR="00991C00" w:rsidRPr="00991C00" w:rsidRDefault="00991C00" w:rsidP="00991C00">
      <w:pPr>
        <w:pStyle w:val="normalwithoutspacing"/>
        <w:rPr>
          <w:bCs/>
          <w:i/>
          <w:iCs/>
        </w:rPr>
      </w:pPr>
      <w:r w:rsidRPr="00991C00">
        <w:rPr>
          <w:bCs/>
          <w:i/>
          <w:iCs/>
          <w:lang w:val="en-US"/>
        </w:rPr>
        <w:t> </w:t>
      </w: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A380EB0" w14:textId="77777777" w:rsidR="008338F0" w:rsidRPr="00603221" w:rsidRDefault="003355E7" w:rsidP="00F82A8D">
      <w:pPr>
        <w:pStyle w:val="Heading2"/>
        <w:numPr>
          <w:ilvl w:val="0"/>
          <w:numId w:val="0"/>
        </w:numPr>
        <w:ind w:left="576" w:hanging="576"/>
        <w:rPr>
          <w:rFonts w:cs="Tahoma"/>
          <w:lang w:val="el-GR"/>
        </w:rPr>
      </w:pPr>
      <w:bookmarkStart w:id="564" w:name="_Ref510087099"/>
      <w:bookmarkStart w:id="565" w:name="_Ref40980023"/>
      <w:bookmarkStart w:id="566" w:name="_Ref40980058"/>
      <w:bookmarkStart w:id="567" w:name="_Ref40980548"/>
      <w:bookmarkStart w:id="568" w:name="_Ref55324421"/>
      <w:bookmarkStart w:id="569" w:name="_Toc97194378"/>
      <w:bookmarkStart w:id="570" w:name="_Toc97194482"/>
      <w:bookmarkStart w:id="571" w:name="_Toc196736036"/>
      <w:r w:rsidRPr="00603221">
        <w:rPr>
          <w:rFonts w:cs="Tahoma"/>
          <w:lang w:val="el-GR"/>
        </w:rPr>
        <w:lastRenderedPageBreak/>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64"/>
      <w:bookmarkEnd w:id="565"/>
      <w:bookmarkEnd w:id="566"/>
      <w:bookmarkEnd w:id="567"/>
      <w:bookmarkEnd w:id="568"/>
      <w:bookmarkEnd w:id="569"/>
      <w:bookmarkEnd w:id="570"/>
      <w:bookmarkEnd w:id="571"/>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444BEED4" w14:textId="73577A06" w:rsidR="000F6918" w:rsidRPr="001D074F" w:rsidRDefault="00991C00" w:rsidP="00D875E5">
      <w:pPr>
        <w:rPr>
          <w:b/>
          <w:bCs/>
          <w:lang w:val="el-GR"/>
        </w:rPr>
      </w:pPr>
      <w:r w:rsidRPr="00991C00">
        <w:rPr>
          <w:lang w:val="en-US"/>
        </w:rPr>
        <w:t> </w:t>
      </w:r>
      <w:r w:rsidR="000F6918" w:rsidRPr="000F6918">
        <w:rPr>
          <w:b/>
          <w:bCs/>
          <w:lang w:val="el-GR"/>
        </w:rPr>
        <w:t>Πληροφοριακό Σύστημα</w:t>
      </w:r>
      <w:r w:rsidR="000F6918" w:rsidRPr="000F6918">
        <w:rPr>
          <w:b/>
          <w:bCs/>
          <w:lang w:val="en-US"/>
        </w:rPr>
        <w:t> </w:t>
      </w:r>
    </w:p>
    <w:p w14:paraId="30160E43" w14:textId="63D7B258" w:rsidR="000F6918" w:rsidRPr="000F6918" w:rsidRDefault="003F4342" w:rsidP="006D2C7C">
      <w:pPr>
        <w:ind w:left="360"/>
        <w:rPr>
          <w:b/>
          <w:bCs/>
          <w:lang w:val="en-US"/>
        </w:rPr>
      </w:pPr>
      <w:r>
        <w:rPr>
          <w:b/>
          <w:bCs/>
          <w:lang w:val="el-GR"/>
        </w:rPr>
        <w:t xml:space="preserve">1.1 </w:t>
      </w:r>
      <w:r w:rsidR="000F6918" w:rsidRPr="000F6918">
        <w:rPr>
          <w:b/>
          <w:bCs/>
          <w:lang w:val="el-GR"/>
        </w:rPr>
        <w:t>Έτοιμο Λογισμικό</w:t>
      </w:r>
      <w:r w:rsidR="000F6918" w:rsidRPr="000F6918">
        <w:rPr>
          <w:b/>
          <w:bCs/>
          <w:lang w:val="en-US"/>
        </w:rPr>
        <w:t> </w:t>
      </w:r>
    </w:p>
    <w:tbl>
      <w:tblPr>
        <w:tblW w:w="808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
        <w:gridCol w:w="1710"/>
        <w:gridCol w:w="766"/>
        <w:gridCol w:w="1204"/>
        <w:gridCol w:w="1140"/>
        <w:gridCol w:w="923"/>
        <w:gridCol w:w="630"/>
        <w:gridCol w:w="1275"/>
      </w:tblGrid>
      <w:tr w:rsidR="000F6918" w:rsidRPr="000F6918" w14:paraId="2CA9ABAA" w14:textId="77777777" w:rsidTr="000F6918">
        <w:trPr>
          <w:trHeight w:val="300"/>
        </w:trPr>
        <w:tc>
          <w:tcPr>
            <w:tcW w:w="432"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592DF29C" w14:textId="77777777" w:rsidR="000F6918" w:rsidRPr="000F6918" w:rsidRDefault="000F6918" w:rsidP="000F6918">
            <w:pPr>
              <w:rPr>
                <w:lang w:val="en-US"/>
              </w:rPr>
            </w:pPr>
            <w:r w:rsidRPr="000F6918">
              <w:t>Α/Α</w:t>
            </w:r>
            <w:r w:rsidRPr="000F6918">
              <w:rPr>
                <w:lang w:val="en-US"/>
              </w:rPr>
              <w:t> </w:t>
            </w:r>
          </w:p>
        </w:tc>
        <w:tc>
          <w:tcPr>
            <w:tcW w:w="171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52C13572" w14:textId="77777777" w:rsidR="000F6918" w:rsidRPr="000F6918" w:rsidRDefault="000F6918" w:rsidP="000F6918">
            <w:pPr>
              <w:rPr>
                <w:lang w:val="en-US"/>
              </w:rPr>
            </w:pPr>
            <w:r w:rsidRPr="000F6918">
              <w:t>ΠΕΡΙΓΡΑΦΗ</w:t>
            </w:r>
            <w:r w:rsidRPr="000F6918">
              <w:rPr>
                <w:lang w:val="en-US"/>
              </w:rPr>
              <w:t> </w:t>
            </w:r>
          </w:p>
        </w:tc>
        <w:tc>
          <w:tcPr>
            <w:tcW w:w="766"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592C2A08" w14:textId="77777777" w:rsidR="000F6918" w:rsidRPr="000F6918" w:rsidRDefault="000F6918" w:rsidP="000F6918">
            <w:pPr>
              <w:rPr>
                <w:lang w:val="en-US"/>
              </w:rPr>
            </w:pPr>
            <w:r w:rsidRPr="000F6918">
              <w:t>ΤΥΠΟΣ</w:t>
            </w:r>
            <w:r w:rsidRPr="000F6918">
              <w:rPr>
                <w:lang w:val="en-US"/>
              </w:rPr>
              <w:t> </w:t>
            </w:r>
          </w:p>
        </w:tc>
        <w:tc>
          <w:tcPr>
            <w:tcW w:w="1204"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0E556A06" w14:textId="77777777" w:rsidR="000F6918" w:rsidRPr="000F6918" w:rsidRDefault="000F6918" w:rsidP="000F6918">
            <w:pPr>
              <w:rPr>
                <w:lang w:val="en-US"/>
              </w:rPr>
            </w:pPr>
            <w:r w:rsidRPr="000F6918">
              <w:t>ΠΟΣΟΤΗΤΑ</w:t>
            </w:r>
            <w:r w:rsidRPr="000F6918">
              <w:rPr>
                <w:lang w:val="en-US"/>
              </w:rPr>
              <w:t> </w:t>
            </w:r>
          </w:p>
        </w:tc>
        <w:tc>
          <w:tcPr>
            <w:tcW w:w="2063"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7DD117FB" w14:textId="77777777" w:rsidR="000F6918" w:rsidRPr="000F6918" w:rsidRDefault="000F6918" w:rsidP="000F6918">
            <w:pPr>
              <w:rPr>
                <w:lang w:val="en-US"/>
              </w:rPr>
            </w:pPr>
            <w:r w:rsidRPr="000F6918">
              <w:t>ΑΞΙΑ ΧΩΡΙΣ ΦΠΑ [€]</w:t>
            </w:r>
            <w:r w:rsidRPr="000F6918">
              <w:rPr>
                <w:lang w:val="en-US"/>
              </w:rPr>
              <w:t> </w:t>
            </w:r>
          </w:p>
        </w:tc>
        <w:tc>
          <w:tcPr>
            <w:tcW w:w="63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5991F40A" w14:textId="77777777" w:rsidR="000F6918" w:rsidRPr="000F6918" w:rsidRDefault="000F6918" w:rsidP="000F6918">
            <w:pPr>
              <w:rPr>
                <w:lang w:val="en-US"/>
              </w:rPr>
            </w:pPr>
            <w:r w:rsidRPr="000F6918">
              <w:t>ΦΠΑ [€]</w:t>
            </w:r>
            <w:r w:rsidRPr="000F6918">
              <w:rPr>
                <w:lang w:val="en-US"/>
              </w:rPr>
              <w:t> </w:t>
            </w:r>
          </w:p>
        </w:tc>
        <w:tc>
          <w:tcPr>
            <w:tcW w:w="127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4F4C0736" w14:textId="77777777" w:rsidR="000F6918" w:rsidRPr="000F6918" w:rsidRDefault="000F6918" w:rsidP="000F6918">
            <w:pPr>
              <w:rPr>
                <w:lang w:val="en-US"/>
              </w:rPr>
            </w:pPr>
            <w:r w:rsidRPr="000F6918">
              <w:t xml:space="preserve">ΣΥΝΟΛΙΚΗ ΑΞΙΑ </w:t>
            </w:r>
            <w:r w:rsidRPr="000F6918">
              <w:rPr>
                <w:lang w:val="en-US"/>
              </w:rPr>
              <w:t> </w:t>
            </w:r>
            <w:r w:rsidRPr="000F6918">
              <w:rPr>
                <w:lang w:val="en-US"/>
              </w:rPr>
              <w:br/>
            </w:r>
            <w:r w:rsidRPr="000F6918">
              <w:t>ΜΕ ΦΠΑ [€]</w:t>
            </w:r>
            <w:r w:rsidRPr="000F6918">
              <w:rPr>
                <w:lang w:val="en-US"/>
              </w:rPr>
              <w:t> </w:t>
            </w:r>
          </w:p>
          <w:p w14:paraId="32BD8BD1" w14:textId="77777777" w:rsidR="000F6918" w:rsidRPr="000F6918" w:rsidRDefault="000F6918" w:rsidP="000F6918">
            <w:pPr>
              <w:rPr>
                <w:lang w:val="en-US"/>
              </w:rPr>
            </w:pPr>
            <w:r w:rsidRPr="000F6918">
              <w:rPr>
                <w:lang w:val="en-US"/>
              </w:rPr>
              <w:t> </w:t>
            </w:r>
          </w:p>
        </w:tc>
      </w:tr>
      <w:tr w:rsidR="000F6918" w:rsidRPr="000F6918" w14:paraId="7614AC15" w14:textId="77777777" w:rsidTr="000F6918">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42B7154"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1A74B75"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A0673DC"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497AD24" w14:textId="77777777" w:rsidR="000F6918" w:rsidRPr="000F6918" w:rsidRDefault="000F6918" w:rsidP="000F6918">
            <w:pPr>
              <w:rPr>
                <w:lang w:val="en-US"/>
              </w:rPr>
            </w:pPr>
          </w:p>
        </w:tc>
        <w:tc>
          <w:tcPr>
            <w:tcW w:w="114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9DA1F57" w14:textId="77777777" w:rsidR="000F6918" w:rsidRPr="000F6918" w:rsidRDefault="000F6918" w:rsidP="000F6918">
            <w:pPr>
              <w:rPr>
                <w:lang w:val="en-US"/>
              </w:rPr>
            </w:pPr>
            <w:r w:rsidRPr="000F6918">
              <w:t>ΤΙΜΗ ΜΟΝΑΔΑΣ</w:t>
            </w:r>
            <w:r w:rsidRPr="000F6918">
              <w:rPr>
                <w:lang w:val="en-US"/>
              </w:rPr>
              <w:t> </w:t>
            </w:r>
          </w:p>
        </w:tc>
        <w:tc>
          <w:tcPr>
            <w:tcW w:w="923"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FF0F73E" w14:textId="77777777" w:rsidR="000F6918" w:rsidRPr="000F6918" w:rsidRDefault="000F6918" w:rsidP="000F6918">
            <w:pPr>
              <w:rPr>
                <w:lang w:val="en-US"/>
              </w:rPr>
            </w:pPr>
            <w:r w:rsidRPr="000F6918">
              <w:t>ΣΥΝΟΛΟ</w:t>
            </w:r>
            <w:r w:rsidRPr="000F6918">
              <w:rPr>
                <w:lang w:val="en-US"/>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A49C690"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B534F43" w14:textId="77777777" w:rsidR="000F6918" w:rsidRPr="000F6918" w:rsidRDefault="000F6918" w:rsidP="000F6918">
            <w:pPr>
              <w:rPr>
                <w:lang w:val="en-US"/>
              </w:rPr>
            </w:pPr>
          </w:p>
        </w:tc>
      </w:tr>
      <w:tr w:rsidR="000F6918" w:rsidRPr="000F6918" w14:paraId="465F9EAA" w14:textId="77777777" w:rsidTr="000F6918">
        <w:trPr>
          <w:trHeight w:val="300"/>
        </w:trPr>
        <w:tc>
          <w:tcPr>
            <w:tcW w:w="4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A8D74" w14:textId="75118D6B" w:rsidR="000F6918" w:rsidRPr="000F6918" w:rsidRDefault="000F6918" w:rsidP="000F6918">
            <w:pPr>
              <w:rPr>
                <w:lang w:val="el-GR"/>
              </w:rPr>
            </w:pPr>
            <w:r w:rsidRPr="000F6918">
              <w:rPr>
                <w:lang w:val="en-US"/>
              </w:rPr>
              <w:t> </w:t>
            </w:r>
            <w:r>
              <w:rPr>
                <w:lang w:val="el-GR"/>
              </w:rPr>
              <w:t>1</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15D4E" w14:textId="77777777" w:rsidR="000F6918" w:rsidRPr="000F6918" w:rsidRDefault="000F6918" w:rsidP="000F6918">
            <w:pPr>
              <w:rPr>
                <w:lang w:val="en-US"/>
              </w:rPr>
            </w:pPr>
            <w:r w:rsidRPr="000F6918">
              <w:rPr>
                <w:lang w:val="el-GR"/>
              </w:rPr>
              <w:t>Λογισμικά Συστήματος</w:t>
            </w:r>
            <w:r w:rsidRPr="000F6918">
              <w:rPr>
                <w:lang w:val="en-US"/>
              </w:rPr>
              <w:t> </w:t>
            </w:r>
          </w:p>
        </w:tc>
        <w:tc>
          <w:tcPr>
            <w:tcW w:w="76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553BB8" w14:textId="77777777" w:rsidR="000F6918" w:rsidRPr="000F6918" w:rsidRDefault="000F6918" w:rsidP="000F6918">
            <w:pPr>
              <w:rPr>
                <w:lang w:val="en-US"/>
              </w:rPr>
            </w:pPr>
            <w:r w:rsidRPr="000F6918">
              <w:rPr>
                <w:lang w:val="en-US"/>
              </w:rPr>
              <w:t> </w:t>
            </w:r>
          </w:p>
        </w:tc>
        <w:tc>
          <w:tcPr>
            <w:tcW w:w="12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E0FF80" w14:textId="77777777" w:rsidR="000F6918" w:rsidRPr="000F6918" w:rsidRDefault="000F6918" w:rsidP="000F6918">
            <w:pPr>
              <w:rPr>
                <w:lang w:val="en-US"/>
              </w:rPr>
            </w:pPr>
            <w:r w:rsidRPr="000F6918">
              <w:rPr>
                <w:lang w:val="en-US"/>
              </w:rPr>
              <w:t>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69C81" w14:textId="77777777" w:rsidR="000F6918" w:rsidRPr="000F6918" w:rsidRDefault="000F6918" w:rsidP="000F6918">
            <w:pPr>
              <w:rPr>
                <w:lang w:val="en-US"/>
              </w:rPr>
            </w:pPr>
            <w:r w:rsidRPr="000F6918">
              <w:rPr>
                <w:lang w:val="en-US"/>
              </w:rPr>
              <w:t> </w:t>
            </w:r>
          </w:p>
        </w:tc>
        <w:tc>
          <w:tcPr>
            <w:tcW w:w="9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ED3E2" w14:textId="77777777" w:rsidR="000F6918" w:rsidRPr="000F6918" w:rsidRDefault="000F6918" w:rsidP="000F6918">
            <w:pPr>
              <w:rPr>
                <w:lang w:val="en-US"/>
              </w:rPr>
            </w:pPr>
            <w:r w:rsidRPr="000F6918">
              <w:rPr>
                <w:lang w:val="en-US"/>
              </w:rPr>
              <w:t>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3368D5" w14:textId="77777777" w:rsidR="000F6918" w:rsidRPr="000F6918" w:rsidRDefault="000F6918" w:rsidP="000F6918">
            <w:pPr>
              <w:rPr>
                <w:lang w:val="en-US"/>
              </w:rPr>
            </w:pPr>
            <w:r w:rsidRPr="000F6918">
              <w:rPr>
                <w:lang w:val="en-US"/>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498427" w14:textId="77777777" w:rsidR="000F6918" w:rsidRPr="000F6918" w:rsidRDefault="000F6918" w:rsidP="000F6918">
            <w:pPr>
              <w:rPr>
                <w:lang w:val="en-US"/>
              </w:rPr>
            </w:pPr>
            <w:r w:rsidRPr="000F6918">
              <w:rPr>
                <w:lang w:val="en-US"/>
              </w:rPr>
              <w:t> </w:t>
            </w:r>
          </w:p>
        </w:tc>
      </w:tr>
      <w:tr w:rsidR="000F6918" w:rsidRPr="000F6918" w14:paraId="3CA62C13" w14:textId="77777777" w:rsidTr="000F6918">
        <w:trPr>
          <w:trHeight w:val="300"/>
        </w:trPr>
        <w:tc>
          <w:tcPr>
            <w:tcW w:w="4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8708D6" w14:textId="3D6B2C28" w:rsidR="000F6918" w:rsidRPr="000F6918" w:rsidRDefault="000F6918" w:rsidP="000F6918">
            <w:pPr>
              <w:rPr>
                <w:lang w:val="el-GR"/>
              </w:rPr>
            </w:pPr>
            <w:r w:rsidRPr="000F6918">
              <w:rPr>
                <w:lang w:val="en-US"/>
              </w:rPr>
              <w:t> </w:t>
            </w:r>
            <w:r>
              <w:rPr>
                <w:lang w:val="el-GR"/>
              </w:rPr>
              <w:t>2</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AD6F3" w14:textId="77777777" w:rsidR="000F6918" w:rsidRPr="000F6918" w:rsidRDefault="000F6918" w:rsidP="000F6918">
            <w:pPr>
              <w:rPr>
                <w:lang w:val="en-US"/>
              </w:rPr>
            </w:pPr>
            <w:r w:rsidRPr="000F6918">
              <w:rPr>
                <w:lang w:val="el-GR"/>
              </w:rPr>
              <w:t>Βάση Δεδομένων</w:t>
            </w:r>
            <w:r w:rsidRPr="000F6918">
              <w:rPr>
                <w:lang w:val="en-US"/>
              </w:rPr>
              <w:t> </w:t>
            </w:r>
          </w:p>
        </w:tc>
        <w:tc>
          <w:tcPr>
            <w:tcW w:w="76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526FC" w14:textId="77777777" w:rsidR="000F6918" w:rsidRPr="000F6918" w:rsidRDefault="000F6918" w:rsidP="000F6918">
            <w:pPr>
              <w:rPr>
                <w:lang w:val="en-US"/>
              </w:rPr>
            </w:pPr>
            <w:r w:rsidRPr="000F6918">
              <w:rPr>
                <w:lang w:val="en-US"/>
              </w:rPr>
              <w:t> </w:t>
            </w:r>
          </w:p>
        </w:tc>
        <w:tc>
          <w:tcPr>
            <w:tcW w:w="12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54B04" w14:textId="77777777" w:rsidR="000F6918" w:rsidRPr="000F6918" w:rsidRDefault="000F6918" w:rsidP="000F6918">
            <w:pPr>
              <w:rPr>
                <w:lang w:val="en-US"/>
              </w:rPr>
            </w:pPr>
            <w:r w:rsidRPr="000F6918">
              <w:rPr>
                <w:lang w:val="en-US"/>
              </w:rPr>
              <w:t>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CBBE82" w14:textId="77777777" w:rsidR="000F6918" w:rsidRPr="000F6918" w:rsidRDefault="000F6918" w:rsidP="000F6918">
            <w:pPr>
              <w:rPr>
                <w:lang w:val="en-US"/>
              </w:rPr>
            </w:pPr>
            <w:r w:rsidRPr="000F6918">
              <w:rPr>
                <w:lang w:val="en-US"/>
              </w:rPr>
              <w:t> </w:t>
            </w:r>
          </w:p>
        </w:tc>
        <w:tc>
          <w:tcPr>
            <w:tcW w:w="9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5843D6" w14:textId="77777777" w:rsidR="000F6918" w:rsidRPr="000F6918" w:rsidRDefault="000F6918" w:rsidP="000F6918">
            <w:pPr>
              <w:rPr>
                <w:lang w:val="en-US"/>
              </w:rPr>
            </w:pPr>
            <w:r w:rsidRPr="000F6918">
              <w:rPr>
                <w:lang w:val="en-US"/>
              </w:rPr>
              <w:t>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2F54F0" w14:textId="77777777" w:rsidR="000F6918" w:rsidRPr="000F6918" w:rsidRDefault="000F6918" w:rsidP="000F6918">
            <w:pPr>
              <w:rPr>
                <w:lang w:val="en-US"/>
              </w:rPr>
            </w:pPr>
            <w:r w:rsidRPr="000F6918">
              <w:rPr>
                <w:lang w:val="en-US"/>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A601F" w14:textId="77777777" w:rsidR="000F6918" w:rsidRPr="000F6918" w:rsidRDefault="000F6918" w:rsidP="000F6918">
            <w:pPr>
              <w:rPr>
                <w:lang w:val="en-US"/>
              </w:rPr>
            </w:pPr>
            <w:r w:rsidRPr="000F6918">
              <w:rPr>
                <w:lang w:val="en-US"/>
              </w:rPr>
              <w:t> </w:t>
            </w:r>
          </w:p>
        </w:tc>
      </w:tr>
      <w:tr w:rsidR="000F6918" w:rsidRPr="000F6918" w14:paraId="1AF01E69" w14:textId="77777777" w:rsidTr="000F6918">
        <w:trPr>
          <w:trHeight w:val="300"/>
        </w:trPr>
        <w:tc>
          <w:tcPr>
            <w:tcW w:w="4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511714" w14:textId="5389DA83" w:rsidR="000F6918" w:rsidRPr="000F6918" w:rsidRDefault="000F6918" w:rsidP="000F6918">
            <w:pPr>
              <w:rPr>
                <w:lang w:val="el-GR"/>
              </w:rPr>
            </w:pPr>
            <w:r w:rsidRPr="000F6918">
              <w:rPr>
                <w:lang w:val="en-US"/>
              </w:rPr>
              <w:t> </w:t>
            </w:r>
            <w:r>
              <w:rPr>
                <w:lang w:val="el-GR"/>
              </w:rPr>
              <w:t>3</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EF3946" w14:textId="77777777" w:rsidR="000F6918" w:rsidRPr="000F6918" w:rsidRDefault="000F6918" w:rsidP="000F6918">
            <w:pPr>
              <w:rPr>
                <w:lang w:val="en-US"/>
              </w:rPr>
            </w:pPr>
            <w:r w:rsidRPr="000F6918">
              <w:rPr>
                <w:lang w:val="el-GR"/>
              </w:rPr>
              <w:t>Υποσύστημα Επιχειρησιακής Ευφυίας</w:t>
            </w:r>
            <w:r w:rsidRPr="000F6918">
              <w:rPr>
                <w:lang w:val="en-US"/>
              </w:rPr>
              <w:t> </w:t>
            </w:r>
          </w:p>
        </w:tc>
        <w:tc>
          <w:tcPr>
            <w:tcW w:w="76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75188F" w14:textId="77777777" w:rsidR="000F6918" w:rsidRPr="000F6918" w:rsidRDefault="000F6918" w:rsidP="000F6918">
            <w:pPr>
              <w:rPr>
                <w:lang w:val="en-US"/>
              </w:rPr>
            </w:pPr>
            <w:r w:rsidRPr="000F6918">
              <w:rPr>
                <w:lang w:val="en-US"/>
              </w:rPr>
              <w:t> </w:t>
            </w:r>
          </w:p>
        </w:tc>
        <w:tc>
          <w:tcPr>
            <w:tcW w:w="12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3BEF87" w14:textId="7D482677" w:rsidR="000F6918" w:rsidRPr="000F6918" w:rsidRDefault="000F6918" w:rsidP="000F6918">
            <w:pPr>
              <w:rPr>
                <w:lang w:val="en-US"/>
              </w:rPr>
            </w:pP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60F61E" w14:textId="77777777" w:rsidR="000F6918" w:rsidRPr="000F6918" w:rsidRDefault="000F6918" w:rsidP="000F6918">
            <w:pPr>
              <w:rPr>
                <w:lang w:val="en-US"/>
              </w:rPr>
            </w:pPr>
            <w:r w:rsidRPr="000F6918">
              <w:rPr>
                <w:lang w:val="en-US"/>
              </w:rPr>
              <w:t> </w:t>
            </w:r>
          </w:p>
        </w:tc>
        <w:tc>
          <w:tcPr>
            <w:tcW w:w="9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CEC247" w14:textId="77777777" w:rsidR="000F6918" w:rsidRPr="000F6918" w:rsidRDefault="000F6918" w:rsidP="000F6918">
            <w:pPr>
              <w:rPr>
                <w:lang w:val="en-US"/>
              </w:rPr>
            </w:pPr>
            <w:r w:rsidRPr="000F6918">
              <w:rPr>
                <w:lang w:val="en-US"/>
              </w:rPr>
              <w:t>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FFEE7F" w14:textId="77777777" w:rsidR="000F6918" w:rsidRPr="000F6918" w:rsidRDefault="000F6918" w:rsidP="000F6918">
            <w:pPr>
              <w:rPr>
                <w:lang w:val="en-US"/>
              </w:rPr>
            </w:pPr>
            <w:r w:rsidRPr="000F6918">
              <w:rPr>
                <w:lang w:val="en-US"/>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6D234D" w14:textId="77777777" w:rsidR="000F6918" w:rsidRPr="000F6918" w:rsidRDefault="000F6918" w:rsidP="000F6918">
            <w:pPr>
              <w:rPr>
                <w:lang w:val="en-US"/>
              </w:rPr>
            </w:pPr>
            <w:r w:rsidRPr="000F6918">
              <w:rPr>
                <w:lang w:val="en-US"/>
              </w:rPr>
              <w:t> </w:t>
            </w:r>
          </w:p>
        </w:tc>
      </w:tr>
      <w:tr w:rsidR="000F6918" w:rsidRPr="000F6918" w14:paraId="10451A5E" w14:textId="77777777" w:rsidTr="000F6918">
        <w:trPr>
          <w:trHeight w:val="300"/>
        </w:trPr>
        <w:tc>
          <w:tcPr>
            <w:tcW w:w="43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B6FFA" w14:textId="77777777" w:rsidR="000F6918" w:rsidRPr="000F6918" w:rsidRDefault="000F6918" w:rsidP="000F6918">
            <w:pPr>
              <w:rPr>
                <w:lang w:val="en-US"/>
              </w:rPr>
            </w:pPr>
            <w:r w:rsidRPr="000F6918">
              <w:rPr>
                <w:lang w:val="en-US"/>
              </w:rPr>
              <w:t> </w:t>
            </w:r>
          </w:p>
        </w:tc>
        <w:tc>
          <w:tcPr>
            <w:tcW w:w="17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393DA" w14:textId="77777777" w:rsidR="000F6918" w:rsidRPr="000F6918" w:rsidRDefault="000F6918" w:rsidP="000F6918">
            <w:pPr>
              <w:rPr>
                <w:lang w:val="en-US"/>
              </w:rPr>
            </w:pPr>
            <w:r w:rsidRPr="000F6918">
              <w:rPr>
                <w:lang w:val="el-GR"/>
              </w:rPr>
              <w:t>…</w:t>
            </w:r>
            <w:r w:rsidRPr="000F6918">
              <w:rPr>
                <w:lang w:val="en-US"/>
              </w:rPr>
              <w:t> </w:t>
            </w:r>
          </w:p>
        </w:tc>
        <w:tc>
          <w:tcPr>
            <w:tcW w:w="76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BBD75B" w14:textId="77777777" w:rsidR="000F6918" w:rsidRPr="000F6918" w:rsidRDefault="000F6918" w:rsidP="000F6918">
            <w:pPr>
              <w:rPr>
                <w:lang w:val="en-US"/>
              </w:rPr>
            </w:pPr>
            <w:r w:rsidRPr="000F6918">
              <w:rPr>
                <w:lang w:val="en-US"/>
              </w:rPr>
              <w:t> </w:t>
            </w:r>
          </w:p>
        </w:tc>
        <w:tc>
          <w:tcPr>
            <w:tcW w:w="12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418AA2" w14:textId="77777777" w:rsidR="000F6918" w:rsidRPr="000F6918" w:rsidRDefault="000F6918" w:rsidP="000F6918">
            <w:pPr>
              <w:rPr>
                <w:lang w:val="en-US"/>
              </w:rPr>
            </w:pPr>
            <w:r w:rsidRPr="000F6918">
              <w:rPr>
                <w:lang w:val="en-US"/>
              </w:rPr>
              <w:t> </w:t>
            </w:r>
          </w:p>
        </w:tc>
        <w:tc>
          <w:tcPr>
            <w:tcW w:w="11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705B1F" w14:textId="77777777" w:rsidR="000F6918" w:rsidRPr="000F6918" w:rsidRDefault="000F6918" w:rsidP="000F6918">
            <w:pPr>
              <w:rPr>
                <w:lang w:val="en-US"/>
              </w:rPr>
            </w:pPr>
            <w:r w:rsidRPr="000F6918">
              <w:rPr>
                <w:lang w:val="en-US"/>
              </w:rPr>
              <w:t> </w:t>
            </w:r>
          </w:p>
        </w:tc>
        <w:tc>
          <w:tcPr>
            <w:tcW w:w="9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467CF" w14:textId="77777777" w:rsidR="000F6918" w:rsidRPr="000F6918" w:rsidRDefault="000F6918" w:rsidP="000F6918">
            <w:pPr>
              <w:rPr>
                <w:lang w:val="en-US"/>
              </w:rPr>
            </w:pPr>
            <w:r w:rsidRPr="000F6918">
              <w:rPr>
                <w:lang w:val="en-US"/>
              </w:rPr>
              <w:t>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EF6F34" w14:textId="77777777" w:rsidR="000F6918" w:rsidRPr="000F6918" w:rsidRDefault="000F6918" w:rsidP="000F6918">
            <w:pPr>
              <w:rPr>
                <w:lang w:val="en-US"/>
              </w:rPr>
            </w:pPr>
            <w:r w:rsidRPr="000F6918">
              <w:rPr>
                <w:lang w:val="en-US"/>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9F33C" w14:textId="77777777" w:rsidR="000F6918" w:rsidRPr="000F6918" w:rsidRDefault="000F6918" w:rsidP="000F6918">
            <w:pPr>
              <w:rPr>
                <w:lang w:val="en-US"/>
              </w:rPr>
            </w:pPr>
            <w:r w:rsidRPr="000F6918">
              <w:rPr>
                <w:lang w:val="en-US"/>
              </w:rPr>
              <w:t> </w:t>
            </w:r>
          </w:p>
        </w:tc>
      </w:tr>
      <w:tr w:rsidR="000F6918" w:rsidRPr="000F6918" w14:paraId="46DE203D" w14:textId="77777777" w:rsidTr="000F6918">
        <w:trPr>
          <w:trHeight w:val="300"/>
        </w:trPr>
        <w:tc>
          <w:tcPr>
            <w:tcW w:w="5252"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46114C42" w14:textId="77777777" w:rsidR="000F6918" w:rsidRPr="000F6918" w:rsidRDefault="000F6918" w:rsidP="000F6918">
            <w:pPr>
              <w:rPr>
                <w:lang w:val="en-US"/>
              </w:rPr>
            </w:pPr>
            <w:r w:rsidRPr="000F6918">
              <w:rPr>
                <w:b/>
                <w:bCs/>
              </w:rPr>
              <w:t>ΣΥΝΟΛΟ</w:t>
            </w:r>
            <w:r w:rsidRPr="000F6918">
              <w:rPr>
                <w:lang w:val="en-US"/>
              </w:rPr>
              <w:t> </w:t>
            </w:r>
          </w:p>
        </w:tc>
        <w:tc>
          <w:tcPr>
            <w:tcW w:w="923"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75E17" w14:textId="77777777" w:rsidR="000F6918" w:rsidRPr="000F6918" w:rsidRDefault="000F6918" w:rsidP="000F6918">
            <w:pPr>
              <w:rPr>
                <w:lang w:val="en-US"/>
              </w:rPr>
            </w:pPr>
            <w:r w:rsidRPr="000F6918">
              <w:rPr>
                <w:lang w:val="en-US"/>
              </w:rPr>
              <w:t> </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D1513A" w14:textId="77777777" w:rsidR="000F6918" w:rsidRPr="000F6918" w:rsidRDefault="000F6918" w:rsidP="000F6918">
            <w:pPr>
              <w:rPr>
                <w:lang w:val="en-US"/>
              </w:rPr>
            </w:pPr>
            <w:r w:rsidRPr="000F6918">
              <w:rPr>
                <w:lang w:val="en-US"/>
              </w:rPr>
              <w:t> </w:t>
            </w:r>
          </w:p>
        </w:tc>
        <w:tc>
          <w:tcPr>
            <w:tcW w:w="12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5F2BE" w14:textId="77777777" w:rsidR="000F6918" w:rsidRPr="000F6918" w:rsidRDefault="000F6918" w:rsidP="000F6918">
            <w:pPr>
              <w:rPr>
                <w:lang w:val="en-US"/>
              </w:rPr>
            </w:pPr>
            <w:r w:rsidRPr="000F6918">
              <w:rPr>
                <w:lang w:val="en-US"/>
              </w:rPr>
              <w:t> </w:t>
            </w:r>
          </w:p>
        </w:tc>
      </w:tr>
    </w:tbl>
    <w:p w14:paraId="5287AD5C" w14:textId="77777777" w:rsidR="000F6918" w:rsidRPr="000F6918" w:rsidRDefault="000F6918" w:rsidP="000F6918">
      <w:pPr>
        <w:rPr>
          <w:lang w:val="el-GR"/>
        </w:rPr>
      </w:pPr>
      <w:r w:rsidRPr="000F6918">
        <w:rPr>
          <w:lang w:val="el-GR"/>
        </w:rPr>
        <w:t>* Η αναφορά σε Έτοιμο Λογισμικό στον Πίνακα 1.1 αφορά αποκλειστικά μόνο σε Άδειες Χρήσης</w:t>
      </w:r>
      <w:r w:rsidRPr="000F6918">
        <w:rPr>
          <w:lang w:val="en-US"/>
        </w:rPr>
        <w:t> </w:t>
      </w:r>
    </w:p>
    <w:p w14:paraId="3A127D29" w14:textId="77777777" w:rsidR="000F6918" w:rsidRPr="000F6918" w:rsidRDefault="000F6918" w:rsidP="000F6918">
      <w:pPr>
        <w:rPr>
          <w:lang w:val="el-GR"/>
        </w:rPr>
      </w:pPr>
      <w:r w:rsidRPr="000F6918">
        <w:rPr>
          <w:lang w:val="en-US"/>
        </w:rPr>
        <w:t> </w:t>
      </w:r>
    </w:p>
    <w:p w14:paraId="72586675" w14:textId="71F1E009" w:rsidR="000F6918" w:rsidRPr="006D2C7C" w:rsidRDefault="003F4342" w:rsidP="006D2C7C">
      <w:pPr>
        <w:pStyle w:val="ListParagraph"/>
        <w:ind w:left="375"/>
        <w:rPr>
          <w:b/>
          <w:bCs/>
          <w:lang w:val="el-GR"/>
        </w:rPr>
      </w:pPr>
      <w:r>
        <w:rPr>
          <w:b/>
          <w:bCs/>
          <w:lang w:val="el-GR"/>
        </w:rPr>
        <w:t xml:space="preserve">1.2 </w:t>
      </w:r>
      <w:r w:rsidR="000F6918" w:rsidRPr="006D2C7C">
        <w:rPr>
          <w:b/>
          <w:bCs/>
          <w:lang w:val="el-GR"/>
        </w:rPr>
        <w:t>Λογισμικό Εφαρμογών </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
        <w:gridCol w:w="1980"/>
        <w:gridCol w:w="1169"/>
        <w:gridCol w:w="1204"/>
        <w:gridCol w:w="1079"/>
        <w:gridCol w:w="923"/>
        <w:gridCol w:w="705"/>
        <w:gridCol w:w="1065"/>
      </w:tblGrid>
      <w:tr w:rsidR="000F6918" w:rsidRPr="000F6918" w14:paraId="7CFCF307" w14:textId="77777777" w:rsidTr="000F6918">
        <w:trPr>
          <w:trHeight w:val="300"/>
        </w:trPr>
        <w:tc>
          <w:tcPr>
            <w:tcW w:w="45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445F8B2B" w14:textId="77777777" w:rsidR="000F6918" w:rsidRPr="000F6918" w:rsidRDefault="000F6918" w:rsidP="000F6918">
            <w:pPr>
              <w:rPr>
                <w:lang w:val="en-US"/>
              </w:rPr>
            </w:pPr>
            <w:r w:rsidRPr="000F6918">
              <w:t>Α/Α</w:t>
            </w:r>
            <w:r w:rsidRPr="000F6918">
              <w:rPr>
                <w:lang w:val="en-US"/>
              </w:rPr>
              <w:t> </w:t>
            </w:r>
          </w:p>
        </w:tc>
        <w:tc>
          <w:tcPr>
            <w:tcW w:w="198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206AC36B" w14:textId="77777777" w:rsidR="000F6918" w:rsidRPr="000F6918" w:rsidRDefault="000F6918" w:rsidP="000F6918">
            <w:pPr>
              <w:rPr>
                <w:lang w:val="en-US"/>
              </w:rPr>
            </w:pPr>
            <w:r w:rsidRPr="000F6918">
              <w:t>ΠΕΡΙΓΡΑΦΗ</w:t>
            </w:r>
            <w:r w:rsidRPr="000F6918">
              <w:rPr>
                <w:lang w:val="en-US"/>
              </w:rPr>
              <w:t> </w:t>
            </w:r>
          </w:p>
        </w:tc>
        <w:tc>
          <w:tcPr>
            <w:tcW w:w="70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3AD7AEB2" w14:textId="77777777" w:rsidR="000F6918" w:rsidRPr="000F6918" w:rsidRDefault="000F6918" w:rsidP="000F6918">
            <w:pPr>
              <w:rPr>
                <w:lang w:val="en-US"/>
              </w:rPr>
            </w:pPr>
            <w:r w:rsidRPr="000F6918">
              <w:t>ΤΥΠΟΣ</w:t>
            </w:r>
            <w:r w:rsidRPr="000F6918">
              <w:rPr>
                <w:lang w:val="el-GR"/>
              </w:rPr>
              <w:t>/ ΜΟΝΑΔΑ ΜΕΤΡΗΣΗΣ</w:t>
            </w:r>
            <w:r w:rsidRPr="000F6918">
              <w:rPr>
                <w:lang w:val="en-US"/>
              </w:rPr>
              <w:t> </w:t>
            </w:r>
          </w:p>
        </w:tc>
        <w:tc>
          <w:tcPr>
            <w:tcW w:w="55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7F55BFCC" w14:textId="77777777" w:rsidR="000F6918" w:rsidRPr="000F6918" w:rsidRDefault="000F6918" w:rsidP="000F6918">
            <w:pPr>
              <w:rPr>
                <w:lang w:val="en-US"/>
              </w:rPr>
            </w:pPr>
            <w:r w:rsidRPr="000F6918">
              <w:t>ΠΟΣΟΤΗΤΑ</w:t>
            </w:r>
            <w:r w:rsidRPr="000F6918">
              <w:rPr>
                <w:lang w:val="en-US"/>
              </w:rPr>
              <w:t> </w:t>
            </w:r>
          </w:p>
        </w:tc>
        <w:tc>
          <w:tcPr>
            <w:tcW w:w="1545"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17ABECD9" w14:textId="77777777" w:rsidR="000F6918" w:rsidRPr="000F6918" w:rsidRDefault="000F6918" w:rsidP="000F6918">
            <w:pPr>
              <w:rPr>
                <w:lang w:val="en-US"/>
              </w:rPr>
            </w:pPr>
            <w:r w:rsidRPr="000F6918">
              <w:t>ΑΞΙΑ ΧΩΡΙΣ ΦΠΑ [€]</w:t>
            </w:r>
            <w:r w:rsidRPr="000F6918">
              <w:rPr>
                <w:lang w:val="en-US"/>
              </w:rPr>
              <w:t> </w:t>
            </w:r>
          </w:p>
        </w:tc>
        <w:tc>
          <w:tcPr>
            <w:tcW w:w="70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39A9FE80" w14:textId="77777777" w:rsidR="000F6918" w:rsidRPr="000F6918" w:rsidRDefault="000F6918" w:rsidP="000F6918">
            <w:pPr>
              <w:rPr>
                <w:lang w:val="en-US"/>
              </w:rPr>
            </w:pPr>
            <w:r w:rsidRPr="000F6918">
              <w:t>ΦΠΑ [€]</w:t>
            </w:r>
            <w:r w:rsidRPr="000F6918">
              <w:rPr>
                <w:lang w:val="en-US"/>
              </w:rPr>
              <w:t> </w:t>
            </w:r>
          </w:p>
        </w:tc>
        <w:tc>
          <w:tcPr>
            <w:tcW w:w="106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49953AC8" w14:textId="77777777" w:rsidR="000F6918" w:rsidRPr="000F6918" w:rsidRDefault="000F6918" w:rsidP="000F6918">
            <w:pPr>
              <w:rPr>
                <w:lang w:val="en-US"/>
              </w:rPr>
            </w:pPr>
            <w:r w:rsidRPr="000F6918">
              <w:t xml:space="preserve">ΣΥΝΟΛΙΚΗ ΑΞΙΑ </w:t>
            </w:r>
            <w:r w:rsidRPr="000F6918">
              <w:rPr>
                <w:lang w:val="en-US"/>
              </w:rPr>
              <w:t> </w:t>
            </w:r>
            <w:r w:rsidRPr="000F6918">
              <w:rPr>
                <w:lang w:val="en-US"/>
              </w:rPr>
              <w:br/>
            </w:r>
            <w:r w:rsidRPr="000F6918">
              <w:t>ΜΕ ΦΠΑ [€]</w:t>
            </w:r>
            <w:r w:rsidRPr="000F6918">
              <w:rPr>
                <w:lang w:val="en-US"/>
              </w:rPr>
              <w:t> </w:t>
            </w:r>
          </w:p>
        </w:tc>
      </w:tr>
      <w:tr w:rsidR="000F6918" w:rsidRPr="000F6918" w14:paraId="018B42EC" w14:textId="77777777" w:rsidTr="000F6918">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F0454B9"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432F661"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222B16B"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7FD28F8" w14:textId="77777777" w:rsidR="000F6918" w:rsidRPr="000F6918" w:rsidRDefault="000F6918" w:rsidP="000F6918">
            <w:pPr>
              <w:rPr>
                <w:lang w:val="en-US"/>
              </w:rPr>
            </w:pPr>
          </w:p>
        </w:tc>
        <w:tc>
          <w:tcPr>
            <w:tcW w:w="7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619766E" w14:textId="77777777" w:rsidR="000F6918" w:rsidRPr="000F6918" w:rsidRDefault="000F6918" w:rsidP="000F6918">
            <w:pPr>
              <w:rPr>
                <w:lang w:val="en-US"/>
              </w:rPr>
            </w:pPr>
            <w:r w:rsidRPr="000F6918">
              <w:t>ΤΙΜΗ ΜΟΝΑΔΑΣ</w:t>
            </w:r>
            <w:r w:rsidRPr="000F6918">
              <w:rPr>
                <w:lang w:val="en-US"/>
              </w:rPr>
              <w:t> </w:t>
            </w:r>
          </w:p>
        </w:tc>
        <w:tc>
          <w:tcPr>
            <w:tcW w:w="76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9E1269E" w14:textId="77777777" w:rsidR="000F6918" w:rsidRPr="000F6918" w:rsidRDefault="000F6918" w:rsidP="000F6918">
            <w:pPr>
              <w:rPr>
                <w:lang w:val="en-US"/>
              </w:rPr>
            </w:pPr>
            <w:r w:rsidRPr="000F6918">
              <w:t>ΣΥΝΟΛΟ</w:t>
            </w:r>
            <w:r w:rsidRPr="000F6918">
              <w:rPr>
                <w:lang w:val="en-US"/>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D9327E9"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16EC513" w14:textId="77777777" w:rsidR="000F6918" w:rsidRPr="000F6918" w:rsidRDefault="000F6918" w:rsidP="000F6918">
            <w:pPr>
              <w:rPr>
                <w:lang w:val="en-US"/>
              </w:rPr>
            </w:pPr>
          </w:p>
        </w:tc>
      </w:tr>
      <w:tr w:rsidR="000F6918" w:rsidRPr="000F6918" w14:paraId="29F646EE" w14:textId="77777777" w:rsidTr="000F6918">
        <w:trPr>
          <w:trHeight w:val="300"/>
        </w:trPr>
        <w:tc>
          <w:tcPr>
            <w:tcW w:w="450" w:type="dxa"/>
            <w:tcBorders>
              <w:top w:val="single" w:sz="6" w:space="0" w:color="auto"/>
              <w:left w:val="single" w:sz="6" w:space="0" w:color="auto"/>
              <w:bottom w:val="single" w:sz="6" w:space="0" w:color="auto"/>
              <w:right w:val="single" w:sz="6" w:space="0" w:color="auto"/>
            </w:tcBorders>
            <w:shd w:val="clear" w:color="auto" w:fill="auto"/>
            <w:hideMark/>
          </w:tcPr>
          <w:p w14:paraId="5693031E" w14:textId="77777777" w:rsidR="000F6918" w:rsidRPr="000F6918" w:rsidRDefault="000F6918" w:rsidP="000F6918">
            <w:pPr>
              <w:rPr>
                <w:lang w:val="en-US"/>
              </w:rPr>
            </w:pPr>
            <w:r w:rsidRPr="000F6918">
              <w:t>1</w:t>
            </w:r>
            <w:r w:rsidRPr="000F6918">
              <w:rPr>
                <w:lang w:val="en-US"/>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60EB7641" w14:textId="77777777" w:rsidR="000F6918" w:rsidRPr="000F6918" w:rsidRDefault="000F6918" w:rsidP="000F6918">
            <w:pPr>
              <w:rPr>
                <w:lang w:val="en-US"/>
              </w:rPr>
            </w:pPr>
            <w:r w:rsidRPr="000F6918">
              <w:rPr>
                <w:lang w:val="el-GR"/>
              </w:rPr>
              <w:t>Σύστημα Διαχείρισης </w:t>
            </w:r>
            <w:r w:rsidRPr="000F6918">
              <w:rPr>
                <w:lang w:val="en-US"/>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24978B" w14:textId="77777777" w:rsidR="000F6918" w:rsidRPr="000F6918" w:rsidRDefault="000F6918" w:rsidP="000F6918">
            <w:pPr>
              <w:rPr>
                <w:lang w:val="en-US"/>
              </w:rPr>
            </w:pPr>
            <w:r w:rsidRPr="000F6918">
              <w:rPr>
                <w:lang w:val="en-US"/>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D699F8" w14:textId="77777777" w:rsidR="000F6918" w:rsidRPr="000F6918" w:rsidRDefault="000F6918" w:rsidP="000F6918">
            <w:pPr>
              <w:rPr>
                <w:lang w:val="en-US"/>
              </w:rPr>
            </w:pPr>
            <w:r w:rsidRPr="000F6918">
              <w:rPr>
                <w:lang w:val="en-US"/>
              </w:rPr>
              <w:t> </w:t>
            </w:r>
          </w:p>
        </w:tc>
        <w:tc>
          <w:tcPr>
            <w:tcW w:w="7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D9D35" w14:textId="77777777" w:rsidR="000F6918" w:rsidRPr="000F6918" w:rsidRDefault="000F6918" w:rsidP="000F6918">
            <w:pPr>
              <w:rPr>
                <w:lang w:val="en-US"/>
              </w:rPr>
            </w:pPr>
            <w:r w:rsidRPr="000F6918">
              <w:rPr>
                <w:lang w:val="en-US"/>
              </w:rPr>
              <w:t> </w:t>
            </w:r>
          </w:p>
        </w:tc>
        <w:tc>
          <w:tcPr>
            <w:tcW w:w="7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E4B320" w14:textId="77777777" w:rsidR="000F6918" w:rsidRPr="000F6918" w:rsidRDefault="000F6918" w:rsidP="000F6918">
            <w:pPr>
              <w:rPr>
                <w:lang w:val="en-US"/>
              </w:rPr>
            </w:pPr>
            <w:r w:rsidRPr="000F6918">
              <w:rPr>
                <w:lang w:val="en-US"/>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B8A74A" w14:textId="77777777" w:rsidR="000F6918" w:rsidRPr="000F6918" w:rsidRDefault="000F6918" w:rsidP="000F6918">
            <w:pPr>
              <w:rPr>
                <w:lang w:val="en-US"/>
              </w:rPr>
            </w:pPr>
            <w:r w:rsidRPr="000F6918">
              <w:rPr>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6CBD4" w14:textId="77777777" w:rsidR="000F6918" w:rsidRPr="000F6918" w:rsidRDefault="000F6918" w:rsidP="000F6918">
            <w:pPr>
              <w:rPr>
                <w:lang w:val="en-US"/>
              </w:rPr>
            </w:pPr>
            <w:r w:rsidRPr="000F6918">
              <w:rPr>
                <w:lang w:val="en-US"/>
              </w:rPr>
              <w:t> </w:t>
            </w:r>
          </w:p>
        </w:tc>
      </w:tr>
      <w:tr w:rsidR="000F6918" w:rsidRPr="000F6918" w14:paraId="34593107" w14:textId="77777777" w:rsidTr="000F6918">
        <w:trPr>
          <w:trHeight w:val="300"/>
        </w:trPr>
        <w:tc>
          <w:tcPr>
            <w:tcW w:w="450" w:type="dxa"/>
            <w:tcBorders>
              <w:top w:val="single" w:sz="6" w:space="0" w:color="auto"/>
              <w:left w:val="single" w:sz="6" w:space="0" w:color="auto"/>
              <w:bottom w:val="single" w:sz="6" w:space="0" w:color="auto"/>
              <w:right w:val="single" w:sz="6" w:space="0" w:color="auto"/>
            </w:tcBorders>
            <w:shd w:val="clear" w:color="auto" w:fill="auto"/>
            <w:hideMark/>
          </w:tcPr>
          <w:p w14:paraId="680BD3CD" w14:textId="77777777" w:rsidR="000F6918" w:rsidRPr="000F6918" w:rsidRDefault="000F6918" w:rsidP="000F6918">
            <w:pPr>
              <w:rPr>
                <w:lang w:val="en-US"/>
              </w:rPr>
            </w:pPr>
            <w:r w:rsidRPr="000F6918">
              <w:t>2</w:t>
            </w:r>
            <w:r w:rsidRPr="000F6918">
              <w:rPr>
                <w:lang w:val="en-US"/>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28C95A48" w14:textId="77777777" w:rsidR="000F6918" w:rsidRPr="000F6918" w:rsidRDefault="000F6918" w:rsidP="000F6918">
            <w:pPr>
              <w:rPr>
                <w:lang w:val="en-US"/>
              </w:rPr>
            </w:pPr>
            <w:r w:rsidRPr="000F6918">
              <w:rPr>
                <w:lang w:val="el-GR"/>
              </w:rPr>
              <w:t>Υποσύστημα Ενημέρωσης (</w:t>
            </w:r>
            <w:r w:rsidRPr="000F6918">
              <w:t>micro site)</w:t>
            </w:r>
            <w:r w:rsidRPr="000F6918">
              <w:rPr>
                <w:lang w:val="en-US"/>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994AD5" w14:textId="77777777" w:rsidR="000F6918" w:rsidRPr="000F6918" w:rsidRDefault="000F6918" w:rsidP="000F6918">
            <w:pPr>
              <w:rPr>
                <w:lang w:val="en-US"/>
              </w:rPr>
            </w:pPr>
            <w:r w:rsidRPr="000F6918">
              <w:rPr>
                <w:lang w:val="en-US"/>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D89C94" w14:textId="77777777" w:rsidR="000F6918" w:rsidRPr="000F6918" w:rsidRDefault="000F6918" w:rsidP="000F6918">
            <w:pPr>
              <w:rPr>
                <w:lang w:val="en-US"/>
              </w:rPr>
            </w:pPr>
            <w:r w:rsidRPr="000F6918">
              <w:rPr>
                <w:lang w:val="en-US"/>
              </w:rPr>
              <w:t> </w:t>
            </w:r>
          </w:p>
        </w:tc>
        <w:tc>
          <w:tcPr>
            <w:tcW w:w="7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FBB360" w14:textId="77777777" w:rsidR="000F6918" w:rsidRPr="000F6918" w:rsidRDefault="000F6918" w:rsidP="000F6918">
            <w:pPr>
              <w:rPr>
                <w:lang w:val="en-US"/>
              </w:rPr>
            </w:pPr>
            <w:r w:rsidRPr="000F6918">
              <w:rPr>
                <w:lang w:val="en-US"/>
              </w:rPr>
              <w:t> </w:t>
            </w:r>
          </w:p>
        </w:tc>
        <w:tc>
          <w:tcPr>
            <w:tcW w:w="7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1D735F" w14:textId="77777777" w:rsidR="000F6918" w:rsidRPr="000F6918" w:rsidRDefault="000F6918" w:rsidP="000F6918">
            <w:pPr>
              <w:rPr>
                <w:lang w:val="en-US"/>
              </w:rPr>
            </w:pPr>
            <w:r w:rsidRPr="000F6918">
              <w:rPr>
                <w:lang w:val="en-US"/>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DFC2FB" w14:textId="77777777" w:rsidR="000F6918" w:rsidRPr="000F6918" w:rsidRDefault="000F6918" w:rsidP="000F6918">
            <w:pPr>
              <w:rPr>
                <w:lang w:val="en-US"/>
              </w:rPr>
            </w:pPr>
            <w:r w:rsidRPr="000F6918">
              <w:rPr>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47C4E4" w14:textId="77777777" w:rsidR="000F6918" w:rsidRPr="000F6918" w:rsidRDefault="000F6918" w:rsidP="000F6918">
            <w:pPr>
              <w:rPr>
                <w:lang w:val="en-US"/>
              </w:rPr>
            </w:pPr>
            <w:r w:rsidRPr="000F6918">
              <w:rPr>
                <w:lang w:val="en-US"/>
              </w:rPr>
              <w:t> </w:t>
            </w:r>
          </w:p>
        </w:tc>
      </w:tr>
      <w:tr w:rsidR="000F6918" w:rsidRPr="000F6918" w14:paraId="645440CB" w14:textId="77777777" w:rsidTr="000F6918">
        <w:trPr>
          <w:trHeight w:val="300"/>
        </w:trPr>
        <w:tc>
          <w:tcPr>
            <w:tcW w:w="450" w:type="dxa"/>
            <w:tcBorders>
              <w:top w:val="single" w:sz="6" w:space="0" w:color="auto"/>
              <w:left w:val="single" w:sz="6" w:space="0" w:color="auto"/>
              <w:bottom w:val="single" w:sz="6" w:space="0" w:color="auto"/>
              <w:right w:val="single" w:sz="6" w:space="0" w:color="auto"/>
            </w:tcBorders>
            <w:shd w:val="clear" w:color="auto" w:fill="auto"/>
            <w:hideMark/>
          </w:tcPr>
          <w:p w14:paraId="5CBA96FC" w14:textId="77777777" w:rsidR="000F6918" w:rsidRPr="000F6918" w:rsidRDefault="000F6918" w:rsidP="000F6918">
            <w:pPr>
              <w:rPr>
                <w:lang w:val="en-US"/>
              </w:rPr>
            </w:pPr>
            <w:r w:rsidRPr="000F6918">
              <w:t>3</w:t>
            </w:r>
            <w:r w:rsidRPr="000F6918">
              <w:rPr>
                <w:lang w:val="en-US"/>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7D3F1949" w14:textId="77777777" w:rsidR="000F6918" w:rsidRPr="000F6918" w:rsidRDefault="000F6918" w:rsidP="000F6918">
            <w:pPr>
              <w:rPr>
                <w:lang w:val="en-US"/>
              </w:rPr>
            </w:pPr>
            <w:r w:rsidRPr="000F6918">
              <w:rPr>
                <w:lang w:val="el-GR"/>
              </w:rPr>
              <w:t>Υποσύστημα Επιχειρηματικής Ευφυίας</w:t>
            </w:r>
            <w:r w:rsidRPr="000F6918">
              <w:rPr>
                <w:lang w:val="en-US"/>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9FA41" w14:textId="77777777" w:rsidR="000F6918" w:rsidRPr="000F6918" w:rsidRDefault="000F6918" w:rsidP="000F6918">
            <w:pPr>
              <w:rPr>
                <w:lang w:val="en-US"/>
              </w:rPr>
            </w:pPr>
            <w:r w:rsidRPr="000F6918">
              <w:rPr>
                <w:lang w:val="en-US"/>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C28FD2" w14:textId="77777777" w:rsidR="000F6918" w:rsidRPr="000F6918" w:rsidRDefault="000F6918" w:rsidP="000F6918">
            <w:pPr>
              <w:rPr>
                <w:lang w:val="en-US"/>
              </w:rPr>
            </w:pPr>
            <w:r w:rsidRPr="000F6918">
              <w:rPr>
                <w:lang w:val="en-US"/>
              </w:rPr>
              <w:t> </w:t>
            </w:r>
          </w:p>
        </w:tc>
        <w:tc>
          <w:tcPr>
            <w:tcW w:w="7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416AC" w14:textId="77777777" w:rsidR="000F6918" w:rsidRPr="000F6918" w:rsidRDefault="000F6918" w:rsidP="000F6918">
            <w:pPr>
              <w:rPr>
                <w:lang w:val="en-US"/>
              </w:rPr>
            </w:pPr>
            <w:r w:rsidRPr="000F6918">
              <w:rPr>
                <w:lang w:val="en-US"/>
              </w:rPr>
              <w:t> </w:t>
            </w:r>
          </w:p>
        </w:tc>
        <w:tc>
          <w:tcPr>
            <w:tcW w:w="7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B6A4D7" w14:textId="77777777" w:rsidR="000F6918" w:rsidRPr="000F6918" w:rsidRDefault="000F6918" w:rsidP="000F6918">
            <w:pPr>
              <w:rPr>
                <w:lang w:val="en-US"/>
              </w:rPr>
            </w:pPr>
            <w:r w:rsidRPr="000F6918">
              <w:rPr>
                <w:lang w:val="en-US"/>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DEBCB8" w14:textId="77777777" w:rsidR="000F6918" w:rsidRPr="000F6918" w:rsidRDefault="000F6918" w:rsidP="000F6918">
            <w:pPr>
              <w:rPr>
                <w:lang w:val="en-US"/>
              </w:rPr>
            </w:pPr>
            <w:r w:rsidRPr="000F6918">
              <w:rPr>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ADF45" w14:textId="77777777" w:rsidR="000F6918" w:rsidRPr="000F6918" w:rsidRDefault="000F6918" w:rsidP="000F6918">
            <w:pPr>
              <w:rPr>
                <w:lang w:val="en-US"/>
              </w:rPr>
            </w:pPr>
            <w:r w:rsidRPr="000F6918">
              <w:rPr>
                <w:lang w:val="en-US"/>
              </w:rPr>
              <w:t> </w:t>
            </w:r>
          </w:p>
        </w:tc>
      </w:tr>
      <w:tr w:rsidR="000F6918" w:rsidRPr="000F6918" w14:paraId="69D356C4" w14:textId="77777777" w:rsidTr="000F6918">
        <w:trPr>
          <w:trHeight w:val="300"/>
        </w:trPr>
        <w:tc>
          <w:tcPr>
            <w:tcW w:w="4485"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0F4686B6" w14:textId="77777777" w:rsidR="000F6918" w:rsidRPr="000F6918" w:rsidRDefault="000F6918" w:rsidP="000F6918">
            <w:pPr>
              <w:rPr>
                <w:lang w:val="en-US"/>
              </w:rPr>
            </w:pPr>
            <w:r w:rsidRPr="000F6918">
              <w:rPr>
                <w:b/>
                <w:bCs/>
              </w:rPr>
              <w:t>ΣΥΝΟΛΟ</w:t>
            </w:r>
            <w:r w:rsidRPr="000F6918">
              <w:rPr>
                <w:lang w:val="en-US"/>
              </w:rPr>
              <w:t> </w:t>
            </w:r>
          </w:p>
        </w:tc>
        <w:tc>
          <w:tcPr>
            <w:tcW w:w="7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AABB3A" w14:textId="77777777" w:rsidR="000F6918" w:rsidRPr="000F6918" w:rsidRDefault="000F6918" w:rsidP="000F6918">
            <w:pPr>
              <w:rPr>
                <w:lang w:val="en-US"/>
              </w:rPr>
            </w:pPr>
            <w:r w:rsidRPr="000F6918">
              <w:rPr>
                <w:lang w:val="en-US"/>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DD6201" w14:textId="77777777" w:rsidR="000F6918" w:rsidRPr="000F6918" w:rsidRDefault="000F6918" w:rsidP="000F6918">
            <w:pPr>
              <w:rPr>
                <w:lang w:val="en-US"/>
              </w:rPr>
            </w:pPr>
            <w:r w:rsidRPr="000F6918">
              <w:rPr>
                <w:lang w:val="en-US"/>
              </w:rPr>
              <w:t> </w:t>
            </w:r>
          </w:p>
        </w:tc>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5BA93" w14:textId="77777777" w:rsidR="000F6918" w:rsidRPr="000F6918" w:rsidRDefault="000F6918" w:rsidP="000F6918">
            <w:pPr>
              <w:rPr>
                <w:lang w:val="en-US"/>
              </w:rPr>
            </w:pPr>
            <w:r w:rsidRPr="000F6918">
              <w:rPr>
                <w:lang w:val="en-US"/>
              </w:rPr>
              <w:t> </w:t>
            </w:r>
          </w:p>
        </w:tc>
      </w:tr>
    </w:tbl>
    <w:p w14:paraId="6BB49456" w14:textId="77777777" w:rsidR="000F6918" w:rsidRPr="000F6918" w:rsidRDefault="000F6918" w:rsidP="000F6918">
      <w:pPr>
        <w:rPr>
          <w:lang w:val="en-US"/>
        </w:rPr>
      </w:pPr>
      <w:r w:rsidRPr="000F6918">
        <w:rPr>
          <w:lang w:val="en-US"/>
        </w:rPr>
        <w:t> </w:t>
      </w:r>
    </w:p>
    <w:p w14:paraId="09ABA01B" w14:textId="2DF77ABF" w:rsidR="000F6918" w:rsidRDefault="000F6918" w:rsidP="000F6918">
      <w:pPr>
        <w:rPr>
          <w:lang w:val="el-GR"/>
        </w:rPr>
      </w:pPr>
      <w:r w:rsidRPr="000F6918">
        <w:rPr>
          <w:lang w:val="el-GR"/>
        </w:rPr>
        <w:t>* Η αναφορά στις Εφαρμογές του παρόντος Πίνακα 1.2 (Λογισμικό Εφαρμογών) αφορά σε ολοκληρωμένα συστήματα και δεν περιλαμβάνει κόστος αδειών χρήσης ετοίμων προϊόντων, που αναφέρονται στον Πίνακα 1.1 (Έτοιμο Λογισμικό)</w:t>
      </w:r>
      <w:r w:rsidR="003F4342">
        <w:rPr>
          <w:lang w:val="el-GR"/>
        </w:rPr>
        <w:t>.</w:t>
      </w:r>
      <w:r w:rsidRPr="000F6918">
        <w:rPr>
          <w:lang w:val="en-US"/>
        </w:rPr>
        <w:t> </w:t>
      </w:r>
    </w:p>
    <w:p w14:paraId="620A3027" w14:textId="77777777" w:rsidR="00417843" w:rsidRPr="00417843" w:rsidRDefault="00417843" w:rsidP="000F6918">
      <w:pPr>
        <w:rPr>
          <w:lang w:val="el-GR"/>
        </w:rPr>
      </w:pPr>
    </w:p>
    <w:p w14:paraId="195685F8" w14:textId="77777777" w:rsidR="000F6918" w:rsidRPr="000F6918" w:rsidRDefault="000F6918" w:rsidP="006D2C7C">
      <w:pPr>
        <w:numPr>
          <w:ilvl w:val="0"/>
          <w:numId w:val="226"/>
        </w:numPr>
        <w:rPr>
          <w:b/>
          <w:bCs/>
          <w:lang w:val="en-US"/>
        </w:rPr>
      </w:pPr>
      <w:r w:rsidRPr="000F6918">
        <w:rPr>
          <w:b/>
          <w:bCs/>
        </w:rPr>
        <w:lastRenderedPageBreak/>
        <w:t>Υπηρεσίες</w:t>
      </w:r>
      <w:r w:rsidRPr="000F6918">
        <w:rPr>
          <w:b/>
          <w:bCs/>
          <w:lang w:val="en-US"/>
        </w:rPr>
        <w:t> </w:t>
      </w:r>
    </w:p>
    <w:p w14:paraId="275E46D9" w14:textId="5EB79ADC" w:rsidR="000F6918" w:rsidRPr="000F6918" w:rsidRDefault="000F6918" w:rsidP="000F6918">
      <w:pPr>
        <w:rPr>
          <w:lang w:val="el-GR"/>
        </w:rPr>
      </w:pPr>
    </w:p>
    <w:tbl>
      <w:tblPr>
        <w:tblW w:w="9517"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5"/>
        <w:gridCol w:w="2471"/>
        <w:gridCol w:w="1100"/>
        <w:gridCol w:w="1135"/>
        <w:gridCol w:w="1570"/>
        <w:gridCol w:w="929"/>
        <w:gridCol w:w="787"/>
        <w:gridCol w:w="1090"/>
      </w:tblGrid>
      <w:tr w:rsidR="000F6918" w:rsidRPr="000F6918" w14:paraId="5BE614BD" w14:textId="77777777" w:rsidTr="00F23E19">
        <w:trPr>
          <w:trHeight w:val="300"/>
        </w:trPr>
        <w:tc>
          <w:tcPr>
            <w:tcW w:w="43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66D0BECF" w14:textId="77777777" w:rsidR="000F6918" w:rsidRPr="000F6918" w:rsidRDefault="000F6918" w:rsidP="000F6918">
            <w:pPr>
              <w:rPr>
                <w:lang w:val="en-US"/>
              </w:rPr>
            </w:pPr>
            <w:r w:rsidRPr="000F6918">
              <w:t>Α/Α</w:t>
            </w:r>
            <w:r w:rsidRPr="000F6918">
              <w:rPr>
                <w:lang w:val="en-US"/>
              </w:rPr>
              <w:t> </w:t>
            </w:r>
          </w:p>
        </w:tc>
        <w:tc>
          <w:tcPr>
            <w:tcW w:w="2471"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7134EC14" w14:textId="77777777" w:rsidR="000F6918" w:rsidRPr="000F6918" w:rsidRDefault="000F6918" w:rsidP="000F6918">
            <w:pPr>
              <w:rPr>
                <w:lang w:val="en-US"/>
              </w:rPr>
            </w:pPr>
            <w:r w:rsidRPr="000F6918">
              <w:t>ΠΕΡΙΓΡΑΦΗ</w:t>
            </w:r>
            <w:r w:rsidRPr="000F6918">
              <w:rPr>
                <w:lang w:val="en-US"/>
              </w:rPr>
              <w:t> </w:t>
            </w:r>
          </w:p>
        </w:tc>
        <w:tc>
          <w:tcPr>
            <w:tcW w:w="110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1651B627" w14:textId="1CBF7EC1" w:rsidR="000F6918" w:rsidRPr="000F6918" w:rsidRDefault="000F6918" w:rsidP="005E0918">
            <w:pPr>
              <w:jc w:val="center"/>
              <w:rPr>
                <w:lang w:val="en-US"/>
              </w:rPr>
            </w:pPr>
            <w:r w:rsidRPr="000F6918">
              <w:t>ΤΥΠΟΣ</w:t>
            </w:r>
            <w:r w:rsidRPr="000F6918">
              <w:rPr>
                <w:lang w:val="el-GR"/>
              </w:rPr>
              <w:t>/ ΜΟΝΑΔΑ ΜΕΤΡΗΣΗΣ</w:t>
            </w:r>
          </w:p>
        </w:tc>
        <w:tc>
          <w:tcPr>
            <w:tcW w:w="113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57C5A572" w14:textId="796E72C6" w:rsidR="000F6918" w:rsidRPr="000F6918" w:rsidRDefault="000F6918" w:rsidP="005E0918">
            <w:pPr>
              <w:jc w:val="center"/>
              <w:rPr>
                <w:lang w:val="en-US"/>
              </w:rPr>
            </w:pPr>
            <w:r w:rsidRPr="000F6918">
              <w:t>ΠΟΣΟΤΗΤΑ</w:t>
            </w:r>
          </w:p>
        </w:tc>
        <w:tc>
          <w:tcPr>
            <w:tcW w:w="2499"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5468F7DB" w14:textId="1D360CC5" w:rsidR="000F6918" w:rsidRPr="000F6918" w:rsidRDefault="000F6918" w:rsidP="005E0918">
            <w:pPr>
              <w:jc w:val="center"/>
              <w:rPr>
                <w:lang w:val="en-US"/>
              </w:rPr>
            </w:pPr>
            <w:r w:rsidRPr="000F6918">
              <w:t>ΑΞΙΑ ΧΩΡΙΣ ΦΠΑ [€]</w:t>
            </w:r>
          </w:p>
        </w:tc>
        <w:tc>
          <w:tcPr>
            <w:tcW w:w="787"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59F9668C" w14:textId="3D949857" w:rsidR="000F6918" w:rsidRPr="000F6918" w:rsidRDefault="000F6918" w:rsidP="005E0918">
            <w:pPr>
              <w:jc w:val="center"/>
              <w:rPr>
                <w:lang w:val="en-US"/>
              </w:rPr>
            </w:pPr>
            <w:r w:rsidRPr="000F6918">
              <w:t>ΦΠΑ [€]</w:t>
            </w:r>
          </w:p>
        </w:tc>
        <w:tc>
          <w:tcPr>
            <w:tcW w:w="109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4FDFE878" w14:textId="08A512FB" w:rsidR="000F6918" w:rsidRPr="000F6918" w:rsidRDefault="000F6918" w:rsidP="005E0918">
            <w:pPr>
              <w:jc w:val="center"/>
              <w:rPr>
                <w:lang w:val="en-US"/>
              </w:rPr>
            </w:pPr>
            <w:r w:rsidRPr="000F6918">
              <w:t xml:space="preserve">ΣΥΝΟΛΙΚΗ ΑΞΙΑ </w:t>
            </w:r>
            <w:r w:rsidRPr="000F6918">
              <w:rPr>
                <w:lang w:val="en-US"/>
              </w:rPr>
              <w:t> </w:t>
            </w:r>
            <w:r w:rsidRPr="000F6918">
              <w:rPr>
                <w:lang w:val="en-US"/>
              </w:rPr>
              <w:br/>
            </w:r>
            <w:r w:rsidRPr="000F6918">
              <w:t>ΜΕ ΦΠΑ [€]</w:t>
            </w:r>
          </w:p>
        </w:tc>
      </w:tr>
      <w:tr w:rsidR="000F6918" w:rsidRPr="000F6918" w14:paraId="7D60F4B9" w14:textId="77777777" w:rsidTr="00F23E19">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4B68C00"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A25A0B6"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0932F3F"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9886885" w14:textId="77777777" w:rsidR="000F6918" w:rsidRPr="000F6918" w:rsidRDefault="000F6918" w:rsidP="000F6918">
            <w:pPr>
              <w:rPr>
                <w:lang w:val="en-US"/>
              </w:rPr>
            </w:pPr>
          </w:p>
        </w:tc>
        <w:tc>
          <w:tcPr>
            <w:tcW w:w="157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11E679E" w14:textId="77777777" w:rsidR="000F6918" w:rsidRPr="000F6918" w:rsidRDefault="000F6918" w:rsidP="000F6918">
            <w:pPr>
              <w:rPr>
                <w:lang w:val="en-US"/>
              </w:rPr>
            </w:pPr>
            <w:r w:rsidRPr="000F6918">
              <w:t>ΤΙΜΗ ΜΟΝΑΔΑΣ</w:t>
            </w: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67A062C" w14:textId="77777777" w:rsidR="000F6918" w:rsidRPr="000F6918" w:rsidRDefault="000F6918" w:rsidP="000F6918">
            <w:pPr>
              <w:rPr>
                <w:lang w:val="en-US"/>
              </w:rPr>
            </w:pPr>
            <w:r w:rsidRPr="000F6918">
              <w:t>ΣΥΝΟΛΟ</w:t>
            </w:r>
            <w:r w:rsidRPr="000F6918">
              <w:rPr>
                <w:lang w:val="en-US"/>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4B7D6E"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517CEB0" w14:textId="77777777" w:rsidR="000F6918" w:rsidRPr="000F6918" w:rsidRDefault="000F6918" w:rsidP="000F6918">
            <w:pPr>
              <w:rPr>
                <w:lang w:val="en-US"/>
              </w:rPr>
            </w:pPr>
          </w:p>
        </w:tc>
      </w:tr>
      <w:tr w:rsidR="000F6918" w:rsidRPr="000F6918" w14:paraId="13CA8626"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9965A8" w14:textId="77777777" w:rsidR="000F6918" w:rsidRPr="000F6918" w:rsidRDefault="000F6918" w:rsidP="000F6918">
            <w:pPr>
              <w:rPr>
                <w:lang w:val="en-US"/>
              </w:rPr>
            </w:pPr>
            <w:r w:rsidRPr="000F6918">
              <w:rPr>
                <w:lang w:val="el-GR"/>
              </w:rPr>
              <w:t>1</w:t>
            </w:r>
            <w:r w:rsidRPr="000F6918">
              <w:rPr>
                <w:lang w:val="en-US"/>
              </w:rPr>
              <w:t> </w:t>
            </w:r>
          </w:p>
        </w:tc>
        <w:tc>
          <w:tcPr>
            <w:tcW w:w="24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D88AB" w14:textId="77777777" w:rsidR="000F6918" w:rsidRPr="000F6918" w:rsidRDefault="000F6918" w:rsidP="005E0918">
            <w:pPr>
              <w:jc w:val="left"/>
              <w:rPr>
                <w:lang w:val="en-US"/>
              </w:rPr>
            </w:pPr>
            <w:r w:rsidRPr="000F6918">
              <w:t>Μελέτη Eφαρμογής</w:t>
            </w:r>
            <w:r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D0C929" w14:textId="77777777" w:rsidR="000F6918" w:rsidRPr="000F6918" w:rsidRDefault="000F6918" w:rsidP="000F6918">
            <w:pPr>
              <w:rPr>
                <w:lang w:val="en-US"/>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1F6D9" w14:textId="77777777" w:rsidR="000F6918" w:rsidRPr="000F6918" w:rsidRDefault="000F6918" w:rsidP="000F6918">
            <w:pPr>
              <w:rPr>
                <w:lang w:val="en-US"/>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27AB36" w14:textId="77777777" w:rsidR="000F6918" w:rsidRPr="000F6918" w:rsidRDefault="000F6918" w:rsidP="000F6918">
            <w:pPr>
              <w:rPr>
                <w:lang w:val="en-US"/>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0224B" w14:textId="77777777" w:rsidR="000F6918" w:rsidRPr="000F6918" w:rsidRDefault="000F6918" w:rsidP="000F6918">
            <w:pPr>
              <w:rPr>
                <w:lang w:val="en-US"/>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904B65" w14:textId="77777777" w:rsidR="000F6918" w:rsidRPr="000F6918" w:rsidRDefault="000F6918" w:rsidP="000F6918">
            <w:pPr>
              <w:rPr>
                <w:lang w:val="en-US"/>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A94BB7" w14:textId="77777777" w:rsidR="000F6918" w:rsidRPr="000F6918" w:rsidRDefault="000F6918" w:rsidP="000F6918">
            <w:pPr>
              <w:rPr>
                <w:lang w:val="en-US"/>
              </w:rPr>
            </w:pPr>
            <w:r w:rsidRPr="000F6918">
              <w:rPr>
                <w:lang w:val="en-US"/>
              </w:rPr>
              <w:t> </w:t>
            </w:r>
          </w:p>
        </w:tc>
      </w:tr>
      <w:tr w:rsidR="000F6918" w:rsidRPr="00540BCC" w14:paraId="1BA1E719"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90B09" w14:textId="77777777" w:rsidR="000F6918" w:rsidRPr="000F6918" w:rsidRDefault="000F6918" w:rsidP="000F6918">
            <w:pPr>
              <w:rPr>
                <w:lang w:val="en-US"/>
              </w:rPr>
            </w:pPr>
            <w:r w:rsidRPr="000F6918">
              <w:rPr>
                <w:lang w:val="el-GR"/>
              </w:rPr>
              <w:t>2</w:t>
            </w:r>
            <w:r w:rsidRPr="000F6918">
              <w:rPr>
                <w:lang w:val="en-US"/>
              </w:rPr>
              <w:t> </w:t>
            </w:r>
          </w:p>
        </w:tc>
        <w:tc>
          <w:tcPr>
            <w:tcW w:w="24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9510E" w14:textId="77777777" w:rsidR="000F6918" w:rsidRPr="000F6918" w:rsidRDefault="000F6918" w:rsidP="005E0918">
            <w:pPr>
              <w:jc w:val="left"/>
              <w:rPr>
                <w:lang w:val="el-GR"/>
              </w:rPr>
            </w:pPr>
            <w:r w:rsidRPr="000F6918">
              <w:rPr>
                <w:lang w:val="el-GR"/>
              </w:rPr>
              <w:t>Διαλειτουργικότητα των προς ανάπτυξη συστημάτων και υποσυστημάτων με τα λοιπά απαιτούμενα μητρώα του κράτους</w:t>
            </w:r>
            <w:r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27586E" w14:textId="77777777" w:rsidR="000F6918" w:rsidRPr="000F6918" w:rsidRDefault="000F6918" w:rsidP="000F6918">
            <w:pPr>
              <w:rPr>
                <w:lang w:val="el-GR"/>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865B5" w14:textId="77777777" w:rsidR="000F6918" w:rsidRPr="000F6918" w:rsidRDefault="000F6918" w:rsidP="000F6918">
            <w:pPr>
              <w:rPr>
                <w:lang w:val="el-GR"/>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E279E3" w14:textId="77777777" w:rsidR="000F6918" w:rsidRPr="000F6918" w:rsidRDefault="000F6918" w:rsidP="000F6918">
            <w:pPr>
              <w:rPr>
                <w:lang w:val="el-GR"/>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6AEEF5" w14:textId="77777777" w:rsidR="000F6918" w:rsidRPr="000F6918" w:rsidRDefault="000F6918" w:rsidP="000F6918">
            <w:pPr>
              <w:rPr>
                <w:lang w:val="el-GR"/>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5DD948" w14:textId="77777777" w:rsidR="000F6918" w:rsidRPr="000F6918" w:rsidRDefault="000F6918" w:rsidP="000F6918">
            <w:pPr>
              <w:rPr>
                <w:lang w:val="el-GR"/>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65ACC6" w14:textId="77777777" w:rsidR="000F6918" w:rsidRPr="000F6918" w:rsidRDefault="000F6918" w:rsidP="000F6918">
            <w:pPr>
              <w:rPr>
                <w:lang w:val="el-GR"/>
              </w:rPr>
            </w:pPr>
            <w:r w:rsidRPr="000F6918">
              <w:rPr>
                <w:lang w:val="en-US"/>
              </w:rPr>
              <w:t> </w:t>
            </w:r>
          </w:p>
        </w:tc>
      </w:tr>
      <w:tr w:rsidR="000F6918" w:rsidRPr="000F6918" w14:paraId="321B3A83"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hideMark/>
          </w:tcPr>
          <w:p w14:paraId="2D2B6248" w14:textId="77777777" w:rsidR="000F6918" w:rsidRPr="000F6918" w:rsidRDefault="000F6918" w:rsidP="000F6918">
            <w:pPr>
              <w:rPr>
                <w:lang w:val="en-US"/>
              </w:rPr>
            </w:pPr>
            <w:r w:rsidRPr="000F6918">
              <w:t>3</w:t>
            </w:r>
            <w:r w:rsidRPr="000F6918">
              <w:rPr>
                <w:lang w:val="en-US"/>
              </w:rPr>
              <w:t> </w:t>
            </w:r>
          </w:p>
        </w:tc>
        <w:tc>
          <w:tcPr>
            <w:tcW w:w="2471" w:type="dxa"/>
            <w:tcBorders>
              <w:top w:val="single" w:sz="6" w:space="0" w:color="auto"/>
              <w:left w:val="single" w:sz="6" w:space="0" w:color="auto"/>
              <w:bottom w:val="single" w:sz="6" w:space="0" w:color="auto"/>
              <w:right w:val="single" w:sz="6" w:space="0" w:color="auto"/>
            </w:tcBorders>
            <w:shd w:val="clear" w:color="auto" w:fill="auto"/>
            <w:hideMark/>
          </w:tcPr>
          <w:p w14:paraId="74662078" w14:textId="77777777" w:rsidR="000F6918" w:rsidRPr="000F6918" w:rsidRDefault="000F6918" w:rsidP="005E0918">
            <w:pPr>
              <w:jc w:val="left"/>
              <w:rPr>
                <w:lang w:val="en-US"/>
              </w:rPr>
            </w:pPr>
            <w:r w:rsidRPr="000F6918">
              <w:t>Υπηρεσίες Ανάπτυξης Νέων Συστημάτων</w:t>
            </w:r>
            <w:r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8A444" w14:textId="77777777" w:rsidR="000F6918" w:rsidRPr="000F6918" w:rsidRDefault="000F6918" w:rsidP="000F6918">
            <w:pPr>
              <w:rPr>
                <w:lang w:val="en-US"/>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C2842B" w14:textId="77777777" w:rsidR="000F6918" w:rsidRPr="000F6918" w:rsidRDefault="000F6918" w:rsidP="000F6918">
            <w:pPr>
              <w:rPr>
                <w:lang w:val="en-US"/>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539B0" w14:textId="77777777" w:rsidR="000F6918" w:rsidRPr="000F6918" w:rsidRDefault="000F6918" w:rsidP="000F6918">
            <w:pPr>
              <w:rPr>
                <w:lang w:val="en-US"/>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30D7F" w14:textId="77777777" w:rsidR="000F6918" w:rsidRPr="000F6918" w:rsidRDefault="000F6918" w:rsidP="000F6918">
            <w:pPr>
              <w:rPr>
                <w:lang w:val="en-US"/>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79A505" w14:textId="77777777" w:rsidR="000F6918" w:rsidRPr="000F6918" w:rsidRDefault="000F6918" w:rsidP="000F6918">
            <w:pPr>
              <w:rPr>
                <w:lang w:val="en-US"/>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BC692A" w14:textId="77777777" w:rsidR="000F6918" w:rsidRPr="000F6918" w:rsidRDefault="000F6918" w:rsidP="000F6918">
            <w:pPr>
              <w:rPr>
                <w:lang w:val="en-US"/>
              </w:rPr>
            </w:pPr>
            <w:r w:rsidRPr="000F6918">
              <w:rPr>
                <w:lang w:val="en-US"/>
              </w:rPr>
              <w:t> </w:t>
            </w:r>
          </w:p>
        </w:tc>
      </w:tr>
      <w:tr w:rsidR="000F6918" w:rsidRPr="00540BCC" w14:paraId="09AD3813"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A08DA7" w14:textId="77777777" w:rsidR="000F6918" w:rsidRPr="000F6918" w:rsidRDefault="000F6918" w:rsidP="000F6918">
            <w:pPr>
              <w:rPr>
                <w:lang w:val="en-US"/>
              </w:rPr>
            </w:pPr>
            <w:r w:rsidRPr="000F6918">
              <w:rPr>
                <w:lang w:val="el-GR"/>
              </w:rPr>
              <w:t>4</w:t>
            </w:r>
            <w:r w:rsidRPr="000F6918">
              <w:rPr>
                <w:lang w:val="en-US"/>
              </w:rPr>
              <w:t> </w:t>
            </w:r>
          </w:p>
        </w:tc>
        <w:tc>
          <w:tcPr>
            <w:tcW w:w="24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67263E" w14:textId="163D7943" w:rsidR="000F6918" w:rsidRPr="000F6918" w:rsidRDefault="00D875E5" w:rsidP="005E0918">
            <w:pPr>
              <w:jc w:val="left"/>
              <w:rPr>
                <w:lang w:val="el-GR"/>
              </w:rPr>
            </w:pPr>
            <w:r>
              <w:rPr>
                <w:lang w:val="el-GR"/>
              </w:rPr>
              <w:t>Παραμετροποίηση</w:t>
            </w:r>
            <w:r w:rsidR="000F6918" w:rsidRPr="000F6918">
              <w:rPr>
                <w:lang w:val="el-GR"/>
              </w:rPr>
              <w:t xml:space="preserve"> της ψηφιακής πλατφόρμας  στις υποδομές του κυβερνητικού νέφους (</w:t>
            </w:r>
            <w:r w:rsidR="000F6918" w:rsidRPr="000F6918">
              <w:t>G</w:t>
            </w:r>
            <w:r w:rsidR="000F6918" w:rsidRPr="000F6918">
              <w:rPr>
                <w:lang w:val="el-GR"/>
              </w:rPr>
              <w:t>-</w:t>
            </w:r>
            <w:r w:rsidR="000F6918" w:rsidRPr="000F6918">
              <w:t>cloud</w:t>
            </w:r>
            <w:r w:rsidR="000F6918" w:rsidRPr="000F6918">
              <w:rPr>
                <w:lang w:val="el-GR"/>
              </w:rPr>
              <w:t>)</w:t>
            </w:r>
            <w:r w:rsidR="000F6918"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330BEA" w14:textId="77777777" w:rsidR="000F6918" w:rsidRPr="000F6918" w:rsidRDefault="000F6918" w:rsidP="000F6918">
            <w:pPr>
              <w:rPr>
                <w:lang w:val="el-GR"/>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5CDF5B" w14:textId="77777777" w:rsidR="000F6918" w:rsidRPr="000F6918" w:rsidRDefault="000F6918" w:rsidP="000F6918">
            <w:pPr>
              <w:rPr>
                <w:lang w:val="el-GR"/>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F18D9C" w14:textId="77777777" w:rsidR="000F6918" w:rsidRPr="000F6918" w:rsidRDefault="000F6918" w:rsidP="000F6918">
            <w:pPr>
              <w:rPr>
                <w:lang w:val="el-GR"/>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D27490" w14:textId="77777777" w:rsidR="000F6918" w:rsidRPr="000F6918" w:rsidRDefault="000F6918" w:rsidP="000F6918">
            <w:pPr>
              <w:rPr>
                <w:lang w:val="el-GR"/>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E7873" w14:textId="77777777" w:rsidR="000F6918" w:rsidRPr="000F6918" w:rsidRDefault="000F6918" w:rsidP="000F6918">
            <w:pPr>
              <w:rPr>
                <w:lang w:val="el-GR"/>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EFC032" w14:textId="77777777" w:rsidR="000F6918" w:rsidRPr="000F6918" w:rsidRDefault="000F6918" w:rsidP="000F6918">
            <w:pPr>
              <w:rPr>
                <w:lang w:val="el-GR"/>
              </w:rPr>
            </w:pPr>
            <w:r w:rsidRPr="000F6918">
              <w:rPr>
                <w:lang w:val="en-US"/>
              </w:rPr>
              <w:t> </w:t>
            </w:r>
          </w:p>
        </w:tc>
      </w:tr>
      <w:tr w:rsidR="000F6918" w:rsidRPr="00540BCC" w14:paraId="7B85666F"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4CF8C2" w14:textId="77777777" w:rsidR="000F6918" w:rsidRPr="000F6918" w:rsidRDefault="000F6918" w:rsidP="000F6918">
            <w:pPr>
              <w:rPr>
                <w:lang w:val="en-US"/>
              </w:rPr>
            </w:pPr>
            <w:r w:rsidRPr="000F6918">
              <w:rPr>
                <w:lang w:val="el-GR"/>
              </w:rPr>
              <w:t>5</w:t>
            </w:r>
            <w:r w:rsidRPr="000F6918">
              <w:rPr>
                <w:lang w:val="en-US"/>
              </w:rPr>
              <w:t> </w:t>
            </w:r>
          </w:p>
        </w:tc>
        <w:tc>
          <w:tcPr>
            <w:tcW w:w="24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F00BBD" w14:textId="77777777" w:rsidR="000F6918" w:rsidRPr="000F6918" w:rsidRDefault="000F6918" w:rsidP="005E0918">
            <w:pPr>
              <w:jc w:val="left"/>
              <w:rPr>
                <w:lang w:val="el-GR"/>
              </w:rPr>
            </w:pPr>
            <w:r w:rsidRPr="000F6918">
              <w:rPr>
                <w:lang w:val="el-GR"/>
              </w:rPr>
              <w:t>Διαχείριση των Υποδομών και των Πόρων Φιλοξενίας της ψηφιακής πλατφόρμας  στις εγκαταστάσεις του κυβερνητικού νέφους (</w:t>
            </w:r>
            <w:r w:rsidRPr="000F6918">
              <w:t>G</w:t>
            </w:r>
            <w:r w:rsidRPr="000F6918">
              <w:rPr>
                <w:lang w:val="el-GR"/>
              </w:rPr>
              <w:t>-</w:t>
            </w:r>
            <w:r w:rsidRPr="000F6918">
              <w:t>cloud</w:t>
            </w:r>
            <w:r w:rsidRPr="000F6918">
              <w:rPr>
                <w:lang w:val="el-GR"/>
              </w:rPr>
              <w:t>)</w:t>
            </w:r>
            <w:r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FEFC4C" w14:textId="77777777" w:rsidR="000F6918" w:rsidRPr="000F6918" w:rsidRDefault="000F6918" w:rsidP="000F6918">
            <w:pPr>
              <w:rPr>
                <w:lang w:val="el-GR"/>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1B0A5" w14:textId="77777777" w:rsidR="000F6918" w:rsidRPr="000F6918" w:rsidRDefault="000F6918" w:rsidP="000F6918">
            <w:pPr>
              <w:rPr>
                <w:lang w:val="el-GR"/>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829D42" w14:textId="77777777" w:rsidR="000F6918" w:rsidRPr="000F6918" w:rsidRDefault="000F6918" w:rsidP="000F6918">
            <w:pPr>
              <w:rPr>
                <w:lang w:val="el-GR"/>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D7B55C" w14:textId="77777777" w:rsidR="000F6918" w:rsidRPr="000F6918" w:rsidRDefault="000F6918" w:rsidP="000F6918">
            <w:pPr>
              <w:rPr>
                <w:lang w:val="el-GR"/>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554FBB" w14:textId="77777777" w:rsidR="000F6918" w:rsidRPr="000F6918" w:rsidRDefault="000F6918" w:rsidP="000F6918">
            <w:pPr>
              <w:rPr>
                <w:lang w:val="el-GR"/>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09373" w14:textId="77777777" w:rsidR="000F6918" w:rsidRPr="000F6918" w:rsidRDefault="000F6918" w:rsidP="000F6918">
            <w:pPr>
              <w:rPr>
                <w:lang w:val="el-GR"/>
              </w:rPr>
            </w:pPr>
            <w:r w:rsidRPr="000F6918">
              <w:rPr>
                <w:lang w:val="en-US"/>
              </w:rPr>
              <w:t> </w:t>
            </w:r>
          </w:p>
        </w:tc>
      </w:tr>
      <w:tr w:rsidR="000F6918" w:rsidRPr="000F6918" w14:paraId="705B70C2"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B7B15A" w14:textId="77777777" w:rsidR="000F6918" w:rsidRPr="000F6918" w:rsidRDefault="000F6918" w:rsidP="000F6918">
            <w:pPr>
              <w:rPr>
                <w:lang w:val="en-US"/>
              </w:rPr>
            </w:pPr>
            <w:r w:rsidRPr="000F6918">
              <w:rPr>
                <w:lang w:val="el-GR"/>
              </w:rPr>
              <w:t>6</w:t>
            </w:r>
            <w:r w:rsidRPr="000F6918">
              <w:rPr>
                <w:lang w:val="en-US"/>
              </w:rPr>
              <w:t> </w:t>
            </w:r>
          </w:p>
        </w:tc>
        <w:tc>
          <w:tcPr>
            <w:tcW w:w="24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1B9B71" w14:textId="77777777" w:rsidR="000F6918" w:rsidRPr="000F6918" w:rsidRDefault="000F6918" w:rsidP="000F6918">
            <w:pPr>
              <w:rPr>
                <w:lang w:val="en-US"/>
              </w:rPr>
            </w:pPr>
            <w:r w:rsidRPr="000F6918">
              <w:t>Ολοκλήρωση Συστημάτων</w:t>
            </w:r>
            <w:r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271E68" w14:textId="77777777" w:rsidR="000F6918" w:rsidRPr="000F6918" w:rsidRDefault="000F6918" w:rsidP="000F6918">
            <w:pPr>
              <w:rPr>
                <w:lang w:val="en-US"/>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C66C67" w14:textId="77777777" w:rsidR="000F6918" w:rsidRPr="000F6918" w:rsidRDefault="000F6918" w:rsidP="000F6918">
            <w:pPr>
              <w:rPr>
                <w:lang w:val="en-US"/>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395F1E" w14:textId="77777777" w:rsidR="000F6918" w:rsidRPr="000F6918" w:rsidRDefault="000F6918" w:rsidP="000F6918">
            <w:pPr>
              <w:rPr>
                <w:lang w:val="en-US"/>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02E879" w14:textId="77777777" w:rsidR="000F6918" w:rsidRPr="000F6918" w:rsidRDefault="000F6918" w:rsidP="000F6918">
            <w:pPr>
              <w:rPr>
                <w:lang w:val="en-US"/>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D5D59" w14:textId="77777777" w:rsidR="000F6918" w:rsidRPr="000F6918" w:rsidRDefault="000F6918" w:rsidP="000F6918">
            <w:pPr>
              <w:rPr>
                <w:lang w:val="en-US"/>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12EEAF" w14:textId="77777777" w:rsidR="000F6918" w:rsidRPr="000F6918" w:rsidRDefault="000F6918" w:rsidP="000F6918">
            <w:pPr>
              <w:rPr>
                <w:lang w:val="en-US"/>
              </w:rPr>
            </w:pPr>
            <w:r w:rsidRPr="000F6918">
              <w:rPr>
                <w:lang w:val="en-US"/>
              </w:rPr>
              <w:t> </w:t>
            </w:r>
          </w:p>
        </w:tc>
      </w:tr>
      <w:tr w:rsidR="000F6918" w:rsidRPr="000F6918" w14:paraId="4D8A2FCA"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01C3B9" w14:textId="77777777" w:rsidR="000F6918" w:rsidRPr="000F6918" w:rsidRDefault="000F6918" w:rsidP="000F6918">
            <w:pPr>
              <w:rPr>
                <w:lang w:val="en-US"/>
              </w:rPr>
            </w:pPr>
            <w:r w:rsidRPr="000F6918">
              <w:rPr>
                <w:lang w:val="el-GR"/>
              </w:rPr>
              <w:t>7</w:t>
            </w:r>
            <w:r w:rsidRPr="000F6918">
              <w:rPr>
                <w:lang w:val="en-US"/>
              </w:rPr>
              <w:t> </w:t>
            </w:r>
          </w:p>
        </w:tc>
        <w:tc>
          <w:tcPr>
            <w:tcW w:w="24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BE9D27" w14:textId="77777777" w:rsidR="000F6918" w:rsidRPr="000F6918" w:rsidRDefault="000F6918" w:rsidP="000F6918">
            <w:pPr>
              <w:rPr>
                <w:lang w:val="en-US"/>
              </w:rPr>
            </w:pPr>
            <w:r w:rsidRPr="000F6918">
              <w:t>Εκπαίδευση – Μεταφορά Τεχνογνωσίας</w:t>
            </w:r>
            <w:r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9F87E9" w14:textId="77777777" w:rsidR="000F6918" w:rsidRPr="000F6918" w:rsidRDefault="000F6918" w:rsidP="000F6918">
            <w:pPr>
              <w:rPr>
                <w:lang w:val="en-US"/>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2DA599" w14:textId="77777777" w:rsidR="000F6918" w:rsidRPr="000F6918" w:rsidRDefault="000F6918" w:rsidP="000F6918">
            <w:pPr>
              <w:rPr>
                <w:lang w:val="en-US"/>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36D901" w14:textId="77777777" w:rsidR="000F6918" w:rsidRPr="000F6918" w:rsidRDefault="000F6918" w:rsidP="000F6918">
            <w:pPr>
              <w:rPr>
                <w:lang w:val="en-US"/>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2FE4CA" w14:textId="77777777" w:rsidR="000F6918" w:rsidRPr="000F6918" w:rsidRDefault="000F6918" w:rsidP="000F6918">
            <w:pPr>
              <w:rPr>
                <w:lang w:val="en-US"/>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68E2AB" w14:textId="77777777" w:rsidR="000F6918" w:rsidRPr="000F6918" w:rsidRDefault="000F6918" w:rsidP="000F6918">
            <w:pPr>
              <w:rPr>
                <w:lang w:val="en-US"/>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CC5FF6" w14:textId="77777777" w:rsidR="000F6918" w:rsidRPr="000F6918" w:rsidRDefault="000F6918" w:rsidP="000F6918">
            <w:pPr>
              <w:rPr>
                <w:lang w:val="en-US"/>
              </w:rPr>
            </w:pPr>
            <w:r w:rsidRPr="000F6918">
              <w:rPr>
                <w:lang w:val="en-US"/>
              </w:rPr>
              <w:t> </w:t>
            </w:r>
          </w:p>
        </w:tc>
      </w:tr>
      <w:tr w:rsidR="000F6918" w:rsidRPr="000F6918" w14:paraId="0E5F60BA"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5846E7" w14:textId="77777777" w:rsidR="000F6918" w:rsidRPr="000F6918" w:rsidRDefault="000F6918" w:rsidP="000F6918">
            <w:pPr>
              <w:rPr>
                <w:lang w:val="en-US"/>
              </w:rPr>
            </w:pPr>
            <w:r w:rsidRPr="000F6918">
              <w:rPr>
                <w:lang w:val="el-GR"/>
              </w:rPr>
              <w:t>8</w:t>
            </w:r>
            <w:r w:rsidRPr="000F6918">
              <w:rPr>
                <w:lang w:val="en-US"/>
              </w:rPr>
              <w:t> </w:t>
            </w:r>
          </w:p>
        </w:tc>
        <w:tc>
          <w:tcPr>
            <w:tcW w:w="24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4E2AF" w14:textId="7C3F34FA" w:rsidR="000F6918" w:rsidRPr="000F6918" w:rsidRDefault="00F23E19" w:rsidP="000F6918">
            <w:pPr>
              <w:rPr>
                <w:lang w:val="en-US"/>
              </w:rPr>
            </w:pPr>
            <w:r>
              <w:rPr>
                <w:lang w:val="el-GR"/>
              </w:rPr>
              <w:t>Παραγωγική</w:t>
            </w:r>
            <w:r w:rsidR="000F6918" w:rsidRPr="000F6918">
              <w:t xml:space="preserve"> Λειτουργία</w:t>
            </w:r>
            <w:r w:rsidR="000F6918"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993A74" w14:textId="77777777" w:rsidR="000F6918" w:rsidRPr="000F6918" w:rsidRDefault="000F6918" w:rsidP="000F6918">
            <w:pPr>
              <w:rPr>
                <w:lang w:val="en-US"/>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6436AD" w14:textId="77777777" w:rsidR="000F6918" w:rsidRPr="000F6918" w:rsidRDefault="000F6918" w:rsidP="000F6918">
            <w:pPr>
              <w:rPr>
                <w:lang w:val="en-US"/>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927014" w14:textId="77777777" w:rsidR="000F6918" w:rsidRPr="000F6918" w:rsidRDefault="000F6918" w:rsidP="000F6918">
            <w:pPr>
              <w:rPr>
                <w:lang w:val="en-US"/>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E288F5" w14:textId="77777777" w:rsidR="000F6918" w:rsidRPr="000F6918" w:rsidRDefault="000F6918" w:rsidP="000F6918">
            <w:pPr>
              <w:rPr>
                <w:lang w:val="en-US"/>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ACE2BD" w14:textId="77777777" w:rsidR="000F6918" w:rsidRPr="000F6918" w:rsidRDefault="000F6918" w:rsidP="000F6918">
            <w:pPr>
              <w:rPr>
                <w:lang w:val="en-US"/>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834E4A" w14:textId="77777777" w:rsidR="000F6918" w:rsidRPr="000F6918" w:rsidRDefault="000F6918" w:rsidP="000F6918">
            <w:pPr>
              <w:rPr>
                <w:lang w:val="en-US"/>
              </w:rPr>
            </w:pPr>
            <w:r w:rsidRPr="000F6918">
              <w:rPr>
                <w:lang w:val="en-US"/>
              </w:rPr>
              <w:t> </w:t>
            </w:r>
          </w:p>
        </w:tc>
      </w:tr>
      <w:tr w:rsidR="000F6918" w:rsidRPr="000F6918" w14:paraId="7AFAD82C" w14:textId="77777777" w:rsidTr="00F23E19">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17FA4" w14:textId="7806BB2D" w:rsidR="000F6918" w:rsidRPr="00F23E19" w:rsidRDefault="00F23E19" w:rsidP="000F6918">
            <w:pPr>
              <w:rPr>
                <w:lang w:val="el-GR"/>
              </w:rPr>
            </w:pPr>
            <w:r>
              <w:rPr>
                <w:lang w:val="el-GR"/>
              </w:rPr>
              <w:t>9</w:t>
            </w:r>
          </w:p>
        </w:tc>
        <w:tc>
          <w:tcPr>
            <w:tcW w:w="247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AADC9" w14:textId="77777777" w:rsidR="000F6918" w:rsidRPr="000F6918" w:rsidRDefault="000F6918" w:rsidP="000F6918">
            <w:pPr>
              <w:rPr>
                <w:lang w:val="en-US"/>
              </w:rPr>
            </w:pPr>
            <w:r w:rsidRPr="000F6918">
              <w:rPr>
                <w:lang w:val="el-GR"/>
              </w:rPr>
              <w:t>Παροχή βελτιώσεων και προσαρμογών</w:t>
            </w:r>
            <w:r w:rsidRPr="000F6918">
              <w:rPr>
                <w:lang w:val="en-US"/>
              </w:rPr>
              <w:t> </w:t>
            </w:r>
          </w:p>
        </w:tc>
        <w:tc>
          <w:tcPr>
            <w:tcW w:w="11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59F7EC" w14:textId="77777777" w:rsidR="000F6918" w:rsidRPr="000F6918" w:rsidRDefault="000F6918" w:rsidP="000F6918">
            <w:pPr>
              <w:rPr>
                <w:lang w:val="en-US"/>
              </w:rPr>
            </w:pPr>
            <w:r w:rsidRPr="000F6918">
              <w:rPr>
                <w:lang w:val="en-US"/>
              </w:rPr>
              <w:t> </w:t>
            </w:r>
          </w:p>
        </w:tc>
        <w:tc>
          <w:tcPr>
            <w:tcW w:w="1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88F4F8" w14:textId="77777777" w:rsidR="000F6918" w:rsidRPr="000F6918" w:rsidRDefault="000F6918" w:rsidP="000F6918">
            <w:pPr>
              <w:rPr>
                <w:lang w:val="en-US"/>
              </w:rPr>
            </w:pPr>
            <w:r w:rsidRPr="000F6918">
              <w:rPr>
                <w:lang w:val="en-US"/>
              </w:rPr>
              <w:t> </w:t>
            </w:r>
          </w:p>
        </w:tc>
        <w:tc>
          <w:tcPr>
            <w:tcW w:w="15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ABEEF" w14:textId="77777777" w:rsidR="000F6918" w:rsidRPr="000F6918" w:rsidRDefault="000F6918" w:rsidP="000F6918">
            <w:pPr>
              <w:rPr>
                <w:lang w:val="en-US"/>
              </w:rPr>
            </w:pP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EBC5CB" w14:textId="77777777" w:rsidR="000F6918" w:rsidRPr="000F6918" w:rsidRDefault="000F6918" w:rsidP="000F6918">
            <w:pPr>
              <w:rPr>
                <w:lang w:val="en-US"/>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FD6F5" w14:textId="77777777" w:rsidR="000F6918" w:rsidRPr="000F6918" w:rsidRDefault="000F6918" w:rsidP="000F6918">
            <w:pPr>
              <w:rPr>
                <w:lang w:val="en-US"/>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B66985" w14:textId="77777777" w:rsidR="000F6918" w:rsidRPr="000F6918" w:rsidRDefault="000F6918" w:rsidP="000F6918">
            <w:pPr>
              <w:rPr>
                <w:lang w:val="en-US"/>
              </w:rPr>
            </w:pPr>
            <w:r w:rsidRPr="000F6918">
              <w:rPr>
                <w:lang w:val="en-US"/>
              </w:rPr>
              <w:t> </w:t>
            </w:r>
          </w:p>
        </w:tc>
      </w:tr>
      <w:tr w:rsidR="000F6918" w:rsidRPr="000F6918" w14:paraId="2DC255A4" w14:textId="77777777" w:rsidTr="00F23E19">
        <w:trPr>
          <w:trHeight w:val="300"/>
        </w:trPr>
        <w:tc>
          <w:tcPr>
            <w:tcW w:w="6711"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04440D6B" w14:textId="77777777" w:rsidR="000F6918" w:rsidRPr="000F6918" w:rsidRDefault="000F6918" w:rsidP="000F6918">
            <w:pPr>
              <w:rPr>
                <w:lang w:val="en-US"/>
              </w:rPr>
            </w:pPr>
            <w:r w:rsidRPr="000F6918">
              <w:rPr>
                <w:b/>
                <w:bCs/>
              </w:rPr>
              <w:t>ΣΥΝΟΛΟ</w:t>
            </w:r>
            <w:r w:rsidRPr="000F6918">
              <w:rPr>
                <w:lang w:val="en-US"/>
              </w:rPr>
              <w:t> </w:t>
            </w:r>
          </w:p>
        </w:tc>
        <w:tc>
          <w:tcPr>
            <w:tcW w:w="92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C3780B" w14:textId="77777777" w:rsidR="000F6918" w:rsidRPr="000F6918" w:rsidRDefault="000F6918" w:rsidP="000F6918">
            <w:pPr>
              <w:rPr>
                <w:lang w:val="en-US"/>
              </w:rPr>
            </w:pPr>
            <w:r w:rsidRPr="000F6918">
              <w:rPr>
                <w:lang w:val="en-US"/>
              </w:rPr>
              <w:t> </w:t>
            </w:r>
          </w:p>
        </w:tc>
        <w:tc>
          <w:tcPr>
            <w:tcW w:w="78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E1245A" w14:textId="77777777" w:rsidR="000F6918" w:rsidRPr="000F6918" w:rsidRDefault="000F6918" w:rsidP="000F6918">
            <w:pPr>
              <w:rPr>
                <w:lang w:val="en-US"/>
              </w:rPr>
            </w:pPr>
            <w:r w:rsidRPr="000F6918">
              <w:rPr>
                <w:lang w:val="en-US"/>
              </w:rPr>
              <w:t> </w:t>
            </w:r>
          </w:p>
        </w:tc>
        <w:tc>
          <w:tcPr>
            <w:tcW w:w="1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C48D2" w14:textId="77777777" w:rsidR="000F6918" w:rsidRPr="000F6918" w:rsidRDefault="000F6918" w:rsidP="000F6918">
            <w:pPr>
              <w:rPr>
                <w:lang w:val="en-US"/>
              </w:rPr>
            </w:pPr>
            <w:r w:rsidRPr="000F6918">
              <w:rPr>
                <w:lang w:val="en-US"/>
              </w:rPr>
              <w:t> </w:t>
            </w:r>
          </w:p>
        </w:tc>
      </w:tr>
    </w:tbl>
    <w:p w14:paraId="135C4BA6" w14:textId="77777777" w:rsidR="000F6918" w:rsidRPr="000F6918" w:rsidRDefault="000F6918" w:rsidP="000F6918">
      <w:pPr>
        <w:rPr>
          <w:lang w:val="en-US"/>
        </w:rPr>
      </w:pPr>
      <w:r w:rsidRPr="000F6918">
        <w:rPr>
          <w:lang w:val="en-US"/>
        </w:rPr>
        <w:t> </w:t>
      </w:r>
    </w:p>
    <w:p w14:paraId="56CED554" w14:textId="77777777" w:rsidR="000F6918" w:rsidRDefault="000F6918" w:rsidP="000F6918">
      <w:pPr>
        <w:rPr>
          <w:lang w:val="el-GR"/>
        </w:rPr>
      </w:pPr>
      <w:r w:rsidRPr="000F6918">
        <w:rPr>
          <w:lang w:val="en-US"/>
        </w:rPr>
        <w:t> </w:t>
      </w:r>
    </w:p>
    <w:p w14:paraId="0CBE144D" w14:textId="77777777" w:rsidR="00B874C5" w:rsidRDefault="00B874C5" w:rsidP="000F6918">
      <w:pPr>
        <w:rPr>
          <w:lang w:val="el-GR"/>
        </w:rPr>
      </w:pPr>
    </w:p>
    <w:p w14:paraId="7425F3B7" w14:textId="77777777" w:rsidR="00417843" w:rsidRDefault="00417843" w:rsidP="000F6918">
      <w:pPr>
        <w:rPr>
          <w:lang w:val="el-GR"/>
        </w:rPr>
      </w:pPr>
    </w:p>
    <w:p w14:paraId="4BDF82C3" w14:textId="77777777" w:rsidR="00B874C5" w:rsidRDefault="00B874C5" w:rsidP="000F6918">
      <w:pPr>
        <w:rPr>
          <w:lang w:val="el-GR"/>
        </w:rPr>
      </w:pPr>
    </w:p>
    <w:p w14:paraId="4CA67478" w14:textId="77777777" w:rsidR="00B874C5" w:rsidRPr="00B874C5" w:rsidRDefault="00B874C5" w:rsidP="000F6918">
      <w:pPr>
        <w:rPr>
          <w:lang w:val="el-GR"/>
        </w:rPr>
      </w:pPr>
    </w:p>
    <w:p w14:paraId="57DACFEE" w14:textId="77777777" w:rsidR="000F6918" w:rsidRPr="000F6918" w:rsidRDefault="000F6918" w:rsidP="006D2C7C">
      <w:pPr>
        <w:numPr>
          <w:ilvl w:val="0"/>
          <w:numId w:val="227"/>
        </w:numPr>
        <w:rPr>
          <w:b/>
          <w:bCs/>
          <w:lang w:val="en-US"/>
        </w:rPr>
      </w:pPr>
      <w:r w:rsidRPr="000F6918">
        <w:rPr>
          <w:b/>
          <w:bCs/>
          <w:lang w:val="el-GR"/>
        </w:rPr>
        <w:t>Άλλες Δαπάνες</w:t>
      </w:r>
      <w:r w:rsidRPr="000F6918">
        <w:rPr>
          <w:b/>
          <w:bCs/>
          <w:lang w:val="en-US"/>
        </w:rPr>
        <w:t> </w:t>
      </w:r>
    </w:p>
    <w:tbl>
      <w:tblPr>
        <w:tblW w:w="0"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5"/>
        <w:gridCol w:w="2190"/>
        <w:gridCol w:w="1169"/>
        <w:gridCol w:w="1204"/>
        <w:gridCol w:w="1650"/>
        <w:gridCol w:w="930"/>
        <w:gridCol w:w="840"/>
        <w:gridCol w:w="1095"/>
      </w:tblGrid>
      <w:tr w:rsidR="000F6918" w:rsidRPr="000F6918" w14:paraId="46B26F16" w14:textId="77777777" w:rsidTr="000F6918">
        <w:trPr>
          <w:trHeight w:val="300"/>
        </w:trPr>
        <w:tc>
          <w:tcPr>
            <w:tcW w:w="43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0067C431" w14:textId="77777777" w:rsidR="000F6918" w:rsidRPr="000F6918" w:rsidRDefault="000F6918" w:rsidP="000F6918">
            <w:pPr>
              <w:rPr>
                <w:lang w:val="en-US"/>
              </w:rPr>
            </w:pPr>
            <w:r w:rsidRPr="000F6918">
              <w:t>Α/Α</w:t>
            </w:r>
            <w:r w:rsidRPr="000F6918">
              <w:rPr>
                <w:lang w:val="en-US"/>
              </w:rPr>
              <w:t> </w:t>
            </w:r>
          </w:p>
        </w:tc>
        <w:tc>
          <w:tcPr>
            <w:tcW w:w="219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27DE4067" w14:textId="77777777" w:rsidR="000F6918" w:rsidRPr="000F6918" w:rsidRDefault="000F6918" w:rsidP="000F6918">
            <w:pPr>
              <w:rPr>
                <w:lang w:val="en-US"/>
              </w:rPr>
            </w:pPr>
            <w:r w:rsidRPr="000F6918">
              <w:t>ΠΕΡΙΓΡΑΦΗ</w:t>
            </w:r>
            <w:r w:rsidRPr="000F6918">
              <w:rPr>
                <w:lang w:val="en-US"/>
              </w:rPr>
              <w:t> </w:t>
            </w:r>
          </w:p>
        </w:tc>
        <w:tc>
          <w:tcPr>
            <w:tcW w:w="108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14597688" w14:textId="77777777" w:rsidR="000F6918" w:rsidRPr="000F6918" w:rsidRDefault="000F6918" w:rsidP="000F6918">
            <w:pPr>
              <w:rPr>
                <w:lang w:val="en-US"/>
              </w:rPr>
            </w:pPr>
            <w:r w:rsidRPr="000F6918">
              <w:t>ΤΥΠΟΣ</w:t>
            </w:r>
            <w:r w:rsidRPr="000F6918">
              <w:rPr>
                <w:lang w:val="el-GR"/>
              </w:rPr>
              <w:t>/ ΜΟΝΑΔΑ ΜΕΤΡΗΣΗΣ</w:t>
            </w:r>
            <w:r w:rsidRPr="000F6918">
              <w:rPr>
                <w:lang w:val="en-US"/>
              </w:rPr>
              <w:t> </w:t>
            </w:r>
          </w:p>
        </w:tc>
        <w:tc>
          <w:tcPr>
            <w:tcW w:w="115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4724E95E" w14:textId="77777777" w:rsidR="000F6918" w:rsidRPr="000F6918" w:rsidRDefault="000F6918" w:rsidP="000F6918">
            <w:pPr>
              <w:rPr>
                <w:lang w:val="en-US"/>
              </w:rPr>
            </w:pPr>
            <w:r w:rsidRPr="000F6918">
              <w:t>ΠΟΣΟΤΗΤΑ</w:t>
            </w:r>
            <w:r w:rsidRPr="000F6918">
              <w:rPr>
                <w:lang w:val="en-US"/>
              </w:rPr>
              <w:t> </w:t>
            </w:r>
          </w:p>
        </w:tc>
        <w:tc>
          <w:tcPr>
            <w:tcW w:w="2565"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14:paraId="6E198A32" w14:textId="77777777" w:rsidR="000F6918" w:rsidRPr="000F6918" w:rsidRDefault="000F6918" w:rsidP="000F6918">
            <w:pPr>
              <w:rPr>
                <w:lang w:val="en-US"/>
              </w:rPr>
            </w:pPr>
            <w:r w:rsidRPr="000F6918">
              <w:t>ΑΞΙΑ ΧΩΡΙΣ ΦΠΑ [€]</w:t>
            </w:r>
            <w:r w:rsidRPr="000F6918">
              <w:rPr>
                <w:lang w:val="en-US"/>
              </w:rPr>
              <w:t> </w:t>
            </w:r>
          </w:p>
        </w:tc>
        <w:tc>
          <w:tcPr>
            <w:tcW w:w="840"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64D79234" w14:textId="77777777" w:rsidR="000F6918" w:rsidRPr="000F6918" w:rsidRDefault="000F6918" w:rsidP="000F6918">
            <w:pPr>
              <w:rPr>
                <w:lang w:val="en-US"/>
              </w:rPr>
            </w:pPr>
            <w:r w:rsidRPr="000F6918">
              <w:t>ΦΠΑ [€]</w:t>
            </w:r>
            <w:r w:rsidRPr="000F6918">
              <w:rPr>
                <w:lang w:val="en-US"/>
              </w:rPr>
              <w:t> </w:t>
            </w:r>
          </w:p>
        </w:tc>
        <w:tc>
          <w:tcPr>
            <w:tcW w:w="1095"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14:paraId="3D10C06A" w14:textId="77777777" w:rsidR="000F6918" w:rsidRPr="000F6918" w:rsidRDefault="000F6918" w:rsidP="000F6918">
            <w:pPr>
              <w:rPr>
                <w:lang w:val="en-US"/>
              </w:rPr>
            </w:pPr>
            <w:r w:rsidRPr="000F6918">
              <w:t xml:space="preserve">ΣΥΝΟΛΙΚΗ ΑΞΙΑ </w:t>
            </w:r>
            <w:r w:rsidRPr="000F6918">
              <w:rPr>
                <w:lang w:val="en-US"/>
              </w:rPr>
              <w:t> </w:t>
            </w:r>
            <w:r w:rsidRPr="000F6918">
              <w:rPr>
                <w:lang w:val="en-US"/>
              </w:rPr>
              <w:br/>
            </w:r>
            <w:r w:rsidRPr="000F6918">
              <w:t>ΜΕ ΦΠΑ [€]</w:t>
            </w:r>
            <w:r w:rsidRPr="000F6918">
              <w:rPr>
                <w:lang w:val="en-US"/>
              </w:rPr>
              <w:t> </w:t>
            </w:r>
          </w:p>
        </w:tc>
      </w:tr>
      <w:tr w:rsidR="000F6918" w:rsidRPr="000F6918" w14:paraId="4DB483FC" w14:textId="77777777" w:rsidTr="000F6918">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65C6AE5"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27DAD1B"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A66BD74"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27EBA0C" w14:textId="77777777" w:rsidR="000F6918" w:rsidRPr="000F6918" w:rsidRDefault="000F6918" w:rsidP="000F6918">
            <w:pPr>
              <w:rPr>
                <w:lang w:val="en-US"/>
              </w:rPr>
            </w:pPr>
          </w:p>
        </w:tc>
        <w:tc>
          <w:tcPr>
            <w:tcW w:w="162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72B42CF5" w14:textId="77777777" w:rsidR="000F6918" w:rsidRPr="000F6918" w:rsidRDefault="000F6918" w:rsidP="000F6918">
            <w:pPr>
              <w:rPr>
                <w:lang w:val="en-US"/>
              </w:rPr>
            </w:pPr>
            <w:r w:rsidRPr="000F6918">
              <w:t>ΤΙΜΗ ΜΟΝΑΔΑΣ</w:t>
            </w:r>
            <w:r w:rsidRPr="000F6918">
              <w:rPr>
                <w:lang w:val="en-US"/>
              </w:rPr>
              <w:t> </w:t>
            </w:r>
          </w:p>
        </w:tc>
        <w:tc>
          <w:tcPr>
            <w:tcW w:w="930"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52DA19A" w14:textId="77777777" w:rsidR="000F6918" w:rsidRPr="000F6918" w:rsidRDefault="000F6918" w:rsidP="000F6918">
            <w:pPr>
              <w:rPr>
                <w:lang w:val="en-US"/>
              </w:rPr>
            </w:pPr>
            <w:r w:rsidRPr="000F6918">
              <w:t>ΣΥΝΟΛΟ</w:t>
            </w:r>
            <w:r w:rsidRPr="000F6918">
              <w:rPr>
                <w:lang w:val="en-US"/>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29D4851" w14:textId="77777777" w:rsidR="000F6918" w:rsidRPr="000F6918" w:rsidRDefault="000F6918" w:rsidP="000F6918">
            <w:pPr>
              <w:rPr>
                <w:lang w:val="en-US"/>
              </w:rPr>
            </w:pP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6EC2E2F" w14:textId="77777777" w:rsidR="000F6918" w:rsidRPr="000F6918" w:rsidRDefault="000F6918" w:rsidP="000F6918">
            <w:pPr>
              <w:rPr>
                <w:lang w:val="en-US"/>
              </w:rPr>
            </w:pPr>
          </w:p>
        </w:tc>
      </w:tr>
      <w:tr w:rsidR="000F6918" w:rsidRPr="000F6918" w14:paraId="701C7F75" w14:textId="77777777" w:rsidTr="000F6918">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383C41" w14:textId="77777777" w:rsidR="000F6918" w:rsidRPr="000F6918" w:rsidRDefault="000F6918" w:rsidP="000F6918">
            <w:pPr>
              <w:rPr>
                <w:lang w:val="en-US"/>
              </w:rPr>
            </w:pPr>
            <w:r w:rsidRPr="000F6918">
              <w:rPr>
                <w:lang w:val="en-US"/>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6C5E10" w14:textId="77777777" w:rsidR="000F6918" w:rsidRPr="000F6918" w:rsidRDefault="000F6918" w:rsidP="000F6918">
            <w:pPr>
              <w:rPr>
                <w:lang w:val="en-US"/>
              </w:rPr>
            </w:pPr>
            <w:r w:rsidRPr="000F6918">
              <w:rPr>
                <w:lang w:val="en-US"/>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613420" w14:textId="77777777" w:rsidR="000F6918" w:rsidRPr="000F6918" w:rsidRDefault="000F6918" w:rsidP="000F6918">
            <w:pPr>
              <w:rPr>
                <w:lang w:val="en-US"/>
              </w:rPr>
            </w:pPr>
            <w:r w:rsidRPr="000F6918">
              <w:rPr>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97ED4" w14:textId="77777777" w:rsidR="000F6918" w:rsidRPr="000F6918" w:rsidRDefault="000F6918" w:rsidP="000F6918">
            <w:pPr>
              <w:rPr>
                <w:lang w:val="en-US"/>
              </w:rPr>
            </w:pPr>
            <w:r w:rsidRPr="000F6918">
              <w:rPr>
                <w:lang w:val="en-US"/>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233E45" w14:textId="77777777" w:rsidR="000F6918" w:rsidRPr="000F6918" w:rsidRDefault="000F6918" w:rsidP="000F6918">
            <w:pPr>
              <w:rPr>
                <w:lang w:val="en-US"/>
              </w:rPr>
            </w:pPr>
            <w:r w:rsidRPr="000F6918">
              <w:rPr>
                <w:lang w:val="en-US"/>
              </w:rPr>
              <w:t> </w:t>
            </w:r>
          </w:p>
        </w:tc>
        <w:tc>
          <w:tcPr>
            <w:tcW w:w="9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899D5" w14:textId="77777777" w:rsidR="000F6918" w:rsidRPr="000F6918" w:rsidRDefault="000F6918" w:rsidP="000F6918">
            <w:pPr>
              <w:rPr>
                <w:lang w:val="en-US"/>
              </w:rPr>
            </w:pPr>
            <w:r w:rsidRPr="000F6918">
              <w:rPr>
                <w:lang w:val="en-US"/>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26622" w14:textId="77777777" w:rsidR="000F6918" w:rsidRPr="000F6918" w:rsidRDefault="000F6918" w:rsidP="000F6918">
            <w:pPr>
              <w:rPr>
                <w:lang w:val="en-US"/>
              </w:rPr>
            </w:pPr>
            <w:r w:rsidRPr="000F6918">
              <w:rPr>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A4F374" w14:textId="77777777" w:rsidR="000F6918" w:rsidRPr="000F6918" w:rsidRDefault="000F6918" w:rsidP="000F6918">
            <w:pPr>
              <w:rPr>
                <w:lang w:val="en-US"/>
              </w:rPr>
            </w:pPr>
            <w:r w:rsidRPr="000F6918">
              <w:rPr>
                <w:lang w:val="en-US"/>
              </w:rPr>
              <w:t> </w:t>
            </w:r>
          </w:p>
        </w:tc>
      </w:tr>
      <w:tr w:rsidR="000F6918" w:rsidRPr="000F6918" w14:paraId="562E4B55" w14:textId="77777777" w:rsidTr="000F6918">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28EF0" w14:textId="77777777" w:rsidR="000F6918" w:rsidRPr="000F6918" w:rsidRDefault="000F6918" w:rsidP="000F6918">
            <w:pPr>
              <w:rPr>
                <w:lang w:val="en-US"/>
              </w:rPr>
            </w:pPr>
            <w:r w:rsidRPr="000F6918">
              <w:rPr>
                <w:lang w:val="en-US"/>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424229" w14:textId="77777777" w:rsidR="000F6918" w:rsidRPr="000F6918" w:rsidRDefault="000F6918" w:rsidP="000F6918">
            <w:pPr>
              <w:rPr>
                <w:lang w:val="en-US"/>
              </w:rPr>
            </w:pPr>
            <w:r w:rsidRPr="000F6918">
              <w:rPr>
                <w:lang w:val="en-US"/>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F108D7" w14:textId="77777777" w:rsidR="000F6918" w:rsidRPr="000F6918" w:rsidRDefault="000F6918" w:rsidP="000F6918">
            <w:pPr>
              <w:rPr>
                <w:lang w:val="en-US"/>
              </w:rPr>
            </w:pPr>
            <w:r w:rsidRPr="000F6918">
              <w:rPr>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ED1A2A" w14:textId="77777777" w:rsidR="000F6918" w:rsidRPr="000F6918" w:rsidRDefault="000F6918" w:rsidP="000F6918">
            <w:pPr>
              <w:rPr>
                <w:lang w:val="en-US"/>
              </w:rPr>
            </w:pPr>
            <w:r w:rsidRPr="000F6918">
              <w:rPr>
                <w:lang w:val="en-US"/>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1930E" w14:textId="77777777" w:rsidR="000F6918" w:rsidRPr="000F6918" w:rsidRDefault="000F6918" w:rsidP="000F6918">
            <w:pPr>
              <w:rPr>
                <w:lang w:val="en-US"/>
              </w:rPr>
            </w:pPr>
            <w:r w:rsidRPr="000F6918">
              <w:rPr>
                <w:lang w:val="en-US"/>
              </w:rPr>
              <w:t> </w:t>
            </w:r>
          </w:p>
        </w:tc>
        <w:tc>
          <w:tcPr>
            <w:tcW w:w="9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4332BD" w14:textId="77777777" w:rsidR="000F6918" w:rsidRPr="000F6918" w:rsidRDefault="000F6918" w:rsidP="000F6918">
            <w:pPr>
              <w:rPr>
                <w:lang w:val="en-US"/>
              </w:rPr>
            </w:pPr>
            <w:r w:rsidRPr="000F6918">
              <w:rPr>
                <w:lang w:val="en-US"/>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FE4E67" w14:textId="77777777" w:rsidR="000F6918" w:rsidRPr="000F6918" w:rsidRDefault="000F6918" w:rsidP="000F6918">
            <w:pPr>
              <w:rPr>
                <w:lang w:val="en-US"/>
              </w:rPr>
            </w:pPr>
            <w:r w:rsidRPr="000F6918">
              <w:rPr>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2CC23" w14:textId="77777777" w:rsidR="000F6918" w:rsidRPr="000F6918" w:rsidRDefault="000F6918" w:rsidP="000F6918">
            <w:pPr>
              <w:rPr>
                <w:lang w:val="en-US"/>
              </w:rPr>
            </w:pPr>
            <w:r w:rsidRPr="000F6918">
              <w:rPr>
                <w:lang w:val="en-US"/>
              </w:rPr>
              <w:t> </w:t>
            </w:r>
          </w:p>
        </w:tc>
      </w:tr>
      <w:tr w:rsidR="000F6918" w:rsidRPr="000F6918" w14:paraId="29DC0456" w14:textId="77777777" w:rsidTr="000F6918">
        <w:trPr>
          <w:trHeight w:val="300"/>
        </w:trPr>
        <w:tc>
          <w:tcPr>
            <w:tcW w:w="4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0CD604" w14:textId="77777777" w:rsidR="000F6918" w:rsidRPr="000F6918" w:rsidRDefault="000F6918" w:rsidP="000F6918">
            <w:pPr>
              <w:rPr>
                <w:lang w:val="en-US"/>
              </w:rPr>
            </w:pPr>
            <w:r w:rsidRPr="000F6918">
              <w:rPr>
                <w:lang w:val="en-US"/>
              </w:rPr>
              <w:t> </w:t>
            </w:r>
          </w:p>
        </w:tc>
        <w:tc>
          <w:tcPr>
            <w:tcW w:w="21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B4500" w14:textId="77777777" w:rsidR="000F6918" w:rsidRPr="000F6918" w:rsidRDefault="000F6918" w:rsidP="000F6918">
            <w:pPr>
              <w:rPr>
                <w:lang w:val="en-US"/>
              </w:rPr>
            </w:pPr>
            <w:r w:rsidRPr="000F6918">
              <w:rPr>
                <w:lang w:val="en-US"/>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2D9E7" w14:textId="77777777" w:rsidR="000F6918" w:rsidRPr="000F6918" w:rsidRDefault="000F6918" w:rsidP="000F6918">
            <w:pPr>
              <w:rPr>
                <w:lang w:val="en-US"/>
              </w:rPr>
            </w:pPr>
            <w:r w:rsidRPr="000F6918">
              <w:rPr>
                <w:lang w:val="en-US"/>
              </w:rPr>
              <w:t> </w:t>
            </w:r>
          </w:p>
        </w:tc>
        <w:tc>
          <w:tcPr>
            <w:tcW w:w="11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E6902" w14:textId="77777777" w:rsidR="000F6918" w:rsidRPr="000F6918" w:rsidRDefault="000F6918" w:rsidP="000F6918">
            <w:pPr>
              <w:rPr>
                <w:lang w:val="en-US"/>
              </w:rPr>
            </w:pPr>
            <w:r w:rsidRPr="000F6918">
              <w:rPr>
                <w:lang w:val="en-US"/>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F2F64" w14:textId="77777777" w:rsidR="000F6918" w:rsidRPr="000F6918" w:rsidRDefault="000F6918" w:rsidP="000F6918">
            <w:pPr>
              <w:rPr>
                <w:lang w:val="en-US"/>
              </w:rPr>
            </w:pPr>
            <w:r w:rsidRPr="000F6918">
              <w:rPr>
                <w:lang w:val="en-US"/>
              </w:rPr>
              <w:t> </w:t>
            </w:r>
          </w:p>
        </w:tc>
        <w:tc>
          <w:tcPr>
            <w:tcW w:w="9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D9FBFA" w14:textId="77777777" w:rsidR="000F6918" w:rsidRPr="000F6918" w:rsidRDefault="000F6918" w:rsidP="000F6918">
            <w:pPr>
              <w:rPr>
                <w:lang w:val="en-US"/>
              </w:rPr>
            </w:pPr>
            <w:r w:rsidRPr="000F6918">
              <w:rPr>
                <w:lang w:val="en-US"/>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A467D5" w14:textId="77777777" w:rsidR="000F6918" w:rsidRPr="000F6918" w:rsidRDefault="000F6918" w:rsidP="000F6918">
            <w:pPr>
              <w:rPr>
                <w:lang w:val="en-US"/>
              </w:rPr>
            </w:pPr>
            <w:r w:rsidRPr="000F6918">
              <w:rPr>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03131" w14:textId="77777777" w:rsidR="000F6918" w:rsidRPr="000F6918" w:rsidRDefault="000F6918" w:rsidP="000F6918">
            <w:pPr>
              <w:rPr>
                <w:lang w:val="en-US"/>
              </w:rPr>
            </w:pPr>
            <w:r w:rsidRPr="000F6918">
              <w:rPr>
                <w:lang w:val="en-US"/>
              </w:rPr>
              <w:t> </w:t>
            </w:r>
          </w:p>
        </w:tc>
      </w:tr>
      <w:tr w:rsidR="000F6918" w:rsidRPr="000F6918" w14:paraId="5121699D" w14:textId="77777777" w:rsidTr="000F6918">
        <w:trPr>
          <w:trHeight w:val="300"/>
        </w:trPr>
        <w:tc>
          <w:tcPr>
            <w:tcW w:w="6510"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789F216B" w14:textId="77777777" w:rsidR="000F6918" w:rsidRPr="000F6918" w:rsidRDefault="000F6918" w:rsidP="000F6918">
            <w:pPr>
              <w:rPr>
                <w:lang w:val="en-US"/>
              </w:rPr>
            </w:pPr>
            <w:r w:rsidRPr="000F6918">
              <w:rPr>
                <w:b/>
                <w:bCs/>
              </w:rPr>
              <w:t>ΣΥΝΟΛΟ</w:t>
            </w:r>
            <w:r w:rsidRPr="000F6918">
              <w:rPr>
                <w:lang w:val="en-US"/>
              </w:rPr>
              <w:t> </w:t>
            </w:r>
          </w:p>
        </w:tc>
        <w:tc>
          <w:tcPr>
            <w:tcW w:w="9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D1FF55" w14:textId="77777777" w:rsidR="000F6918" w:rsidRPr="000F6918" w:rsidRDefault="000F6918" w:rsidP="000F6918">
            <w:pPr>
              <w:rPr>
                <w:lang w:val="en-US"/>
              </w:rPr>
            </w:pPr>
            <w:r w:rsidRPr="000F6918">
              <w:rPr>
                <w:lang w:val="en-US"/>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D244B" w14:textId="77777777" w:rsidR="000F6918" w:rsidRPr="000F6918" w:rsidRDefault="000F6918" w:rsidP="000F6918">
            <w:pPr>
              <w:rPr>
                <w:lang w:val="en-US"/>
              </w:rPr>
            </w:pPr>
            <w:r w:rsidRPr="000F6918">
              <w:rPr>
                <w:lang w:val="en-US"/>
              </w:rPr>
              <w:t> </w:t>
            </w:r>
          </w:p>
        </w:tc>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A5FE81" w14:textId="77777777" w:rsidR="000F6918" w:rsidRPr="000F6918" w:rsidRDefault="000F6918" w:rsidP="000F6918">
            <w:pPr>
              <w:rPr>
                <w:lang w:val="en-US"/>
              </w:rPr>
            </w:pPr>
            <w:r w:rsidRPr="000F6918">
              <w:rPr>
                <w:lang w:val="en-US"/>
              </w:rPr>
              <w:t> </w:t>
            </w:r>
          </w:p>
        </w:tc>
      </w:tr>
    </w:tbl>
    <w:p w14:paraId="09DD8235" w14:textId="77777777" w:rsidR="000F6918" w:rsidRDefault="000F6918" w:rsidP="000F6918">
      <w:pPr>
        <w:rPr>
          <w:lang w:val="el-GR"/>
        </w:rPr>
      </w:pPr>
      <w:r w:rsidRPr="000F6918">
        <w:rPr>
          <w:lang w:val="en-US"/>
        </w:rPr>
        <w:t> </w:t>
      </w:r>
    </w:p>
    <w:p w14:paraId="4EAD7792" w14:textId="77777777" w:rsidR="007173D9" w:rsidRPr="005E0918" w:rsidRDefault="007173D9" w:rsidP="000F6918">
      <w:pPr>
        <w:rPr>
          <w:lang w:val="el-GR"/>
        </w:rPr>
      </w:pPr>
    </w:p>
    <w:p w14:paraId="11D8DA63" w14:textId="31343626" w:rsidR="000F6918" w:rsidRDefault="000F6918" w:rsidP="006D2C7C">
      <w:pPr>
        <w:numPr>
          <w:ilvl w:val="0"/>
          <w:numId w:val="228"/>
        </w:numPr>
        <w:rPr>
          <w:b/>
          <w:bCs/>
          <w:lang w:val="el-GR"/>
        </w:rPr>
      </w:pPr>
      <w:r w:rsidRPr="000F6918">
        <w:rPr>
          <w:b/>
          <w:bCs/>
          <w:lang w:val="el-GR"/>
        </w:rPr>
        <w:t>Συγκεντρωτικός Πίνακας Οικονομικής Προσφοράς</w:t>
      </w:r>
      <w:r w:rsidR="003F4342">
        <w:rPr>
          <w:b/>
          <w:bCs/>
          <w:lang w:val="el-GR"/>
        </w:rPr>
        <w:t xml:space="preserve"> Έργου</w:t>
      </w:r>
      <w:r w:rsidRPr="000F6918">
        <w:rPr>
          <w:b/>
          <w:bCs/>
          <w:lang w:val="en-US"/>
        </w:rPr>
        <w:t> </w:t>
      </w:r>
    </w:p>
    <w:tbl>
      <w:tblPr>
        <w:tblStyle w:val="TableGrid"/>
        <w:tblW w:w="0" w:type="auto"/>
        <w:tblInd w:w="137" w:type="dxa"/>
        <w:tblLook w:val="04A0" w:firstRow="1" w:lastRow="0" w:firstColumn="1" w:lastColumn="0" w:noHBand="0" w:noVBand="1"/>
      </w:tblPr>
      <w:tblGrid>
        <w:gridCol w:w="633"/>
        <w:gridCol w:w="2991"/>
        <w:gridCol w:w="1816"/>
        <w:gridCol w:w="1718"/>
        <w:gridCol w:w="2264"/>
      </w:tblGrid>
      <w:tr w:rsidR="003F4342" w:rsidRPr="00540BCC" w14:paraId="56801DE9" w14:textId="77777777" w:rsidTr="00B874C5">
        <w:tc>
          <w:tcPr>
            <w:tcW w:w="567" w:type="dxa"/>
            <w:shd w:val="clear" w:color="auto" w:fill="auto"/>
          </w:tcPr>
          <w:p w14:paraId="28444EFF" w14:textId="74D482BD" w:rsidR="003F4342" w:rsidRDefault="003F4342" w:rsidP="005E74C9">
            <w:pPr>
              <w:rPr>
                <w:b/>
                <w:bCs/>
                <w:lang w:val="el-GR"/>
              </w:rPr>
            </w:pPr>
            <w:r w:rsidRPr="000F6918">
              <w:t>Α/Α</w:t>
            </w:r>
            <w:r w:rsidRPr="000F6918">
              <w:rPr>
                <w:lang w:val="en-US"/>
              </w:rPr>
              <w:t> </w:t>
            </w:r>
          </w:p>
        </w:tc>
        <w:tc>
          <w:tcPr>
            <w:tcW w:w="2991" w:type="dxa"/>
            <w:shd w:val="clear" w:color="auto" w:fill="auto"/>
          </w:tcPr>
          <w:p w14:paraId="5F975757" w14:textId="7D02B436" w:rsidR="003F4342" w:rsidRPr="006D2C7C" w:rsidRDefault="003F4342" w:rsidP="005E74C9">
            <w:r w:rsidRPr="000F6918">
              <w:t>ΠΕΡΙΓΡΑΦΗ</w:t>
            </w:r>
            <w:r w:rsidRPr="006D2C7C">
              <w:t> </w:t>
            </w:r>
          </w:p>
        </w:tc>
        <w:tc>
          <w:tcPr>
            <w:tcW w:w="1816" w:type="dxa"/>
            <w:shd w:val="clear" w:color="auto" w:fill="auto"/>
          </w:tcPr>
          <w:p w14:paraId="4BFE821E" w14:textId="328FFD42" w:rsidR="003F4342" w:rsidRDefault="003F4342" w:rsidP="005E74C9">
            <w:pPr>
              <w:rPr>
                <w:b/>
                <w:bCs/>
                <w:lang w:val="el-GR"/>
              </w:rPr>
            </w:pPr>
            <w:r w:rsidRPr="000F6918">
              <w:rPr>
                <w:lang w:val="el-GR"/>
              </w:rPr>
              <w:t xml:space="preserve">ΣΥΝΟΛΙΚΗ ΑΞΙΑ ΕΡΓΟΥ </w:t>
            </w:r>
            <w:r w:rsidRPr="000F6918">
              <w:rPr>
                <w:lang w:val="en-US"/>
              </w:rPr>
              <w:t> </w:t>
            </w:r>
            <w:r w:rsidRPr="000F6918">
              <w:rPr>
                <w:lang w:val="el-GR"/>
              </w:rPr>
              <w:br/>
              <w:t>ΧΩΡΙΣ ΦΠΑ [€]</w:t>
            </w:r>
            <w:r w:rsidRPr="000F6918">
              <w:rPr>
                <w:lang w:val="en-US"/>
              </w:rPr>
              <w:t> </w:t>
            </w:r>
          </w:p>
        </w:tc>
        <w:tc>
          <w:tcPr>
            <w:tcW w:w="1718" w:type="dxa"/>
            <w:shd w:val="clear" w:color="auto" w:fill="auto"/>
          </w:tcPr>
          <w:p w14:paraId="7DD286BF" w14:textId="51F7437B" w:rsidR="003F4342" w:rsidRDefault="003F4342" w:rsidP="005E74C9">
            <w:pPr>
              <w:rPr>
                <w:b/>
                <w:bCs/>
                <w:lang w:val="el-GR"/>
              </w:rPr>
            </w:pPr>
            <w:r w:rsidRPr="000F6918">
              <w:t>ΦΠΑ [€]</w:t>
            </w:r>
            <w:r w:rsidRPr="000F6918">
              <w:rPr>
                <w:lang w:val="en-US"/>
              </w:rPr>
              <w:t> </w:t>
            </w:r>
          </w:p>
        </w:tc>
        <w:tc>
          <w:tcPr>
            <w:tcW w:w="2264" w:type="dxa"/>
            <w:shd w:val="clear" w:color="auto" w:fill="auto"/>
          </w:tcPr>
          <w:p w14:paraId="10884307" w14:textId="6B3145B1" w:rsidR="003F4342" w:rsidRDefault="003F4342" w:rsidP="005E74C9">
            <w:pPr>
              <w:rPr>
                <w:b/>
                <w:bCs/>
                <w:lang w:val="el-GR"/>
              </w:rPr>
            </w:pPr>
            <w:r w:rsidRPr="000F6918">
              <w:rPr>
                <w:lang w:val="el-GR"/>
              </w:rPr>
              <w:t>ΣΥΝΟΛΙΚΗ ΑΞΙΑ ΕΡΓΟΥ</w:t>
            </w:r>
            <w:r w:rsidRPr="000F6918">
              <w:rPr>
                <w:lang w:val="en-US"/>
              </w:rPr>
              <w:t> </w:t>
            </w:r>
            <w:r w:rsidRPr="000F6918">
              <w:rPr>
                <w:lang w:val="el-GR"/>
              </w:rPr>
              <w:br/>
              <w:t>ΜΕ ΦΠΑ [€]</w:t>
            </w:r>
            <w:r w:rsidRPr="000F6918">
              <w:rPr>
                <w:lang w:val="en-US"/>
              </w:rPr>
              <w:t> </w:t>
            </w:r>
          </w:p>
        </w:tc>
      </w:tr>
      <w:tr w:rsidR="003F4342" w14:paraId="5E1A45D0" w14:textId="77777777" w:rsidTr="00B874C5">
        <w:tc>
          <w:tcPr>
            <w:tcW w:w="567" w:type="dxa"/>
            <w:shd w:val="clear" w:color="auto" w:fill="auto"/>
          </w:tcPr>
          <w:p w14:paraId="0C086098" w14:textId="14599B07" w:rsidR="003F4342" w:rsidRDefault="003F4342" w:rsidP="005E74C9">
            <w:pPr>
              <w:rPr>
                <w:b/>
                <w:bCs/>
                <w:lang w:val="el-GR"/>
              </w:rPr>
            </w:pPr>
            <w:r>
              <w:rPr>
                <w:b/>
                <w:bCs/>
                <w:lang w:val="el-GR"/>
              </w:rPr>
              <w:t>1</w:t>
            </w:r>
          </w:p>
        </w:tc>
        <w:tc>
          <w:tcPr>
            <w:tcW w:w="2991" w:type="dxa"/>
            <w:shd w:val="clear" w:color="auto" w:fill="auto"/>
          </w:tcPr>
          <w:p w14:paraId="386E5EBE" w14:textId="3A9B3C55" w:rsidR="003F4342" w:rsidRDefault="003F4342" w:rsidP="005E74C9">
            <w:pPr>
              <w:rPr>
                <w:b/>
                <w:bCs/>
                <w:lang w:val="el-GR"/>
              </w:rPr>
            </w:pPr>
            <w:r w:rsidRPr="000F6918">
              <w:rPr>
                <w:lang w:val="el-GR"/>
              </w:rPr>
              <w:t>Έτοιμο λογισμικό (Πίνακας 1</w:t>
            </w:r>
            <w:r>
              <w:rPr>
                <w:lang w:val="el-GR"/>
              </w:rPr>
              <w:t>.1</w:t>
            </w:r>
            <w:r w:rsidRPr="000F6918">
              <w:rPr>
                <w:lang w:val="el-GR"/>
              </w:rPr>
              <w:t>)</w:t>
            </w:r>
            <w:r w:rsidRPr="000F6918">
              <w:rPr>
                <w:lang w:val="en-US"/>
              </w:rPr>
              <w:t> </w:t>
            </w:r>
          </w:p>
        </w:tc>
        <w:tc>
          <w:tcPr>
            <w:tcW w:w="1816" w:type="dxa"/>
            <w:shd w:val="clear" w:color="auto" w:fill="auto"/>
          </w:tcPr>
          <w:p w14:paraId="7D356959" w14:textId="77777777" w:rsidR="003F4342" w:rsidRDefault="003F4342" w:rsidP="005E74C9">
            <w:pPr>
              <w:rPr>
                <w:b/>
                <w:bCs/>
                <w:lang w:val="el-GR"/>
              </w:rPr>
            </w:pPr>
          </w:p>
        </w:tc>
        <w:tc>
          <w:tcPr>
            <w:tcW w:w="1718" w:type="dxa"/>
            <w:shd w:val="clear" w:color="auto" w:fill="auto"/>
          </w:tcPr>
          <w:p w14:paraId="051782BB" w14:textId="77777777" w:rsidR="003F4342" w:rsidRDefault="003F4342" w:rsidP="005E74C9">
            <w:pPr>
              <w:rPr>
                <w:b/>
                <w:bCs/>
                <w:lang w:val="el-GR"/>
              </w:rPr>
            </w:pPr>
          </w:p>
        </w:tc>
        <w:tc>
          <w:tcPr>
            <w:tcW w:w="2264" w:type="dxa"/>
            <w:shd w:val="clear" w:color="auto" w:fill="auto"/>
          </w:tcPr>
          <w:p w14:paraId="71FEFC19" w14:textId="77777777" w:rsidR="003F4342" w:rsidRDefault="003F4342" w:rsidP="005E74C9">
            <w:pPr>
              <w:rPr>
                <w:b/>
                <w:bCs/>
                <w:lang w:val="el-GR"/>
              </w:rPr>
            </w:pPr>
          </w:p>
        </w:tc>
      </w:tr>
      <w:tr w:rsidR="003F4342" w14:paraId="2B187B84" w14:textId="77777777" w:rsidTr="00B874C5">
        <w:tc>
          <w:tcPr>
            <w:tcW w:w="567" w:type="dxa"/>
            <w:shd w:val="clear" w:color="auto" w:fill="auto"/>
          </w:tcPr>
          <w:p w14:paraId="1EAFCFC5" w14:textId="43D8745A" w:rsidR="003F4342" w:rsidRDefault="003F4342" w:rsidP="005E74C9">
            <w:pPr>
              <w:rPr>
                <w:b/>
                <w:bCs/>
                <w:lang w:val="el-GR"/>
              </w:rPr>
            </w:pPr>
            <w:r>
              <w:rPr>
                <w:b/>
                <w:bCs/>
                <w:lang w:val="el-GR"/>
              </w:rPr>
              <w:t>2</w:t>
            </w:r>
          </w:p>
        </w:tc>
        <w:tc>
          <w:tcPr>
            <w:tcW w:w="2991" w:type="dxa"/>
            <w:shd w:val="clear" w:color="auto" w:fill="auto"/>
          </w:tcPr>
          <w:p w14:paraId="59C27901" w14:textId="38980E25" w:rsidR="003F4342" w:rsidRPr="000F6918" w:rsidRDefault="003F4342" w:rsidP="005E74C9">
            <w:pPr>
              <w:rPr>
                <w:lang w:val="el-GR"/>
              </w:rPr>
            </w:pPr>
            <w:r w:rsidRPr="000F6918">
              <w:rPr>
                <w:lang w:val="el-GR"/>
              </w:rPr>
              <w:t xml:space="preserve">Λογισμικό εφαρμογών (Πίνακας </w:t>
            </w:r>
            <w:r>
              <w:rPr>
                <w:lang w:val="el-GR"/>
              </w:rPr>
              <w:t>1.</w:t>
            </w:r>
            <w:r w:rsidRPr="000F6918">
              <w:rPr>
                <w:lang w:val="el-GR"/>
              </w:rPr>
              <w:t>2)</w:t>
            </w:r>
            <w:r w:rsidRPr="000F6918">
              <w:rPr>
                <w:lang w:val="en-US"/>
              </w:rPr>
              <w:t> </w:t>
            </w:r>
          </w:p>
        </w:tc>
        <w:tc>
          <w:tcPr>
            <w:tcW w:w="1816" w:type="dxa"/>
            <w:shd w:val="clear" w:color="auto" w:fill="auto"/>
          </w:tcPr>
          <w:p w14:paraId="14A8FD4C" w14:textId="77777777" w:rsidR="003F4342" w:rsidRDefault="003F4342" w:rsidP="005E74C9">
            <w:pPr>
              <w:rPr>
                <w:b/>
                <w:bCs/>
                <w:lang w:val="el-GR"/>
              </w:rPr>
            </w:pPr>
          </w:p>
        </w:tc>
        <w:tc>
          <w:tcPr>
            <w:tcW w:w="1718" w:type="dxa"/>
            <w:shd w:val="clear" w:color="auto" w:fill="auto"/>
          </w:tcPr>
          <w:p w14:paraId="320A0F99" w14:textId="77777777" w:rsidR="003F4342" w:rsidRDefault="003F4342" w:rsidP="005E74C9">
            <w:pPr>
              <w:rPr>
                <w:b/>
                <w:bCs/>
                <w:lang w:val="el-GR"/>
              </w:rPr>
            </w:pPr>
          </w:p>
        </w:tc>
        <w:tc>
          <w:tcPr>
            <w:tcW w:w="2264" w:type="dxa"/>
            <w:shd w:val="clear" w:color="auto" w:fill="auto"/>
          </w:tcPr>
          <w:p w14:paraId="470522E5" w14:textId="77777777" w:rsidR="003F4342" w:rsidRDefault="003F4342" w:rsidP="005E74C9">
            <w:pPr>
              <w:rPr>
                <w:b/>
                <w:bCs/>
                <w:lang w:val="el-GR"/>
              </w:rPr>
            </w:pPr>
          </w:p>
        </w:tc>
      </w:tr>
      <w:tr w:rsidR="003F4342" w14:paraId="28F595E3" w14:textId="77777777" w:rsidTr="00B874C5">
        <w:tc>
          <w:tcPr>
            <w:tcW w:w="567" w:type="dxa"/>
            <w:shd w:val="clear" w:color="auto" w:fill="auto"/>
          </w:tcPr>
          <w:p w14:paraId="36050CB2" w14:textId="5D43F5BB" w:rsidR="003F4342" w:rsidRDefault="003F4342" w:rsidP="005E74C9">
            <w:pPr>
              <w:rPr>
                <w:b/>
                <w:bCs/>
                <w:lang w:val="el-GR"/>
              </w:rPr>
            </w:pPr>
            <w:r>
              <w:rPr>
                <w:b/>
                <w:bCs/>
                <w:lang w:val="el-GR"/>
              </w:rPr>
              <w:t>3</w:t>
            </w:r>
          </w:p>
        </w:tc>
        <w:tc>
          <w:tcPr>
            <w:tcW w:w="2991" w:type="dxa"/>
            <w:shd w:val="clear" w:color="auto" w:fill="auto"/>
          </w:tcPr>
          <w:p w14:paraId="7AC4CB59" w14:textId="660A0B3A" w:rsidR="003F4342" w:rsidRPr="000F6918" w:rsidRDefault="003F4342" w:rsidP="005E74C9">
            <w:pPr>
              <w:rPr>
                <w:lang w:val="el-GR"/>
              </w:rPr>
            </w:pPr>
            <w:r w:rsidRPr="000F6918">
              <w:rPr>
                <w:lang w:val="el-GR"/>
              </w:rPr>
              <w:t>Υπηρεσίες (Πίνακας 2)</w:t>
            </w:r>
            <w:r w:rsidRPr="000F6918">
              <w:rPr>
                <w:lang w:val="en-US"/>
              </w:rPr>
              <w:t> </w:t>
            </w:r>
          </w:p>
        </w:tc>
        <w:tc>
          <w:tcPr>
            <w:tcW w:w="1816" w:type="dxa"/>
            <w:shd w:val="clear" w:color="auto" w:fill="auto"/>
          </w:tcPr>
          <w:p w14:paraId="6ABA087F" w14:textId="77777777" w:rsidR="003F4342" w:rsidRDefault="003F4342" w:rsidP="005E74C9">
            <w:pPr>
              <w:rPr>
                <w:b/>
                <w:bCs/>
                <w:lang w:val="el-GR"/>
              </w:rPr>
            </w:pPr>
          </w:p>
        </w:tc>
        <w:tc>
          <w:tcPr>
            <w:tcW w:w="1718" w:type="dxa"/>
            <w:shd w:val="clear" w:color="auto" w:fill="auto"/>
          </w:tcPr>
          <w:p w14:paraId="7DE4D104" w14:textId="77777777" w:rsidR="003F4342" w:rsidRDefault="003F4342" w:rsidP="005E74C9">
            <w:pPr>
              <w:rPr>
                <w:b/>
                <w:bCs/>
                <w:lang w:val="el-GR"/>
              </w:rPr>
            </w:pPr>
          </w:p>
        </w:tc>
        <w:tc>
          <w:tcPr>
            <w:tcW w:w="2264" w:type="dxa"/>
            <w:shd w:val="clear" w:color="auto" w:fill="auto"/>
          </w:tcPr>
          <w:p w14:paraId="4E338156" w14:textId="77777777" w:rsidR="003F4342" w:rsidRDefault="003F4342" w:rsidP="005E74C9">
            <w:pPr>
              <w:rPr>
                <w:b/>
                <w:bCs/>
                <w:lang w:val="el-GR"/>
              </w:rPr>
            </w:pPr>
          </w:p>
        </w:tc>
      </w:tr>
      <w:tr w:rsidR="003F4342" w14:paraId="2AA54701" w14:textId="77777777" w:rsidTr="00B874C5">
        <w:tc>
          <w:tcPr>
            <w:tcW w:w="567" w:type="dxa"/>
            <w:shd w:val="clear" w:color="auto" w:fill="auto"/>
          </w:tcPr>
          <w:p w14:paraId="68D44A42" w14:textId="64A667B0" w:rsidR="003F4342" w:rsidRDefault="003F4342" w:rsidP="005E74C9">
            <w:pPr>
              <w:rPr>
                <w:b/>
                <w:bCs/>
                <w:lang w:val="el-GR"/>
              </w:rPr>
            </w:pPr>
            <w:r>
              <w:rPr>
                <w:b/>
                <w:bCs/>
                <w:lang w:val="el-GR"/>
              </w:rPr>
              <w:t>4</w:t>
            </w:r>
          </w:p>
        </w:tc>
        <w:tc>
          <w:tcPr>
            <w:tcW w:w="2991" w:type="dxa"/>
            <w:shd w:val="clear" w:color="auto" w:fill="auto"/>
          </w:tcPr>
          <w:p w14:paraId="3331C7C1" w14:textId="7E1DD590" w:rsidR="003F4342" w:rsidRPr="000F6918" w:rsidRDefault="003F4342" w:rsidP="005E74C9">
            <w:pPr>
              <w:rPr>
                <w:lang w:val="el-GR"/>
              </w:rPr>
            </w:pPr>
            <w:r w:rsidRPr="000F6918">
              <w:rPr>
                <w:lang w:val="el-GR"/>
              </w:rPr>
              <w:t>Άλλες δαπάνες (Πίνακας 3)</w:t>
            </w:r>
            <w:r w:rsidRPr="000F6918">
              <w:rPr>
                <w:lang w:val="en-US"/>
              </w:rPr>
              <w:t> </w:t>
            </w:r>
          </w:p>
        </w:tc>
        <w:tc>
          <w:tcPr>
            <w:tcW w:w="1816" w:type="dxa"/>
            <w:shd w:val="clear" w:color="auto" w:fill="auto"/>
          </w:tcPr>
          <w:p w14:paraId="17C901AB" w14:textId="77777777" w:rsidR="003F4342" w:rsidRDefault="003F4342" w:rsidP="005E74C9">
            <w:pPr>
              <w:rPr>
                <w:b/>
                <w:bCs/>
                <w:lang w:val="el-GR"/>
              </w:rPr>
            </w:pPr>
          </w:p>
        </w:tc>
        <w:tc>
          <w:tcPr>
            <w:tcW w:w="1718" w:type="dxa"/>
            <w:shd w:val="clear" w:color="auto" w:fill="auto"/>
          </w:tcPr>
          <w:p w14:paraId="1551CCB3" w14:textId="77777777" w:rsidR="003F4342" w:rsidRDefault="003F4342" w:rsidP="005E74C9">
            <w:pPr>
              <w:rPr>
                <w:b/>
                <w:bCs/>
                <w:lang w:val="el-GR"/>
              </w:rPr>
            </w:pPr>
          </w:p>
        </w:tc>
        <w:tc>
          <w:tcPr>
            <w:tcW w:w="2264" w:type="dxa"/>
            <w:shd w:val="clear" w:color="auto" w:fill="auto"/>
          </w:tcPr>
          <w:p w14:paraId="7E269EC1" w14:textId="77777777" w:rsidR="003F4342" w:rsidRDefault="003F4342" w:rsidP="005E74C9">
            <w:pPr>
              <w:rPr>
                <w:b/>
                <w:bCs/>
                <w:lang w:val="el-GR"/>
              </w:rPr>
            </w:pPr>
          </w:p>
        </w:tc>
      </w:tr>
      <w:tr w:rsidR="003F4342" w14:paraId="669BAB32" w14:textId="77777777" w:rsidTr="00B874C5">
        <w:tc>
          <w:tcPr>
            <w:tcW w:w="567" w:type="dxa"/>
            <w:shd w:val="clear" w:color="auto" w:fill="auto"/>
          </w:tcPr>
          <w:p w14:paraId="58351966" w14:textId="77777777" w:rsidR="003F4342" w:rsidRDefault="003F4342" w:rsidP="005E74C9">
            <w:pPr>
              <w:rPr>
                <w:b/>
                <w:bCs/>
                <w:lang w:val="el-GR"/>
              </w:rPr>
            </w:pPr>
          </w:p>
        </w:tc>
        <w:tc>
          <w:tcPr>
            <w:tcW w:w="2991" w:type="dxa"/>
            <w:shd w:val="clear" w:color="auto" w:fill="auto"/>
          </w:tcPr>
          <w:p w14:paraId="081C4EC0" w14:textId="49BD7A81" w:rsidR="003F4342" w:rsidRPr="006D2C7C" w:rsidRDefault="003F4342" w:rsidP="005E74C9">
            <w:pPr>
              <w:rPr>
                <w:b/>
                <w:bCs/>
                <w:lang w:val="el-GR"/>
              </w:rPr>
            </w:pPr>
            <w:r w:rsidRPr="006D2C7C">
              <w:rPr>
                <w:b/>
                <w:bCs/>
                <w:lang w:val="el-GR"/>
              </w:rPr>
              <w:t>ΣΥΝΟΛΟ</w:t>
            </w:r>
          </w:p>
        </w:tc>
        <w:tc>
          <w:tcPr>
            <w:tcW w:w="1816" w:type="dxa"/>
            <w:shd w:val="clear" w:color="auto" w:fill="auto"/>
          </w:tcPr>
          <w:p w14:paraId="4105D66B" w14:textId="77777777" w:rsidR="003F4342" w:rsidRDefault="003F4342" w:rsidP="005E74C9">
            <w:pPr>
              <w:rPr>
                <w:b/>
                <w:bCs/>
                <w:lang w:val="el-GR"/>
              </w:rPr>
            </w:pPr>
          </w:p>
        </w:tc>
        <w:tc>
          <w:tcPr>
            <w:tcW w:w="1718" w:type="dxa"/>
            <w:shd w:val="clear" w:color="auto" w:fill="auto"/>
          </w:tcPr>
          <w:p w14:paraId="17FFA954" w14:textId="77777777" w:rsidR="003F4342" w:rsidRDefault="003F4342" w:rsidP="005E74C9">
            <w:pPr>
              <w:rPr>
                <w:b/>
                <w:bCs/>
                <w:lang w:val="el-GR"/>
              </w:rPr>
            </w:pPr>
          </w:p>
        </w:tc>
        <w:tc>
          <w:tcPr>
            <w:tcW w:w="2264" w:type="dxa"/>
            <w:shd w:val="clear" w:color="auto" w:fill="auto"/>
          </w:tcPr>
          <w:p w14:paraId="460FC8EB" w14:textId="77777777" w:rsidR="003F4342" w:rsidRDefault="003F4342" w:rsidP="005E74C9">
            <w:pPr>
              <w:rPr>
                <w:b/>
                <w:bCs/>
                <w:lang w:val="el-GR"/>
              </w:rPr>
            </w:pPr>
          </w:p>
        </w:tc>
      </w:tr>
    </w:tbl>
    <w:p w14:paraId="0C1932D3" w14:textId="77777777" w:rsidR="003F4342" w:rsidRPr="006D2C7C" w:rsidRDefault="003F4342" w:rsidP="006D2C7C">
      <w:pPr>
        <w:ind w:left="720"/>
        <w:rPr>
          <w:b/>
          <w:bCs/>
          <w:lang w:val="el-GR"/>
        </w:rPr>
      </w:pPr>
    </w:p>
    <w:p w14:paraId="5AFCC90E" w14:textId="77777777" w:rsidR="000F6918" w:rsidRPr="000F6918" w:rsidRDefault="000F6918" w:rsidP="000F6918">
      <w:pPr>
        <w:rPr>
          <w:lang w:val="en-US"/>
        </w:rPr>
      </w:pPr>
      <w:r w:rsidRPr="000F6918">
        <w:rPr>
          <w:lang w:val="en-US"/>
        </w:rPr>
        <w:t> </w:t>
      </w:r>
    </w:p>
    <w:p w14:paraId="2EBA026B" w14:textId="77777777" w:rsidR="000F6918" w:rsidRPr="000F6918" w:rsidRDefault="000F6918" w:rsidP="000F6918">
      <w:pPr>
        <w:rPr>
          <w:lang w:val="en-US"/>
        </w:rPr>
      </w:pPr>
      <w:r w:rsidRPr="000F6918">
        <w:rPr>
          <w:lang w:val="en-US"/>
        </w:rPr>
        <w:t> </w:t>
      </w:r>
    </w:p>
    <w:p w14:paraId="30FB7EAA" w14:textId="77777777" w:rsidR="000F6918" w:rsidRPr="000F6918" w:rsidRDefault="000F6918" w:rsidP="000F6918">
      <w:pPr>
        <w:rPr>
          <w:lang w:val="en-US"/>
        </w:rPr>
      </w:pPr>
      <w:r w:rsidRPr="000F6918">
        <w:rPr>
          <w:lang w:val="en-US"/>
        </w:rPr>
        <w:t> </w:t>
      </w:r>
    </w:p>
    <w:p w14:paraId="6784A461" w14:textId="77777777" w:rsidR="00991C00" w:rsidRPr="00603221" w:rsidRDefault="00991C00" w:rsidP="000D7961">
      <w:pPr>
        <w:rPr>
          <w:lang w:val="el-GR"/>
        </w:rPr>
        <w:sectPr w:rsidR="00991C00" w:rsidRPr="00603221" w:rsidSect="00417843">
          <w:headerReference w:type="first" r:id="rId48"/>
          <w:pgSz w:w="11906" w:h="16838"/>
          <w:pgMar w:top="1134" w:right="1134" w:bottom="1134" w:left="1134" w:header="720" w:footer="0" w:gutter="0"/>
          <w:cols w:space="720"/>
          <w:titlePg/>
          <w:docGrid w:linePitch="360"/>
        </w:sectPr>
      </w:pPr>
    </w:p>
    <w:p w14:paraId="66A30802" w14:textId="77777777" w:rsidR="008338F0" w:rsidRPr="00603221" w:rsidRDefault="003355E7" w:rsidP="004D12FF">
      <w:pPr>
        <w:pStyle w:val="Heading2"/>
        <w:numPr>
          <w:ilvl w:val="0"/>
          <w:numId w:val="0"/>
        </w:numPr>
        <w:ind w:left="576" w:hanging="576"/>
        <w:rPr>
          <w:rFonts w:cs="Tahoma"/>
          <w:lang w:val="el-GR"/>
        </w:rPr>
      </w:pPr>
      <w:bookmarkStart w:id="572" w:name="_Ref494118533"/>
      <w:bookmarkStart w:id="573" w:name="_Ref40984039"/>
      <w:bookmarkStart w:id="574" w:name="_Toc97194386"/>
      <w:bookmarkStart w:id="575" w:name="_Toc97194490"/>
      <w:bookmarkStart w:id="576" w:name="_Toc196736037"/>
      <w:bookmarkStart w:id="577" w:name="_Hlk118712588"/>
      <w:r w:rsidRPr="00603221">
        <w:rPr>
          <w:rFonts w:cs="Tahoma"/>
          <w:lang w:val="el-GR"/>
        </w:rPr>
        <w:lastRenderedPageBreak/>
        <w:t xml:space="preserve">ΠΑΡΑΡΤΗΜΑ </w:t>
      </w:r>
      <w:r w:rsidRPr="004D12FF">
        <w:rPr>
          <w:rFonts w:cs="Tahoma"/>
          <w:lang w:val="el-GR"/>
        </w:rPr>
        <w:t>VI</w:t>
      </w:r>
      <w:r w:rsidRPr="00603221">
        <w:rPr>
          <w:rFonts w:cs="Tahoma"/>
          <w:lang w:val="el-GR"/>
        </w:rPr>
        <w:t xml:space="preserve">Ι – </w:t>
      </w:r>
      <w:r w:rsidR="006E4901" w:rsidRPr="00603221">
        <w:rPr>
          <w:rFonts w:cs="Tahoma"/>
          <w:lang w:val="el-GR"/>
        </w:rPr>
        <w:t>Άλλες Δηλώσεις</w:t>
      </w:r>
      <w:bookmarkEnd w:id="572"/>
      <w:bookmarkEnd w:id="573"/>
      <w:bookmarkEnd w:id="574"/>
      <w:bookmarkEnd w:id="575"/>
      <w:bookmarkEnd w:id="576"/>
      <w:r w:rsidR="00E1337D" w:rsidRPr="00603221">
        <w:rPr>
          <w:rFonts w:cs="Tahoma"/>
          <w:lang w:val="el-GR"/>
        </w:rPr>
        <w:t xml:space="preserve"> </w:t>
      </w:r>
    </w:p>
    <w:p w14:paraId="5984E1DF" w14:textId="77777777" w:rsidR="00CD4F51" w:rsidRPr="007113DC" w:rsidRDefault="00CD4F51" w:rsidP="00CD4F51">
      <w:pPr>
        <w:rPr>
          <w:rFonts w:eastAsia="SimSun"/>
          <w:lang w:val="el-GR" w:eastAsia="el-GR" w:bidi="he-IL"/>
        </w:rPr>
      </w:pPr>
    </w:p>
    <w:p w14:paraId="22547C25" w14:textId="206E45F3" w:rsidR="00CD4F51" w:rsidRPr="007113DC" w:rsidRDefault="00CD4F51" w:rsidP="007113D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113DC" w:rsidRDefault="00CD4F51" w:rsidP="00CD4F51">
      <w:pPr>
        <w:rPr>
          <w:lang w:val="el-GR"/>
        </w:rPr>
      </w:pPr>
    </w:p>
    <w:p w14:paraId="4C501BF3" w14:textId="5D7A48E5" w:rsidR="00CD4F51" w:rsidRPr="00995186" w:rsidRDefault="00CD4F51" w:rsidP="07571D1B">
      <w:pPr>
        <w:pStyle w:val="Default"/>
        <w:spacing w:before="120" w:after="120"/>
        <w:jc w:val="both"/>
        <w:rPr>
          <w:rFonts w:ascii="Tahoma" w:hAnsi="Tahoma" w:cs="Tahoma"/>
          <w:color w:val="auto"/>
          <w:sz w:val="22"/>
          <w:szCs w:val="22"/>
          <w:lang w:eastAsia="el-GR" w:bidi="he-IL"/>
        </w:rPr>
      </w:pPr>
      <w:r w:rsidRPr="00995186">
        <w:rPr>
          <w:rFonts w:ascii="Tahoma" w:eastAsia="Times New Roman" w:hAnsi="Tahoma" w:cs="Tahoma"/>
          <w:color w:val="auto"/>
          <w:sz w:val="22"/>
          <w:szCs w:val="22"/>
          <w:lang w:eastAsia="el-GR" w:bidi="he-IL"/>
        </w:rPr>
        <w:t>«</w:t>
      </w:r>
      <w:r w:rsidR="00E576A6" w:rsidRPr="00995186">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995186">
        <w:rPr>
          <w:rFonts w:ascii="Tahoma" w:hAnsi="Tahoma" w:cs="Tahoma"/>
          <w:color w:val="auto"/>
          <w:sz w:val="22"/>
          <w:szCs w:val="22"/>
          <w:lang w:eastAsia="el-GR" w:bidi="he-IL"/>
        </w:rPr>
        <w:t xml:space="preserve"> Συγκεκριμένα δηλώνω ότι:</w:t>
      </w:r>
    </w:p>
    <w:p w14:paraId="384D1405" w14:textId="52505D1B" w:rsidR="00CD4F51" w:rsidRPr="007113DC" w:rsidRDefault="00E576A6" w:rsidP="009B39E0">
      <w:pPr>
        <w:pStyle w:val="ListParagraph"/>
        <w:numPr>
          <w:ilvl w:val="0"/>
          <w:numId w:val="25"/>
        </w:numPr>
        <w:suppressAutoHyphens w:val="0"/>
        <w:autoSpaceDE w:val="0"/>
        <w:autoSpaceDN w:val="0"/>
        <w:adjustRightInd w:val="0"/>
        <w:spacing w:before="120"/>
        <w:ind w:left="714" w:hanging="357"/>
        <w:contextualSpacing w:val="0"/>
        <w:rPr>
          <w:lang w:val="el-GR" w:eastAsia="el-GR" w:bidi="he-IL"/>
        </w:rPr>
      </w:pPr>
      <w:r w:rsidRPr="00991C00">
        <w:rPr>
          <w:i/>
          <w:lang w:val="el-GR" w:eastAsia="ar-SA"/>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6B433E70" w:rsidR="00CD4F51" w:rsidRPr="00E576A6" w:rsidRDefault="00E576A6" w:rsidP="009B39E0">
      <w:pPr>
        <w:pStyle w:val="ListParagraph"/>
        <w:numPr>
          <w:ilvl w:val="0"/>
          <w:numId w:val="25"/>
        </w:numPr>
        <w:suppressAutoHyphens w:val="0"/>
        <w:autoSpaceDE w:val="0"/>
        <w:autoSpaceDN w:val="0"/>
        <w:adjustRightInd w:val="0"/>
        <w:spacing w:before="120"/>
        <w:ind w:left="714" w:hanging="357"/>
        <w:contextualSpacing w:val="0"/>
        <w:rPr>
          <w:iCs/>
          <w:lang w:val="el-GR" w:eastAsia="el-GR" w:bidi="he-IL"/>
        </w:rPr>
      </w:pPr>
      <w:r w:rsidRPr="00991C00">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9972469" w14:textId="57600965" w:rsidR="00CD4F51" w:rsidRPr="007113DC" w:rsidRDefault="00E576A6" w:rsidP="009B39E0">
      <w:pPr>
        <w:pStyle w:val="ListParagraph"/>
        <w:numPr>
          <w:ilvl w:val="0"/>
          <w:numId w:val="25"/>
        </w:numPr>
        <w:suppressAutoHyphens w:val="0"/>
        <w:autoSpaceDE w:val="0"/>
        <w:autoSpaceDN w:val="0"/>
        <w:adjustRightInd w:val="0"/>
        <w:spacing w:before="120"/>
        <w:ind w:left="714" w:hanging="357"/>
        <w:contextualSpacing w:val="0"/>
        <w:rPr>
          <w:lang w:val="el-GR" w:eastAsia="el-GR" w:bidi="he-IL"/>
        </w:rPr>
      </w:pPr>
      <w:r w:rsidRPr="00991C00">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113DC">
        <w:rPr>
          <w:lang w:val="el-GR" w:eastAsia="el-GR" w:bidi="he-IL"/>
        </w:rPr>
        <w:t>,</w:t>
      </w:r>
    </w:p>
    <w:p w14:paraId="365CCA0E" w14:textId="2333E8BB" w:rsidR="00CD4F51" w:rsidRPr="00BC1917" w:rsidRDefault="00BC1917" w:rsidP="009B39E0">
      <w:pPr>
        <w:pStyle w:val="ListParagraph"/>
        <w:numPr>
          <w:ilvl w:val="0"/>
          <w:numId w:val="25"/>
        </w:numPr>
        <w:suppressAutoHyphens w:val="0"/>
        <w:spacing w:before="120"/>
        <w:ind w:left="714" w:hanging="357"/>
        <w:contextualSpacing w:val="0"/>
        <w:rPr>
          <w:iCs/>
          <w:lang w:val="el-GR"/>
        </w:rPr>
      </w:pPr>
      <w:r w:rsidRPr="00991C00">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BD79C04" w14:textId="77777777" w:rsidR="00E34613" w:rsidRDefault="00E34613">
      <w:pPr>
        <w:suppressAutoHyphens w:val="0"/>
        <w:spacing w:after="0"/>
        <w:jc w:val="left"/>
        <w:rPr>
          <w:b/>
          <w:color w:val="002060"/>
          <w:lang w:val="el-GR"/>
        </w:rPr>
      </w:pPr>
      <w:bookmarkStart w:id="578" w:name="_Ref496623895"/>
      <w:bookmarkStart w:id="579" w:name="_Ref496624676"/>
      <w:bookmarkStart w:id="580" w:name="_Ref496625135"/>
      <w:bookmarkStart w:id="581" w:name="_Toc97194387"/>
      <w:bookmarkStart w:id="582" w:name="_Toc97194491"/>
      <w:bookmarkEnd w:id="577"/>
      <w:r>
        <w:rPr>
          <w:lang w:val="el-GR"/>
        </w:rPr>
        <w:br w:type="page"/>
      </w:r>
    </w:p>
    <w:p w14:paraId="5247CADE" w14:textId="3840750F" w:rsidR="008338F0" w:rsidRPr="003329FF" w:rsidRDefault="003355E7" w:rsidP="003329FF">
      <w:pPr>
        <w:pStyle w:val="Heading2"/>
        <w:numPr>
          <w:ilvl w:val="0"/>
          <w:numId w:val="0"/>
        </w:numPr>
        <w:ind w:left="576" w:hanging="576"/>
        <w:rPr>
          <w:rFonts w:cs="Tahoma"/>
          <w:lang w:val="el-GR"/>
        </w:rPr>
      </w:pPr>
      <w:bookmarkStart w:id="583" w:name="_Toc196736038"/>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78"/>
      <w:bookmarkEnd w:id="579"/>
      <w:bookmarkEnd w:id="580"/>
      <w:bookmarkEnd w:id="581"/>
      <w:bookmarkEnd w:id="582"/>
      <w:bookmarkEnd w:id="583"/>
      <w:r w:rsidRPr="003329FF">
        <w:rPr>
          <w:rFonts w:cs="Tahoma"/>
          <w:lang w:val="el-GR"/>
        </w:rPr>
        <w:t xml:space="preserve"> </w:t>
      </w:r>
    </w:p>
    <w:p w14:paraId="273E7CD1" w14:textId="77777777" w:rsidR="009B6AAD" w:rsidRPr="00603221" w:rsidRDefault="009B6AAD" w:rsidP="009B39E0">
      <w:pPr>
        <w:pStyle w:val="Heading3"/>
        <w:numPr>
          <w:ilvl w:val="0"/>
          <w:numId w:val="12"/>
        </w:numPr>
        <w:rPr>
          <w:rFonts w:cs="Tahoma"/>
          <w:szCs w:val="22"/>
          <w:u w:val="single"/>
          <w:lang w:val="el-GR"/>
        </w:rPr>
      </w:pPr>
      <w:bookmarkStart w:id="584" w:name="_Toc43634808"/>
      <w:bookmarkStart w:id="585" w:name="_Toc44821188"/>
      <w:bookmarkStart w:id="586" w:name="_Toc48552980"/>
      <w:bookmarkStart w:id="587" w:name="_Toc49073807"/>
      <w:bookmarkStart w:id="588" w:name="_Toc62559079"/>
      <w:bookmarkStart w:id="589" w:name="_Toc487799701"/>
      <w:bookmarkStart w:id="590" w:name="_Toc97194388"/>
      <w:bookmarkStart w:id="591" w:name="_Toc97194492"/>
      <w:bookmarkStart w:id="592" w:name="_Toc196736039"/>
      <w:r w:rsidRPr="00603221">
        <w:rPr>
          <w:rFonts w:cs="Tahoma"/>
          <w:szCs w:val="22"/>
          <w:u w:val="single"/>
          <w:lang w:val="el-GR"/>
        </w:rPr>
        <w:t>Εγγυητική Επιστολή Συμμετοχής</w:t>
      </w:r>
      <w:bookmarkEnd w:id="584"/>
      <w:bookmarkEnd w:id="585"/>
      <w:bookmarkEnd w:id="586"/>
      <w:bookmarkEnd w:id="587"/>
      <w:bookmarkEnd w:id="588"/>
      <w:bookmarkEnd w:id="589"/>
      <w:bookmarkEnd w:id="590"/>
      <w:bookmarkEnd w:id="591"/>
      <w:bookmarkEnd w:id="592"/>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33C5F913"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EF4131">
        <w:rPr>
          <w:lang w:val="el-GR" w:eastAsia="el-GR"/>
        </w:rPr>
        <w:t xml:space="preserve">οποίο επισυνάπτεται η συναίνεση του υπέρ ου για την παράταση της προσφοράς, </w:t>
      </w:r>
      <w:bookmarkStart w:id="593" w:name="_Hlk67671899"/>
      <w:r w:rsidRPr="00EF4131">
        <w:rPr>
          <w:lang w:val="el-GR" w:eastAsia="el-GR"/>
        </w:rPr>
        <w:t xml:space="preserve">σύμφωνα με την παρ. </w:t>
      </w:r>
      <w:r w:rsidR="004A3382" w:rsidRPr="00EF4131">
        <w:rPr>
          <w:b/>
          <w:bCs/>
          <w:lang w:val="el-GR"/>
        </w:rPr>
        <w:fldChar w:fldCharType="begin"/>
      </w:r>
      <w:r w:rsidR="004A3382" w:rsidRPr="00EF4131">
        <w:rPr>
          <w:lang w:val="el-GR" w:eastAsia="el-GR"/>
        </w:rPr>
        <w:instrText xml:space="preserve"> REF _Ref496542081 \r \h </w:instrText>
      </w:r>
      <w:r w:rsidR="00DF02B0" w:rsidRPr="00EF4131">
        <w:rPr>
          <w:b/>
          <w:bCs/>
          <w:lang w:val="el-GR"/>
        </w:rPr>
        <w:instrText xml:space="preserve"> \* MERGEFORMAT </w:instrText>
      </w:r>
      <w:r w:rsidR="004A3382" w:rsidRPr="00EF4131">
        <w:rPr>
          <w:b/>
          <w:bCs/>
          <w:lang w:val="el-GR"/>
        </w:rPr>
      </w:r>
      <w:r w:rsidR="004A3382" w:rsidRPr="00EF4131">
        <w:rPr>
          <w:b/>
          <w:bCs/>
          <w:lang w:val="el-GR"/>
        </w:rPr>
        <w:fldChar w:fldCharType="separate"/>
      </w:r>
      <w:r w:rsidR="00EC18DC">
        <w:rPr>
          <w:lang w:val="el-GR" w:eastAsia="el-GR"/>
        </w:rPr>
        <w:t>2.2.2</w:t>
      </w:r>
      <w:r w:rsidR="004A3382" w:rsidRPr="00EF4131">
        <w:rPr>
          <w:b/>
          <w:bCs/>
          <w:lang w:val="el-GR"/>
        </w:rPr>
        <w:fldChar w:fldCharType="end"/>
      </w:r>
      <w:r w:rsidR="004A3382" w:rsidRPr="00EF4131">
        <w:rPr>
          <w:lang w:val="el-GR" w:eastAsia="el-GR"/>
        </w:rPr>
        <w:t xml:space="preserve"> της παρούσας </w:t>
      </w:r>
      <w:r w:rsidRPr="00EF4131">
        <w:rPr>
          <w:lang w:val="el-GR" w:eastAsia="el-GR"/>
        </w:rPr>
        <w:t xml:space="preserve">, </w:t>
      </w:r>
      <w:bookmarkEnd w:id="593"/>
      <w:r w:rsidRPr="00EF4131">
        <w:rPr>
          <w:lang w:val="el-GR" w:eastAsia="el-GR"/>
        </w:rPr>
        <w:t>με την προϋπόθεση ότι το σχετικό αίτημά σας θα μας υποβληθεί πριν από την ημερομηνία λήξης της.</w:t>
      </w:r>
      <w:r w:rsidRPr="00603221">
        <w:rPr>
          <w:lang w:val="el-GR" w:eastAsia="el-GR"/>
        </w:rPr>
        <w:t xml:space="preserve">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7BD96CE5" w14:textId="77777777" w:rsidR="007A7DCA" w:rsidRPr="00603221" w:rsidRDefault="007A7DCA" w:rsidP="009B39E0">
      <w:pPr>
        <w:pStyle w:val="Heading3"/>
        <w:numPr>
          <w:ilvl w:val="0"/>
          <w:numId w:val="12"/>
        </w:numPr>
        <w:rPr>
          <w:rFonts w:cs="Tahoma"/>
          <w:szCs w:val="22"/>
          <w:u w:val="single"/>
          <w:lang w:val="el-GR"/>
        </w:rPr>
      </w:pPr>
      <w:bookmarkStart w:id="594" w:name="_Toc97194389"/>
      <w:bookmarkStart w:id="595" w:name="_Toc97194493"/>
      <w:bookmarkStart w:id="596" w:name="_Toc196736040"/>
      <w:r w:rsidRPr="00603221">
        <w:rPr>
          <w:rFonts w:cs="Tahoma"/>
          <w:szCs w:val="22"/>
          <w:u w:val="single"/>
          <w:lang w:val="el-GR"/>
        </w:rPr>
        <w:lastRenderedPageBreak/>
        <w:t>Εγγυητική Επιστολή Καλής Εκτέλεσης</w:t>
      </w:r>
      <w:bookmarkEnd w:id="594"/>
      <w:bookmarkEnd w:id="595"/>
      <w:bookmarkEnd w:id="596"/>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97" w:name="_Toc336420407"/>
      <w:r w:rsidRPr="00603221">
        <w:rPr>
          <w:lang w:val="el-GR"/>
        </w:rPr>
        <w:t>ΕΚΔΟΤΗΣ (Πλήρης επωνυμία).......................................................................</w:t>
      </w:r>
      <w:bookmarkEnd w:id="597"/>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9F8E0FF" w:rsidR="007A7DCA" w:rsidRPr="00603221" w:rsidRDefault="007A7DCA" w:rsidP="007A7DCA">
      <w:pPr>
        <w:rPr>
          <w:lang w:val="el-GR"/>
        </w:rPr>
      </w:pPr>
      <w:r w:rsidRPr="00603221">
        <w:rPr>
          <w:lang w:val="el-GR"/>
        </w:rPr>
        <w:t xml:space="preserve">Η παρούσα ισχύει μέχρι και την ............... </w:t>
      </w:r>
      <w:bookmarkStart w:id="598"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EC18DC">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98"/>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1F0A639E" w14:textId="4285AB13" w:rsidR="009B6AAD" w:rsidRPr="004D12FF" w:rsidRDefault="00DA2A67" w:rsidP="004D12FF">
      <w:pPr>
        <w:pStyle w:val="Heading3"/>
        <w:numPr>
          <w:ilvl w:val="0"/>
          <w:numId w:val="12"/>
        </w:numPr>
        <w:rPr>
          <w:rFonts w:cs="Tahoma"/>
          <w:szCs w:val="22"/>
          <w:lang w:val="el-GR" w:eastAsia="el-GR"/>
        </w:rPr>
      </w:pPr>
      <w:bookmarkStart w:id="599" w:name="_Toc97194390"/>
      <w:bookmarkStart w:id="600" w:name="_Toc97194494"/>
      <w:bookmarkStart w:id="601" w:name="_Toc196736041"/>
      <w:bookmarkStart w:id="602" w:name="_Hlk67672044"/>
      <w:r w:rsidRPr="00603221">
        <w:rPr>
          <w:rFonts w:cs="Tahoma"/>
          <w:szCs w:val="22"/>
          <w:lang w:val="el-GR" w:eastAsia="el-GR"/>
        </w:rPr>
        <w:lastRenderedPageBreak/>
        <w:t>Εγγυητική Επιστολή Προκαταβολής</w:t>
      </w:r>
      <w:bookmarkEnd w:id="599"/>
      <w:bookmarkEnd w:id="600"/>
      <w:bookmarkEnd w:id="601"/>
    </w:p>
    <w:p w14:paraId="6C9C54BA" w14:textId="473EEE30" w:rsidR="007E000B" w:rsidRPr="00603221" w:rsidRDefault="007E000B" w:rsidP="007E000B">
      <w:pPr>
        <w:spacing w:line="276" w:lineRule="auto"/>
        <w:rPr>
          <w:lang w:val="el-GR"/>
        </w:rPr>
      </w:pPr>
      <w:bookmarkStart w:id="603"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7CB228C7"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EC18DC">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t>(Εξουσιοδοτημένη υπογραφή)</w:t>
      </w:r>
    </w:p>
    <w:p w14:paraId="0A7F47D6" w14:textId="77777777" w:rsidR="00A84DDC" w:rsidRPr="00603221" w:rsidRDefault="007E000B" w:rsidP="009B39E0">
      <w:pPr>
        <w:pStyle w:val="Heading3"/>
        <w:numPr>
          <w:ilvl w:val="0"/>
          <w:numId w:val="12"/>
        </w:numPr>
        <w:rPr>
          <w:rFonts w:cs="Tahoma"/>
          <w:szCs w:val="22"/>
          <w:lang w:val="el-GR" w:eastAsia="el-GR"/>
        </w:rPr>
      </w:pPr>
      <w:bookmarkStart w:id="604" w:name="_Toc97194391"/>
      <w:bookmarkStart w:id="605" w:name="_Toc97194495"/>
      <w:bookmarkStart w:id="606" w:name="_Toc97194593"/>
      <w:bookmarkStart w:id="607" w:name="_Toc97194691"/>
      <w:bookmarkStart w:id="608" w:name="_Toc97194796"/>
      <w:bookmarkStart w:id="609" w:name="_Toc97194893"/>
      <w:bookmarkStart w:id="610" w:name="_Toc97194987"/>
      <w:bookmarkStart w:id="611" w:name="_Toc97195081"/>
      <w:bookmarkStart w:id="612" w:name="_Toc97195175"/>
      <w:bookmarkStart w:id="613" w:name="_Toc97195270"/>
      <w:bookmarkStart w:id="614" w:name="_Toc97195439"/>
      <w:bookmarkStart w:id="615" w:name="_Toc97195608"/>
      <w:bookmarkStart w:id="616" w:name="_Toc97196988"/>
      <w:bookmarkStart w:id="617" w:name="_Toc97197151"/>
      <w:bookmarkStart w:id="618" w:name="_Toc97197313"/>
      <w:bookmarkStart w:id="619" w:name="_Toc97197577"/>
      <w:bookmarkStart w:id="620" w:name="_Toc97197829"/>
      <w:bookmarkStart w:id="621" w:name="_Toc97198113"/>
      <w:bookmarkStart w:id="622" w:name="_Toc97198272"/>
      <w:bookmarkStart w:id="623" w:name="_Toc97200874"/>
      <w:bookmarkStart w:id="624" w:name="_Toc97201033"/>
      <w:bookmarkStart w:id="625" w:name="_Toc97203485"/>
      <w:bookmarkStart w:id="626" w:name="_Toc97204776"/>
      <w:bookmarkStart w:id="627" w:name="_Toc97205029"/>
      <w:bookmarkStart w:id="628" w:name="_Toc140486641"/>
      <w:bookmarkStart w:id="629" w:name="_Toc146703276"/>
      <w:bookmarkStart w:id="630" w:name="_Toc1513738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r w:rsidRPr="003329FF">
        <w:rPr>
          <w:lang w:eastAsia="el-GR"/>
        </w:rPr>
        <w:br w:type="page"/>
      </w:r>
      <w:bookmarkStart w:id="631" w:name="_Toc97194392"/>
      <w:bookmarkStart w:id="632" w:name="_Toc97194496"/>
      <w:bookmarkStart w:id="633" w:name="_Toc196736042"/>
      <w:bookmarkEnd w:id="602"/>
      <w:r w:rsidR="00A84DDC" w:rsidRPr="00603221">
        <w:rPr>
          <w:rFonts w:cs="Tahoma"/>
          <w:szCs w:val="22"/>
          <w:lang w:val="el-GR" w:eastAsia="el-GR"/>
        </w:rPr>
        <w:lastRenderedPageBreak/>
        <w:t>Εγγυητική Επιστολή Καλής Λειτουργίας</w:t>
      </w:r>
      <w:bookmarkEnd w:id="631"/>
      <w:bookmarkEnd w:id="632"/>
      <w:bookmarkEnd w:id="633"/>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77D1BD72" w:rsidR="00DA360B" w:rsidRDefault="00DA360B" w:rsidP="00B048E7">
      <w:pPr>
        <w:rPr>
          <w:lang w:val="el-GR" w:eastAsia="el-GR"/>
        </w:rPr>
      </w:pPr>
      <w:bookmarkStart w:id="634" w:name="_Hlk89177101"/>
      <w:r>
        <w:rPr>
          <w:lang w:val="el-GR" w:eastAsia="el-GR"/>
        </w:rPr>
        <w:t xml:space="preserve">Κύριο του Έργου </w:t>
      </w:r>
    </w:p>
    <w:bookmarkEnd w:id="634"/>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995186" w:rsidRDefault="00B048E7" w:rsidP="07571D1B">
      <w:pPr>
        <w:spacing w:line="276" w:lineRule="auto"/>
        <w:rPr>
          <w:color w:val="000000" w:themeColor="text1"/>
          <w:lang w:val="el-GR"/>
        </w:rPr>
      </w:pPr>
      <w:r w:rsidRPr="00995186">
        <w:rPr>
          <w:lang w:val="el-GR"/>
        </w:rPr>
        <w:t xml:space="preserve">για την καλή λειτουργία του αντικειμένου της σύμβασης </w:t>
      </w:r>
      <w:r w:rsidRPr="00995186">
        <w:rPr>
          <w:color w:val="000000" w:themeColor="text1"/>
          <w:lang w:val="el-GR"/>
        </w:rPr>
        <w:t xml:space="preserve">με αριθμό...................και τη Διακήρυξή σας με αριθμό………., στο πλαίσιο του διαγωνισμού της </w:t>
      </w:r>
      <w:r w:rsidRPr="00995186">
        <w:rPr>
          <w:color w:val="000000" w:themeColor="text1"/>
          <w:lang w:val="el-GR" w:eastAsia="el-GR"/>
        </w:rPr>
        <w:t xml:space="preserve">(συμπληρώνετε την ημερομηνία διενέργειας του διαγωνισμού) </w:t>
      </w:r>
      <w:r w:rsidRPr="00995186">
        <w:rPr>
          <w:color w:val="000000" w:themeColor="text1"/>
          <w:lang w:val="el-GR"/>
        </w:rPr>
        <w:t xml:space="preserve">…………. </w:t>
      </w:r>
      <w:r w:rsidR="00CE3230" w:rsidRPr="00995186">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61CFA80A"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EF4131">
        <w:rPr>
          <w:b/>
          <w:color w:val="000000" w:themeColor="text1"/>
          <w:lang w:val="el-GR"/>
        </w:rPr>
        <w:t>με την παρ.</w:t>
      </w:r>
      <w:r w:rsidR="00F82A8D" w:rsidRPr="00EF4131">
        <w:rPr>
          <w:b/>
          <w:color w:val="000000" w:themeColor="text1"/>
          <w:lang w:val="el-GR"/>
        </w:rPr>
        <w:t xml:space="preserve"> </w:t>
      </w:r>
      <w:r w:rsidR="00EF4131">
        <w:rPr>
          <w:b/>
          <w:color w:val="000000" w:themeColor="text1"/>
          <w:lang w:val="el-GR"/>
        </w:rPr>
        <w:t>…</w:t>
      </w:r>
      <w:r w:rsidRPr="00EF4131">
        <w:rPr>
          <w:b/>
          <w:color w:val="000000" w:themeColor="text1"/>
          <w:lang w:val="el-GR"/>
        </w:rPr>
        <w:t xml:space="preserve"> της παρούσας </w:t>
      </w:r>
      <w:r w:rsidRPr="00EF4131">
        <w:rPr>
          <w:iCs/>
          <w:color w:val="000000" w:themeColor="text1"/>
          <w:lang w:val="el-GR"/>
        </w:rPr>
        <w:t>)»</w:t>
      </w:r>
      <w:r w:rsidRPr="00EF4131">
        <w:rPr>
          <w:color w:val="000000" w:themeColor="text1"/>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603"/>
    </w:p>
    <w:p w14:paraId="33999DB5" w14:textId="77777777" w:rsidR="00E75240" w:rsidRDefault="00E75240">
      <w:pPr>
        <w:suppressAutoHyphens w:val="0"/>
        <w:spacing w:after="0"/>
        <w:jc w:val="left"/>
        <w:rPr>
          <w:lang w:val="el-GR"/>
        </w:rPr>
      </w:pPr>
      <w:r>
        <w:rPr>
          <w:lang w:val="el-GR"/>
        </w:rPr>
        <w:br w:type="page"/>
      </w:r>
    </w:p>
    <w:p w14:paraId="2743ECB8" w14:textId="4925CBC0" w:rsidR="00E75240" w:rsidRPr="00A93898" w:rsidRDefault="00754574" w:rsidP="00754574">
      <w:pPr>
        <w:pStyle w:val="Heading2"/>
        <w:numPr>
          <w:ilvl w:val="0"/>
          <w:numId w:val="0"/>
        </w:numPr>
        <w:ind w:left="576" w:hanging="576"/>
        <w:rPr>
          <w:rFonts w:cs="Tahoma"/>
          <w:lang w:val="el-GR"/>
        </w:rPr>
      </w:pPr>
      <w:bookmarkStart w:id="635" w:name="_Toc97194393"/>
      <w:bookmarkStart w:id="636" w:name="_Toc97194497"/>
      <w:bookmarkStart w:id="637" w:name="_Toc196736043"/>
      <w:r>
        <w:rPr>
          <w:rFonts w:cs="Tahoma"/>
          <w:lang w:val="el-GR"/>
        </w:rPr>
        <w:lastRenderedPageBreak/>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635"/>
      <w:bookmarkEnd w:id="636"/>
      <w:bookmarkEnd w:id="637"/>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344D93" w:rsidRDefault="006C03D6" w:rsidP="005A0CDE">
      <w:pPr>
        <w:pStyle w:val="Heading2"/>
        <w:numPr>
          <w:ilvl w:val="0"/>
          <w:numId w:val="0"/>
        </w:numPr>
        <w:ind w:left="576" w:hanging="576"/>
        <w:rPr>
          <w:rFonts w:cs="Tahoma"/>
          <w:lang w:val="el-GR"/>
        </w:rPr>
      </w:pPr>
      <w:bookmarkStart w:id="638" w:name="_Ref118477993"/>
      <w:bookmarkStart w:id="639" w:name="_Toc196736044"/>
      <w:bookmarkStart w:id="640" w:name="_Hlk118481870"/>
      <w:r w:rsidRPr="00344D93">
        <w:rPr>
          <w:rFonts w:cs="Tahoma"/>
          <w:lang w:val="el-GR"/>
        </w:rPr>
        <w:lastRenderedPageBreak/>
        <w:t xml:space="preserve">ΠΑΡΑΡΤΗΜΑ </w:t>
      </w:r>
      <w:r w:rsidRPr="005A0CDE">
        <w:rPr>
          <w:rFonts w:cs="Tahoma"/>
          <w:lang w:val="el-GR"/>
        </w:rPr>
        <w:t>X</w:t>
      </w:r>
      <w:r w:rsidRPr="00344D93">
        <w:rPr>
          <w:rFonts w:cs="Tahoma"/>
          <w:lang w:val="el-GR"/>
        </w:rPr>
        <w:t xml:space="preserve"> – Ρήτρα Ακεραιότητας</w:t>
      </w:r>
      <w:bookmarkEnd w:id="638"/>
      <w:bookmarkEnd w:id="639"/>
      <w:r w:rsidRPr="00344D93">
        <w:rPr>
          <w:rFonts w:cs="Tahoma"/>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E532F8">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640"/>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417843">
      <w:pgSz w:w="11906" w:h="16838"/>
      <w:pgMar w:top="1134" w:right="1134" w:bottom="993" w:left="1134"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67ABA" w14:textId="77777777" w:rsidR="00A026C6" w:rsidRDefault="00A026C6">
      <w:pPr>
        <w:spacing w:after="0"/>
      </w:pPr>
      <w:r>
        <w:separator/>
      </w:r>
    </w:p>
  </w:endnote>
  <w:endnote w:type="continuationSeparator" w:id="0">
    <w:p w14:paraId="33FFA804" w14:textId="77777777" w:rsidR="00A026C6" w:rsidRDefault="00A026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A1"/>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5B2E1" w14:textId="1F4C4748" w:rsidR="00A352A9" w:rsidRDefault="00A352A9">
    <w:pPr>
      <w:rPr>
        <w:lang w:val="el-GR"/>
      </w:rPr>
    </w:pPr>
  </w:p>
  <w:p w14:paraId="4B9A12CF" w14:textId="77777777" w:rsidR="00A352A9" w:rsidRPr="00A352A9" w:rsidRDefault="00A352A9">
    <w:pPr>
      <w:rPr>
        <w:lang w:val="el-GR"/>
      </w:rPr>
    </w:pPr>
  </w:p>
  <w:tbl>
    <w:tblPr>
      <w:tblStyle w:val="TableTheme"/>
      <w:tblW w:w="0" w:type="auto"/>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0"/>
      <w:gridCol w:w="5040"/>
      <w:gridCol w:w="1263"/>
    </w:tblGrid>
    <w:tr w:rsidR="00EB2B5A" w:rsidRPr="00B66D51" w14:paraId="4C76044E" w14:textId="77777777" w:rsidTr="009D6D7E">
      <w:tc>
        <w:tcPr>
          <w:tcW w:w="3330" w:type="dxa"/>
        </w:tcPr>
        <w:p w14:paraId="7A02A750" w14:textId="77777777" w:rsidR="00EB2B5A" w:rsidRPr="00057241" w:rsidRDefault="00EB2B5A" w:rsidP="00C7435C">
          <w:pPr>
            <w:pStyle w:val="Footer"/>
            <w:rPr>
              <w:sz w:val="20"/>
              <w:szCs w:val="20"/>
              <w:lang w:val="el-GR"/>
            </w:rPr>
          </w:pPr>
          <w:r w:rsidRPr="00B66D51">
            <w:rPr>
              <w:sz w:val="20"/>
              <w:szCs w:val="20"/>
              <w:lang w:val="el-GR"/>
            </w:rPr>
            <w:t>Κοινωνία της Πληροφορίας Μ.Α.Ε</w:t>
          </w:r>
        </w:p>
      </w:tc>
      <w:tc>
        <w:tcPr>
          <w:tcW w:w="5040" w:type="dxa"/>
        </w:tcPr>
        <w:p w14:paraId="52D99F59" w14:textId="7AADD4B3" w:rsidR="00EB2B5A" w:rsidRPr="00B66D51" w:rsidRDefault="00A352A9" w:rsidP="00C7435C">
          <w:pPr>
            <w:pStyle w:val="Footer"/>
            <w:rPr>
              <w:sz w:val="20"/>
              <w:szCs w:val="20"/>
              <w:lang w:val="el-GR"/>
            </w:rPr>
          </w:pPr>
          <w:r w:rsidRPr="00B66D51">
            <w:rPr>
              <w:noProof/>
              <w:sz w:val="20"/>
              <w:szCs w:val="20"/>
              <w:lang w:val="el-GR" w:eastAsia="el-GR"/>
            </w:rPr>
            <w:drawing>
              <wp:anchor distT="0" distB="0" distL="114300" distR="114300" simplePos="0" relativeHeight="251667456" behindDoc="0" locked="0" layoutInCell="1" allowOverlap="1" wp14:anchorId="7DA4492A" wp14:editId="03BEA86D">
                <wp:simplePos x="0" y="0"/>
                <wp:positionH relativeFrom="margin">
                  <wp:posOffset>-294005</wp:posOffset>
                </wp:positionH>
                <wp:positionV relativeFrom="paragraph">
                  <wp:posOffset>-387350</wp:posOffset>
                </wp:positionV>
                <wp:extent cx="2476500" cy="314325"/>
                <wp:effectExtent l="0" t="0" r="0" b="9525"/>
                <wp:wrapNone/>
                <wp:docPr id="399754524"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C2F9C5" w14:textId="77777777" w:rsidR="00EB2B5A" w:rsidRPr="00736312" w:rsidRDefault="00EB2B5A" w:rsidP="00C7435C">
          <w:pPr>
            <w:pStyle w:val="Footer"/>
            <w:rPr>
              <w:sz w:val="20"/>
              <w:szCs w:val="20"/>
              <w:lang w:val="el-GR"/>
            </w:rPr>
          </w:pPr>
        </w:p>
      </w:tc>
      <w:tc>
        <w:tcPr>
          <w:tcW w:w="1263" w:type="dxa"/>
        </w:tcPr>
        <w:sdt>
          <w:sdtPr>
            <w:rPr>
              <w:sz w:val="20"/>
              <w:szCs w:val="20"/>
            </w:rPr>
            <w:id w:val="491369580"/>
            <w:docPartObj>
              <w:docPartGallery w:val="Page Numbers (Bottom of Page)"/>
              <w:docPartUnique/>
            </w:docPartObj>
          </w:sdtPr>
          <w:sdtEndPr>
            <w:rPr>
              <w:noProof/>
            </w:rPr>
          </w:sdtEndPr>
          <w:sdtContent>
            <w:p w14:paraId="2FF4A547" w14:textId="7D064A96" w:rsidR="00EB2B5A" w:rsidRPr="00B66D51" w:rsidRDefault="00EB2B5A" w:rsidP="00C7435C">
              <w:pPr>
                <w:pStyle w:val="Footer"/>
                <w:jc w:val="right"/>
                <w:rPr>
                  <w:sz w:val="20"/>
                  <w:szCs w:val="20"/>
                </w:rPr>
              </w:pPr>
              <w:r w:rsidRPr="001E54F6">
                <w:rPr>
                  <w:rStyle w:val="PageNumber"/>
                  <w:sz w:val="20"/>
                </w:rPr>
                <w:fldChar w:fldCharType="begin"/>
              </w:r>
              <w:r w:rsidRPr="001E54F6">
                <w:rPr>
                  <w:rStyle w:val="PageNumber"/>
                  <w:sz w:val="20"/>
                </w:rPr>
                <w:instrText xml:space="preserve"> PAGE </w:instrText>
              </w:r>
              <w:r w:rsidRPr="001E54F6">
                <w:rPr>
                  <w:rStyle w:val="PageNumber"/>
                  <w:sz w:val="20"/>
                </w:rPr>
                <w:fldChar w:fldCharType="separate"/>
              </w:r>
              <w:r w:rsidR="00E67253">
                <w:rPr>
                  <w:rStyle w:val="PageNumber"/>
                  <w:noProof/>
                  <w:sz w:val="20"/>
                </w:rPr>
                <w:t>84</w:t>
              </w:r>
              <w:r w:rsidRPr="001E54F6">
                <w:rPr>
                  <w:rStyle w:val="PageNumber"/>
                  <w:sz w:val="20"/>
                </w:rPr>
                <w:fldChar w:fldCharType="end"/>
              </w:r>
              <w:r w:rsidRPr="001E54F6">
                <w:rPr>
                  <w:rStyle w:val="PageNumber"/>
                  <w:sz w:val="20"/>
                </w:rPr>
                <w:t xml:space="preserve"> - </w:t>
              </w:r>
              <w:r w:rsidRPr="001E54F6">
                <w:rPr>
                  <w:rStyle w:val="PageNumber"/>
                  <w:sz w:val="20"/>
                </w:rPr>
                <w:fldChar w:fldCharType="begin"/>
              </w:r>
              <w:r w:rsidRPr="001E54F6">
                <w:rPr>
                  <w:rStyle w:val="PageNumber"/>
                  <w:sz w:val="20"/>
                </w:rPr>
                <w:instrText xml:space="preserve"> NUMPAGES </w:instrText>
              </w:r>
              <w:r w:rsidRPr="001E54F6">
                <w:rPr>
                  <w:rStyle w:val="PageNumber"/>
                  <w:sz w:val="20"/>
                </w:rPr>
                <w:fldChar w:fldCharType="separate"/>
              </w:r>
              <w:r w:rsidR="00E67253">
                <w:rPr>
                  <w:rStyle w:val="PageNumber"/>
                  <w:noProof/>
                  <w:sz w:val="20"/>
                </w:rPr>
                <w:t>139</w:t>
              </w:r>
              <w:r w:rsidRPr="001E54F6">
                <w:rPr>
                  <w:rStyle w:val="PageNumber"/>
                  <w:sz w:val="20"/>
                </w:rPr>
                <w:fldChar w:fldCharType="end"/>
              </w:r>
            </w:p>
          </w:sdtContent>
        </w:sdt>
        <w:p w14:paraId="57755CCD" w14:textId="77777777" w:rsidR="00EB2B5A" w:rsidRPr="00B66D51" w:rsidRDefault="00EB2B5A" w:rsidP="00C7435C">
          <w:pPr>
            <w:pStyle w:val="Footer"/>
            <w:rPr>
              <w:sz w:val="20"/>
              <w:szCs w:val="20"/>
            </w:rPr>
          </w:pPr>
        </w:p>
      </w:tc>
    </w:tr>
  </w:tbl>
  <w:p w14:paraId="5123092B" w14:textId="77777777" w:rsidR="00EB2B5A" w:rsidRPr="00603221" w:rsidRDefault="00EB2B5A">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AA35" w14:textId="3F12571E" w:rsidR="00A352A9" w:rsidRDefault="00A352A9">
    <w:pPr>
      <w:rPr>
        <w:lang w:val="el-GR"/>
      </w:rPr>
    </w:pPr>
  </w:p>
  <w:p w14:paraId="6385BEDE" w14:textId="4E19534E" w:rsidR="00A352A9" w:rsidRDefault="00A352A9">
    <w:r w:rsidRPr="00B66D51">
      <w:rPr>
        <w:noProof/>
        <w:sz w:val="20"/>
        <w:szCs w:val="20"/>
        <w:lang w:val="el-GR" w:eastAsia="el-GR"/>
      </w:rPr>
      <w:drawing>
        <wp:anchor distT="0" distB="0" distL="114300" distR="114300" simplePos="0" relativeHeight="251665408" behindDoc="1" locked="0" layoutInCell="1" allowOverlap="1" wp14:anchorId="23441F50" wp14:editId="2CAE1A59">
          <wp:simplePos x="0" y="0"/>
          <wp:positionH relativeFrom="margin">
            <wp:posOffset>1670685</wp:posOffset>
          </wp:positionH>
          <wp:positionV relativeFrom="paragraph">
            <wp:posOffset>-107315</wp:posOffset>
          </wp:positionV>
          <wp:extent cx="2476500" cy="314325"/>
          <wp:effectExtent l="0" t="0" r="0" b="9525"/>
          <wp:wrapThrough wrapText="bothSides">
            <wp:wrapPolygon edited="0">
              <wp:start x="0" y="0"/>
              <wp:lineTo x="0" y="20945"/>
              <wp:lineTo x="21434" y="20945"/>
              <wp:lineTo x="21434" y="0"/>
              <wp:lineTo x="0" y="0"/>
            </wp:wrapPolygon>
          </wp:wrapThrough>
          <wp:docPr id="373760477"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eTheme"/>
      <w:tblW w:w="9851" w:type="dxa"/>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6"/>
      <w:gridCol w:w="5156"/>
      <w:gridCol w:w="1289"/>
    </w:tblGrid>
    <w:tr w:rsidR="00EB2B5A" w:rsidRPr="00B66D51" w14:paraId="4E44D458" w14:textId="77777777" w:rsidTr="00A352A9">
      <w:trPr>
        <w:trHeight w:val="205"/>
      </w:trPr>
      <w:tc>
        <w:tcPr>
          <w:tcW w:w="3406" w:type="dxa"/>
        </w:tcPr>
        <w:p w14:paraId="3BC9BEB3" w14:textId="77777777" w:rsidR="00EB2B5A" w:rsidRPr="00057241" w:rsidRDefault="00EB2B5A" w:rsidP="00287835">
          <w:pPr>
            <w:pStyle w:val="Footer"/>
            <w:rPr>
              <w:sz w:val="20"/>
              <w:szCs w:val="20"/>
              <w:lang w:val="el-GR"/>
            </w:rPr>
          </w:pPr>
          <w:r w:rsidRPr="00B66D51">
            <w:rPr>
              <w:sz w:val="20"/>
              <w:szCs w:val="20"/>
              <w:lang w:val="el-GR"/>
            </w:rPr>
            <w:t>Κοινωνία της Πληροφορίας Μ.Α.Ε</w:t>
          </w:r>
        </w:p>
      </w:tc>
      <w:tc>
        <w:tcPr>
          <w:tcW w:w="5156" w:type="dxa"/>
        </w:tcPr>
        <w:p w14:paraId="45A5A5FB" w14:textId="3938781D" w:rsidR="00EB2B5A" w:rsidRPr="00B66D51" w:rsidRDefault="00EB2B5A" w:rsidP="00287835">
          <w:pPr>
            <w:pStyle w:val="Footer"/>
            <w:rPr>
              <w:sz w:val="20"/>
              <w:szCs w:val="20"/>
              <w:lang w:val="el-GR"/>
            </w:rPr>
          </w:pPr>
        </w:p>
        <w:p w14:paraId="7EDD5690" w14:textId="77777777" w:rsidR="00EB2B5A" w:rsidRPr="00736312" w:rsidRDefault="00EB2B5A" w:rsidP="00287835">
          <w:pPr>
            <w:pStyle w:val="Footer"/>
            <w:rPr>
              <w:sz w:val="20"/>
              <w:szCs w:val="20"/>
              <w:lang w:val="el-GR"/>
            </w:rPr>
          </w:pPr>
        </w:p>
      </w:tc>
      <w:tc>
        <w:tcPr>
          <w:tcW w:w="1289" w:type="dxa"/>
        </w:tcPr>
        <w:sdt>
          <w:sdtPr>
            <w:rPr>
              <w:sz w:val="20"/>
              <w:szCs w:val="20"/>
            </w:rPr>
            <w:id w:val="1325321290"/>
            <w:docPartObj>
              <w:docPartGallery w:val="Page Numbers (Bottom of Page)"/>
              <w:docPartUnique/>
            </w:docPartObj>
          </w:sdtPr>
          <w:sdtEndPr>
            <w:rPr>
              <w:noProof/>
            </w:rPr>
          </w:sdtEndPr>
          <w:sdtContent>
            <w:p w14:paraId="43DB4723" w14:textId="50D3BC1D" w:rsidR="00EB2B5A" w:rsidRPr="00A352A9" w:rsidRDefault="00EB2B5A" w:rsidP="00A352A9">
              <w:pPr>
                <w:pStyle w:val="Footer"/>
                <w:jc w:val="right"/>
                <w:rPr>
                  <w:sz w:val="20"/>
                  <w:szCs w:val="20"/>
                </w:rPr>
              </w:pPr>
              <w:r w:rsidRPr="001E54F6">
                <w:rPr>
                  <w:rStyle w:val="PageNumber"/>
                  <w:sz w:val="20"/>
                </w:rPr>
                <w:fldChar w:fldCharType="begin"/>
              </w:r>
              <w:r w:rsidRPr="001E54F6">
                <w:rPr>
                  <w:rStyle w:val="PageNumber"/>
                  <w:sz w:val="20"/>
                </w:rPr>
                <w:instrText xml:space="preserve"> PAGE </w:instrText>
              </w:r>
              <w:r w:rsidRPr="001E54F6">
                <w:rPr>
                  <w:rStyle w:val="PageNumber"/>
                  <w:sz w:val="20"/>
                </w:rPr>
                <w:fldChar w:fldCharType="separate"/>
              </w:r>
              <w:r w:rsidR="00E67253">
                <w:rPr>
                  <w:rStyle w:val="PageNumber"/>
                  <w:noProof/>
                  <w:sz w:val="20"/>
                </w:rPr>
                <w:t>131</w:t>
              </w:r>
              <w:r w:rsidRPr="001E54F6">
                <w:rPr>
                  <w:rStyle w:val="PageNumber"/>
                  <w:sz w:val="20"/>
                </w:rPr>
                <w:fldChar w:fldCharType="end"/>
              </w:r>
              <w:r w:rsidRPr="001E54F6">
                <w:rPr>
                  <w:rStyle w:val="PageNumber"/>
                  <w:sz w:val="20"/>
                </w:rPr>
                <w:t xml:space="preserve"> - </w:t>
              </w:r>
              <w:r w:rsidRPr="001E54F6">
                <w:rPr>
                  <w:rStyle w:val="PageNumber"/>
                  <w:sz w:val="20"/>
                </w:rPr>
                <w:fldChar w:fldCharType="begin"/>
              </w:r>
              <w:r w:rsidRPr="001E54F6">
                <w:rPr>
                  <w:rStyle w:val="PageNumber"/>
                  <w:sz w:val="20"/>
                </w:rPr>
                <w:instrText xml:space="preserve"> NUMPAGES </w:instrText>
              </w:r>
              <w:r w:rsidRPr="001E54F6">
                <w:rPr>
                  <w:rStyle w:val="PageNumber"/>
                  <w:sz w:val="20"/>
                </w:rPr>
                <w:fldChar w:fldCharType="separate"/>
              </w:r>
              <w:r w:rsidR="00E67253">
                <w:rPr>
                  <w:rStyle w:val="PageNumber"/>
                  <w:noProof/>
                  <w:sz w:val="20"/>
                </w:rPr>
                <w:t>139</w:t>
              </w:r>
              <w:r w:rsidRPr="001E54F6">
                <w:rPr>
                  <w:rStyle w:val="PageNumber"/>
                  <w:sz w:val="20"/>
                </w:rPr>
                <w:fldChar w:fldCharType="end"/>
              </w:r>
            </w:p>
          </w:sdtContent>
        </w:sdt>
      </w:tc>
    </w:tr>
  </w:tbl>
  <w:p w14:paraId="3862A7BD" w14:textId="77777777" w:rsidR="00EB2B5A" w:rsidRPr="00A352A9" w:rsidRDefault="00EB2B5A" w:rsidP="00A352A9">
    <w:pPr>
      <w:pStyle w:val="Footer"/>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1C551" w14:textId="77777777" w:rsidR="00417843" w:rsidRDefault="00417843">
    <w:pPr>
      <w:pStyle w:val="Footer"/>
      <w:spacing w:after="0"/>
      <w:jc w:val="center"/>
      <w:rPr>
        <w:sz w:val="12"/>
        <w:szCs w:val="12"/>
        <w:lang w:val="el-GR"/>
      </w:rPr>
    </w:pPr>
  </w:p>
  <w:p w14:paraId="32998DB5" w14:textId="5158715C" w:rsidR="00417843" w:rsidRDefault="00417843">
    <w:pPr>
      <w:pStyle w:val="Footer"/>
      <w:spacing w:after="0"/>
      <w:jc w:val="center"/>
      <w:rPr>
        <w:sz w:val="12"/>
        <w:szCs w:val="12"/>
        <w:lang w:val="el-GR"/>
      </w:rPr>
    </w:pPr>
    <w:r w:rsidRPr="00B66D51">
      <w:rPr>
        <w:noProof/>
        <w:sz w:val="20"/>
        <w:szCs w:val="20"/>
        <w:lang w:val="el-GR" w:eastAsia="el-GR"/>
      </w:rPr>
      <w:drawing>
        <wp:anchor distT="0" distB="0" distL="114300" distR="114300" simplePos="0" relativeHeight="251669504" behindDoc="0" locked="0" layoutInCell="1" allowOverlap="1" wp14:anchorId="505BED35" wp14:editId="63382E4D">
          <wp:simplePos x="0" y="0"/>
          <wp:positionH relativeFrom="margin">
            <wp:posOffset>1708785</wp:posOffset>
          </wp:positionH>
          <wp:positionV relativeFrom="paragraph">
            <wp:posOffset>41275</wp:posOffset>
          </wp:positionV>
          <wp:extent cx="2476500" cy="314325"/>
          <wp:effectExtent l="0" t="0" r="0" b="9525"/>
          <wp:wrapThrough wrapText="bothSides">
            <wp:wrapPolygon edited="0">
              <wp:start x="0" y="0"/>
              <wp:lineTo x="0" y="20945"/>
              <wp:lineTo x="21434" y="20945"/>
              <wp:lineTo x="21434" y="0"/>
              <wp:lineTo x="0" y="0"/>
            </wp:wrapPolygon>
          </wp:wrapThrough>
          <wp:docPr id="1505034120" name="Picture 5" descr="Shape, icon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hape, iconDescription automatically generated"/>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76500" cy="314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097D45" w14:textId="77777777" w:rsidR="00417843" w:rsidRDefault="00417843">
    <w:pPr>
      <w:pStyle w:val="Footer"/>
      <w:spacing w:after="0"/>
      <w:jc w:val="center"/>
      <w:rPr>
        <w:sz w:val="12"/>
        <w:szCs w:val="12"/>
        <w:lang w:val="el-GR"/>
      </w:rPr>
    </w:pPr>
  </w:p>
  <w:p w14:paraId="606F4E76" w14:textId="77777777" w:rsidR="00417843" w:rsidRDefault="00417843">
    <w:pPr>
      <w:pStyle w:val="Footer"/>
      <w:spacing w:after="0"/>
      <w:jc w:val="center"/>
      <w:rPr>
        <w:sz w:val="12"/>
        <w:szCs w:val="12"/>
        <w:lang w:val="el-GR"/>
      </w:rPr>
    </w:pPr>
  </w:p>
  <w:p w14:paraId="1B8B154C" w14:textId="77777777" w:rsidR="00417843" w:rsidRDefault="00417843">
    <w:pPr>
      <w:pStyle w:val="Footer"/>
      <w:spacing w:after="0"/>
      <w:jc w:val="center"/>
      <w:rPr>
        <w:sz w:val="12"/>
        <w:szCs w:val="12"/>
        <w:lang w:val="el-GR"/>
      </w:rPr>
    </w:pPr>
  </w:p>
  <w:tbl>
    <w:tblPr>
      <w:tblStyle w:val="TableTheme"/>
      <w:tblW w:w="9795" w:type="dxa"/>
      <w:tblInd w:w="-5"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6"/>
      <w:gridCol w:w="5126"/>
      <w:gridCol w:w="1283"/>
    </w:tblGrid>
    <w:tr w:rsidR="00EB2B5A" w:rsidRPr="00B66D51" w14:paraId="640DC554" w14:textId="77777777" w:rsidTr="00417843">
      <w:trPr>
        <w:trHeight w:val="330"/>
      </w:trPr>
      <w:tc>
        <w:tcPr>
          <w:tcW w:w="3386" w:type="dxa"/>
        </w:tcPr>
        <w:p w14:paraId="1BFBB238" w14:textId="1EC8DE7B" w:rsidR="00EB2B5A" w:rsidRPr="00057241" w:rsidRDefault="00EB2B5A" w:rsidP="006D5210">
          <w:pPr>
            <w:pStyle w:val="Footer"/>
            <w:rPr>
              <w:sz w:val="20"/>
              <w:szCs w:val="20"/>
              <w:lang w:val="el-GR"/>
            </w:rPr>
          </w:pPr>
          <w:r w:rsidRPr="00B66D51">
            <w:rPr>
              <w:sz w:val="20"/>
              <w:szCs w:val="20"/>
              <w:lang w:val="el-GR"/>
            </w:rPr>
            <w:t>Κοινωνία της Πληροφορίας Μ.Α.Ε</w:t>
          </w:r>
        </w:p>
      </w:tc>
      <w:tc>
        <w:tcPr>
          <w:tcW w:w="5126" w:type="dxa"/>
        </w:tcPr>
        <w:p w14:paraId="21F0DA06" w14:textId="247BB8DC" w:rsidR="00EB2B5A" w:rsidRPr="00B66D51" w:rsidRDefault="00EB2B5A" w:rsidP="006D5210">
          <w:pPr>
            <w:pStyle w:val="Footer"/>
            <w:rPr>
              <w:sz w:val="20"/>
              <w:szCs w:val="20"/>
              <w:lang w:val="el-GR"/>
            </w:rPr>
          </w:pPr>
        </w:p>
        <w:p w14:paraId="2FE8DD31" w14:textId="77777777" w:rsidR="00EB2B5A" w:rsidRPr="00736312" w:rsidRDefault="00EB2B5A" w:rsidP="006D5210">
          <w:pPr>
            <w:pStyle w:val="Footer"/>
            <w:rPr>
              <w:sz w:val="20"/>
              <w:szCs w:val="20"/>
              <w:lang w:val="el-GR"/>
            </w:rPr>
          </w:pPr>
        </w:p>
      </w:tc>
      <w:tc>
        <w:tcPr>
          <w:tcW w:w="1283" w:type="dxa"/>
        </w:tcPr>
        <w:sdt>
          <w:sdtPr>
            <w:rPr>
              <w:sz w:val="20"/>
              <w:szCs w:val="20"/>
            </w:rPr>
            <w:id w:val="-593399540"/>
            <w:docPartObj>
              <w:docPartGallery w:val="Page Numbers (Bottom of Page)"/>
              <w:docPartUnique/>
            </w:docPartObj>
          </w:sdtPr>
          <w:sdtEndPr>
            <w:rPr>
              <w:noProof/>
            </w:rPr>
          </w:sdtEndPr>
          <w:sdtContent>
            <w:p w14:paraId="137A5F72" w14:textId="317AAA64" w:rsidR="00EB2B5A" w:rsidRPr="00B66D51" w:rsidRDefault="00EB2B5A" w:rsidP="006D5210">
              <w:pPr>
                <w:pStyle w:val="Footer"/>
                <w:jc w:val="right"/>
                <w:rPr>
                  <w:sz w:val="20"/>
                  <w:szCs w:val="20"/>
                </w:rPr>
              </w:pPr>
              <w:r w:rsidRPr="001E54F6">
                <w:rPr>
                  <w:rStyle w:val="PageNumber"/>
                  <w:sz w:val="20"/>
                </w:rPr>
                <w:fldChar w:fldCharType="begin"/>
              </w:r>
              <w:r w:rsidRPr="001E54F6">
                <w:rPr>
                  <w:rStyle w:val="PageNumber"/>
                  <w:sz w:val="20"/>
                </w:rPr>
                <w:instrText xml:space="preserve"> PAGE </w:instrText>
              </w:r>
              <w:r w:rsidRPr="001E54F6">
                <w:rPr>
                  <w:rStyle w:val="PageNumber"/>
                  <w:sz w:val="20"/>
                </w:rPr>
                <w:fldChar w:fldCharType="separate"/>
              </w:r>
              <w:r w:rsidR="00E67253">
                <w:rPr>
                  <w:rStyle w:val="PageNumber"/>
                  <w:noProof/>
                  <w:sz w:val="20"/>
                </w:rPr>
                <w:t>139</w:t>
              </w:r>
              <w:r w:rsidRPr="001E54F6">
                <w:rPr>
                  <w:rStyle w:val="PageNumber"/>
                  <w:sz w:val="20"/>
                </w:rPr>
                <w:fldChar w:fldCharType="end"/>
              </w:r>
              <w:r w:rsidRPr="001E54F6">
                <w:rPr>
                  <w:rStyle w:val="PageNumber"/>
                  <w:sz w:val="20"/>
                </w:rPr>
                <w:t xml:space="preserve"> - </w:t>
              </w:r>
              <w:r w:rsidRPr="001E54F6">
                <w:rPr>
                  <w:rStyle w:val="PageNumber"/>
                  <w:sz w:val="20"/>
                </w:rPr>
                <w:fldChar w:fldCharType="begin"/>
              </w:r>
              <w:r w:rsidRPr="001E54F6">
                <w:rPr>
                  <w:rStyle w:val="PageNumber"/>
                  <w:sz w:val="20"/>
                </w:rPr>
                <w:instrText xml:space="preserve"> NUMPAGES </w:instrText>
              </w:r>
              <w:r w:rsidRPr="001E54F6">
                <w:rPr>
                  <w:rStyle w:val="PageNumber"/>
                  <w:sz w:val="20"/>
                </w:rPr>
                <w:fldChar w:fldCharType="separate"/>
              </w:r>
              <w:r w:rsidR="00E67253">
                <w:rPr>
                  <w:rStyle w:val="PageNumber"/>
                  <w:noProof/>
                  <w:sz w:val="20"/>
                </w:rPr>
                <w:t>139</w:t>
              </w:r>
              <w:r w:rsidRPr="001E54F6">
                <w:rPr>
                  <w:rStyle w:val="PageNumber"/>
                  <w:sz w:val="20"/>
                </w:rPr>
                <w:fldChar w:fldCharType="end"/>
              </w:r>
            </w:p>
          </w:sdtContent>
        </w:sdt>
        <w:p w14:paraId="58AC4632" w14:textId="77777777" w:rsidR="00EB2B5A" w:rsidRPr="00B66D51" w:rsidRDefault="00EB2B5A" w:rsidP="006D5210">
          <w:pPr>
            <w:pStyle w:val="Footer"/>
            <w:rPr>
              <w:sz w:val="20"/>
              <w:szCs w:val="20"/>
            </w:rPr>
          </w:pPr>
        </w:p>
      </w:tc>
    </w:tr>
  </w:tbl>
  <w:p w14:paraId="513B1FDA" w14:textId="77777777" w:rsidR="00EB2B5A" w:rsidRPr="00417843" w:rsidRDefault="00EB2B5A" w:rsidP="00417843">
    <w:pPr>
      <w:pStyle w:val="Footer"/>
      <w:spacing w:after="0"/>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87394" w14:textId="77777777" w:rsidR="00A026C6" w:rsidRDefault="00A026C6">
      <w:pPr>
        <w:spacing w:after="0"/>
      </w:pPr>
      <w:r>
        <w:separator/>
      </w:r>
    </w:p>
  </w:footnote>
  <w:footnote w:type="continuationSeparator" w:id="0">
    <w:p w14:paraId="7CB9E92A" w14:textId="77777777" w:rsidR="00A026C6" w:rsidRDefault="00A026C6">
      <w:pPr>
        <w:spacing w:after="0"/>
      </w:pPr>
      <w:r>
        <w:continuationSeparator/>
      </w:r>
    </w:p>
  </w:footnote>
  <w:footnote w:id="1">
    <w:p w14:paraId="4997022F" w14:textId="77777777" w:rsidR="00EB2B5A" w:rsidRPr="007D3A48" w:rsidRDefault="00EB2B5A">
      <w:pPr>
        <w:pStyle w:val="fooot"/>
        <w:ind w:left="425" w:hanging="425"/>
        <w:rPr>
          <w:lang w:val="el-GR"/>
        </w:rPr>
      </w:pPr>
      <w:r>
        <w:rPr>
          <w:rStyle w:val="a"/>
        </w:rPr>
        <w:footnoteRef/>
      </w:r>
      <w:r>
        <w:rPr>
          <w:lang w:val="el-GR"/>
        </w:rPr>
        <w:tab/>
        <w:t xml:space="preserve">Μόνο για συμβάσεις άνω των ορίων </w:t>
      </w:r>
    </w:p>
  </w:footnote>
  <w:footnote w:id="2">
    <w:p w14:paraId="413BA7AE" w14:textId="77777777" w:rsidR="00EB2B5A" w:rsidRPr="007D3A48" w:rsidRDefault="00EB2B5A">
      <w:pPr>
        <w:pStyle w:val="fooot"/>
        <w:ind w:left="425" w:hanging="425"/>
        <w:rPr>
          <w:lang w:val="el-GR"/>
        </w:rPr>
      </w:pPr>
      <w:r>
        <w:rPr>
          <w:rStyle w:val="a"/>
        </w:rPr>
        <w:footnoteRef/>
      </w:r>
      <w:r>
        <w:rPr>
          <w:rStyle w:val="a"/>
          <w:vertAlign w:val="baseline"/>
          <w:lang w:val="el-GR"/>
        </w:rPr>
        <w:tab/>
        <w:t xml:space="preserve">Μόνο για συμβάσεις άνω των ορίων </w:t>
      </w:r>
    </w:p>
  </w:footnote>
  <w:footnote w:id="3">
    <w:p w14:paraId="41649C02" w14:textId="77777777" w:rsidR="00EB2B5A" w:rsidRPr="00D560FE" w:rsidRDefault="00EB2B5A" w:rsidP="00282DC8">
      <w:pPr>
        <w:rPr>
          <w:i/>
          <w:sz w:val="20"/>
          <w:szCs w:val="20"/>
          <w:lang w:val="el-GR"/>
        </w:rPr>
      </w:pPr>
      <w:r w:rsidRPr="00D560FE">
        <w:rPr>
          <w:rStyle w:val="FootnoteReference"/>
          <w:sz w:val="20"/>
          <w:szCs w:val="20"/>
        </w:rPr>
        <w:footnoteRef/>
      </w:r>
      <w:r w:rsidRPr="00D560FE">
        <w:rPr>
          <w:sz w:val="20"/>
          <w:szCs w:val="20"/>
          <w:lang w:val="el-GR"/>
        </w:rPr>
        <w:t xml:space="preserve"> </w:t>
      </w:r>
      <w:r>
        <w:rPr>
          <w:lang w:val="el-GR"/>
        </w:rPr>
        <w:t xml:space="preserve">    </w:t>
      </w:r>
      <w:r w:rsidRPr="00D560FE">
        <w:rPr>
          <w:lang w:val="el-GR"/>
        </w:rPr>
        <w:t xml:space="preserve"> </w:t>
      </w:r>
      <w:r w:rsidRPr="00D560FE">
        <w:rPr>
          <w:sz w:val="18"/>
          <w:szCs w:val="18"/>
          <w:lang w:val="el-GR"/>
        </w:rPr>
        <w:t>Άρθρο 60 παρ. 3 &amp; 67 παρ. 2  του ν. 4412/2016</w:t>
      </w:r>
    </w:p>
  </w:footnote>
  <w:footnote w:id="4">
    <w:p w14:paraId="1ABB79D0" w14:textId="77777777" w:rsidR="00EB2B5A" w:rsidRPr="00175691" w:rsidRDefault="00EB2B5A" w:rsidP="005A6D30">
      <w:pPr>
        <w:pStyle w:val="FootnoteText"/>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5">
    <w:p w14:paraId="253CCDE5" w14:textId="77777777" w:rsidR="00EB2B5A" w:rsidRPr="00BD65F6" w:rsidRDefault="00EB2B5A" w:rsidP="00CD3B0E">
      <w:pPr>
        <w:pStyle w:val="FootnoteText"/>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6">
    <w:p w14:paraId="28B39FE9" w14:textId="77777777" w:rsidR="00EB2B5A" w:rsidRPr="006B2C94" w:rsidRDefault="00EB2B5A" w:rsidP="00E87EA9">
      <w:pPr>
        <w:pStyle w:val="FootnoteText"/>
        <w:rPr>
          <w:lang w:val="el-GR"/>
        </w:rPr>
      </w:pPr>
      <w:r>
        <w:rPr>
          <w:rStyle w:val="a"/>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EB2B5A" w:rsidRPr="006B2C94" w:rsidRDefault="00EB2B5A" w:rsidP="00E87EA9">
      <w:pPr>
        <w:pStyle w:val="FootnoteText"/>
        <w:rPr>
          <w:lang w:val="el-GR"/>
        </w:rPr>
      </w:pPr>
    </w:p>
  </w:footnote>
  <w:footnote w:id="7">
    <w:p w14:paraId="60D081BF" w14:textId="77777777" w:rsidR="00EB2B5A" w:rsidRPr="00B64E9F" w:rsidRDefault="00EB2B5A" w:rsidP="00841F47">
      <w:pPr>
        <w:pStyle w:val="FootnoteText"/>
        <w:rPr>
          <w:lang w:val="el-GR"/>
        </w:rPr>
      </w:pPr>
      <w:r>
        <w:rPr>
          <w:rStyle w:val="FootnoteReference"/>
        </w:rPr>
        <w:footnoteRef/>
      </w:r>
      <w:r w:rsidRPr="00B64E9F">
        <w:rPr>
          <w:lang w:val="el-GR"/>
        </w:rPr>
        <w:t xml:space="preserve">     </w:t>
      </w:r>
      <w:r>
        <w:rPr>
          <w:lang w:val="el-GR"/>
        </w:rPr>
        <w:t>Β</w:t>
      </w:r>
      <w:r w:rsidRPr="00B64E9F">
        <w:rPr>
          <w:lang w:val="el-GR"/>
        </w:rPr>
        <w:t>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8">
    <w:p w14:paraId="65AC0D64" w14:textId="77777777" w:rsidR="00EB2B5A" w:rsidRPr="006566B6" w:rsidRDefault="00EB2B5A" w:rsidP="008E4CAF">
      <w:pPr>
        <w:pStyle w:val="FootnoteText"/>
        <w:rPr>
          <w:lang w:val="el-GR"/>
        </w:rPr>
      </w:pPr>
      <w:r w:rsidRPr="007626C4">
        <w:rPr>
          <w:rStyle w:val="FootnoteReference"/>
        </w:rPr>
        <w:footnoteRef/>
      </w:r>
      <w:r w:rsidRPr="007626C4">
        <w:rPr>
          <w:rStyle w:val="a"/>
          <w:lang w:val="el-GR"/>
        </w:rPr>
        <w:tab/>
      </w:r>
      <w:r w:rsidRPr="007626C4">
        <w:rPr>
          <w:lang w:val="el-GR"/>
        </w:rPr>
        <w:t xml:space="preserve">Άρθρο 78 </w:t>
      </w:r>
      <w:r>
        <w:rPr>
          <w:lang w:val="el-GR"/>
        </w:rPr>
        <w:t xml:space="preserve">του </w:t>
      </w:r>
      <w:r w:rsidRPr="007626C4">
        <w:rPr>
          <w:lang w:val="el-GR"/>
        </w:rPr>
        <w:t>ν. 4412/2016</w:t>
      </w:r>
    </w:p>
  </w:footnote>
  <w:footnote w:id="9">
    <w:p w14:paraId="6696F775" w14:textId="77777777" w:rsidR="00EB2B5A" w:rsidRPr="001943E8" w:rsidRDefault="00EB2B5A" w:rsidP="00DE2C65">
      <w:pPr>
        <w:pStyle w:val="FootnoteText"/>
        <w:rPr>
          <w:lang w:val="el-GR"/>
        </w:rPr>
      </w:pPr>
      <w:r>
        <w:rPr>
          <w:rStyle w:val="FootnoteReference"/>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10">
    <w:p w14:paraId="34B60D80" w14:textId="77777777" w:rsidR="00EB2B5A" w:rsidRPr="006B2C94" w:rsidRDefault="00EB2B5A" w:rsidP="001338BF">
      <w:pPr>
        <w:pStyle w:val="FootnoteText"/>
        <w:rPr>
          <w:lang w:val="el-GR"/>
        </w:rPr>
      </w:pPr>
      <w:r>
        <w:rPr>
          <w:rStyle w:val="a"/>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Hyperlink"/>
            <w:lang w:val="el-GR"/>
          </w:rPr>
          <w:t>Promitheus ESPDint </w:t>
        </w:r>
      </w:hyperlink>
      <w:r w:rsidRPr="006F5660">
        <w:rPr>
          <w:lang w:val="el-GR"/>
        </w:rPr>
        <w:t>(</w:t>
      </w:r>
      <w:hyperlink r:id="rId2"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Hyperlink"/>
            <w:lang w:val="el-GR"/>
          </w:rPr>
          <w:t>https://eur-lex.europa.eu/legal-content/EL/TXT/HTML/?uri=CELEX:32016R0007R(01)&amp;from=EL</w:t>
        </w:r>
      </w:hyperlink>
      <w:r>
        <w:rPr>
          <w:lang w:val="el-GR"/>
        </w:rPr>
        <w:t xml:space="preserve">  </w:t>
      </w:r>
    </w:p>
  </w:footnote>
  <w:footnote w:id="11">
    <w:p w14:paraId="4730AB3C" w14:textId="77777777" w:rsidR="00EB2B5A" w:rsidRPr="001943E8" w:rsidRDefault="00EB2B5A" w:rsidP="001338BF">
      <w:pPr>
        <w:pStyle w:val="FootnoteText"/>
        <w:rPr>
          <w:lang w:val="el-GR"/>
        </w:rPr>
      </w:pPr>
      <w:r>
        <w:rPr>
          <w:rStyle w:val="FootnoteReference"/>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12">
    <w:p w14:paraId="5708749A" w14:textId="77777777" w:rsidR="00EB2B5A" w:rsidRPr="00BD65F6" w:rsidRDefault="00EB2B5A" w:rsidP="00F64037">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3">
    <w:p w14:paraId="5ED2B15A" w14:textId="77777777" w:rsidR="00EB2B5A" w:rsidRPr="00125B0B" w:rsidRDefault="00EB2B5A" w:rsidP="00BE6996">
      <w:pPr>
        <w:pStyle w:val="FootnoteText"/>
        <w:rPr>
          <w:lang w:val="el-GR"/>
        </w:rPr>
      </w:pPr>
      <w:r>
        <w:rPr>
          <w:rStyle w:val="FootnoteReference"/>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4">
    <w:p w14:paraId="7A6E2BEE" w14:textId="77777777" w:rsidR="00EB2B5A" w:rsidRPr="0029307B" w:rsidRDefault="00EB2B5A" w:rsidP="00C0210C">
      <w:pPr>
        <w:pStyle w:val="FootnoteText"/>
        <w:rPr>
          <w:lang w:val="el-GR"/>
        </w:rPr>
      </w:pPr>
      <w:r>
        <w:rPr>
          <w:rStyle w:val="FootnoteReference"/>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5">
    <w:p w14:paraId="691E6FE3" w14:textId="77777777" w:rsidR="00EB2B5A" w:rsidRPr="00AD1141" w:rsidRDefault="00EB2B5A" w:rsidP="00B46541">
      <w:pPr>
        <w:pStyle w:val="FootnoteText"/>
        <w:rPr>
          <w:lang w:val="el-GR"/>
        </w:rPr>
      </w:pPr>
      <w:r>
        <w:rPr>
          <w:rStyle w:val="FootnoteReference"/>
        </w:rPr>
        <w:footnoteRef/>
      </w:r>
      <w:r w:rsidRPr="00AD1141">
        <w:rPr>
          <w:lang w:val="el-GR"/>
        </w:rPr>
        <w:t xml:space="preserve"> </w:t>
      </w:r>
      <w:r>
        <w:rPr>
          <w:lang w:val="el-GR"/>
        </w:rPr>
        <w:t xml:space="preserve">    Ο.π β</w:t>
      </w:r>
      <w:r w:rsidRPr="00AD1141">
        <w:rPr>
          <w:lang w:val="el-GR"/>
        </w:rPr>
        <w:t>λ. Απόφαση ΣτΕ  Ολ 2325/2023</w:t>
      </w:r>
    </w:p>
  </w:footnote>
  <w:footnote w:id="16">
    <w:p w14:paraId="6F98508E" w14:textId="77777777" w:rsidR="00EB2B5A" w:rsidRPr="005B2FD1" w:rsidRDefault="00EB2B5A" w:rsidP="00C27CEC">
      <w:pPr>
        <w:pStyle w:val="FootnoteText"/>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7">
    <w:p w14:paraId="4B0B626E" w14:textId="5B1F7DBF" w:rsidR="00EB2B5A" w:rsidRPr="00510A93" w:rsidRDefault="00EB2B5A" w:rsidP="00B46541">
      <w:pPr>
        <w:pStyle w:val="FootnoteText"/>
        <w:rPr>
          <w:lang w:val="el-GR"/>
        </w:rPr>
      </w:pPr>
      <w:r w:rsidRPr="005A0CDE">
        <w:rPr>
          <w:rStyle w:val="FootnoteReference"/>
        </w:rPr>
        <w:footnoteRef/>
      </w:r>
      <w:r w:rsidRPr="00BD65F6">
        <w:rPr>
          <w:lang w:val="el-GR"/>
        </w:rPr>
        <w:t xml:space="preserve"> </w:t>
      </w:r>
      <w:r>
        <w:rPr>
          <w:lang w:val="el-GR"/>
        </w:rPr>
        <w:t xml:space="preserve">  </w:t>
      </w:r>
      <w:r>
        <w:rPr>
          <w:lang w:val="el-GR"/>
        </w:rPr>
        <w:tab/>
      </w:r>
      <w:r w:rsidRPr="00AD164C">
        <w:rPr>
          <w:lang w:val="el-GR"/>
        </w:rPr>
        <w:t xml:space="preserve">Σύμφωνα με το άρθρο 16 του ν. 4919/2022, στο ΓΕΜΗ </w:t>
      </w:r>
      <w:r w:rsidRPr="005A0CDE">
        <w:rPr>
          <w:b/>
          <w:lang w:val="el-GR"/>
        </w:rPr>
        <w:t>εγγράφονται υποχρεωτικά:</w:t>
      </w:r>
    </w:p>
    <w:p w14:paraId="0ECBEB4F" w14:textId="6F7EBAE2" w:rsidR="00EB2B5A" w:rsidRPr="00510A93" w:rsidRDefault="00EB2B5A" w:rsidP="005A0CDE">
      <w:pPr>
        <w:pStyle w:val="FootnoteText"/>
        <w:ind w:left="426" w:hanging="284"/>
        <w:rPr>
          <w:lang w:val="el-GR"/>
        </w:rPr>
      </w:pPr>
      <w:r w:rsidRPr="00510A93">
        <w:rPr>
          <w:lang w:val="el-GR"/>
        </w:rPr>
        <w:t xml:space="preserve"> α) Η Ανώνυμη Εταιρεία (Α.Ε.) του ν. </w:t>
      </w:r>
      <w:hyperlink w:history="1">
        <w:r w:rsidRPr="00510A93">
          <w:rPr>
            <w:rStyle w:val="Hyperlink"/>
            <w:lang w:val="el-GR"/>
          </w:rPr>
          <w:t>4548/2018</w:t>
        </w:r>
      </w:hyperlink>
      <w:r w:rsidRPr="00510A93">
        <w:rPr>
          <w:lang w:val="el-GR"/>
        </w:rPr>
        <w:t xml:space="preserve"> (</w:t>
      </w:r>
      <w:hyperlink w:history="1">
        <w:r w:rsidRPr="00510A93">
          <w:rPr>
            <w:rStyle w:val="Hyperlink"/>
            <w:lang w:val="el-GR"/>
          </w:rPr>
          <w:t>Α΄ 104</w:t>
        </w:r>
      </w:hyperlink>
      <w:r w:rsidRPr="00510A93">
        <w:rPr>
          <w:lang w:val="el-GR"/>
        </w:rPr>
        <w:t>),</w:t>
      </w:r>
    </w:p>
    <w:p w14:paraId="400EE4E8" w14:textId="2C95D93B" w:rsidR="00EB2B5A" w:rsidRPr="00510A93" w:rsidRDefault="00EB2B5A" w:rsidP="005A0CDE">
      <w:pPr>
        <w:pStyle w:val="FootnoteText"/>
        <w:ind w:left="426" w:hanging="284"/>
        <w:rPr>
          <w:lang w:val="el-GR"/>
        </w:rPr>
      </w:pPr>
      <w:r w:rsidRPr="00510A93">
        <w:rPr>
          <w:lang w:val="el-GR"/>
        </w:rPr>
        <w:t xml:space="preserve"> β) η Εταιρεία Περιορισμένης Ευθύνης (Ε.Π.Ε.) του ν. </w:t>
      </w:r>
      <w:hyperlink w:history="1">
        <w:r w:rsidRPr="00510A93">
          <w:rPr>
            <w:rStyle w:val="Hyperlink"/>
            <w:lang w:val="el-GR"/>
          </w:rPr>
          <w:t>3190/1955</w:t>
        </w:r>
      </w:hyperlink>
      <w:r w:rsidRPr="00510A93">
        <w:rPr>
          <w:lang w:val="el-GR"/>
        </w:rPr>
        <w:t xml:space="preserve"> (</w:t>
      </w:r>
      <w:hyperlink w:history="1">
        <w:r w:rsidRPr="00510A93">
          <w:rPr>
            <w:rStyle w:val="Hyperlink"/>
            <w:lang w:val="el-GR"/>
          </w:rPr>
          <w:t>Α΄ 91</w:t>
        </w:r>
      </w:hyperlink>
      <w:r w:rsidRPr="00510A93">
        <w:rPr>
          <w:lang w:val="el-GR"/>
        </w:rPr>
        <w:t>),</w:t>
      </w:r>
    </w:p>
    <w:p w14:paraId="16705C65" w14:textId="10407123" w:rsidR="00EB2B5A" w:rsidRPr="00510A93" w:rsidRDefault="00EB2B5A" w:rsidP="005A0CDE">
      <w:pPr>
        <w:pStyle w:val="FootnoteText"/>
        <w:ind w:left="426" w:hanging="284"/>
        <w:rPr>
          <w:lang w:val="el-GR"/>
        </w:rPr>
      </w:pPr>
      <w:r w:rsidRPr="00510A93">
        <w:rPr>
          <w:lang w:val="el-GR"/>
        </w:rPr>
        <w:t xml:space="preserve"> γ) η Ιδιωτική Κεφαλαιουχική Εταιρεία (Ι.Κ.Ε.) του ν. </w:t>
      </w:r>
      <w:hyperlink w:history="1">
        <w:r w:rsidRPr="00510A93">
          <w:rPr>
            <w:rStyle w:val="Hyperlink"/>
            <w:lang w:val="el-GR"/>
          </w:rPr>
          <w:t>4072/2012</w:t>
        </w:r>
      </w:hyperlink>
      <w:r w:rsidRPr="00510A93">
        <w:rPr>
          <w:lang w:val="el-GR"/>
        </w:rPr>
        <w:t xml:space="preserve"> (</w:t>
      </w:r>
      <w:hyperlink w:history="1">
        <w:r w:rsidRPr="00510A93">
          <w:rPr>
            <w:rStyle w:val="Hyperlink"/>
            <w:lang w:val="el-GR"/>
          </w:rPr>
          <w:t>Α΄ 86</w:t>
        </w:r>
      </w:hyperlink>
      <w:r w:rsidRPr="00510A93">
        <w:rPr>
          <w:lang w:val="el-GR"/>
        </w:rPr>
        <w:t>),</w:t>
      </w:r>
    </w:p>
    <w:p w14:paraId="6F95466F" w14:textId="2353E8CA" w:rsidR="00EB2B5A" w:rsidRPr="00510A93" w:rsidRDefault="00EB2B5A" w:rsidP="005A0CDE">
      <w:pPr>
        <w:pStyle w:val="FootnoteText"/>
        <w:ind w:left="426" w:hanging="284"/>
        <w:rPr>
          <w:lang w:val="el-GR"/>
        </w:rPr>
      </w:pPr>
      <w:r w:rsidRPr="00510A93">
        <w:rPr>
          <w:lang w:val="el-GR"/>
        </w:rPr>
        <w:t xml:space="preserve"> δ) η Ομόρρυθμη και Ετερόρρυθμη (απλή ή κατά μετοχές) Εταιρεία του ν. </w:t>
      </w:r>
      <w:hyperlink w:history="1">
        <w:r w:rsidRPr="00510A93">
          <w:rPr>
            <w:rStyle w:val="Hyperlink"/>
            <w:lang w:val="el-GR"/>
          </w:rPr>
          <w:t>4072/2012</w:t>
        </w:r>
      </w:hyperlink>
      <w:r w:rsidRPr="00510A93">
        <w:rPr>
          <w:lang w:val="el-GR"/>
        </w:rPr>
        <w:t>,</w:t>
      </w:r>
    </w:p>
    <w:p w14:paraId="4CBC15EC" w14:textId="55D5CD4C" w:rsidR="00EB2B5A" w:rsidRPr="00510A93" w:rsidRDefault="00EB2B5A" w:rsidP="005A0CDE">
      <w:pPr>
        <w:pStyle w:val="FootnoteText"/>
        <w:ind w:left="426" w:hanging="284"/>
        <w:rPr>
          <w:lang w:val="el-GR"/>
        </w:rPr>
      </w:pPr>
      <w:r w:rsidRPr="00510A93">
        <w:rPr>
          <w:lang w:val="el-GR"/>
        </w:rPr>
        <w:t xml:space="preserve"> ε) ο Αστικός Συνεταιρισμός του ν. </w:t>
      </w:r>
      <w:hyperlink w:history="1">
        <w:r w:rsidRPr="00510A93">
          <w:rPr>
            <w:rStyle w:val="Hyperlink"/>
            <w:lang w:val="el-GR"/>
          </w:rPr>
          <w:t>1667/1986</w:t>
        </w:r>
      </w:hyperlink>
      <w:r w:rsidRPr="00510A93">
        <w:rPr>
          <w:lang w:val="el-GR"/>
        </w:rPr>
        <w:t xml:space="preserve"> (</w:t>
      </w:r>
      <w:hyperlink w:history="1">
        <w:r w:rsidRPr="00510A93">
          <w:rPr>
            <w:rStyle w:val="Hyperlink"/>
            <w:lang w:val="el-GR"/>
          </w:rPr>
          <w:t>Α΄ 196</w:t>
        </w:r>
      </w:hyperlink>
      <w:r w:rsidRPr="00510A93">
        <w:rPr>
          <w:lang w:val="el-GR"/>
        </w:rPr>
        <w:t>), στον οποίο περιλαμβάνονται ο αλληλασφαλιστικός, ο πιστωτικός, ο οικοδομικός συνεταιρισμός και η ενεργειακή κοινότητα,</w:t>
      </w:r>
    </w:p>
    <w:p w14:paraId="11C4FEBB" w14:textId="58BEF420" w:rsidR="00EB2B5A" w:rsidRPr="00510A93" w:rsidRDefault="00EB2B5A" w:rsidP="00B46541">
      <w:pPr>
        <w:pStyle w:val="FootnoteText"/>
        <w:ind w:left="426" w:hanging="284"/>
        <w:rPr>
          <w:lang w:val="el-GR"/>
        </w:rPr>
      </w:pPr>
      <w:r w:rsidRPr="00510A93">
        <w:rPr>
          <w:lang w:val="el-GR"/>
        </w:rPr>
        <w:t xml:space="preserve"> στ) η Κοινωνική Συνεταιριστική Επιχείρηση (Κοιν.Σ.ΕΠ.) και ο Συνεταιρισμός Εργαζομένων του ν. </w:t>
      </w:r>
      <w:hyperlink w:history="1">
        <w:r w:rsidRPr="00510A93">
          <w:rPr>
            <w:rStyle w:val="Hyperlink"/>
            <w:lang w:val="el-GR"/>
          </w:rPr>
          <w:t>4430/2016</w:t>
        </w:r>
      </w:hyperlink>
      <w:r w:rsidRPr="00510A93">
        <w:rPr>
          <w:lang w:val="el-GR"/>
        </w:rPr>
        <w:t xml:space="preserve"> (</w:t>
      </w:r>
      <w:hyperlink w:history="1">
        <w:r w:rsidRPr="00510A93">
          <w:rPr>
            <w:rStyle w:val="Hyperlink"/>
            <w:lang w:val="el-GR"/>
          </w:rPr>
          <w:t>Α΄ 205</w:t>
        </w:r>
      </w:hyperlink>
      <w:r w:rsidRPr="00510A93">
        <w:rPr>
          <w:lang w:val="el-GR"/>
        </w:rPr>
        <w:t>),</w:t>
      </w:r>
    </w:p>
    <w:p w14:paraId="4D6D00AF" w14:textId="77777777" w:rsidR="00EB2B5A" w:rsidRPr="00510A93" w:rsidRDefault="00EB2B5A" w:rsidP="00B46541">
      <w:pPr>
        <w:pStyle w:val="FootnoteText"/>
        <w:ind w:left="426" w:hanging="284"/>
        <w:rPr>
          <w:lang w:val="el-GR"/>
        </w:rPr>
      </w:pPr>
      <w:r w:rsidRPr="00510A93">
        <w:rPr>
          <w:lang w:val="el-GR"/>
        </w:rPr>
        <w:t xml:space="preserve"> ζ) ο Κοινωνικός Συνεταιρισμός Περιορισμένης Ευθύνης (Κοιν.Σ.Π.Ε.) του </w:t>
      </w:r>
      <w:hyperlink w:history="1">
        <w:r w:rsidRPr="00510A93">
          <w:rPr>
            <w:rStyle w:val="Hyperlink"/>
            <w:lang w:val="el-GR"/>
          </w:rPr>
          <w:t>άρθρου 12</w:t>
        </w:r>
      </w:hyperlink>
      <w:r w:rsidRPr="00510A93">
        <w:rPr>
          <w:lang w:val="el-GR"/>
        </w:rPr>
        <w:t xml:space="preserve"> του ν. </w:t>
      </w:r>
      <w:hyperlink w:history="1">
        <w:r w:rsidRPr="00510A93">
          <w:rPr>
            <w:rStyle w:val="Hyperlink"/>
            <w:lang w:val="el-GR"/>
          </w:rPr>
          <w:t>2716/1999</w:t>
        </w:r>
      </w:hyperlink>
      <w:r w:rsidRPr="00510A93">
        <w:rPr>
          <w:lang w:val="el-GR"/>
        </w:rPr>
        <w:t xml:space="preserve"> (</w:t>
      </w:r>
      <w:hyperlink w:history="1">
        <w:r w:rsidRPr="00510A93">
          <w:rPr>
            <w:rStyle w:val="Hyperlink"/>
            <w:lang w:val="el-GR"/>
          </w:rPr>
          <w:t>Α΄ 96</w:t>
        </w:r>
      </w:hyperlink>
      <w:r w:rsidRPr="00510A93">
        <w:rPr>
          <w:lang w:val="el-GR"/>
        </w:rPr>
        <w:t>),</w:t>
      </w:r>
    </w:p>
    <w:p w14:paraId="69C00E9E" w14:textId="7A717107" w:rsidR="00EB2B5A" w:rsidRPr="00510A93" w:rsidRDefault="00EB2B5A" w:rsidP="005A0CDE">
      <w:pPr>
        <w:pStyle w:val="FootnoteText"/>
        <w:ind w:left="426" w:hanging="284"/>
        <w:rPr>
          <w:lang w:val="el-GR"/>
        </w:rPr>
      </w:pPr>
      <w:r w:rsidRPr="00510A93">
        <w:rPr>
          <w:lang w:val="el-GR"/>
        </w:rPr>
        <w:t xml:space="preserve"> η) η Αστική Εταιρεία με οικονομικό σκοπό του άρθρου 784 ΑΚ και του </w:t>
      </w:r>
      <w:hyperlink w:history="1">
        <w:r w:rsidRPr="00510A93">
          <w:rPr>
            <w:rStyle w:val="Hyperlink"/>
            <w:lang w:val="el-GR"/>
          </w:rPr>
          <w:t>άρθρου 270</w:t>
        </w:r>
      </w:hyperlink>
      <w:r w:rsidRPr="00510A93">
        <w:rPr>
          <w:lang w:val="el-GR"/>
        </w:rPr>
        <w:t xml:space="preserve"> του ν. </w:t>
      </w:r>
      <w:hyperlink w:history="1">
        <w:r w:rsidRPr="00510A93">
          <w:rPr>
            <w:rStyle w:val="Hyperlink"/>
            <w:lang w:val="el-GR"/>
          </w:rPr>
          <w:t>4072/2012</w:t>
        </w:r>
      </w:hyperlink>
      <w:r w:rsidRPr="00510A93">
        <w:rPr>
          <w:lang w:val="el-GR"/>
        </w:rPr>
        <w:t>,</w:t>
      </w:r>
    </w:p>
    <w:p w14:paraId="07FDA376" w14:textId="13203357" w:rsidR="00EB2B5A" w:rsidRPr="00510A93" w:rsidRDefault="00EB2B5A" w:rsidP="005A0CDE">
      <w:pPr>
        <w:pStyle w:val="FootnoteText"/>
        <w:ind w:left="426" w:hanging="284"/>
        <w:rPr>
          <w:lang w:val="el-GR"/>
        </w:rPr>
      </w:pPr>
      <w:r w:rsidRPr="00510A93">
        <w:rPr>
          <w:lang w:val="el-GR"/>
        </w:rPr>
        <w:t xml:space="preserve"> θ) ο Ευρωπαϊκός Όμιλος Οικονομικού Σκοπού του Κανονισμού (ΕΟΚ) 2137/1985/ΕΟΚ (</w:t>
      </w:r>
      <w:r w:rsidRPr="005A0CDE">
        <w:rPr>
          <w:lang w:val="el-GR"/>
        </w:rPr>
        <w:t>L</w:t>
      </w:r>
      <w:r w:rsidRPr="00510A93">
        <w:rPr>
          <w:lang w:val="el-GR"/>
        </w:rPr>
        <w:t xml:space="preserve"> 199, διορθωτικό </w:t>
      </w:r>
      <w:r w:rsidRPr="005A0CDE">
        <w:rPr>
          <w:lang w:val="el-GR"/>
        </w:rPr>
        <w:t>L</w:t>
      </w:r>
      <w:r w:rsidRPr="00510A93">
        <w:rPr>
          <w:lang w:val="el-GR"/>
        </w:rPr>
        <w:t xml:space="preserve"> 247) που έχει την έδρα του στην ημεδαπή,</w:t>
      </w:r>
    </w:p>
    <w:p w14:paraId="2874941A" w14:textId="7CC6AC95" w:rsidR="00EB2B5A" w:rsidRPr="00510A93" w:rsidRDefault="00EB2B5A" w:rsidP="005A0CDE">
      <w:pPr>
        <w:pStyle w:val="FootnoteText"/>
        <w:ind w:left="426" w:hanging="284"/>
        <w:rPr>
          <w:lang w:val="el-GR"/>
        </w:rPr>
      </w:pPr>
      <w:r w:rsidRPr="00510A93">
        <w:rPr>
          <w:lang w:val="el-GR"/>
        </w:rPr>
        <w:t xml:space="preserve"> ι) η Ευρωπαϊκή Εταιρεία του Κανονισμού (ΕΚ) 2157/2001 (</w:t>
      </w:r>
      <w:r w:rsidRPr="005A0CDE">
        <w:rPr>
          <w:lang w:val="el-GR"/>
        </w:rPr>
        <w:t>L</w:t>
      </w:r>
      <w:r w:rsidRPr="00510A93">
        <w:rPr>
          <w:lang w:val="el-GR"/>
        </w:rPr>
        <w:t xml:space="preserve"> 294) που έχει την έδρα της στην ημεδαπή,</w:t>
      </w:r>
    </w:p>
    <w:p w14:paraId="1B625FB2" w14:textId="25F2A2F1" w:rsidR="00EB2B5A" w:rsidRPr="00510A93" w:rsidRDefault="00EB2B5A" w:rsidP="005A0CDE">
      <w:pPr>
        <w:pStyle w:val="FootnoteText"/>
        <w:ind w:left="426" w:hanging="284"/>
        <w:rPr>
          <w:lang w:val="el-GR"/>
        </w:rPr>
      </w:pPr>
      <w:r w:rsidRPr="00510A93">
        <w:rPr>
          <w:lang w:val="el-GR"/>
        </w:rPr>
        <w:t xml:space="preserve"> ια) η Ευρωπαϊκή Συνεταιριστική Εταιρεία του Κανονισμού (ΕΚ) 1435/2003 (</w:t>
      </w:r>
      <w:r w:rsidRPr="005A0CDE">
        <w:rPr>
          <w:lang w:val="el-GR"/>
        </w:rPr>
        <w:t>L</w:t>
      </w:r>
      <w:r w:rsidRPr="00510A93">
        <w:rPr>
          <w:lang w:val="el-GR"/>
        </w:rPr>
        <w:t xml:space="preserve"> 207), που έχει την έδρα της στην ημεδαπή,</w:t>
      </w:r>
    </w:p>
    <w:p w14:paraId="27FDF69F" w14:textId="41987775" w:rsidR="00EB2B5A" w:rsidRPr="00510A93" w:rsidRDefault="00EB2B5A" w:rsidP="005A0CDE">
      <w:pPr>
        <w:pStyle w:val="FootnoteText"/>
        <w:ind w:left="426" w:hanging="284"/>
        <w:rPr>
          <w:lang w:val="el-GR"/>
        </w:rPr>
      </w:pPr>
      <w:r w:rsidRPr="00510A93">
        <w:rPr>
          <w:lang w:val="el-GR"/>
        </w:rPr>
        <w:t xml:space="preserve"> ιβ)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54EB0C20" w14:textId="504719B6" w:rsidR="00EB2B5A" w:rsidRPr="00510A93" w:rsidRDefault="00EB2B5A" w:rsidP="005A0CDE">
      <w:pPr>
        <w:pStyle w:val="FootnoteText"/>
        <w:ind w:left="426" w:hanging="284"/>
        <w:rPr>
          <w:lang w:val="el-GR"/>
        </w:rPr>
      </w:pPr>
      <w:r w:rsidRPr="00510A93">
        <w:rPr>
          <w:lang w:val="el-GR"/>
        </w:rPr>
        <w:t xml:space="preserve"> ιγ)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ιβ),</w:t>
      </w:r>
    </w:p>
    <w:p w14:paraId="583D03B6" w14:textId="3B2CCB2B" w:rsidR="00EB2B5A" w:rsidRPr="00510A93" w:rsidRDefault="00EB2B5A" w:rsidP="005A0CDE">
      <w:pPr>
        <w:pStyle w:val="FootnoteText"/>
        <w:ind w:left="426" w:hanging="284"/>
        <w:rPr>
          <w:lang w:val="el-GR"/>
        </w:rPr>
      </w:pPr>
      <w:r w:rsidRPr="00510A93">
        <w:rPr>
          <w:lang w:val="el-GR"/>
        </w:rPr>
        <w:t xml:space="preserve"> ιδ)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ιβ) και ιγ),</w:t>
      </w:r>
    </w:p>
    <w:p w14:paraId="37C44006" w14:textId="4C5B5662" w:rsidR="00EB2B5A" w:rsidRPr="00510A93" w:rsidRDefault="00EB2B5A" w:rsidP="00B46541">
      <w:pPr>
        <w:pStyle w:val="FootnoteText"/>
        <w:ind w:left="426" w:hanging="284"/>
        <w:rPr>
          <w:lang w:val="el-GR"/>
        </w:rPr>
      </w:pPr>
      <w:r w:rsidRPr="00510A93">
        <w:rPr>
          <w:lang w:val="el-GR"/>
        </w:rPr>
        <w:t xml:space="preserve"> ιε) η κοινοπραξία του </w:t>
      </w:r>
      <w:hyperlink w:history="1">
        <w:r w:rsidRPr="00510A93">
          <w:rPr>
            <w:rStyle w:val="Hyperlink"/>
            <w:lang w:val="el-GR"/>
          </w:rPr>
          <w:t>άρθρου 293</w:t>
        </w:r>
      </w:hyperlink>
      <w:r w:rsidRPr="00510A93">
        <w:rPr>
          <w:lang w:val="el-GR"/>
        </w:rPr>
        <w:t xml:space="preserve"> του ν. </w:t>
      </w:r>
      <w:hyperlink w:history="1">
        <w:r w:rsidRPr="00510A93">
          <w:rPr>
            <w:rStyle w:val="Hyperlink"/>
            <w:lang w:val="el-GR"/>
          </w:rPr>
          <w:t>4072/2012</w:t>
        </w:r>
      </w:hyperlink>
      <w:r w:rsidRPr="00510A93">
        <w:rPr>
          <w:lang w:val="el-GR"/>
        </w:rPr>
        <w:t>,</w:t>
      </w:r>
    </w:p>
    <w:p w14:paraId="7ED8F706" w14:textId="670DC33E" w:rsidR="00EB2B5A" w:rsidRPr="00510A93" w:rsidRDefault="00EB2B5A" w:rsidP="00B46541">
      <w:pPr>
        <w:pStyle w:val="FootnoteText"/>
        <w:ind w:left="426" w:hanging="284"/>
        <w:rPr>
          <w:lang w:val="el-GR"/>
        </w:rPr>
      </w:pPr>
      <w:r w:rsidRPr="00510A93">
        <w:rPr>
          <w:lang w:val="el-GR"/>
        </w:rPr>
        <w:t xml:space="preserve"> ιστ) οι ατομικές επιχειρήσεις με εγκατάσταση στην ημεδαπή και σκοπό το κέρδος που:</w:t>
      </w:r>
    </w:p>
    <w:p w14:paraId="6489A101" w14:textId="77777777" w:rsidR="00EB2B5A" w:rsidRPr="00510A93" w:rsidRDefault="00EB2B5A" w:rsidP="00B46541">
      <w:pPr>
        <w:pStyle w:val="FootnoteText"/>
        <w:ind w:left="426" w:hanging="284"/>
        <w:rPr>
          <w:lang w:val="el-GR"/>
        </w:rPr>
      </w:pPr>
      <w:r w:rsidRPr="00510A93">
        <w:rPr>
          <w:lang w:val="el-GR"/>
        </w:rPr>
        <w:t xml:space="preserve"> ιστα) διενεργούν εμπορικές πράξεις στο όνομά τους, κατά σύνηθες επάγγελμα, ή</w:t>
      </w:r>
    </w:p>
    <w:p w14:paraId="0EF29F13" w14:textId="77777777" w:rsidR="00EB2B5A" w:rsidRPr="00510A93" w:rsidRDefault="00EB2B5A" w:rsidP="00B46541">
      <w:pPr>
        <w:pStyle w:val="FootnoteText"/>
        <w:ind w:left="426" w:hanging="284"/>
        <w:rPr>
          <w:lang w:val="el-GR"/>
        </w:rPr>
      </w:pPr>
      <w:r w:rsidRPr="00510A93">
        <w:rPr>
          <w:lang w:val="el-GR"/>
        </w:rPr>
        <w:t xml:space="preserve"> ιστβ)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0CCD4B1C" w14:textId="77777777" w:rsidR="00EB2B5A" w:rsidRPr="000A5B86" w:rsidRDefault="00EB2B5A" w:rsidP="00B46541">
      <w:pPr>
        <w:pStyle w:val="FootnoteText"/>
        <w:ind w:left="426" w:hanging="284"/>
        <w:rPr>
          <w:b/>
          <w:lang w:val="el-GR"/>
        </w:rPr>
      </w:pPr>
      <w:r>
        <w:rPr>
          <w:lang w:val="el-GR"/>
        </w:rPr>
        <w:t xml:space="preserve"> </w:t>
      </w:r>
      <w:r w:rsidRPr="000A5B86">
        <w:rPr>
          <w:b/>
          <w:lang w:val="el-GR"/>
        </w:rPr>
        <w:t>Δεν εγγράφονται στο Γ.Ε.ΜΗ.:</w:t>
      </w:r>
    </w:p>
    <w:p w14:paraId="3AC73548" w14:textId="77777777" w:rsidR="00EB2B5A" w:rsidRPr="00510A93" w:rsidRDefault="00EB2B5A" w:rsidP="00B46541">
      <w:pPr>
        <w:pStyle w:val="FootnoteText"/>
        <w:ind w:left="426" w:hanging="284"/>
        <w:contextualSpacing/>
        <w:rPr>
          <w:lang w:val="el-GR"/>
        </w:rPr>
      </w:pPr>
      <w:r w:rsidRPr="00510A93">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0753E945" w14:textId="160812F8" w:rsidR="00EB2B5A" w:rsidRDefault="00EB2B5A" w:rsidP="00B46541">
      <w:pPr>
        <w:pStyle w:val="FootnoteText"/>
        <w:ind w:left="426" w:hanging="284"/>
        <w:contextualSpacing/>
        <w:rPr>
          <w:lang w:val="el-GR"/>
        </w:rPr>
      </w:pPr>
      <w:r w:rsidRPr="00510A93">
        <w:rPr>
          <w:lang w:val="el-GR"/>
        </w:rPr>
        <w:t xml:space="preserve"> β) τα γραφεία ή υποκαταστήματα αλλοδαπών εταιρειών ή επιχειρήσεων που έχουν εγκατασταθεί στην Ελλάδα, σύμφωνα με το </w:t>
      </w:r>
      <w:hyperlink w:history="1">
        <w:r w:rsidRPr="00510A93">
          <w:rPr>
            <w:rStyle w:val="Hyperlink"/>
            <w:lang w:val="el-GR"/>
          </w:rPr>
          <w:t>άρθρο 25</w:t>
        </w:r>
      </w:hyperlink>
      <w:r w:rsidRPr="00510A93">
        <w:rPr>
          <w:lang w:val="el-GR"/>
        </w:rPr>
        <w:t xml:space="preserve"> του ν. </w:t>
      </w:r>
      <w:hyperlink w:history="1">
        <w:r w:rsidRPr="00510A93">
          <w:rPr>
            <w:rStyle w:val="Hyperlink"/>
            <w:lang w:val="el-GR"/>
          </w:rPr>
          <w:t>27/1975</w:t>
        </w:r>
      </w:hyperlink>
      <w:r w:rsidRPr="00510A93">
        <w:rPr>
          <w:lang w:val="el-GR"/>
        </w:rPr>
        <w:t xml:space="preserve"> (</w:t>
      </w:r>
      <w:hyperlink w:history="1">
        <w:r w:rsidRPr="00510A93">
          <w:rPr>
            <w:rStyle w:val="Hyperlink"/>
            <w:lang w:val="el-GR"/>
          </w:rPr>
          <w:t>Α΄ 77</w:t>
        </w:r>
      </w:hyperlink>
      <w:r w:rsidRPr="00510A93">
        <w:rPr>
          <w:lang w:val="el-GR"/>
        </w:rPr>
        <w:t xml:space="preserve">) και τον α.ν. </w:t>
      </w:r>
      <w:hyperlink w:history="1">
        <w:r w:rsidRPr="00510A93">
          <w:rPr>
            <w:rStyle w:val="Hyperlink"/>
            <w:lang w:val="el-GR"/>
          </w:rPr>
          <w:t>378/1968</w:t>
        </w:r>
      </w:hyperlink>
      <w:r w:rsidRPr="00510A93">
        <w:rPr>
          <w:lang w:val="el-GR"/>
        </w:rPr>
        <w:t xml:space="preserve"> (</w:t>
      </w:r>
      <w:hyperlink w:history="1">
        <w:r w:rsidRPr="00510A93">
          <w:rPr>
            <w:rStyle w:val="Hyperlink"/>
            <w:lang w:val="el-GR"/>
          </w:rPr>
          <w:t>Α΄ 82</w:t>
        </w:r>
      </w:hyperlink>
      <w:r w:rsidRPr="00510A93">
        <w:rPr>
          <w:lang w:val="el-GR"/>
        </w:rPr>
        <w:t>),</w:t>
      </w:r>
    </w:p>
    <w:p w14:paraId="3928B4F0" w14:textId="77777777" w:rsidR="00EB2B5A" w:rsidRPr="00510A93" w:rsidRDefault="00EB2B5A" w:rsidP="00B46541">
      <w:pPr>
        <w:pStyle w:val="FootnoteText"/>
        <w:ind w:left="426" w:hanging="284"/>
        <w:contextualSpacing/>
        <w:rPr>
          <w:lang w:val="el-GR"/>
        </w:rPr>
      </w:pPr>
      <w:r w:rsidRPr="00510A93">
        <w:rPr>
          <w:lang w:val="el-GR"/>
        </w:rPr>
        <w:t xml:space="preserve">γ) η Ναυτική Εταιρεία που συστήνεται κατά τον ν. </w:t>
      </w:r>
      <w:hyperlink w:history="1">
        <w:r w:rsidRPr="00510A93">
          <w:rPr>
            <w:rStyle w:val="Hyperlink"/>
            <w:lang w:val="el-GR"/>
          </w:rPr>
          <w:t>959/1979</w:t>
        </w:r>
      </w:hyperlink>
      <w:r w:rsidRPr="00510A93">
        <w:rPr>
          <w:lang w:val="el-GR"/>
        </w:rPr>
        <w:t xml:space="preserve"> (</w:t>
      </w:r>
      <w:hyperlink w:history="1">
        <w:r w:rsidRPr="00510A93">
          <w:rPr>
            <w:rStyle w:val="Hyperlink"/>
            <w:lang w:val="el-GR"/>
          </w:rPr>
          <w:t>Α΄ 192</w:t>
        </w:r>
      </w:hyperlink>
      <w:r w:rsidRPr="00510A93">
        <w:rPr>
          <w:lang w:val="el-GR"/>
        </w:rPr>
        <w:t xml:space="preserve">) και η Ναυτιλιακή Εταιρεία Πλοίων Αναψυχής (Ν.Ε.Π.Α.) που συστήνεται κατά τον ν. </w:t>
      </w:r>
      <w:hyperlink w:history="1">
        <w:r w:rsidRPr="00510A93">
          <w:rPr>
            <w:rStyle w:val="Hyperlink"/>
            <w:lang w:val="el-GR"/>
          </w:rPr>
          <w:t>3182/2003</w:t>
        </w:r>
      </w:hyperlink>
      <w:r w:rsidRPr="00510A93">
        <w:rPr>
          <w:lang w:val="el-GR"/>
        </w:rPr>
        <w:t xml:space="preserve"> (</w:t>
      </w:r>
      <w:hyperlink w:history="1">
        <w:r w:rsidRPr="00510A93">
          <w:rPr>
            <w:rStyle w:val="Hyperlink"/>
            <w:lang w:val="el-GR"/>
          </w:rPr>
          <w:t>Α΄ 220</w:t>
        </w:r>
      </w:hyperlink>
      <w:r w:rsidRPr="00510A93">
        <w:rPr>
          <w:lang w:val="el-GR"/>
        </w:rPr>
        <w:t>),</w:t>
      </w:r>
    </w:p>
    <w:p w14:paraId="69B22FDB" w14:textId="77777777" w:rsidR="00EB2B5A" w:rsidRPr="00BD65F6" w:rsidRDefault="00EB2B5A" w:rsidP="005A0CDE">
      <w:pPr>
        <w:pStyle w:val="FootnoteText"/>
        <w:ind w:left="426" w:hanging="284"/>
        <w:contextualSpacing/>
        <w:rPr>
          <w:lang w:val="el-GR"/>
        </w:rPr>
      </w:pPr>
      <w:r w:rsidRPr="00510A93">
        <w:rPr>
          <w:lang w:val="el-GR"/>
        </w:rPr>
        <w:t xml:space="preserve"> δ) τα γραφεία αλλοδαπών εταιρειών που εγκαθίστανται στην Ελλάδα, σύμφωνα με τον α.ν. </w:t>
      </w:r>
      <w:hyperlink w:history="1">
        <w:r w:rsidRPr="00510A93">
          <w:rPr>
            <w:rStyle w:val="Hyperlink"/>
            <w:lang w:val="el-GR"/>
          </w:rPr>
          <w:t>89/1967</w:t>
        </w:r>
      </w:hyperlink>
      <w:r w:rsidRPr="00510A93">
        <w:rPr>
          <w:lang w:val="el-GR"/>
        </w:rPr>
        <w:t xml:space="preserve"> (</w:t>
      </w:r>
      <w:hyperlink w:history="1">
        <w:r w:rsidRPr="00510A93">
          <w:rPr>
            <w:rStyle w:val="Hyperlink"/>
            <w:lang w:val="el-GR"/>
          </w:rPr>
          <w:t>Α΄ 132</w:t>
        </w:r>
      </w:hyperlink>
      <w:r w:rsidRPr="00510A93">
        <w:rPr>
          <w:lang w:val="el-GR"/>
        </w:rPr>
        <w:t>).</w:t>
      </w:r>
    </w:p>
  </w:footnote>
  <w:footnote w:id="18">
    <w:p w14:paraId="0B0E45F9" w14:textId="77777777" w:rsidR="00EB2B5A" w:rsidRPr="005B2FD1" w:rsidRDefault="00EB2B5A" w:rsidP="00B46541">
      <w:pPr>
        <w:pStyle w:val="FootnoteText"/>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3D9F09C5" w14:textId="77777777" w:rsidR="00EB2B5A" w:rsidRPr="005B2FD1" w:rsidRDefault="00EB2B5A" w:rsidP="00B46541">
      <w:pPr>
        <w:pStyle w:val="FootnoteText"/>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19">
    <w:p w14:paraId="20D51763" w14:textId="77777777" w:rsidR="00EB2B5A" w:rsidRPr="004931BD" w:rsidRDefault="00EB2B5A" w:rsidP="00B46541">
      <w:pPr>
        <w:pStyle w:val="FootnoteText"/>
        <w:rPr>
          <w:lang w:val="el-GR"/>
        </w:rPr>
      </w:pPr>
      <w:r>
        <w:rPr>
          <w:rStyle w:val="FootnoteReference"/>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20">
    <w:p w14:paraId="4157449B" w14:textId="77777777" w:rsidR="00EB2B5A" w:rsidRPr="006B2C94" w:rsidRDefault="00EB2B5A" w:rsidP="002B2F6A">
      <w:pPr>
        <w:pStyle w:val="FootnoteText"/>
        <w:rPr>
          <w:lang w:val="el-GR"/>
        </w:rPr>
      </w:pPr>
      <w:r>
        <w:rPr>
          <w:rStyle w:val="a"/>
        </w:rPr>
        <w:footnoteRef/>
      </w:r>
      <w:r>
        <w:rPr>
          <w:lang w:val="el-GR"/>
        </w:rPr>
        <w:tab/>
        <w:t>Άρθρο 96, παρ. 7 του ν. 4412/2016</w:t>
      </w:r>
    </w:p>
  </w:footnote>
  <w:footnote w:id="21">
    <w:p w14:paraId="21118F93" w14:textId="4ECC67B8" w:rsidR="00EB2B5A" w:rsidRPr="002C0076" w:rsidRDefault="00EB2B5A" w:rsidP="005202EA">
      <w:pPr>
        <w:pStyle w:val="FootnoteText"/>
        <w:rPr>
          <w:lang w:val="el-GR"/>
        </w:rPr>
      </w:pPr>
      <w:r w:rsidRPr="005A0CDE">
        <w:rPr>
          <w:rStyle w:val="FootnoteReference"/>
          <w:rFonts w:cs="Calibri"/>
        </w:rPr>
        <w:footnoteRef/>
      </w:r>
      <w:r w:rsidRPr="002C0076">
        <w:rPr>
          <w:lang w:val="el-GR"/>
        </w:rPr>
        <w:t xml:space="preserve"> </w:t>
      </w:r>
      <w:r>
        <w:rPr>
          <w:lang w:val="el-GR"/>
        </w:rPr>
        <w:t xml:space="preserve">     Βλ. ΔΕΦ Αθηνών ΙΓ Τμήμα ( Ακυρ) 728/2023</w:t>
      </w:r>
    </w:p>
  </w:footnote>
  <w:footnote w:id="22">
    <w:p w14:paraId="39BDB885" w14:textId="77777777" w:rsidR="00EB2B5A" w:rsidRPr="00E51FC7" w:rsidRDefault="00EB2B5A" w:rsidP="005202EA">
      <w:pPr>
        <w:pStyle w:val="FootnoteText"/>
        <w:rPr>
          <w:lang w:val="el-GR"/>
        </w:rPr>
      </w:pPr>
      <w:r>
        <w:rPr>
          <w:rStyle w:val="FootnoteReference"/>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23">
    <w:p w14:paraId="4A879856" w14:textId="77777777" w:rsidR="00EB2B5A" w:rsidRPr="00F93782" w:rsidRDefault="00EB2B5A" w:rsidP="00486D17">
      <w:pPr>
        <w:pStyle w:val="FootnoteText"/>
        <w:rPr>
          <w:lang w:val="el-GR"/>
        </w:rPr>
      </w:pPr>
      <w:r>
        <w:rPr>
          <w:rStyle w:val="FootnoteReference"/>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4">
    <w:p w14:paraId="58731959" w14:textId="77777777" w:rsidR="00EB2B5A" w:rsidRPr="005A0CDE" w:rsidRDefault="00EB2B5A" w:rsidP="00B46541">
      <w:pPr>
        <w:pStyle w:val="HTMLPreformatted"/>
        <w:ind w:left="426" w:hanging="426"/>
        <w:jc w:val="both"/>
        <w:rPr>
          <w:lang w:val="el-GR"/>
        </w:rPr>
      </w:pPr>
      <w:r w:rsidRPr="002C41FF">
        <w:rPr>
          <w:rStyle w:val="FootnoteReference"/>
          <w:lang w:val="en-IE"/>
        </w:rPr>
        <w:footnoteRef/>
      </w:r>
      <w:r w:rsidRPr="005A0CDE">
        <w:rPr>
          <w:rStyle w:val="FootnoteReference"/>
          <w:lang w:val="el-GR"/>
        </w:rPr>
        <w:t xml:space="preserve"> </w:t>
      </w:r>
      <w:r w:rsidRPr="005A0CDE">
        <w:rPr>
          <w:rFonts w:ascii="Calibri" w:hAnsi="Calibri" w:cs="Calibri"/>
          <w:sz w:val="18"/>
          <w:lang w:val="el-GR" w:eastAsia="ar-SA"/>
        </w:rPr>
        <w:t xml:space="preserve">  Βλ. σχετικά, τις  παραγράφους 1 και 3 του άρθρου: «1. […]</w:t>
      </w:r>
      <w:r w:rsidRPr="005A0CDE">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5A0CDE">
          <w:rPr>
            <w:rFonts w:ascii="Calibri" w:hAnsi="Calibri" w:cs="Calibri"/>
            <w:i/>
            <w:sz w:val="18"/>
            <w:lang w:val="el-GR" w:eastAsia="ar-SA"/>
          </w:rPr>
          <w:t>4727/2020</w:t>
        </w:r>
      </w:hyperlink>
      <w:r w:rsidRPr="005A0CDE">
        <w:rPr>
          <w:rFonts w:ascii="Calibri" w:hAnsi="Calibri" w:cs="Calibri"/>
          <w:i/>
          <w:sz w:val="18"/>
          <w:lang w:val="el-GR" w:eastAsia="ar-SA"/>
        </w:rPr>
        <w:t xml:space="preserve"> (</w:t>
      </w:r>
      <w:hyperlink w:history="1">
        <w:r w:rsidRPr="005A0CDE">
          <w:rPr>
            <w:rFonts w:ascii="Calibri" w:hAnsi="Calibri" w:cs="Calibri"/>
            <w:i/>
            <w:sz w:val="18"/>
            <w:lang w:val="el-GR" w:eastAsia="ar-SA"/>
          </w:rPr>
          <w:t>Α` 184</w:t>
        </w:r>
      </w:hyperlink>
      <w:r w:rsidRPr="005A0CDE">
        <w:rPr>
          <w:rFonts w:ascii="Calibri" w:hAnsi="Calibri" w:cs="Calibri"/>
          <w:i/>
          <w:sz w:val="18"/>
          <w:lang w:val="el-GR" w:eastAsia="ar-SA"/>
        </w:rPr>
        <w:t>).</w:t>
      </w:r>
    </w:p>
  </w:footnote>
  <w:footnote w:id="25">
    <w:p w14:paraId="4DAA325A" w14:textId="77777777" w:rsidR="00EB2B5A" w:rsidRPr="001036EA" w:rsidRDefault="00EB2B5A" w:rsidP="00130942">
      <w:pPr>
        <w:pStyle w:val="FootnoteText"/>
        <w:ind w:left="426" w:hanging="426"/>
        <w:rPr>
          <w:lang w:val="el-GR"/>
        </w:rPr>
      </w:pPr>
      <w:r>
        <w:rPr>
          <w:rStyle w:val="a2"/>
        </w:rPr>
        <w:footnoteRef/>
      </w:r>
      <w:r>
        <w:rPr>
          <w:lang w:val="el-GR"/>
        </w:rPr>
        <w:tab/>
        <w:t>Άρθρο 90 παρ. 2 και 4 του ν. 4412/2016.</w:t>
      </w:r>
    </w:p>
  </w:footnote>
  <w:footnote w:id="26">
    <w:p w14:paraId="155A8256" w14:textId="77777777" w:rsidR="00EB2B5A" w:rsidRPr="001101C6" w:rsidRDefault="00EB2B5A" w:rsidP="0084517C">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27">
    <w:p w14:paraId="4C46D656" w14:textId="77777777" w:rsidR="00EB2B5A" w:rsidRPr="00BD65F6" w:rsidRDefault="00EB2B5A" w:rsidP="00DD0F6F">
      <w:pPr>
        <w:pStyle w:val="FootnoteText"/>
        <w:rPr>
          <w:lang w:val="el-GR"/>
        </w:rPr>
      </w:pPr>
      <w:r>
        <w:rPr>
          <w:rStyle w:val="a2"/>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8">
    <w:p w14:paraId="54998AD1" w14:textId="77777777" w:rsidR="00EB2B5A" w:rsidRPr="00BD65F6" w:rsidRDefault="00EB2B5A" w:rsidP="00DD0F6F">
      <w:pPr>
        <w:pStyle w:val="FootnoteText"/>
        <w:rPr>
          <w:lang w:val="el-GR"/>
        </w:rPr>
      </w:pPr>
      <w:r>
        <w:rPr>
          <w:rStyle w:val="a2"/>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29">
    <w:p w14:paraId="216F4B25" w14:textId="77777777" w:rsidR="00EB2B5A" w:rsidRPr="00841073" w:rsidRDefault="00EB2B5A" w:rsidP="00F005B4">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30">
    <w:p w14:paraId="46FF35CC" w14:textId="2B6249A2" w:rsidR="00EB2B5A" w:rsidRPr="002913F6" w:rsidRDefault="00EB2B5A" w:rsidP="005B1D5A">
      <w:pPr>
        <w:pStyle w:val="FootnoteText"/>
        <w:rPr>
          <w:lang w:val="el-GR"/>
        </w:rPr>
      </w:pPr>
      <w:r>
        <w:rPr>
          <w:rStyle w:val="a2"/>
        </w:rPr>
        <w:footnoteRef/>
      </w:r>
      <w:r>
        <w:rPr>
          <w:lang w:val="el-GR"/>
        </w:rPr>
        <w:tab/>
        <w:t>Άρθρο 105 παρ. 7 του ν. 4412/2016, όπως τροποποιήθηκε από το άρθρο 45 του ν. 4782/2021.</w:t>
      </w:r>
    </w:p>
  </w:footnote>
  <w:footnote w:id="31">
    <w:p w14:paraId="44AF69C1" w14:textId="74AF94FB" w:rsidR="00EB2B5A" w:rsidRPr="002913F6" w:rsidRDefault="00EB2B5A" w:rsidP="00A265B6">
      <w:pPr>
        <w:pStyle w:val="FootnoteText"/>
        <w:rPr>
          <w:lang w:val="el-GR"/>
        </w:rPr>
      </w:pPr>
      <w:r>
        <w:rPr>
          <w:rStyle w:val="a2"/>
        </w:rPr>
        <w:footnoteRef/>
      </w:r>
      <w:r>
        <w:rPr>
          <w:lang w:val="el-GR"/>
        </w:rPr>
        <w:tab/>
        <w:t>Άρθρο 105 παρ. 8 του ν. 4412/2016, όπως τροποποιήθηκε με το άρθρο 45 του ν. 4782/2021.</w:t>
      </w:r>
    </w:p>
  </w:footnote>
  <w:footnote w:id="32">
    <w:p w14:paraId="21DE9AFB" w14:textId="77777777" w:rsidR="00EB2B5A" w:rsidRPr="00827575" w:rsidRDefault="00EB2B5A" w:rsidP="005B1D5A">
      <w:pPr>
        <w:pStyle w:val="FootnoteText"/>
        <w:rPr>
          <w:lang w:val="el-GR"/>
        </w:rPr>
      </w:pPr>
      <w:r>
        <w:rPr>
          <w:rStyle w:val="FootnoteReferenc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3">
    <w:p w14:paraId="7F02B8BC" w14:textId="77777777" w:rsidR="00EB2B5A" w:rsidRPr="007C4E1D" w:rsidRDefault="00EB2B5A" w:rsidP="00072601">
      <w:pPr>
        <w:pStyle w:val="FootnoteText"/>
        <w:rPr>
          <w:lang w:val="el-GR"/>
        </w:rPr>
      </w:pPr>
      <w:r>
        <w:rPr>
          <w:rStyle w:val="FootnoteReference"/>
        </w:rPr>
        <w:footnoteRef/>
      </w:r>
      <w:r w:rsidRPr="007C4E1D">
        <w:rPr>
          <w:lang w:val="el-GR"/>
        </w:rPr>
        <w:t xml:space="preserve"> Πρβλ. άρθρο 372 παρ. 1 και 2 Ν. 4412/2016</w:t>
      </w:r>
      <w:r>
        <w:rPr>
          <w:lang w:val="el-GR"/>
        </w:rPr>
        <w:t>.</w:t>
      </w:r>
    </w:p>
  </w:footnote>
  <w:footnote w:id="34">
    <w:p w14:paraId="26761104" w14:textId="77777777" w:rsidR="00EB2B5A" w:rsidRPr="00F40EF3" w:rsidRDefault="00EB2B5A" w:rsidP="00072601">
      <w:pPr>
        <w:pStyle w:val="FootnoteText"/>
        <w:rPr>
          <w:lang w:val="el-GR"/>
        </w:rPr>
      </w:pPr>
      <w:r>
        <w:rPr>
          <w:rStyle w:val="FootnoteReference"/>
        </w:rPr>
        <w:footnoteRef/>
      </w:r>
      <w:r w:rsidRPr="00F40EF3">
        <w:rPr>
          <w:lang w:val="el-GR"/>
        </w:rPr>
        <w:t xml:space="preserve"> Πρβλ. άρθρο 372 παρ. 4 του ν. 4412/2016</w:t>
      </w:r>
      <w:r>
        <w:rPr>
          <w:lang w:val="el-GR"/>
        </w:rPr>
        <w:t>.</w:t>
      </w:r>
    </w:p>
  </w:footnote>
  <w:footnote w:id="35">
    <w:p w14:paraId="754568DA" w14:textId="77777777" w:rsidR="00EB2B5A" w:rsidRPr="00F40EF3" w:rsidRDefault="00EB2B5A" w:rsidP="00160FCE">
      <w:pPr>
        <w:pStyle w:val="FootnoteText"/>
        <w:rPr>
          <w:lang w:val="el-GR"/>
        </w:rPr>
      </w:pPr>
      <w:r>
        <w:rPr>
          <w:rStyle w:val="FootnoteReference"/>
        </w:rPr>
        <w:footnoteRef/>
      </w:r>
      <w:r w:rsidRPr="006A44BE">
        <w:rPr>
          <w:lang w:val="el-GR"/>
        </w:rPr>
        <w:t xml:space="preserve"> Πρβλ άρθρο 372 παρ. 6 του ν. 4412/2016.</w:t>
      </w:r>
    </w:p>
  </w:footnote>
  <w:footnote w:id="36">
    <w:p w14:paraId="2CCCAA80" w14:textId="25CA144E" w:rsidR="00EB2B5A" w:rsidRPr="006B2C94" w:rsidRDefault="00EB2B5A" w:rsidP="004C3766">
      <w:pPr>
        <w:pStyle w:val="FootnoteText"/>
        <w:rPr>
          <w:lang w:val="el-GR"/>
        </w:rPr>
      </w:pPr>
      <w:r>
        <w:rPr>
          <w:rStyle w:val="a"/>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37">
    <w:p w14:paraId="4043399F" w14:textId="77777777" w:rsidR="00EB2B5A" w:rsidRPr="00BD65F6" w:rsidRDefault="00EB2B5A" w:rsidP="004C3766">
      <w:pPr>
        <w:pStyle w:val="FootnoteText"/>
        <w:rPr>
          <w:lang w:val="el-GR"/>
        </w:rPr>
      </w:pPr>
      <w:r>
        <w:rPr>
          <w:rStyle w:val="a2"/>
        </w:rPr>
        <w:footnoteRef/>
      </w:r>
      <w:r>
        <w:rPr>
          <w:lang w:val="el-GR"/>
        </w:rPr>
        <w:tab/>
      </w:r>
      <w:r w:rsidRPr="00AC0B40">
        <w:rPr>
          <w:lang w:val="el-GR"/>
        </w:rPr>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w:t>
      </w:r>
      <w:r>
        <w:rPr>
          <w:lang w:val="el-GR"/>
        </w:rPr>
        <w:t>ν</w:t>
      </w:r>
      <w:r w:rsidRPr="00AC0B40">
        <w:rPr>
          <w:lang w:val="el-GR"/>
        </w:rPr>
        <w:t xml:space="preserve">  πρέπει να μεταβάλουν τη συνολική φύση της σύμβασης (</w:t>
      </w:r>
      <w:r>
        <w:rPr>
          <w:lang w:val="el-GR"/>
        </w:rPr>
        <w:t>Β</w:t>
      </w:r>
      <w:r w:rsidRPr="00AC0B40">
        <w:rPr>
          <w:lang w:val="el-GR"/>
        </w:rPr>
        <w:t>λ. άρθρο 132 παρ. 1 α</w:t>
      </w:r>
      <w:r>
        <w:rPr>
          <w:lang w:val="el-GR"/>
        </w:rPr>
        <w:t>΄</w:t>
      </w:r>
      <w:r w:rsidRPr="00AC0B40">
        <w:rPr>
          <w:lang w:val="el-GR"/>
        </w:rPr>
        <w:t xml:space="preserve"> του ν. 4412/2016).</w:t>
      </w:r>
    </w:p>
  </w:footnote>
  <w:footnote w:id="38">
    <w:p w14:paraId="02D477BF" w14:textId="77777777" w:rsidR="00EB2B5A" w:rsidRPr="00FF4138" w:rsidRDefault="00EB2B5A" w:rsidP="00FE0D21">
      <w:pPr>
        <w:pStyle w:val="FootnoteText"/>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39">
    <w:p w14:paraId="7AE6537D" w14:textId="77777777" w:rsidR="00EB2B5A" w:rsidRPr="00C25925" w:rsidRDefault="00EB2B5A" w:rsidP="005052FB">
      <w:pPr>
        <w:pStyle w:val="FootnoteText"/>
        <w:rPr>
          <w:ins w:id="414" w:author="Συντάκτης"/>
          <w:del w:id="415" w:author="Συντάκτης"/>
          <w:lang w:val="en-US"/>
          <w:rPrChange w:id="416" w:author="Μαρεντάκη Ιωάννα" w:date="2025-04-08T16:21:00Z" w16du:dateUtc="2025-04-08T13:21:00Z">
            <w:rPr>
              <w:ins w:id="417" w:author="Συντάκτης"/>
              <w:del w:id="418" w:author="Συντάκτης"/>
              <w:lang w:val="el-GR"/>
            </w:rPr>
          </w:rPrChange>
        </w:rPr>
      </w:pPr>
      <w:r w:rsidRPr="00022C43">
        <w:rPr>
          <w:rStyle w:val="0"/>
        </w:rPr>
        <w:footnoteRef/>
      </w:r>
      <w:r w:rsidRPr="00C25925">
        <w:rPr>
          <w:lang w:val="en-US"/>
        </w:rPr>
        <w:t xml:space="preserve">  </w:t>
      </w:r>
      <w:r w:rsidRPr="00C25925">
        <w:rPr>
          <w:lang w:val="en-US"/>
        </w:rPr>
        <w:tab/>
      </w:r>
      <w:r>
        <w:rPr>
          <w:lang w:val="el-GR"/>
        </w:rPr>
        <w:t>Ά</w:t>
      </w:r>
      <w:r w:rsidRPr="00022C43">
        <w:rPr>
          <w:lang w:val="el-GR"/>
        </w:rPr>
        <w:t>ρθρο</w:t>
      </w:r>
      <w:r w:rsidRPr="00C25925">
        <w:rPr>
          <w:lang w:val="en-US"/>
        </w:rPr>
        <w:t xml:space="preserve"> 205</w:t>
      </w:r>
      <w:r w:rsidRPr="00022C43">
        <w:rPr>
          <w:lang w:val="el-GR"/>
        </w:rPr>
        <w:t>Α</w:t>
      </w:r>
      <w:r w:rsidRPr="00C25925">
        <w:rPr>
          <w:lang w:val="en-US"/>
        </w:rPr>
        <w:t xml:space="preserve"> </w:t>
      </w:r>
      <w:r w:rsidRPr="00022C43">
        <w:rPr>
          <w:lang w:val="el-GR"/>
        </w:rPr>
        <w:t>του</w:t>
      </w:r>
      <w:r w:rsidRPr="00C25925">
        <w:rPr>
          <w:lang w:val="en-US"/>
        </w:rPr>
        <w:t xml:space="preserve"> </w:t>
      </w:r>
      <w:r w:rsidRPr="00022C43">
        <w:rPr>
          <w:lang w:val="el-GR"/>
        </w:rPr>
        <w:t>ν</w:t>
      </w:r>
      <w:r w:rsidRPr="00C25925">
        <w:rPr>
          <w:lang w:val="en-US"/>
        </w:rPr>
        <w:t>. 4412/2016</w:t>
      </w:r>
    </w:p>
  </w:footnote>
  <w:footnote w:id="40">
    <w:p w14:paraId="711DD93E" w14:textId="77777777" w:rsidR="00EB2B5A" w:rsidRPr="00C25925" w:rsidRDefault="00EB2B5A" w:rsidP="006E4901">
      <w:pPr>
        <w:pStyle w:val="FootnoteText"/>
        <w:rPr>
          <w:lang w:val="en-US"/>
        </w:rPr>
      </w:pPr>
      <w:r>
        <w:rPr>
          <w:rStyle w:val="FootnoteReference"/>
        </w:rPr>
        <w:footnoteRef/>
      </w:r>
      <w:r w:rsidRPr="00C25925">
        <w:rPr>
          <w:lang w:val="en-US"/>
        </w:rPr>
        <w:t xml:space="preserve"> </w:t>
      </w:r>
      <w:r w:rsidRPr="00603221">
        <w:rPr>
          <w:lang w:val="el-GR"/>
        </w:rPr>
        <w:t>Ως</w:t>
      </w:r>
      <w:r w:rsidRPr="00C25925">
        <w:rPr>
          <w:lang w:val="en-US"/>
        </w:rPr>
        <w:t xml:space="preserve"> </w:t>
      </w:r>
      <w:r w:rsidRPr="00603221">
        <w:rPr>
          <w:lang w:val="el-GR"/>
        </w:rPr>
        <w:t>ΘΕΣΕΙΣ</w:t>
      </w:r>
      <w:r w:rsidRPr="00C25925">
        <w:rPr>
          <w:lang w:val="en-US"/>
        </w:rPr>
        <w:t xml:space="preserve"> </w:t>
      </w:r>
      <w:r w:rsidRPr="00603221">
        <w:rPr>
          <w:lang w:val="el-GR"/>
        </w:rPr>
        <w:t>ενδεικτικά</w:t>
      </w:r>
      <w:r w:rsidRPr="00C25925">
        <w:rPr>
          <w:lang w:val="en-US"/>
        </w:rPr>
        <w:t xml:space="preserve"> </w:t>
      </w:r>
      <w:r w:rsidRPr="00603221">
        <w:rPr>
          <w:lang w:val="el-GR"/>
        </w:rPr>
        <w:t>αναφέρονται</w:t>
      </w:r>
      <w:r w:rsidRPr="00C25925">
        <w:rPr>
          <w:lang w:val="en-US"/>
        </w:rPr>
        <w:t xml:space="preserve"> : </w:t>
      </w:r>
      <w:r>
        <w:rPr>
          <w:lang w:val="en-GB"/>
        </w:rPr>
        <w:t>m</w:t>
      </w:r>
      <w:r>
        <w:rPr>
          <w:lang w:val="en-US"/>
        </w:rPr>
        <w:t>anager</w:t>
      </w:r>
      <w:r w:rsidRPr="00C25925">
        <w:rPr>
          <w:lang w:val="en-US"/>
        </w:rPr>
        <w:t xml:space="preserve">, </w:t>
      </w:r>
      <w:r>
        <w:rPr>
          <w:lang w:val="en-US"/>
        </w:rPr>
        <w:t>senior</w:t>
      </w:r>
      <w:r w:rsidRPr="00C25925">
        <w:rPr>
          <w:lang w:val="en-US"/>
        </w:rPr>
        <w:t xml:space="preserve"> </w:t>
      </w:r>
      <w:r>
        <w:rPr>
          <w:lang w:val="en-US"/>
        </w:rPr>
        <w:t>consultant</w:t>
      </w:r>
      <w:r w:rsidRPr="00C25925">
        <w:rPr>
          <w:lang w:val="en-US"/>
        </w:rPr>
        <w:t xml:space="preserve">, </w:t>
      </w:r>
      <w:r>
        <w:rPr>
          <w:lang w:val="en-US"/>
        </w:rPr>
        <w:t>consultant</w:t>
      </w:r>
      <w:r w:rsidRPr="00C25925">
        <w:rPr>
          <w:lang w:val="en-US"/>
        </w:rPr>
        <w:t xml:space="preserve">, </w:t>
      </w:r>
      <w:r>
        <w:rPr>
          <w:lang w:val="en-US"/>
        </w:rPr>
        <w:t>business</w:t>
      </w:r>
      <w:r w:rsidRPr="00C25925">
        <w:rPr>
          <w:lang w:val="en-US"/>
        </w:rPr>
        <w:t xml:space="preserve"> </w:t>
      </w:r>
      <w:r>
        <w:rPr>
          <w:lang w:val="en-US"/>
        </w:rPr>
        <w:t>expert</w:t>
      </w:r>
      <w:r w:rsidRPr="00C25925">
        <w:rPr>
          <w:lang w:val="en-US"/>
        </w:rPr>
        <w:t xml:space="preserve"> </w:t>
      </w:r>
      <w:r w:rsidRPr="00603221">
        <w:rPr>
          <w:lang w:val="el-GR"/>
        </w:rPr>
        <w:t>κλπ</w:t>
      </w:r>
      <w:r w:rsidRPr="00C25925">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6E016" w14:textId="561E7766" w:rsidR="00EB2B5A" w:rsidRPr="00CD257B" w:rsidRDefault="00EB2B5A" w:rsidP="00CD257B">
    <w:pPr>
      <w:pStyle w:val="Header"/>
      <w:pBdr>
        <w:bottom w:val="single" w:sz="4" w:space="1" w:color="auto"/>
      </w:pBdr>
      <w:rPr>
        <w:i/>
        <w:iCs/>
        <w:sz w:val="20"/>
        <w:szCs w:val="20"/>
        <w:lang w:val="el-GR"/>
      </w:rPr>
    </w:pPr>
    <w:r w:rsidRPr="07571D1B">
      <w:rPr>
        <w:i/>
        <w:iCs/>
        <w:sz w:val="20"/>
        <w:szCs w:val="20"/>
        <w:lang w:val="el-GR"/>
      </w:rPr>
      <w:t>Διακήρυξη Ηλεκτρονικού Ανοικτού Διεθνούς Άνω των Ορίων Διαγωνισμού για το Έργο «</w:t>
    </w:r>
    <w:r>
      <w:rPr>
        <w:i/>
        <w:iCs/>
        <w:sz w:val="20"/>
        <w:szCs w:val="20"/>
        <w:lang w:val="el-GR"/>
      </w:rPr>
      <w:t>Υ</w:t>
    </w:r>
    <w:r w:rsidRPr="00CD257B">
      <w:rPr>
        <w:i/>
        <w:iCs/>
        <w:sz w:val="20"/>
        <w:szCs w:val="20"/>
        <w:lang w:val="el-GR"/>
      </w:rPr>
      <w:t>λοποίηση και Παραγωγική Λειτουργία Ηλεκτρονικής Πλατφόρμας διαχείρισης αιτήσεων και παρακολούθησης του κύκλου ζωής του Πρ</w:t>
    </w:r>
    <w:r>
      <w:rPr>
        <w:i/>
        <w:iCs/>
        <w:sz w:val="20"/>
        <w:szCs w:val="20"/>
        <w:lang w:val="el-GR"/>
      </w:rPr>
      <w:t>ο</w:t>
    </w:r>
    <w:r w:rsidRPr="00CD257B">
      <w:rPr>
        <w:i/>
        <w:iCs/>
        <w:sz w:val="20"/>
        <w:szCs w:val="20"/>
        <w:lang w:val="el-GR"/>
      </w:rPr>
      <w:t>γρ</w:t>
    </w:r>
    <w:r>
      <w:rPr>
        <w:i/>
        <w:iCs/>
        <w:sz w:val="20"/>
        <w:szCs w:val="20"/>
        <w:lang w:val="el-GR"/>
      </w:rPr>
      <w:t>ά</w:t>
    </w:r>
    <w:r w:rsidRPr="00CD257B">
      <w:rPr>
        <w:i/>
        <w:iCs/>
        <w:sz w:val="20"/>
        <w:szCs w:val="20"/>
        <w:lang w:val="el-GR"/>
      </w:rPr>
      <w:t>μμα</w:t>
    </w:r>
    <w:r>
      <w:rPr>
        <w:i/>
        <w:iCs/>
        <w:sz w:val="20"/>
        <w:szCs w:val="20"/>
        <w:lang w:val="el-GR"/>
      </w:rPr>
      <w:t>τος</w:t>
    </w:r>
    <w:r w:rsidRPr="00CD257B">
      <w:rPr>
        <w:i/>
        <w:iCs/>
        <w:sz w:val="20"/>
        <w:szCs w:val="20"/>
        <w:lang w:val="el-GR"/>
      </w:rPr>
      <w:t xml:space="preserve"> “Κουπόνι Συνδεσιμότητας Gigabit”</w:t>
    </w:r>
    <w:r w:rsidRPr="07571D1B">
      <w:rPr>
        <w:i/>
        <w:i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EB2B5A" w:rsidRPr="0099537C" w14:paraId="3FE850F0" w14:textId="77777777" w:rsidTr="009D6D7E">
      <w:trPr>
        <w:trHeight w:val="417"/>
      </w:trPr>
      <w:tc>
        <w:tcPr>
          <w:tcW w:w="2869" w:type="dxa"/>
          <w:vMerge w:val="restart"/>
          <w:tcBorders>
            <w:top w:val="nil"/>
            <w:left w:val="nil"/>
            <w:bottom w:val="nil"/>
            <w:right w:val="nil"/>
          </w:tcBorders>
          <w:shd w:val="clear" w:color="auto" w:fill="auto"/>
        </w:tcPr>
        <w:p w14:paraId="36B60BC2" w14:textId="77777777" w:rsidR="00EB2B5A" w:rsidRPr="00FC0EB4" w:rsidRDefault="00EB2B5A" w:rsidP="005D7941">
          <w:pPr>
            <w:spacing w:after="0"/>
            <w:ind w:right="-442"/>
            <w:jc w:val="left"/>
            <w:rPr>
              <w:b/>
              <w:lang w:val="en-US"/>
            </w:rPr>
          </w:pPr>
          <w:r>
            <w:rPr>
              <w:noProof/>
              <w:lang w:val="el-GR" w:eastAsia="el-GR"/>
            </w:rPr>
            <w:drawing>
              <wp:inline distT="0" distB="0" distL="0" distR="0" wp14:anchorId="7005626E" wp14:editId="199E0947">
                <wp:extent cx="1762085" cy="543281"/>
                <wp:effectExtent l="0" t="0" r="0" b="9169"/>
                <wp:docPr id="1470161356" name="Picture 16"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0EDDA9C" w14:textId="28A59349" w:rsidR="00EB2B5A" w:rsidRPr="00A352A9" w:rsidRDefault="00EB2B5A" w:rsidP="005D7941">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Pr="00C82832">
            <w:rPr>
              <w:sz w:val="16"/>
              <w:szCs w:val="16"/>
              <w:lang w:val="el-GR"/>
            </w:rPr>
            <w:t xml:space="preserve">(Αττική)  </w:t>
          </w:r>
          <w:r w:rsidRPr="00FC0EB4">
            <w:rPr>
              <w:sz w:val="16"/>
              <w:szCs w:val="16"/>
            </w:rPr>
            <w:sym w:font="Symbol" w:char="00B7"/>
          </w:r>
          <w:r w:rsidRPr="00C82832">
            <w:rPr>
              <w:sz w:val="16"/>
              <w:szCs w:val="16"/>
              <w:lang w:val="el-GR"/>
            </w:rPr>
            <w:t xml:space="preserve">  Τηλ.: 213 1300 700</w:t>
          </w:r>
        </w:p>
      </w:tc>
    </w:tr>
    <w:tr w:rsidR="00EB2B5A" w:rsidRPr="00423E97" w14:paraId="027B33C2" w14:textId="77777777" w:rsidTr="0099537C">
      <w:tc>
        <w:tcPr>
          <w:tcW w:w="2869" w:type="dxa"/>
          <w:vMerge/>
          <w:tcBorders>
            <w:left w:val="nil"/>
            <w:bottom w:val="nil"/>
            <w:right w:val="nil"/>
          </w:tcBorders>
          <w:shd w:val="clear" w:color="auto" w:fill="auto"/>
        </w:tcPr>
        <w:p w14:paraId="4E75DEDB" w14:textId="77777777" w:rsidR="00EB2B5A" w:rsidRPr="00C82832" w:rsidRDefault="00EB2B5A" w:rsidP="005D7941">
          <w:pPr>
            <w:spacing w:after="0"/>
            <w:ind w:right="-442"/>
            <w:jc w:val="left"/>
            <w:rPr>
              <w:b/>
              <w:lang w:val="el-GR"/>
            </w:rPr>
          </w:pPr>
        </w:p>
      </w:tc>
      <w:tc>
        <w:tcPr>
          <w:tcW w:w="6661" w:type="dxa"/>
          <w:tcBorders>
            <w:left w:val="nil"/>
            <w:bottom w:val="nil"/>
            <w:right w:val="nil"/>
          </w:tcBorders>
          <w:shd w:val="clear" w:color="auto" w:fill="auto"/>
          <w:vAlign w:val="center"/>
        </w:tcPr>
        <w:p w14:paraId="1AF34A6F" w14:textId="77777777" w:rsidR="00EB2B5A" w:rsidRPr="007113DC" w:rsidRDefault="00EB2B5A" w:rsidP="005D7941">
          <w:pPr>
            <w:tabs>
              <w:tab w:val="center" w:pos="4153"/>
              <w:tab w:val="right" w:pos="8306"/>
            </w:tabs>
            <w:spacing w:after="0"/>
            <w:ind w:right="-261"/>
            <w:jc w:val="center"/>
            <w:rPr>
              <w:noProof/>
              <w:sz w:val="16"/>
              <w:szCs w:val="16"/>
              <w:lang w:val="it-IT"/>
            </w:rPr>
          </w:pPr>
          <w:r w:rsidRPr="007113DC">
            <w:rPr>
              <w:noProof/>
              <w:sz w:val="16"/>
              <w:szCs w:val="16"/>
              <w:lang w:val="it-IT"/>
            </w:rPr>
            <w:t xml:space="preserve">http://www.ktpae.gr </w:t>
          </w:r>
          <w:r w:rsidRPr="00FC0EB4">
            <w:rPr>
              <w:noProof/>
              <w:sz w:val="16"/>
              <w:szCs w:val="16"/>
            </w:rPr>
            <w:sym w:font="Symbol" w:char="00B7"/>
          </w:r>
          <w:r w:rsidRPr="007113DC">
            <w:rPr>
              <w:noProof/>
              <w:sz w:val="16"/>
              <w:szCs w:val="16"/>
              <w:lang w:val="it-IT"/>
            </w:rPr>
            <w:t xml:space="preserve"> e-mail: </w:t>
          </w:r>
          <w:hyperlink r:id="rId2" w:history="1">
            <w:r w:rsidRPr="007113DC">
              <w:rPr>
                <w:noProof/>
                <w:color w:val="0000FF"/>
                <w:sz w:val="16"/>
                <w:szCs w:val="16"/>
                <w:u w:val="single"/>
                <w:lang w:val="it-IT"/>
              </w:rPr>
              <w:t>info@ktpae.gr</w:t>
            </w:r>
          </w:hyperlink>
        </w:p>
      </w:tc>
    </w:tr>
    <w:tr w:rsidR="00EB2B5A" w:rsidRPr="0099537C" w14:paraId="0E0BA6A9" w14:textId="77777777" w:rsidTr="0099537C">
      <w:trPr>
        <w:trHeight w:val="58"/>
      </w:trPr>
      <w:tc>
        <w:tcPr>
          <w:tcW w:w="2869" w:type="dxa"/>
          <w:vMerge/>
          <w:tcBorders>
            <w:left w:val="nil"/>
            <w:bottom w:val="nil"/>
            <w:right w:val="nil"/>
          </w:tcBorders>
          <w:shd w:val="clear" w:color="auto" w:fill="auto"/>
        </w:tcPr>
        <w:p w14:paraId="4B7D4C21" w14:textId="77777777" w:rsidR="00EB2B5A" w:rsidRPr="007113DC" w:rsidRDefault="00EB2B5A" w:rsidP="005D7941">
          <w:pPr>
            <w:spacing w:after="0"/>
            <w:ind w:right="-442"/>
            <w:jc w:val="left"/>
            <w:rPr>
              <w:b/>
              <w:lang w:val="it-IT"/>
            </w:rPr>
          </w:pPr>
        </w:p>
      </w:tc>
      <w:tc>
        <w:tcPr>
          <w:tcW w:w="6661" w:type="dxa"/>
          <w:tcBorders>
            <w:top w:val="nil"/>
            <w:left w:val="nil"/>
            <w:bottom w:val="nil"/>
            <w:right w:val="nil"/>
          </w:tcBorders>
          <w:shd w:val="clear" w:color="auto" w:fill="auto"/>
        </w:tcPr>
        <w:p w14:paraId="20DE5FBD" w14:textId="77777777" w:rsidR="00EB2B5A" w:rsidRPr="00C82832" w:rsidRDefault="00EB2B5A" w:rsidP="005D7941">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tbl>
  <w:p w14:paraId="167B86E4" w14:textId="5F10C682" w:rsidR="00EB2B5A" w:rsidRPr="0066750D" w:rsidRDefault="00EB2B5A" w:rsidP="0099537C">
    <w:pPr>
      <w:pStyle w:val="Header"/>
      <w:rPr>
        <w:i/>
        <w:iCs/>
        <w:sz w:val="20"/>
        <w:szCs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929D0" w14:textId="45E31B34" w:rsidR="00EB2B5A" w:rsidRPr="007B23A9" w:rsidRDefault="00EB2B5A" w:rsidP="0026352F">
    <w:pPr>
      <w:pStyle w:val="Header"/>
      <w:pBdr>
        <w:bottom w:val="single" w:sz="4" w:space="1" w:color="auto"/>
      </w:pBdr>
      <w:rPr>
        <w:i/>
        <w:iCs/>
        <w:sz w:val="20"/>
        <w:szCs w:val="20"/>
        <w:lang w:val="el-GR"/>
      </w:rPr>
    </w:pPr>
    <w:r w:rsidRPr="07571D1B">
      <w:rPr>
        <w:i/>
        <w:iCs/>
        <w:sz w:val="20"/>
        <w:szCs w:val="20"/>
        <w:lang w:val="el-GR"/>
      </w:rPr>
      <w:t>Διακήρυξη Ηλεκτρονικού Ανοικτού Διεθνούς Άνω των Ορίων Διαγωνισμού για το Έργο «</w:t>
    </w:r>
    <w:r>
      <w:rPr>
        <w:i/>
        <w:iCs/>
        <w:sz w:val="20"/>
        <w:szCs w:val="20"/>
        <w:lang w:val="el-GR"/>
      </w:rPr>
      <w:t>Υ</w:t>
    </w:r>
    <w:r w:rsidRPr="00CD257B">
      <w:rPr>
        <w:i/>
        <w:iCs/>
        <w:sz w:val="20"/>
        <w:szCs w:val="20"/>
        <w:lang w:val="el-GR"/>
      </w:rPr>
      <w:t>λοποίηση και Παραγωγική Λειτουργία Ηλεκτρονικής Πλατφόρμας διαχείρισης αιτήσεων και παρακολούθησης του κύκλου ζωής του Πρ</w:t>
    </w:r>
    <w:r>
      <w:rPr>
        <w:i/>
        <w:iCs/>
        <w:sz w:val="20"/>
        <w:szCs w:val="20"/>
        <w:lang w:val="el-GR"/>
      </w:rPr>
      <w:t>ο</w:t>
    </w:r>
    <w:r w:rsidRPr="00CD257B">
      <w:rPr>
        <w:i/>
        <w:iCs/>
        <w:sz w:val="20"/>
        <w:szCs w:val="20"/>
        <w:lang w:val="el-GR"/>
      </w:rPr>
      <w:t>γρ</w:t>
    </w:r>
    <w:r>
      <w:rPr>
        <w:i/>
        <w:iCs/>
        <w:sz w:val="20"/>
        <w:szCs w:val="20"/>
        <w:lang w:val="el-GR"/>
      </w:rPr>
      <w:t>ά</w:t>
    </w:r>
    <w:r w:rsidRPr="00CD257B">
      <w:rPr>
        <w:i/>
        <w:iCs/>
        <w:sz w:val="20"/>
        <w:szCs w:val="20"/>
        <w:lang w:val="el-GR"/>
      </w:rPr>
      <w:t>μμα</w:t>
    </w:r>
    <w:r>
      <w:rPr>
        <w:i/>
        <w:iCs/>
        <w:sz w:val="20"/>
        <w:szCs w:val="20"/>
        <w:lang w:val="el-GR"/>
      </w:rPr>
      <w:t>τος</w:t>
    </w:r>
    <w:r w:rsidRPr="00CD257B">
      <w:rPr>
        <w:i/>
        <w:iCs/>
        <w:sz w:val="20"/>
        <w:szCs w:val="20"/>
        <w:lang w:val="el-GR"/>
      </w:rPr>
      <w:t xml:space="preserve"> “Κουπόνι Συνδεσιμότητας Gigabit”</w:t>
    </w:r>
    <w:r w:rsidRPr="07571D1B">
      <w:rPr>
        <w:i/>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1FD3A" w14:textId="7D54CC56" w:rsidR="00EB2B5A" w:rsidRPr="0066750D" w:rsidRDefault="00EB2B5A" w:rsidP="0066750D">
    <w:pPr>
      <w:pStyle w:val="Header"/>
      <w:pBdr>
        <w:bottom w:val="single" w:sz="4" w:space="1" w:color="auto"/>
      </w:pBdr>
      <w:rPr>
        <w:i/>
        <w:iCs/>
        <w:sz w:val="20"/>
        <w:szCs w:val="20"/>
        <w:lang w:val="el-GR"/>
      </w:rPr>
    </w:pPr>
    <w:r w:rsidRPr="07571D1B">
      <w:rPr>
        <w:i/>
        <w:iCs/>
        <w:sz w:val="20"/>
        <w:szCs w:val="20"/>
        <w:lang w:val="el-GR"/>
      </w:rPr>
      <w:t>Διακήρυξη Ηλεκτρονικού Ανοικτού Διεθνούς Άνω των Ορίων Διαγωνισμού για το Έργο «</w:t>
    </w:r>
    <w:r>
      <w:rPr>
        <w:i/>
        <w:iCs/>
        <w:sz w:val="20"/>
        <w:szCs w:val="20"/>
        <w:lang w:val="el-GR"/>
      </w:rPr>
      <w:t>Υ</w:t>
    </w:r>
    <w:r w:rsidRPr="00CD257B">
      <w:rPr>
        <w:i/>
        <w:iCs/>
        <w:sz w:val="20"/>
        <w:szCs w:val="20"/>
        <w:lang w:val="el-GR"/>
      </w:rPr>
      <w:t>λοποίηση και Παραγωγική Λειτουργία Ηλεκτρονικής Πλατφόρμας διαχείρισης αιτήσεων και παρακολούθησης του κύκλου ζωής του</w:t>
    </w:r>
    <w:r>
      <w:rPr>
        <w:i/>
        <w:iCs/>
        <w:sz w:val="20"/>
        <w:szCs w:val="20"/>
        <w:lang w:val="el-GR"/>
      </w:rPr>
      <w:t xml:space="preserve"> Προγράμματος</w:t>
    </w:r>
    <w:r w:rsidRPr="00CD257B">
      <w:rPr>
        <w:i/>
        <w:iCs/>
        <w:sz w:val="20"/>
        <w:szCs w:val="20"/>
        <w:lang w:val="el-GR"/>
      </w:rPr>
      <w:t xml:space="preserve"> “Κουπόνι Συνδεσιμότητας Gigabit”</w:t>
    </w:r>
    <w:r w:rsidRPr="07571D1B">
      <w:rPr>
        <w:i/>
        <w:iCs/>
        <w:sz w:val="20"/>
        <w:szCs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6894166E" w:rsidR="00EB2B5A" w:rsidRPr="0066750D" w:rsidRDefault="00EB2B5A" w:rsidP="0066750D">
    <w:pPr>
      <w:pStyle w:val="Header"/>
      <w:pBdr>
        <w:bottom w:val="single" w:sz="4" w:space="1" w:color="auto"/>
      </w:pBdr>
      <w:rPr>
        <w:i/>
        <w:iCs/>
        <w:sz w:val="20"/>
        <w:szCs w:val="20"/>
        <w:lang w:val="el-GR"/>
      </w:rPr>
    </w:pPr>
    <w:r w:rsidRPr="07571D1B">
      <w:rPr>
        <w:i/>
        <w:iCs/>
        <w:sz w:val="20"/>
        <w:szCs w:val="20"/>
        <w:lang w:val="el-GR"/>
      </w:rPr>
      <w:t>Διακήρυξη Ηλεκτρονικού Ανοικτού Διεθνούς Άνω των Ορίων Διαγωνισμού για το Έργο «</w:t>
    </w:r>
    <w:r>
      <w:rPr>
        <w:i/>
        <w:iCs/>
        <w:sz w:val="20"/>
        <w:szCs w:val="20"/>
        <w:lang w:val="el-GR"/>
      </w:rPr>
      <w:t>Υ</w:t>
    </w:r>
    <w:r w:rsidRPr="00CD257B">
      <w:rPr>
        <w:i/>
        <w:iCs/>
        <w:sz w:val="20"/>
        <w:szCs w:val="20"/>
        <w:lang w:val="el-GR"/>
      </w:rPr>
      <w:t>λοποίηση και Παραγωγική Λειτουργία Ηλεκτρονικής Πλατφόρμας διαχείρισης αιτήσεων και παρακολούθησης του κύκλου ζωής του</w:t>
    </w:r>
    <w:r>
      <w:rPr>
        <w:i/>
        <w:iCs/>
        <w:sz w:val="20"/>
        <w:szCs w:val="20"/>
        <w:lang w:val="el-GR"/>
      </w:rPr>
      <w:t xml:space="preserve"> Προγράμματος</w:t>
    </w:r>
    <w:r w:rsidRPr="00CD257B">
      <w:rPr>
        <w:i/>
        <w:iCs/>
        <w:sz w:val="20"/>
        <w:szCs w:val="20"/>
        <w:lang w:val="el-GR"/>
      </w:rPr>
      <w:t>– “Κουπόνι Συνδεσιμότητας Gigabit”</w:t>
    </w:r>
    <w:r w:rsidRPr="07571D1B">
      <w:rPr>
        <w:i/>
        <w:i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F0E39" w14:textId="50074027" w:rsidR="00EB2B5A" w:rsidRPr="0066750D" w:rsidRDefault="00EB2B5A" w:rsidP="0066750D">
    <w:pPr>
      <w:pStyle w:val="Header"/>
      <w:pBdr>
        <w:bottom w:val="single" w:sz="4" w:space="1" w:color="auto"/>
      </w:pBdr>
      <w:rPr>
        <w:i/>
        <w:iCs/>
        <w:sz w:val="20"/>
        <w:szCs w:val="20"/>
        <w:lang w:val="el-GR"/>
      </w:rPr>
    </w:pPr>
    <w:r w:rsidRPr="07571D1B">
      <w:rPr>
        <w:i/>
        <w:iCs/>
        <w:sz w:val="20"/>
        <w:szCs w:val="20"/>
        <w:lang w:val="el-GR"/>
      </w:rPr>
      <w:t>Διακήρυξη Ηλεκτρονικού Ανοικτού Διεθνούς Άνω των Ορίων Διαγωνισμού για το Έργο «</w:t>
    </w:r>
    <w:r>
      <w:rPr>
        <w:i/>
        <w:iCs/>
        <w:sz w:val="20"/>
        <w:szCs w:val="20"/>
        <w:lang w:val="el-GR"/>
      </w:rPr>
      <w:t>Υ</w:t>
    </w:r>
    <w:r w:rsidRPr="00CD257B">
      <w:rPr>
        <w:i/>
        <w:iCs/>
        <w:sz w:val="20"/>
        <w:szCs w:val="20"/>
        <w:lang w:val="el-GR"/>
      </w:rPr>
      <w:t>λοποίηση και Παραγωγική Λειτουργία Ηλεκτρονικής Πλατφόρμας διαχείρισης αιτήσεων και παρακολούθησης του κύκλου ζωής του</w:t>
    </w:r>
    <w:r>
      <w:rPr>
        <w:i/>
        <w:iCs/>
        <w:sz w:val="20"/>
        <w:szCs w:val="20"/>
        <w:lang w:val="el-GR"/>
      </w:rPr>
      <w:t xml:space="preserve"> Προγράμματος</w:t>
    </w:r>
    <w:r w:rsidRPr="00CD257B">
      <w:rPr>
        <w:i/>
        <w:iCs/>
        <w:sz w:val="20"/>
        <w:szCs w:val="20"/>
        <w:lang w:val="el-GR"/>
      </w:rPr>
      <w:t xml:space="preserve"> “Κουπόνι Συνδεσιμότητας Gigabit”</w:t>
    </w:r>
    <w:r w:rsidRPr="07571D1B">
      <w:rPr>
        <w:i/>
        <w:i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hint="default"/>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1943D04"/>
    <w:multiLevelType w:val="multilevel"/>
    <w:tmpl w:val="F1D8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2923FC3"/>
    <w:multiLevelType w:val="multilevel"/>
    <w:tmpl w:val="C48CE2E2"/>
    <w:lvl w:ilvl="0">
      <w:start w:val="2"/>
      <w:numFmt w:val="decimal"/>
      <w:lvlText w:val="%1"/>
      <w:lvlJc w:val="left"/>
      <w:pPr>
        <w:ind w:left="792" w:hanging="792"/>
      </w:pPr>
      <w:rPr>
        <w:rFonts w:hint="default"/>
      </w:rPr>
    </w:lvl>
    <w:lvl w:ilvl="1">
      <w:start w:val="3"/>
      <w:numFmt w:val="decimal"/>
      <w:lvlText w:val="%1.%2"/>
      <w:lvlJc w:val="left"/>
      <w:pPr>
        <w:ind w:left="1146" w:hanging="792"/>
      </w:pPr>
      <w:rPr>
        <w:rFonts w:hint="default"/>
      </w:rPr>
    </w:lvl>
    <w:lvl w:ilvl="2">
      <w:start w:val="2"/>
      <w:numFmt w:val="decimal"/>
      <w:lvlText w:val="%1.%2.%3"/>
      <w:lvlJc w:val="left"/>
      <w:pPr>
        <w:ind w:left="1500" w:hanging="792"/>
      </w:pPr>
      <w:rPr>
        <w:rFonts w:hint="default"/>
      </w:rPr>
    </w:lvl>
    <w:lvl w:ilvl="3">
      <w:start w:val="2"/>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abstractNum w:abstractNumId="14" w15:restartNumberingAfterBreak="0">
    <w:nsid w:val="04C06FD8"/>
    <w:multiLevelType w:val="multilevel"/>
    <w:tmpl w:val="DD549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52641D4"/>
    <w:multiLevelType w:val="multilevel"/>
    <w:tmpl w:val="3EC8DB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5B81B02"/>
    <w:multiLevelType w:val="multilevel"/>
    <w:tmpl w:val="A90E16D8"/>
    <w:lvl w:ilvl="0">
      <w:start w:val="2"/>
      <w:numFmt w:val="decimal"/>
      <w:lvlText w:val="%1"/>
      <w:lvlJc w:val="left"/>
      <w:pPr>
        <w:ind w:left="792" w:hanging="792"/>
      </w:pPr>
      <w:rPr>
        <w:rFonts w:hint="default"/>
      </w:rPr>
    </w:lvl>
    <w:lvl w:ilvl="1">
      <w:start w:val="2"/>
      <w:numFmt w:val="decimal"/>
      <w:lvlText w:val="%1.%2"/>
      <w:lvlJc w:val="left"/>
      <w:pPr>
        <w:ind w:left="1080" w:hanging="792"/>
      </w:pPr>
      <w:rPr>
        <w:rFonts w:hint="default"/>
      </w:rPr>
    </w:lvl>
    <w:lvl w:ilvl="2">
      <w:start w:val="8"/>
      <w:numFmt w:val="decimal"/>
      <w:lvlText w:val="%1.%2.%3"/>
      <w:lvlJc w:val="left"/>
      <w:pPr>
        <w:ind w:left="1368" w:hanging="792"/>
      </w:pPr>
      <w:rPr>
        <w:rFonts w:hint="default"/>
      </w:rPr>
    </w:lvl>
    <w:lvl w:ilvl="3">
      <w:start w:val="1"/>
      <w:numFmt w:val="decimal"/>
      <w:lvlText w:val="%1.%2.%3.%4"/>
      <w:lvlJc w:val="left"/>
      <w:pPr>
        <w:ind w:left="1944" w:hanging="1080"/>
      </w:pPr>
      <w:rPr>
        <w:rFonts w:hint="default"/>
      </w:rPr>
    </w:lvl>
    <w:lvl w:ilvl="4">
      <w:start w:val="1"/>
      <w:numFmt w:val="decimal"/>
      <w:lvlText w:val="%1.%2.%3.%4.%5"/>
      <w:lvlJc w:val="left"/>
      <w:pPr>
        <w:ind w:left="2592" w:hanging="144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528" w:hanging="1800"/>
      </w:pPr>
      <w:rPr>
        <w:rFonts w:hint="default"/>
      </w:rPr>
    </w:lvl>
    <w:lvl w:ilvl="7">
      <w:start w:val="1"/>
      <w:numFmt w:val="decimal"/>
      <w:lvlText w:val="%1.%2.%3.%4.%5.%6.%7.%8"/>
      <w:lvlJc w:val="left"/>
      <w:pPr>
        <w:ind w:left="4176" w:hanging="2160"/>
      </w:pPr>
      <w:rPr>
        <w:rFonts w:hint="default"/>
      </w:rPr>
    </w:lvl>
    <w:lvl w:ilvl="8">
      <w:start w:val="1"/>
      <w:numFmt w:val="decimal"/>
      <w:lvlText w:val="%1.%2.%3.%4.%5.%6.%7.%8.%9"/>
      <w:lvlJc w:val="left"/>
      <w:pPr>
        <w:ind w:left="4824" w:hanging="2520"/>
      </w:pPr>
      <w:rPr>
        <w:rFonts w:hint="default"/>
      </w:rPr>
    </w:lvl>
  </w:abstractNum>
  <w:abstractNum w:abstractNumId="17" w15:restartNumberingAfterBreak="0">
    <w:nsid w:val="069C4942"/>
    <w:multiLevelType w:val="multilevel"/>
    <w:tmpl w:val="366672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075B653D"/>
    <w:multiLevelType w:val="multilevel"/>
    <w:tmpl w:val="E5BE4B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8566D9C"/>
    <w:multiLevelType w:val="multilevel"/>
    <w:tmpl w:val="736A389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08BA6FB3"/>
    <w:multiLevelType w:val="hybridMultilevel"/>
    <w:tmpl w:val="0D609C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8DA55C7"/>
    <w:multiLevelType w:val="multilevel"/>
    <w:tmpl w:val="E548B0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2" w15:restartNumberingAfterBreak="0">
    <w:nsid w:val="09006E5B"/>
    <w:multiLevelType w:val="multilevel"/>
    <w:tmpl w:val="C8B0A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9EA0B4B"/>
    <w:multiLevelType w:val="multilevel"/>
    <w:tmpl w:val="CFE87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B421BFD"/>
    <w:multiLevelType w:val="multilevel"/>
    <w:tmpl w:val="01DC9D8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0C4F6DEA"/>
    <w:multiLevelType w:val="multilevel"/>
    <w:tmpl w:val="0C5A2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0C915B1D"/>
    <w:multiLevelType w:val="multilevel"/>
    <w:tmpl w:val="467EC6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D034B4E"/>
    <w:multiLevelType w:val="multilevel"/>
    <w:tmpl w:val="4CFE2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0D1F0703"/>
    <w:multiLevelType w:val="multilevel"/>
    <w:tmpl w:val="3FB68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0D2C11C6"/>
    <w:multiLevelType w:val="multilevel"/>
    <w:tmpl w:val="3EFE0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0EDE0921"/>
    <w:multiLevelType w:val="multilevel"/>
    <w:tmpl w:val="DA7EB6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F532378"/>
    <w:multiLevelType w:val="multilevel"/>
    <w:tmpl w:val="E5BE4B9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F682FE1"/>
    <w:multiLevelType w:val="multilevel"/>
    <w:tmpl w:val="04AA4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10454EE1"/>
    <w:multiLevelType w:val="multilevel"/>
    <w:tmpl w:val="BE3E0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12340E9D"/>
    <w:multiLevelType w:val="multilevel"/>
    <w:tmpl w:val="3334AD20"/>
    <w:numStyleLink w:val="Style4"/>
  </w:abstractNum>
  <w:abstractNum w:abstractNumId="35" w15:restartNumberingAfterBreak="0">
    <w:nsid w:val="12A204F8"/>
    <w:multiLevelType w:val="multilevel"/>
    <w:tmpl w:val="A40C0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2BA22E3"/>
    <w:multiLevelType w:val="multilevel"/>
    <w:tmpl w:val="3A785D5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7" w15:restartNumberingAfterBreak="0">
    <w:nsid w:val="13030BE9"/>
    <w:multiLevelType w:val="multilevel"/>
    <w:tmpl w:val="3ED03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1317113D"/>
    <w:multiLevelType w:val="multilevel"/>
    <w:tmpl w:val="E6AE5B4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9" w15:restartNumberingAfterBreak="0">
    <w:nsid w:val="13461621"/>
    <w:multiLevelType w:val="multilevel"/>
    <w:tmpl w:val="676E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40C3E66"/>
    <w:multiLevelType w:val="multilevel"/>
    <w:tmpl w:val="36828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142F72E8"/>
    <w:multiLevelType w:val="multilevel"/>
    <w:tmpl w:val="EF1CA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4595A24"/>
    <w:multiLevelType w:val="multilevel"/>
    <w:tmpl w:val="D9DE9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14CD2C59"/>
    <w:multiLevelType w:val="multilevel"/>
    <w:tmpl w:val="003AF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15FC1AE3"/>
    <w:multiLevelType w:val="multilevel"/>
    <w:tmpl w:val="7228D0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16171572"/>
    <w:multiLevelType w:val="multilevel"/>
    <w:tmpl w:val="E774E4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69173D0"/>
    <w:multiLevelType w:val="multilevel"/>
    <w:tmpl w:val="A0C2AE4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1742778E"/>
    <w:multiLevelType w:val="multilevel"/>
    <w:tmpl w:val="BC84BF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77B786D"/>
    <w:multiLevelType w:val="multilevel"/>
    <w:tmpl w:val="E5BE4B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827382D"/>
    <w:multiLevelType w:val="multilevel"/>
    <w:tmpl w:val="9822C2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8411AD7"/>
    <w:multiLevelType w:val="multilevel"/>
    <w:tmpl w:val="A738C1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191F60FE"/>
    <w:multiLevelType w:val="multilevel"/>
    <w:tmpl w:val="E5BE4B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9B30B1C"/>
    <w:multiLevelType w:val="hybridMultilevel"/>
    <w:tmpl w:val="0BA88B78"/>
    <w:lvl w:ilvl="0" w:tplc="0B0AEB86">
      <w:start w:val="1"/>
      <w:numFmt w:val="bullet"/>
      <w:lvlText w:val="-"/>
      <w:lvlJc w:val="left"/>
      <w:pPr>
        <w:ind w:left="420" w:hanging="360"/>
      </w:pPr>
      <w:rPr>
        <w:rFonts w:ascii="Tahoma" w:hAnsi="Tahoma" w:hint="default"/>
      </w:rPr>
    </w:lvl>
    <w:lvl w:ilvl="1" w:tplc="1A965F96">
      <w:start w:val="1"/>
      <w:numFmt w:val="bullet"/>
      <w:lvlText w:val="o"/>
      <w:lvlJc w:val="left"/>
      <w:pPr>
        <w:ind w:left="1440" w:hanging="360"/>
      </w:pPr>
      <w:rPr>
        <w:rFonts w:ascii="Courier New" w:hAnsi="Courier New" w:hint="default"/>
      </w:rPr>
    </w:lvl>
    <w:lvl w:ilvl="2" w:tplc="7464A7BA">
      <w:start w:val="1"/>
      <w:numFmt w:val="bullet"/>
      <w:lvlText w:val=""/>
      <w:lvlJc w:val="left"/>
      <w:pPr>
        <w:ind w:left="2160" w:hanging="360"/>
      </w:pPr>
      <w:rPr>
        <w:rFonts w:ascii="Wingdings" w:hAnsi="Wingdings" w:hint="default"/>
      </w:rPr>
    </w:lvl>
    <w:lvl w:ilvl="3" w:tplc="FA808B58">
      <w:start w:val="1"/>
      <w:numFmt w:val="bullet"/>
      <w:lvlText w:val=""/>
      <w:lvlJc w:val="left"/>
      <w:pPr>
        <w:ind w:left="2880" w:hanging="360"/>
      </w:pPr>
      <w:rPr>
        <w:rFonts w:ascii="Symbol" w:hAnsi="Symbol" w:hint="default"/>
      </w:rPr>
    </w:lvl>
    <w:lvl w:ilvl="4" w:tplc="32E00404">
      <w:start w:val="1"/>
      <w:numFmt w:val="bullet"/>
      <w:lvlText w:val="o"/>
      <w:lvlJc w:val="left"/>
      <w:pPr>
        <w:ind w:left="3600" w:hanging="360"/>
      </w:pPr>
      <w:rPr>
        <w:rFonts w:ascii="Courier New" w:hAnsi="Courier New" w:hint="default"/>
      </w:rPr>
    </w:lvl>
    <w:lvl w:ilvl="5" w:tplc="7DBC0FD8">
      <w:start w:val="1"/>
      <w:numFmt w:val="bullet"/>
      <w:lvlText w:val=""/>
      <w:lvlJc w:val="left"/>
      <w:pPr>
        <w:ind w:left="4320" w:hanging="360"/>
      </w:pPr>
      <w:rPr>
        <w:rFonts w:ascii="Wingdings" w:hAnsi="Wingdings" w:hint="default"/>
      </w:rPr>
    </w:lvl>
    <w:lvl w:ilvl="6" w:tplc="0E2CF60C">
      <w:start w:val="1"/>
      <w:numFmt w:val="bullet"/>
      <w:lvlText w:val=""/>
      <w:lvlJc w:val="left"/>
      <w:pPr>
        <w:ind w:left="5040" w:hanging="360"/>
      </w:pPr>
      <w:rPr>
        <w:rFonts w:ascii="Symbol" w:hAnsi="Symbol" w:hint="default"/>
      </w:rPr>
    </w:lvl>
    <w:lvl w:ilvl="7" w:tplc="DC8EF08C">
      <w:start w:val="1"/>
      <w:numFmt w:val="bullet"/>
      <w:lvlText w:val="o"/>
      <w:lvlJc w:val="left"/>
      <w:pPr>
        <w:ind w:left="5760" w:hanging="360"/>
      </w:pPr>
      <w:rPr>
        <w:rFonts w:ascii="Courier New" w:hAnsi="Courier New" w:hint="default"/>
      </w:rPr>
    </w:lvl>
    <w:lvl w:ilvl="8" w:tplc="D3A628F6">
      <w:start w:val="1"/>
      <w:numFmt w:val="bullet"/>
      <w:lvlText w:val=""/>
      <w:lvlJc w:val="left"/>
      <w:pPr>
        <w:ind w:left="6480" w:hanging="360"/>
      </w:pPr>
      <w:rPr>
        <w:rFonts w:ascii="Wingdings" w:hAnsi="Wingdings" w:hint="default"/>
      </w:rPr>
    </w:lvl>
  </w:abstractNum>
  <w:abstractNum w:abstractNumId="56" w15:restartNumberingAfterBreak="0">
    <w:nsid w:val="19E04A79"/>
    <w:multiLevelType w:val="multilevel"/>
    <w:tmpl w:val="B09CE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1A3A631B"/>
    <w:multiLevelType w:val="multilevel"/>
    <w:tmpl w:val="BE7E5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1AB55AD3"/>
    <w:multiLevelType w:val="multilevel"/>
    <w:tmpl w:val="3EE8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1B497862"/>
    <w:multiLevelType w:val="multilevel"/>
    <w:tmpl w:val="2FF2A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1BA83504"/>
    <w:multiLevelType w:val="multilevel"/>
    <w:tmpl w:val="10B0AF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1BC20697"/>
    <w:multiLevelType w:val="multilevel"/>
    <w:tmpl w:val="F4EEEA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BCE6F40"/>
    <w:multiLevelType w:val="multilevel"/>
    <w:tmpl w:val="861423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BE309C6"/>
    <w:multiLevelType w:val="multilevel"/>
    <w:tmpl w:val="5C6AB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1C935B63"/>
    <w:multiLevelType w:val="multilevel"/>
    <w:tmpl w:val="82FEB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1D102D38"/>
    <w:multiLevelType w:val="multilevel"/>
    <w:tmpl w:val="02E8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1E3639E5"/>
    <w:multiLevelType w:val="multilevel"/>
    <w:tmpl w:val="6F7C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1E5B375C"/>
    <w:multiLevelType w:val="multilevel"/>
    <w:tmpl w:val="ECE2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1E5C736E"/>
    <w:multiLevelType w:val="multilevel"/>
    <w:tmpl w:val="38686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1F6E6652"/>
    <w:multiLevelType w:val="multilevel"/>
    <w:tmpl w:val="60B6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1FC21944"/>
    <w:multiLevelType w:val="multilevel"/>
    <w:tmpl w:val="E5BE4B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1FE96701"/>
    <w:multiLevelType w:val="multilevel"/>
    <w:tmpl w:val="C8A4F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200236AD"/>
    <w:multiLevelType w:val="hybridMultilevel"/>
    <w:tmpl w:val="995AA3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20093F0C"/>
    <w:multiLevelType w:val="multilevel"/>
    <w:tmpl w:val="BB82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20230B19"/>
    <w:multiLevelType w:val="hybridMultilevel"/>
    <w:tmpl w:val="DD5A41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18B0E89"/>
    <w:multiLevelType w:val="multilevel"/>
    <w:tmpl w:val="A8AC76D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1BA11AB"/>
    <w:multiLevelType w:val="multilevel"/>
    <w:tmpl w:val="00DC5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1F3168E"/>
    <w:multiLevelType w:val="multilevel"/>
    <w:tmpl w:val="E5BE4B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2EE3AC8"/>
    <w:multiLevelType w:val="multilevel"/>
    <w:tmpl w:val="AC6AC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23A76D32"/>
    <w:multiLevelType w:val="multilevel"/>
    <w:tmpl w:val="E5BE4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49D4757"/>
    <w:multiLevelType w:val="multilevel"/>
    <w:tmpl w:val="35FEA68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2" w15:restartNumberingAfterBreak="0">
    <w:nsid w:val="250D2801"/>
    <w:multiLevelType w:val="multilevel"/>
    <w:tmpl w:val="E1BC6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256C694C"/>
    <w:multiLevelType w:val="multilevel"/>
    <w:tmpl w:val="A6F0CE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6A54862"/>
    <w:multiLevelType w:val="multilevel"/>
    <w:tmpl w:val="55342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6C62D9C"/>
    <w:multiLevelType w:val="multilevel"/>
    <w:tmpl w:val="FB8CD24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76056B8"/>
    <w:multiLevelType w:val="multilevel"/>
    <w:tmpl w:val="4CAAA35A"/>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7" w15:restartNumberingAfterBreak="0">
    <w:nsid w:val="27773202"/>
    <w:multiLevelType w:val="multilevel"/>
    <w:tmpl w:val="5C28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28F462FA"/>
    <w:multiLevelType w:val="multilevel"/>
    <w:tmpl w:val="A824F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2B563178"/>
    <w:multiLevelType w:val="multilevel"/>
    <w:tmpl w:val="F9B09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2C16792E"/>
    <w:multiLevelType w:val="multilevel"/>
    <w:tmpl w:val="470AB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2" w15:restartNumberingAfterBreak="0">
    <w:nsid w:val="2C296394"/>
    <w:multiLevelType w:val="multilevel"/>
    <w:tmpl w:val="BDBA3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2CAB4AD1"/>
    <w:multiLevelType w:val="multilevel"/>
    <w:tmpl w:val="EF3A1A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4" w15:restartNumberingAfterBreak="0">
    <w:nsid w:val="2CD3595E"/>
    <w:multiLevelType w:val="multilevel"/>
    <w:tmpl w:val="79F069F6"/>
    <w:lvl w:ilvl="0">
      <w:start w:val="1"/>
      <w:numFmt w:val="decimal"/>
      <w:pStyle w:val="Heading1"/>
      <w:lvlText w:val="%1."/>
      <w:lvlJc w:val="left"/>
      <w:pPr>
        <w:ind w:left="432" w:hanging="432"/>
      </w:pPr>
      <w:rPr>
        <w:rFonts w:ascii="Tahoma" w:hAnsi="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808" w:hanging="720"/>
      </w:pPr>
      <w:rPr>
        <w:i w:val="0"/>
        <w:color w:val="auto"/>
      </w:rPr>
    </w:lvl>
    <w:lvl w:ilvl="3">
      <w:start w:val="1"/>
      <w:numFmt w:val="decimal"/>
      <w:pStyle w:val="Heading4"/>
      <w:lvlText w:val="%1.%2"/>
      <w:lvlJc w:val="left"/>
      <w:pPr>
        <w:ind w:left="864" w:hanging="864"/>
      </w:pPr>
    </w:lvl>
    <w:lvl w:ilvl="4">
      <w:start w:val="1"/>
      <w:numFmt w:val="decimal"/>
      <w:pStyle w:val="Heading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color w:val="auto"/>
      </w:rPr>
    </w:lvl>
    <w:lvl w:ilvl="6">
      <w:start w:val="1"/>
      <w:numFmt w:val="decimal"/>
      <w:pStyle w:val="Heading7"/>
      <w:lvlText w:val="%1.%2.%3.%4.%5.%6.%7"/>
      <w:lvlJc w:val="left"/>
      <w:pPr>
        <w:ind w:left="1296" w:hanging="1296"/>
      </w:pPr>
      <w:rPr>
        <w:b/>
      </w:r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5" w15:restartNumberingAfterBreak="0">
    <w:nsid w:val="2D95727C"/>
    <w:multiLevelType w:val="multilevel"/>
    <w:tmpl w:val="E5BE4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2DED188C"/>
    <w:multiLevelType w:val="multilevel"/>
    <w:tmpl w:val="CD000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2F173ED5"/>
    <w:multiLevelType w:val="multilevel"/>
    <w:tmpl w:val="E5BE4B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2F3C3C75"/>
    <w:multiLevelType w:val="multilevel"/>
    <w:tmpl w:val="428C4286"/>
    <w:lvl w:ilvl="0">
      <w:start w:val="2"/>
      <w:numFmt w:val="decimal"/>
      <w:lvlText w:val="%1"/>
      <w:lvlJc w:val="left"/>
      <w:pPr>
        <w:ind w:left="792" w:hanging="792"/>
      </w:pPr>
      <w:rPr>
        <w:rFonts w:hint="default"/>
      </w:rPr>
    </w:lvl>
    <w:lvl w:ilvl="1">
      <w:start w:val="4"/>
      <w:numFmt w:val="decimal"/>
      <w:lvlText w:val="%1.%2"/>
      <w:lvlJc w:val="left"/>
      <w:pPr>
        <w:ind w:left="1146" w:hanging="792"/>
      </w:pPr>
      <w:rPr>
        <w:rFonts w:hint="default"/>
      </w:rPr>
    </w:lvl>
    <w:lvl w:ilvl="2">
      <w:start w:val="1"/>
      <w:numFmt w:val="decimal"/>
      <w:lvlText w:val="%1.%2.%3"/>
      <w:lvlJc w:val="left"/>
      <w:pPr>
        <w:ind w:left="1500" w:hanging="792"/>
      </w:pPr>
      <w:rPr>
        <w:rFonts w:hint="default"/>
      </w:rPr>
    </w:lvl>
    <w:lvl w:ilvl="3">
      <w:start w:val="2"/>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abstractNum w:abstractNumId="99" w15:restartNumberingAfterBreak="0">
    <w:nsid w:val="2FB85DD2"/>
    <w:multiLevelType w:val="multilevel"/>
    <w:tmpl w:val="FE828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30CF2B67"/>
    <w:multiLevelType w:val="multilevel"/>
    <w:tmpl w:val="94FE4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319903E9"/>
    <w:multiLevelType w:val="multilevel"/>
    <w:tmpl w:val="43E6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2" w15:restartNumberingAfterBreak="0">
    <w:nsid w:val="32441A53"/>
    <w:multiLevelType w:val="multilevel"/>
    <w:tmpl w:val="3EBE6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324A7293"/>
    <w:multiLevelType w:val="multilevel"/>
    <w:tmpl w:val="A9409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4" w15:restartNumberingAfterBreak="0">
    <w:nsid w:val="32B17480"/>
    <w:multiLevelType w:val="multilevel"/>
    <w:tmpl w:val="E5BE4B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333D72BA"/>
    <w:multiLevelType w:val="multilevel"/>
    <w:tmpl w:val="558C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33B15884"/>
    <w:multiLevelType w:val="multilevel"/>
    <w:tmpl w:val="E5BE4B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34014613"/>
    <w:multiLevelType w:val="multilevel"/>
    <w:tmpl w:val="E5BE4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344169EE"/>
    <w:multiLevelType w:val="multilevel"/>
    <w:tmpl w:val="3D8204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34694BB7"/>
    <w:multiLevelType w:val="multilevel"/>
    <w:tmpl w:val="EA8E07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0" w15:restartNumberingAfterBreak="0">
    <w:nsid w:val="34B241EE"/>
    <w:multiLevelType w:val="multilevel"/>
    <w:tmpl w:val="030E9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34DC1B2B"/>
    <w:multiLevelType w:val="multilevel"/>
    <w:tmpl w:val="E22E87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35280BA5"/>
    <w:multiLevelType w:val="multilevel"/>
    <w:tmpl w:val="F37A5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534504A"/>
    <w:multiLevelType w:val="multilevel"/>
    <w:tmpl w:val="E5BE4B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356D528C"/>
    <w:multiLevelType w:val="multilevel"/>
    <w:tmpl w:val="FBDE3DC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6" w15:restartNumberingAfterBreak="0">
    <w:nsid w:val="357C0903"/>
    <w:multiLevelType w:val="multilevel"/>
    <w:tmpl w:val="B99E5C5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7" w15:restartNumberingAfterBreak="0">
    <w:nsid w:val="35A07B17"/>
    <w:multiLevelType w:val="multilevel"/>
    <w:tmpl w:val="F1A0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35C2148A"/>
    <w:multiLevelType w:val="multilevel"/>
    <w:tmpl w:val="73F2946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9" w15:restartNumberingAfterBreak="0">
    <w:nsid w:val="35D033DC"/>
    <w:multiLevelType w:val="multilevel"/>
    <w:tmpl w:val="58C85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35D91369"/>
    <w:multiLevelType w:val="multilevel"/>
    <w:tmpl w:val="93B2A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1" w15:restartNumberingAfterBreak="0">
    <w:nsid w:val="362B4AE3"/>
    <w:multiLevelType w:val="hybridMultilevel"/>
    <w:tmpl w:val="4F9ECE9E"/>
    <w:lvl w:ilvl="0" w:tplc="397CBC52">
      <w:start w:val="1"/>
      <w:numFmt w:val="decimal"/>
      <w:lvlText w:val="%1."/>
      <w:lvlJc w:val="left"/>
      <w:pPr>
        <w:ind w:left="720" w:hanging="360"/>
      </w:pPr>
    </w:lvl>
    <w:lvl w:ilvl="1" w:tplc="18E8F69C">
      <w:start w:val="1"/>
      <w:numFmt w:val="decimal"/>
      <w:lvlText w:val="%2."/>
      <w:lvlJc w:val="left"/>
      <w:pPr>
        <w:ind w:left="720" w:hanging="360"/>
      </w:pPr>
    </w:lvl>
    <w:lvl w:ilvl="2" w:tplc="3EE44340">
      <w:start w:val="1"/>
      <w:numFmt w:val="decimal"/>
      <w:lvlText w:val="%3."/>
      <w:lvlJc w:val="left"/>
      <w:pPr>
        <w:ind w:left="720" w:hanging="360"/>
      </w:pPr>
    </w:lvl>
    <w:lvl w:ilvl="3" w:tplc="4C26B44E">
      <w:start w:val="1"/>
      <w:numFmt w:val="decimal"/>
      <w:lvlText w:val="%4."/>
      <w:lvlJc w:val="left"/>
      <w:pPr>
        <w:ind w:left="720" w:hanging="360"/>
      </w:pPr>
    </w:lvl>
    <w:lvl w:ilvl="4" w:tplc="91B2ED44">
      <w:start w:val="1"/>
      <w:numFmt w:val="decimal"/>
      <w:lvlText w:val="%5."/>
      <w:lvlJc w:val="left"/>
      <w:pPr>
        <w:ind w:left="720" w:hanging="360"/>
      </w:pPr>
    </w:lvl>
    <w:lvl w:ilvl="5" w:tplc="D2BE6EE4">
      <w:start w:val="1"/>
      <w:numFmt w:val="decimal"/>
      <w:lvlText w:val="%6."/>
      <w:lvlJc w:val="left"/>
      <w:pPr>
        <w:ind w:left="720" w:hanging="360"/>
      </w:pPr>
    </w:lvl>
    <w:lvl w:ilvl="6" w:tplc="9DBA8786">
      <w:start w:val="1"/>
      <w:numFmt w:val="decimal"/>
      <w:lvlText w:val="%7."/>
      <w:lvlJc w:val="left"/>
      <w:pPr>
        <w:ind w:left="720" w:hanging="360"/>
      </w:pPr>
    </w:lvl>
    <w:lvl w:ilvl="7" w:tplc="9B8E2984">
      <w:start w:val="1"/>
      <w:numFmt w:val="decimal"/>
      <w:lvlText w:val="%8."/>
      <w:lvlJc w:val="left"/>
      <w:pPr>
        <w:ind w:left="720" w:hanging="360"/>
      </w:pPr>
    </w:lvl>
    <w:lvl w:ilvl="8" w:tplc="327C45AC">
      <w:start w:val="1"/>
      <w:numFmt w:val="decimal"/>
      <w:lvlText w:val="%9."/>
      <w:lvlJc w:val="left"/>
      <w:pPr>
        <w:ind w:left="720" w:hanging="360"/>
      </w:pPr>
    </w:lvl>
  </w:abstractNum>
  <w:abstractNum w:abstractNumId="122"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3" w15:restartNumberingAfterBreak="0">
    <w:nsid w:val="3771198E"/>
    <w:multiLevelType w:val="multilevel"/>
    <w:tmpl w:val="29144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37BD0F20"/>
    <w:multiLevelType w:val="multilevel"/>
    <w:tmpl w:val="03B2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5" w15:restartNumberingAfterBreak="0">
    <w:nsid w:val="37E349DE"/>
    <w:multiLevelType w:val="multilevel"/>
    <w:tmpl w:val="1F02DC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6" w15:restartNumberingAfterBreak="0">
    <w:nsid w:val="395237FA"/>
    <w:multiLevelType w:val="multilevel"/>
    <w:tmpl w:val="E5BE4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3AA5122B"/>
    <w:multiLevelType w:val="multilevel"/>
    <w:tmpl w:val="E5BE4B9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B4E5976"/>
    <w:multiLevelType w:val="multilevel"/>
    <w:tmpl w:val="A85C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3C1A6A21"/>
    <w:multiLevelType w:val="multilevel"/>
    <w:tmpl w:val="A75CF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3D134D88"/>
    <w:multiLevelType w:val="multilevel"/>
    <w:tmpl w:val="56E0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3D3854A2"/>
    <w:multiLevelType w:val="multilevel"/>
    <w:tmpl w:val="08B20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3DBC2494"/>
    <w:multiLevelType w:val="multilevel"/>
    <w:tmpl w:val="ABA8DBB2"/>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33" w15:restartNumberingAfterBreak="0">
    <w:nsid w:val="3E12711F"/>
    <w:multiLevelType w:val="multilevel"/>
    <w:tmpl w:val="F6663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3E7D76AE"/>
    <w:multiLevelType w:val="multilevel"/>
    <w:tmpl w:val="8D90615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5" w15:restartNumberingAfterBreak="0">
    <w:nsid w:val="3F473A30"/>
    <w:multiLevelType w:val="multilevel"/>
    <w:tmpl w:val="06CC0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3F6953A2"/>
    <w:multiLevelType w:val="multilevel"/>
    <w:tmpl w:val="46A497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4023478F"/>
    <w:multiLevelType w:val="multilevel"/>
    <w:tmpl w:val="1C7AC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40291838"/>
    <w:multiLevelType w:val="multilevel"/>
    <w:tmpl w:val="B7E6A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407C14C9"/>
    <w:multiLevelType w:val="multilevel"/>
    <w:tmpl w:val="170690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0" w15:restartNumberingAfterBreak="0">
    <w:nsid w:val="40E9781E"/>
    <w:multiLevelType w:val="multilevel"/>
    <w:tmpl w:val="AE64A4F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1" w15:restartNumberingAfterBreak="0">
    <w:nsid w:val="413A2066"/>
    <w:multiLevelType w:val="multilevel"/>
    <w:tmpl w:val="1EA400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2" w15:restartNumberingAfterBreak="0">
    <w:nsid w:val="427848AB"/>
    <w:multiLevelType w:val="multilevel"/>
    <w:tmpl w:val="21701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4377628C"/>
    <w:multiLevelType w:val="multilevel"/>
    <w:tmpl w:val="9BC6A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44DB5A35"/>
    <w:multiLevelType w:val="multilevel"/>
    <w:tmpl w:val="F82658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455E7986"/>
    <w:multiLevelType w:val="multilevel"/>
    <w:tmpl w:val="B98E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47195E58"/>
    <w:multiLevelType w:val="multilevel"/>
    <w:tmpl w:val="1D245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478740C7"/>
    <w:multiLevelType w:val="multilevel"/>
    <w:tmpl w:val="911AF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481A4C39"/>
    <w:multiLevelType w:val="multilevel"/>
    <w:tmpl w:val="E5BE4B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486F1C14"/>
    <w:multiLevelType w:val="multilevel"/>
    <w:tmpl w:val="CDC8F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487E55E0"/>
    <w:multiLevelType w:val="multilevel"/>
    <w:tmpl w:val="789469A8"/>
    <w:lvl w:ilvl="0">
      <w:start w:val="1"/>
      <w:numFmt w:val="decimal"/>
      <w:lvlText w:val="%1)"/>
      <w:lvlJc w:val="left"/>
      <w:pPr>
        <w:tabs>
          <w:tab w:val="num" w:pos="567"/>
        </w:tabs>
        <w:ind w:left="567"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1" w15:restartNumberingAfterBreak="0">
    <w:nsid w:val="48D670CD"/>
    <w:multiLevelType w:val="multilevel"/>
    <w:tmpl w:val="5560B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49243D15"/>
    <w:multiLevelType w:val="multilevel"/>
    <w:tmpl w:val="131EC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3"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4" w15:restartNumberingAfterBreak="0">
    <w:nsid w:val="4AF441CA"/>
    <w:multiLevelType w:val="multilevel"/>
    <w:tmpl w:val="2A0A37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4B0E2C33"/>
    <w:multiLevelType w:val="multilevel"/>
    <w:tmpl w:val="957073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4BD02EA2"/>
    <w:multiLevelType w:val="multilevel"/>
    <w:tmpl w:val="5C4C30A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7" w15:restartNumberingAfterBreak="0">
    <w:nsid w:val="50E06613"/>
    <w:multiLevelType w:val="multilevel"/>
    <w:tmpl w:val="746C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514C10BF"/>
    <w:multiLevelType w:val="multilevel"/>
    <w:tmpl w:val="507E5B70"/>
    <w:lvl w:ilvl="0">
      <w:start w:val="2"/>
      <w:numFmt w:val="decimal"/>
      <w:lvlText w:val="%1"/>
      <w:lvlJc w:val="left"/>
      <w:pPr>
        <w:ind w:left="576" w:hanging="576"/>
      </w:pPr>
      <w:rPr>
        <w:rFonts w:hint="default"/>
      </w:rPr>
    </w:lvl>
    <w:lvl w:ilvl="1">
      <w:start w:val="4"/>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abstractNum w:abstractNumId="159" w15:restartNumberingAfterBreak="0">
    <w:nsid w:val="51F907B2"/>
    <w:multiLevelType w:val="multilevel"/>
    <w:tmpl w:val="F72CE9CE"/>
    <w:lvl w:ilvl="0">
      <w:start w:val="3"/>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0" w15:restartNumberingAfterBreak="0">
    <w:nsid w:val="52874541"/>
    <w:multiLevelType w:val="multilevel"/>
    <w:tmpl w:val="18EECC56"/>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2"/>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1" w15:restartNumberingAfterBreak="0">
    <w:nsid w:val="529430DE"/>
    <w:multiLevelType w:val="multilevel"/>
    <w:tmpl w:val="F32EC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315229D"/>
    <w:multiLevelType w:val="multilevel"/>
    <w:tmpl w:val="2A24FBA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4" w15:restartNumberingAfterBreak="0">
    <w:nsid w:val="536A50E2"/>
    <w:multiLevelType w:val="multilevel"/>
    <w:tmpl w:val="E5BE4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5573558A"/>
    <w:multiLevelType w:val="multilevel"/>
    <w:tmpl w:val="8D464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7" w15:restartNumberingAfterBreak="0">
    <w:nsid w:val="55B42B86"/>
    <w:multiLevelType w:val="multilevel"/>
    <w:tmpl w:val="DB96A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8" w15:restartNumberingAfterBreak="0">
    <w:nsid w:val="55BB39B2"/>
    <w:multiLevelType w:val="multilevel"/>
    <w:tmpl w:val="51F6B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563E4BDA"/>
    <w:multiLevelType w:val="multilevel"/>
    <w:tmpl w:val="4088F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572B6695"/>
    <w:multiLevelType w:val="multilevel"/>
    <w:tmpl w:val="7D301E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57ED6102"/>
    <w:multiLevelType w:val="multilevel"/>
    <w:tmpl w:val="869ED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5886426B"/>
    <w:multiLevelType w:val="multilevel"/>
    <w:tmpl w:val="8C3C57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59542770"/>
    <w:multiLevelType w:val="hybridMultilevel"/>
    <w:tmpl w:val="4FB40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59723EFF"/>
    <w:multiLevelType w:val="multilevel"/>
    <w:tmpl w:val="0E507A80"/>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5" w15:restartNumberingAfterBreak="0">
    <w:nsid w:val="59F43929"/>
    <w:multiLevelType w:val="multilevel"/>
    <w:tmpl w:val="45C28D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A180472"/>
    <w:multiLevelType w:val="multilevel"/>
    <w:tmpl w:val="5C4EA3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A3C00C3"/>
    <w:multiLevelType w:val="multilevel"/>
    <w:tmpl w:val="AAFAC394"/>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8" w15:restartNumberingAfterBreak="0">
    <w:nsid w:val="5A81633C"/>
    <w:multiLevelType w:val="multilevel"/>
    <w:tmpl w:val="6AEAF5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9" w15:restartNumberingAfterBreak="0">
    <w:nsid w:val="5ACD2EFF"/>
    <w:multiLevelType w:val="multilevel"/>
    <w:tmpl w:val="59684B7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0" w15:restartNumberingAfterBreak="0">
    <w:nsid w:val="5C9E6FBF"/>
    <w:multiLevelType w:val="multilevel"/>
    <w:tmpl w:val="86280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5CEA4EDF"/>
    <w:multiLevelType w:val="multilevel"/>
    <w:tmpl w:val="12189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2" w15:restartNumberingAfterBreak="0">
    <w:nsid w:val="5F481080"/>
    <w:multiLevelType w:val="multilevel"/>
    <w:tmpl w:val="7906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3" w15:restartNumberingAfterBreak="0">
    <w:nsid w:val="5FD370DD"/>
    <w:multiLevelType w:val="multilevel"/>
    <w:tmpl w:val="1D96836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4" w15:restartNumberingAfterBreak="0">
    <w:nsid w:val="602816A2"/>
    <w:multiLevelType w:val="multilevel"/>
    <w:tmpl w:val="15C44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5" w15:restartNumberingAfterBreak="0">
    <w:nsid w:val="60A30934"/>
    <w:multiLevelType w:val="multilevel"/>
    <w:tmpl w:val="829AB5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6" w15:restartNumberingAfterBreak="0">
    <w:nsid w:val="60C9576D"/>
    <w:multiLevelType w:val="multilevel"/>
    <w:tmpl w:val="4C7814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60D51733"/>
    <w:multiLevelType w:val="multilevel"/>
    <w:tmpl w:val="6AF01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61E8504A"/>
    <w:multiLevelType w:val="multilevel"/>
    <w:tmpl w:val="ED02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9" w15:restartNumberingAfterBreak="0">
    <w:nsid w:val="622A26F3"/>
    <w:multiLevelType w:val="multilevel"/>
    <w:tmpl w:val="E576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62440C87"/>
    <w:multiLevelType w:val="multilevel"/>
    <w:tmpl w:val="9E442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1" w15:restartNumberingAfterBreak="0">
    <w:nsid w:val="62A92F2F"/>
    <w:multiLevelType w:val="multilevel"/>
    <w:tmpl w:val="3D80AAE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2" w15:restartNumberingAfterBreak="0">
    <w:nsid w:val="630D2B15"/>
    <w:multiLevelType w:val="multilevel"/>
    <w:tmpl w:val="FAAE938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Wingdings"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Wingdings" w:hint="default"/>
      </w:rPr>
    </w:lvl>
  </w:abstractNum>
  <w:abstractNum w:abstractNumId="193" w15:restartNumberingAfterBreak="0">
    <w:nsid w:val="644213BC"/>
    <w:multiLevelType w:val="multilevel"/>
    <w:tmpl w:val="A06A96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5205891"/>
    <w:multiLevelType w:val="multilevel"/>
    <w:tmpl w:val="DA405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5" w15:restartNumberingAfterBreak="0">
    <w:nsid w:val="65EF4411"/>
    <w:multiLevelType w:val="multilevel"/>
    <w:tmpl w:val="20301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6" w15:restartNumberingAfterBreak="0">
    <w:nsid w:val="666C7B79"/>
    <w:multiLevelType w:val="multilevel"/>
    <w:tmpl w:val="53401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7" w15:restartNumberingAfterBreak="0">
    <w:nsid w:val="667553A6"/>
    <w:multiLevelType w:val="multilevel"/>
    <w:tmpl w:val="894EFE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8" w15:restartNumberingAfterBreak="0">
    <w:nsid w:val="66755FB0"/>
    <w:multiLevelType w:val="multilevel"/>
    <w:tmpl w:val="E5BE4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669EE46D"/>
    <w:multiLevelType w:val="multilevel"/>
    <w:tmpl w:val="F39AED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0" w15:restartNumberingAfterBreak="0">
    <w:nsid w:val="66DF4B4C"/>
    <w:multiLevelType w:val="multilevel"/>
    <w:tmpl w:val="D178A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670A3481"/>
    <w:multiLevelType w:val="multilevel"/>
    <w:tmpl w:val="E70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2" w15:restartNumberingAfterBreak="0">
    <w:nsid w:val="6758A276"/>
    <w:multiLevelType w:val="hybridMultilevel"/>
    <w:tmpl w:val="592C7A34"/>
    <w:lvl w:ilvl="0" w:tplc="B08A5578">
      <w:start w:val="1"/>
      <w:numFmt w:val="decimal"/>
      <w:lvlText w:val="%1."/>
      <w:lvlJc w:val="left"/>
      <w:pPr>
        <w:ind w:left="1353" w:hanging="360"/>
      </w:pPr>
      <w:rPr>
        <w:rFonts w:ascii="Tahoma" w:hAnsi="Tahoma" w:hint="default"/>
      </w:rPr>
    </w:lvl>
    <w:lvl w:ilvl="1" w:tplc="60620EA2">
      <w:start w:val="1"/>
      <w:numFmt w:val="lowerLetter"/>
      <w:lvlText w:val="%2."/>
      <w:lvlJc w:val="left"/>
      <w:pPr>
        <w:ind w:left="1440" w:hanging="360"/>
      </w:pPr>
    </w:lvl>
    <w:lvl w:ilvl="2" w:tplc="D04EDB6C">
      <w:start w:val="1"/>
      <w:numFmt w:val="lowerRoman"/>
      <w:lvlText w:val="%3."/>
      <w:lvlJc w:val="right"/>
      <w:pPr>
        <w:ind w:left="2160" w:hanging="180"/>
      </w:pPr>
    </w:lvl>
    <w:lvl w:ilvl="3" w:tplc="3F201B92">
      <w:start w:val="1"/>
      <w:numFmt w:val="decimal"/>
      <w:lvlText w:val="%4."/>
      <w:lvlJc w:val="left"/>
      <w:pPr>
        <w:ind w:left="2880" w:hanging="360"/>
      </w:pPr>
    </w:lvl>
    <w:lvl w:ilvl="4" w:tplc="36CEF128">
      <w:start w:val="1"/>
      <w:numFmt w:val="lowerLetter"/>
      <w:lvlText w:val="%5."/>
      <w:lvlJc w:val="left"/>
      <w:pPr>
        <w:ind w:left="3600" w:hanging="360"/>
      </w:pPr>
    </w:lvl>
    <w:lvl w:ilvl="5" w:tplc="2FD68594">
      <w:start w:val="1"/>
      <w:numFmt w:val="lowerRoman"/>
      <w:lvlText w:val="%6."/>
      <w:lvlJc w:val="right"/>
      <w:pPr>
        <w:ind w:left="4320" w:hanging="180"/>
      </w:pPr>
    </w:lvl>
    <w:lvl w:ilvl="6" w:tplc="E5B27908">
      <w:start w:val="1"/>
      <w:numFmt w:val="decimal"/>
      <w:lvlText w:val="%7."/>
      <w:lvlJc w:val="left"/>
      <w:pPr>
        <w:ind w:left="5040" w:hanging="360"/>
      </w:pPr>
    </w:lvl>
    <w:lvl w:ilvl="7" w:tplc="83863B60">
      <w:start w:val="1"/>
      <w:numFmt w:val="lowerLetter"/>
      <w:lvlText w:val="%8."/>
      <w:lvlJc w:val="left"/>
      <w:pPr>
        <w:ind w:left="5760" w:hanging="360"/>
      </w:pPr>
    </w:lvl>
    <w:lvl w:ilvl="8" w:tplc="3760CA3A">
      <w:start w:val="1"/>
      <w:numFmt w:val="lowerRoman"/>
      <w:lvlText w:val="%9."/>
      <w:lvlJc w:val="right"/>
      <w:pPr>
        <w:ind w:left="6480" w:hanging="180"/>
      </w:pPr>
    </w:lvl>
  </w:abstractNum>
  <w:abstractNum w:abstractNumId="203" w15:restartNumberingAfterBreak="0">
    <w:nsid w:val="67D812C8"/>
    <w:multiLevelType w:val="multilevel"/>
    <w:tmpl w:val="6862F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4" w15:restartNumberingAfterBreak="0">
    <w:nsid w:val="67E9105A"/>
    <w:multiLevelType w:val="multilevel"/>
    <w:tmpl w:val="E5BE4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680715DC"/>
    <w:multiLevelType w:val="multilevel"/>
    <w:tmpl w:val="8E9A2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6" w15:restartNumberingAfterBreak="0">
    <w:nsid w:val="69EC5088"/>
    <w:multiLevelType w:val="hybridMultilevel"/>
    <w:tmpl w:val="4CCC974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7" w15:restartNumberingAfterBreak="0">
    <w:nsid w:val="6A21364E"/>
    <w:multiLevelType w:val="multilevel"/>
    <w:tmpl w:val="3FEE030A"/>
    <w:lvl w:ilvl="0">
      <w:start w:val="1"/>
      <w:numFmt w:val="decimal"/>
      <w:lvlText w:val="Π%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8" w15:restartNumberingAfterBreak="0">
    <w:nsid w:val="6B0A25F3"/>
    <w:multiLevelType w:val="multilevel"/>
    <w:tmpl w:val="37E4A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6B62543C"/>
    <w:multiLevelType w:val="multilevel"/>
    <w:tmpl w:val="7494BE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0" w15:restartNumberingAfterBreak="0">
    <w:nsid w:val="6B6417D7"/>
    <w:multiLevelType w:val="multilevel"/>
    <w:tmpl w:val="AA029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1" w15:restartNumberingAfterBreak="0">
    <w:nsid w:val="6B77759C"/>
    <w:multiLevelType w:val="multilevel"/>
    <w:tmpl w:val="68B6A59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2" w15:restartNumberingAfterBreak="0">
    <w:nsid w:val="6B9A52C2"/>
    <w:multiLevelType w:val="multilevel"/>
    <w:tmpl w:val="593E1160"/>
    <w:lvl w:ilvl="0">
      <w:start w:val="3"/>
      <w:numFmt w:val="decimal"/>
      <w:lvlText w:val="%1"/>
      <w:lvlJc w:val="left"/>
      <w:pPr>
        <w:ind w:left="360" w:hanging="360"/>
      </w:pPr>
      <w:rPr>
        <w:rFonts w:hint="default"/>
      </w:rPr>
    </w:lvl>
    <w:lvl w:ilvl="1">
      <w:start w:val="1"/>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736" w:hanging="144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8244" w:hanging="1800"/>
      </w:pPr>
      <w:rPr>
        <w:rFonts w:hint="default"/>
      </w:rPr>
    </w:lvl>
    <w:lvl w:ilvl="7">
      <w:start w:val="1"/>
      <w:numFmt w:val="decimal"/>
      <w:lvlText w:val="%1.%2.%3.%4.%5.%6.%7.%8"/>
      <w:lvlJc w:val="left"/>
      <w:pPr>
        <w:ind w:left="9678" w:hanging="2160"/>
      </w:pPr>
      <w:rPr>
        <w:rFonts w:hint="default"/>
      </w:rPr>
    </w:lvl>
    <w:lvl w:ilvl="8">
      <w:start w:val="1"/>
      <w:numFmt w:val="decimal"/>
      <w:lvlText w:val="%1.%2.%3.%4.%5.%6.%7.%8.%9"/>
      <w:lvlJc w:val="left"/>
      <w:pPr>
        <w:ind w:left="11112" w:hanging="2520"/>
      </w:pPr>
      <w:rPr>
        <w:rFonts w:hint="default"/>
      </w:rPr>
    </w:lvl>
  </w:abstractNum>
  <w:abstractNum w:abstractNumId="213" w15:restartNumberingAfterBreak="0">
    <w:nsid w:val="6C316564"/>
    <w:multiLevelType w:val="multilevel"/>
    <w:tmpl w:val="DE6669CA"/>
    <w:lvl w:ilvl="0">
      <w:start w:val="5"/>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14" w15:restartNumberingAfterBreak="0">
    <w:nsid w:val="6CB93383"/>
    <w:multiLevelType w:val="multilevel"/>
    <w:tmpl w:val="E5BE4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5" w15:restartNumberingAfterBreak="0">
    <w:nsid w:val="6CD73983"/>
    <w:multiLevelType w:val="multilevel"/>
    <w:tmpl w:val="1CB4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6" w15:restartNumberingAfterBreak="0">
    <w:nsid w:val="6D110401"/>
    <w:multiLevelType w:val="multilevel"/>
    <w:tmpl w:val="E5BE4B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7" w15:restartNumberingAfterBreak="0">
    <w:nsid w:val="6D52376F"/>
    <w:multiLevelType w:val="multilevel"/>
    <w:tmpl w:val="E5BE4B9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6D5357BF"/>
    <w:multiLevelType w:val="multilevel"/>
    <w:tmpl w:val="ED8A78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6DA56448"/>
    <w:multiLevelType w:val="hybridMultilevel"/>
    <w:tmpl w:val="BFCED610"/>
    <w:lvl w:ilvl="0" w:tplc="0408000B">
      <w:start w:val="1"/>
      <w:numFmt w:val="bullet"/>
      <w:lvlText w:val=""/>
      <w:lvlJc w:val="left"/>
      <w:pPr>
        <w:ind w:left="1080" w:hanging="360"/>
      </w:pPr>
      <w:rPr>
        <w:rFonts w:ascii="Wingdings" w:hAnsi="Wingdings" w:hint="default"/>
      </w:rPr>
    </w:lvl>
    <w:lvl w:ilvl="1" w:tplc="17D6E8D4">
      <w:start w:val="1"/>
      <w:numFmt w:val="lowerLetter"/>
      <w:lvlText w:val="%2."/>
      <w:lvlJc w:val="left"/>
      <w:pPr>
        <w:ind w:left="1440" w:hanging="360"/>
      </w:pPr>
    </w:lvl>
    <w:lvl w:ilvl="2" w:tplc="8E8AB6D4">
      <w:start w:val="1"/>
      <w:numFmt w:val="lowerRoman"/>
      <w:lvlText w:val="%3."/>
      <w:lvlJc w:val="right"/>
      <w:pPr>
        <w:ind w:left="2160" w:hanging="180"/>
      </w:pPr>
    </w:lvl>
    <w:lvl w:ilvl="3" w:tplc="964A3C52">
      <w:start w:val="1"/>
      <w:numFmt w:val="decimal"/>
      <w:lvlText w:val="%4."/>
      <w:lvlJc w:val="left"/>
      <w:pPr>
        <w:ind w:left="2880" w:hanging="360"/>
      </w:pPr>
    </w:lvl>
    <w:lvl w:ilvl="4" w:tplc="623C352A">
      <w:start w:val="1"/>
      <w:numFmt w:val="lowerLetter"/>
      <w:lvlText w:val="%5."/>
      <w:lvlJc w:val="left"/>
      <w:pPr>
        <w:ind w:left="3600" w:hanging="360"/>
      </w:pPr>
    </w:lvl>
    <w:lvl w:ilvl="5" w:tplc="0120AB0A">
      <w:start w:val="1"/>
      <w:numFmt w:val="lowerRoman"/>
      <w:lvlText w:val="%6."/>
      <w:lvlJc w:val="right"/>
      <w:pPr>
        <w:ind w:left="4320" w:hanging="180"/>
      </w:pPr>
    </w:lvl>
    <w:lvl w:ilvl="6" w:tplc="17D808F6">
      <w:start w:val="1"/>
      <w:numFmt w:val="decimal"/>
      <w:lvlText w:val="%7."/>
      <w:lvlJc w:val="left"/>
      <w:pPr>
        <w:ind w:left="5040" w:hanging="360"/>
      </w:pPr>
    </w:lvl>
    <w:lvl w:ilvl="7" w:tplc="07E063A8">
      <w:start w:val="1"/>
      <w:numFmt w:val="lowerLetter"/>
      <w:lvlText w:val="%8."/>
      <w:lvlJc w:val="left"/>
      <w:pPr>
        <w:ind w:left="5760" w:hanging="360"/>
      </w:pPr>
    </w:lvl>
    <w:lvl w:ilvl="8" w:tplc="9B045D0A">
      <w:start w:val="1"/>
      <w:numFmt w:val="lowerRoman"/>
      <w:lvlText w:val="%9."/>
      <w:lvlJc w:val="right"/>
      <w:pPr>
        <w:ind w:left="6480" w:hanging="180"/>
      </w:pPr>
    </w:lvl>
  </w:abstractNum>
  <w:abstractNum w:abstractNumId="220" w15:restartNumberingAfterBreak="0">
    <w:nsid w:val="6DB91C11"/>
    <w:multiLevelType w:val="multilevel"/>
    <w:tmpl w:val="EF147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6DD0157F"/>
    <w:multiLevelType w:val="multilevel"/>
    <w:tmpl w:val="9CE2FB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2"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3" w15:restartNumberingAfterBreak="0">
    <w:nsid w:val="6F531610"/>
    <w:multiLevelType w:val="multilevel"/>
    <w:tmpl w:val="48B8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4" w15:restartNumberingAfterBreak="0">
    <w:nsid w:val="6F6962A3"/>
    <w:multiLevelType w:val="multilevel"/>
    <w:tmpl w:val="879027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5" w15:restartNumberingAfterBreak="0">
    <w:nsid w:val="6F6968F5"/>
    <w:multiLevelType w:val="multilevel"/>
    <w:tmpl w:val="E5BE4B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701C2746"/>
    <w:multiLevelType w:val="multilevel"/>
    <w:tmpl w:val="BD8A0D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706F2725"/>
    <w:multiLevelType w:val="multilevel"/>
    <w:tmpl w:val="F976A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0C17DC0"/>
    <w:multiLevelType w:val="multilevel"/>
    <w:tmpl w:val="FAE60A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0C44F71"/>
    <w:multiLevelType w:val="hybridMultilevel"/>
    <w:tmpl w:val="D3EA467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0" w15:restartNumberingAfterBreak="0">
    <w:nsid w:val="70E37318"/>
    <w:multiLevelType w:val="multilevel"/>
    <w:tmpl w:val="5218D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1" w15:restartNumberingAfterBreak="0">
    <w:nsid w:val="72003F40"/>
    <w:multiLevelType w:val="multilevel"/>
    <w:tmpl w:val="9448F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2" w15:restartNumberingAfterBreak="0">
    <w:nsid w:val="72C95EFD"/>
    <w:multiLevelType w:val="multilevel"/>
    <w:tmpl w:val="9C4449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3" w15:restartNumberingAfterBreak="0">
    <w:nsid w:val="72C96BA9"/>
    <w:multiLevelType w:val="multilevel"/>
    <w:tmpl w:val="08028EB2"/>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4" w15:restartNumberingAfterBreak="0">
    <w:nsid w:val="735A1D5E"/>
    <w:multiLevelType w:val="multilevel"/>
    <w:tmpl w:val="CF0450AE"/>
    <w:lvl w:ilvl="0">
      <w:start w:val="1"/>
      <w:numFmt w:val="bullet"/>
      <w:lvlText w:val=""/>
      <w:lvlJc w:val="left"/>
      <w:pPr>
        <w:tabs>
          <w:tab w:val="num" w:pos="716"/>
        </w:tabs>
        <w:ind w:left="716" w:hanging="363"/>
      </w:pPr>
      <w:rPr>
        <w:rFonts w:ascii="Wingdings" w:hAnsi="Wingdings" w:cs="Wingdings"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cs="Wingdings" w:hint="default"/>
      </w:rPr>
    </w:lvl>
    <w:lvl w:ilvl="3">
      <w:start w:val="1"/>
      <w:numFmt w:val="bullet"/>
      <w:lvlText w:val=""/>
      <w:lvlJc w:val="left"/>
      <w:pPr>
        <w:tabs>
          <w:tab w:val="num" w:pos="2876"/>
        </w:tabs>
        <w:ind w:left="2876" w:hanging="360"/>
      </w:pPr>
      <w:rPr>
        <w:rFonts w:ascii="Symbol" w:hAnsi="Symbol" w:cs="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cs="Wingdings" w:hint="default"/>
      </w:rPr>
    </w:lvl>
    <w:lvl w:ilvl="6">
      <w:start w:val="1"/>
      <w:numFmt w:val="bullet"/>
      <w:lvlText w:val=""/>
      <w:lvlJc w:val="left"/>
      <w:pPr>
        <w:tabs>
          <w:tab w:val="num" w:pos="5036"/>
        </w:tabs>
        <w:ind w:left="5036" w:hanging="360"/>
      </w:pPr>
      <w:rPr>
        <w:rFonts w:ascii="Symbol" w:hAnsi="Symbol" w:cs="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cs="Wingdings" w:hint="default"/>
      </w:rPr>
    </w:lvl>
  </w:abstractNum>
  <w:abstractNum w:abstractNumId="235" w15:restartNumberingAfterBreak="0">
    <w:nsid w:val="737E6CF3"/>
    <w:multiLevelType w:val="multilevel"/>
    <w:tmpl w:val="E9809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6" w15:restartNumberingAfterBreak="0">
    <w:nsid w:val="74C86CEC"/>
    <w:multiLevelType w:val="hybridMultilevel"/>
    <w:tmpl w:val="0B5C43E8"/>
    <w:lvl w:ilvl="0" w:tplc="FFFFFFFF">
      <w:start w:val="1"/>
      <w:numFmt w:val="bullet"/>
      <w:lvlText w:val=""/>
      <w:lvlJc w:val="left"/>
      <w:pPr>
        <w:ind w:left="720" w:hanging="360"/>
      </w:pPr>
      <w:rPr>
        <w:rFonts w:ascii="Wingdings" w:hAnsi="Wingdings" w:hint="default"/>
        <w:color w:val="auto"/>
      </w:rPr>
    </w:lvl>
    <w:lvl w:ilvl="1" w:tplc="FFFFFFFF">
      <w:start w:val="1"/>
      <w:numFmt w:val="bullet"/>
      <w:lvlText w:val="§"/>
      <w:lvlJc w:val="left"/>
      <w:pPr>
        <w:ind w:left="1440" w:hanging="360"/>
      </w:pPr>
      <w:rPr>
        <w:rFonts w:ascii="Wingdings" w:hAnsi="Wingdings" w:hint="default"/>
      </w:rPr>
    </w:lvl>
    <w:lvl w:ilvl="2" w:tplc="307ECBD6">
      <w:start w:val="35"/>
      <w:numFmt w:val="bullet"/>
      <w:lvlText w:val="-"/>
      <w:lvlJc w:val="left"/>
      <w:pPr>
        <w:ind w:left="2160" w:hanging="360"/>
      </w:pPr>
      <w:rPr>
        <w:rFonts w:ascii="Tahoma" w:eastAsia="Trebuchet MS" w:hAnsi="Tahoma" w:cs="Tahoma"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7" w15:restartNumberingAfterBreak="0">
    <w:nsid w:val="75116C0D"/>
    <w:multiLevelType w:val="multilevel"/>
    <w:tmpl w:val="0FBC0FD6"/>
    <w:lvl w:ilvl="0">
      <w:start w:val="2"/>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8" w15:restartNumberingAfterBreak="0">
    <w:nsid w:val="769C07B4"/>
    <w:multiLevelType w:val="multilevel"/>
    <w:tmpl w:val="E5BE4B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77387AA5"/>
    <w:multiLevelType w:val="multilevel"/>
    <w:tmpl w:val="E5BE4B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797E27E9"/>
    <w:multiLevelType w:val="multilevel"/>
    <w:tmpl w:val="85A2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1" w15:restartNumberingAfterBreak="0">
    <w:nsid w:val="7A573D0B"/>
    <w:multiLevelType w:val="multilevel"/>
    <w:tmpl w:val="0B60E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2" w15:restartNumberingAfterBreak="0">
    <w:nsid w:val="7A5E404D"/>
    <w:multiLevelType w:val="multilevel"/>
    <w:tmpl w:val="3804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3" w15:restartNumberingAfterBreak="0">
    <w:nsid w:val="7A6077ED"/>
    <w:multiLevelType w:val="multilevel"/>
    <w:tmpl w:val="09E05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4" w15:restartNumberingAfterBreak="0">
    <w:nsid w:val="7AED1EF0"/>
    <w:multiLevelType w:val="multilevel"/>
    <w:tmpl w:val="1F206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6" w15:restartNumberingAfterBreak="0">
    <w:nsid w:val="7B246D2D"/>
    <w:multiLevelType w:val="multilevel"/>
    <w:tmpl w:val="5A3070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7"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8" w15:restartNumberingAfterBreak="0">
    <w:nsid w:val="7D045BF4"/>
    <w:multiLevelType w:val="multilevel"/>
    <w:tmpl w:val="E5BE4B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7DBA27EB"/>
    <w:multiLevelType w:val="multilevel"/>
    <w:tmpl w:val="499AE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0" w15:restartNumberingAfterBreak="0">
    <w:nsid w:val="7DEB7A08"/>
    <w:multiLevelType w:val="multilevel"/>
    <w:tmpl w:val="BCF4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1" w15:restartNumberingAfterBreak="0">
    <w:nsid w:val="7E9C6B29"/>
    <w:multiLevelType w:val="multilevel"/>
    <w:tmpl w:val="A4E0A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3" w15:restartNumberingAfterBreak="0">
    <w:nsid w:val="7F024A1B"/>
    <w:multiLevelType w:val="multilevel"/>
    <w:tmpl w:val="45C4D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4" w15:restartNumberingAfterBreak="0">
    <w:nsid w:val="7F1D6298"/>
    <w:multiLevelType w:val="multilevel"/>
    <w:tmpl w:val="3440DF9C"/>
    <w:lvl w:ilvl="0">
      <w:start w:val="2"/>
      <w:numFmt w:val="decimal"/>
      <w:lvlText w:val="%1"/>
      <w:lvlJc w:val="left"/>
      <w:pPr>
        <w:ind w:left="576" w:hanging="576"/>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5352" w:hanging="2520"/>
      </w:pPr>
      <w:rPr>
        <w:rFonts w:hint="default"/>
      </w:rPr>
    </w:lvl>
  </w:abstractNum>
  <w:num w:numId="1" w16cid:durableId="293484573">
    <w:abstractNumId w:val="219"/>
  </w:num>
  <w:num w:numId="2" w16cid:durableId="783496152">
    <w:abstractNumId w:val="55"/>
  </w:num>
  <w:num w:numId="3" w16cid:durableId="1070494751">
    <w:abstractNumId w:val="199"/>
  </w:num>
  <w:num w:numId="4" w16cid:durableId="1490948747">
    <w:abstractNumId w:val="202"/>
  </w:num>
  <w:num w:numId="5" w16cid:durableId="1530803453">
    <w:abstractNumId w:val="1"/>
  </w:num>
  <w:num w:numId="6" w16cid:durableId="1258754573">
    <w:abstractNumId w:val="3"/>
  </w:num>
  <w:num w:numId="7" w16cid:durableId="1828548890">
    <w:abstractNumId w:val="4"/>
  </w:num>
  <w:num w:numId="8" w16cid:durableId="1975867365">
    <w:abstractNumId w:val="8"/>
  </w:num>
  <w:num w:numId="9" w16cid:durableId="1496260244">
    <w:abstractNumId w:val="9"/>
  </w:num>
  <w:num w:numId="10" w16cid:durableId="406928243">
    <w:abstractNumId w:val="229"/>
  </w:num>
  <w:num w:numId="11" w16cid:durableId="166215161">
    <w:abstractNumId w:val="245"/>
  </w:num>
  <w:num w:numId="12" w16cid:durableId="212472825">
    <w:abstractNumId w:val="65"/>
  </w:num>
  <w:num w:numId="13" w16cid:durableId="2123720107">
    <w:abstractNumId w:val="162"/>
  </w:num>
  <w:num w:numId="14" w16cid:durableId="2080593934">
    <w:abstractNumId w:val="94"/>
  </w:num>
  <w:num w:numId="15" w16cid:durableId="620915320">
    <w:abstractNumId w:val="42"/>
  </w:num>
  <w:num w:numId="16" w16cid:durableId="1137261728">
    <w:abstractNumId w:val="222"/>
  </w:num>
  <w:num w:numId="17" w16cid:durableId="829830269">
    <w:abstractNumId w:val="252"/>
  </w:num>
  <w:num w:numId="18" w16cid:durableId="345061262">
    <w:abstractNumId w:val="50"/>
  </w:num>
  <w:num w:numId="19" w16cid:durableId="1680428593">
    <w:abstractNumId w:val="122"/>
  </w:num>
  <w:num w:numId="20" w16cid:durableId="456342543">
    <w:abstractNumId w:val="34"/>
  </w:num>
  <w:num w:numId="21" w16cid:durableId="2072385904">
    <w:abstractNumId w:val="94"/>
  </w:num>
  <w:num w:numId="22" w16cid:durableId="1685085287">
    <w:abstractNumId w:val="153"/>
  </w:num>
  <w:num w:numId="23" w16cid:durableId="1167355901">
    <w:abstractNumId w:val="247"/>
  </w:num>
  <w:num w:numId="24" w16cid:durableId="2022389730">
    <w:abstractNumId w:val="91"/>
  </w:num>
  <w:num w:numId="25" w16cid:durableId="587079606">
    <w:abstractNumId w:val="54"/>
  </w:num>
  <w:num w:numId="26" w16cid:durableId="691077722">
    <w:abstractNumId w:val="193"/>
  </w:num>
  <w:num w:numId="27" w16cid:durableId="847718833">
    <w:abstractNumId w:val="51"/>
  </w:num>
  <w:num w:numId="28" w16cid:durableId="1207988931">
    <w:abstractNumId w:val="155"/>
  </w:num>
  <w:num w:numId="29" w16cid:durableId="2060737977">
    <w:abstractNumId w:val="157"/>
  </w:num>
  <w:num w:numId="30" w16cid:durableId="1623343658">
    <w:abstractNumId w:val="184"/>
  </w:num>
  <w:num w:numId="31" w16cid:durableId="2031637789">
    <w:abstractNumId w:val="41"/>
  </w:num>
  <w:num w:numId="32" w16cid:durableId="1832059794">
    <w:abstractNumId w:val="30"/>
  </w:num>
  <w:num w:numId="33" w16cid:durableId="822812685">
    <w:abstractNumId w:val="169"/>
  </w:num>
  <w:num w:numId="34" w16cid:durableId="470562982">
    <w:abstractNumId w:val="123"/>
  </w:num>
  <w:num w:numId="35" w16cid:durableId="423962474">
    <w:abstractNumId w:val="144"/>
  </w:num>
  <w:num w:numId="36" w16cid:durableId="608704610">
    <w:abstractNumId w:val="15"/>
  </w:num>
  <w:num w:numId="37" w16cid:durableId="48306036">
    <w:abstractNumId w:val="76"/>
  </w:num>
  <w:num w:numId="38" w16cid:durableId="148905312">
    <w:abstractNumId w:val="253"/>
  </w:num>
  <w:num w:numId="39" w16cid:durableId="481388887">
    <w:abstractNumId w:val="39"/>
  </w:num>
  <w:num w:numId="40" w16cid:durableId="864830543">
    <w:abstractNumId w:val="200"/>
  </w:num>
  <w:num w:numId="41" w16cid:durableId="790561649">
    <w:abstractNumId w:val="88"/>
  </w:num>
  <w:num w:numId="42" w16cid:durableId="1948152832">
    <w:abstractNumId w:val="43"/>
  </w:num>
  <w:num w:numId="43" w16cid:durableId="1811287411">
    <w:abstractNumId w:val="196"/>
  </w:num>
  <w:num w:numId="44" w16cid:durableId="583994631">
    <w:abstractNumId w:val="205"/>
  </w:num>
  <w:num w:numId="45" w16cid:durableId="912735806">
    <w:abstractNumId w:val="181"/>
  </w:num>
  <w:num w:numId="46" w16cid:durableId="232859894">
    <w:abstractNumId w:val="100"/>
  </w:num>
  <w:num w:numId="47" w16cid:durableId="350572101">
    <w:abstractNumId w:val="12"/>
  </w:num>
  <w:num w:numId="48" w16cid:durableId="249849005">
    <w:abstractNumId w:val="72"/>
  </w:num>
  <w:num w:numId="49" w16cid:durableId="770013065">
    <w:abstractNumId w:val="27"/>
  </w:num>
  <w:num w:numId="50" w16cid:durableId="1476680144">
    <w:abstractNumId w:val="210"/>
  </w:num>
  <w:num w:numId="51" w16cid:durableId="146363230">
    <w:abstractNumId w:val="102"/>
  </w:num>
  <w:num w:numId="52" w16cid:durableId="355159329">
    <w:abstractNumId w:val="103"/>
  </w:num>
  <w:num w:numId="53" w16cid:durableId="307823483">
    <w:abstractNumId w:val="56"/>
  </w:num>
  <w:num w:numId="54" w16cid:durableId="540552485">
    <w:abstractNumId w:val="44"/>
  </w:num>
  <w:num w:numId="55" w16cid:durableId="2086605044">
    <w:abstractNumId w:val="215"/>
  </w:num>
  <w:num w:numId="56" w16cid:durableId="695084759">
    <w:abstractNumId w:val="32"/>
  </w:num>
  <w:num w:numId="57" w16cid:durableId="1418403893">
    <w:abstractNumId w:val="182"/>
  </w:num>
  <w:num w:numId="58" w16cid:durableId="1731927205">
    <w:abstractNumId w:val="178"/>
  </w:num>
  <w:num w:numId="59" w16cid:durableId="576667107">
    <w:abstractNumId w:val="109"/>
  </w:num>
  <w:num w:numId="60" w16cid:durableId="1546137703">
    <w:abstractNumId w:val="185"/>
  </w:num>
  <w:num w:numId="61" w16cid:durableId="46344589">
    <w:abstractNumId w:val="141"/>
  </w:num>
  <w:num w:numId="62" w16cid:durableId="20056282">
    <w:abstractNumId w:val="134"/>
  </w:num>
  <w:num w:numId="63" w16cid:durableId="1650401604">
    <w:abstractNumId w:val="221"/>
  </w:num>
  <w:num w:numId="64" w16cid:durableId="1895237852">
    <w:abstractNumId w:val="29"/>
  </w:num>
  <w:num w:numId="65" w16cid:durableId="1627079735">
    <w:abstractNumId w:val="58"/>
  </w:num>
  <w:num w:numId="66" w16cid:durableId="1292592588">
    <w:abstractNumId w:val="105"/>
  </w:num>
  <w:num w:numId="67" w16cid:durableId="81952102">
    <w:abstractNumId w:val="82"/>
  </w:num>
  <w:num w:numId="68" w16cid:durableId="138036865">
    <w:abstractNumId w:val="40"/>
  </w:num>
  <w:num w:numId="69" w16cid:durableId="179705641">
    <w:abstractNumId w:val="152"/>
  </w:num>
  <w:num w:numId="70" w16cid:durableId="246309284">
    <w:abstractNumId w:val="168"/>
  </w:num>
  <w:num w:numId="71" w16cid:durableId="1989089122">
    <w:abstractNumId w:val="70"/>
  </w:num>
  <w:num w:numId="72" w16cid:durableId="957683171">
    <w:abstractNumId w:val="220"/>
  </w:num>
  <w:num w:numId="73" w16cid:durableId="1013190207">
    <w:abstractNumId w:val="218"/>
  </w:num>
  <w:num w:numId="74" w16cid:durableId="1911496874">
    <w:abstractNumId w:val="237"/>
  </w:num>
  <w:num w:numId="75" w16cid:durableId="983317752">
    <w:abstractNumId w:val="132"/>
  </w:num>
  <w:num w:numId="76" w16cid:durableId="337580883">
    <w:abstractNumId w:val="171"/>
  </w:num>
  <w:num w:numId="77" w16cid:durableId="1891573994">
    <w:abstractNumId w:val="176"/>
  </w:num>
  <w:num w:numId="78" w16cid:durableId="1418743378">
    <w:abstractNumId w:val="77"/>
  </w:num>
  <w:num w:numId="79" w16cid:durableId="2059934035">
    <w:abstractNumId w:val="186"/>
  </w:num>
  <w:num w:numId="80" w16cid:durableId="1548226812">
    <w:abstractNumId w:val="62"/>
  </w:num>
  <w:num w:numId="81" w16cid:durableId="2116514311">
    <w:abstractNumId w:val="28"/>
  </w:num>
  <w:num w:numId="82" w16cid:durableId="2143574019">
    <w:abstractNumId w:val="87"/>
  </w:num>
  <w:num w:numId="83" w16cid:durableId="674306544">
    <w:abstractNumId w:val="170"/>
  </w:num>
  <w:num w:numId="84" w16cid:durableId="174272462">
    <w:abstractNumId w:val="137"/>
  </w:num>
  <w:num w:numId="85" w16cid:durableId="1606114744">
    <w:abstractNumId w:val="33"/>
  </w:num>
  <w:num w:numId="86" w16cid:durableId="1280916255">
    <w:abstractNumId w:val="35"/>
  </w:num>
  <w:num w:numId="87" w16cid:durableId="1229076077">
    <w:abstractNumId w:val="180"/>
  </w:num>
  <w:num w:numId="88" w16cid:durableId="2013026722">
    <w:abstractNumId w:val="37"/>
  </w:num>
  <w:num w:numId="89" w16cid:durableId="474222342">
    <w:abstractNumId w:val="250"/>
  </w:num>
  <w:num w:numId="90" w16cid:durableId="1020618574">
    <w:abstractNumId w:val="147"/>
  </w:num>
  <w:num w:numId="91" w16cid:durableId="1869903358">
    <w:abstractNumId w:val="146"/>
  </w:num>
  <w:num w:numId="92" w16cid:durableId="2135974452">
    <w:abstractNumId w:val="161"/>
  </w:num>
  <w:num w:numId="93" w16cid:durableId="413017893">
    <w:abstractNumId w:val="191"/>
  </w:num>
  <w:num w:numId="94" w16cid:durableId="1078867547">
    <w:abstractNumId w:val="24"/>
  </w:num>
  <w:num w:numId="95" w16cid:durableId="1448312736">
    <w:abstractNumId w:val="118"/>
  </w:num>
  <w:num w:numId="96" w16cid:durableId="1864513753">
    <w:abstractNumId w:val="204"/>
  </w:num>
  <w:num w:numId="97" w16cid:durableId="686756791">
    <w:abstractNumId w:val="214"/>
  </w:num>
  <w:num w:numId="98" w16cid:durableId="98763464">
    <w:abstractNumId w:val="248"/>
  </w:num>
  <w:num w:numId="99" w16cid:durableId="2110543490">
    <w:abstractNumId w:val="217"/>
  </w:num>
  <w:num w:numId="100" w16cid:durableId="1754736682">
    <w:abstractNumId w:val="239"/>
  </w:num>
  <w:num w:numId="101" w16cid:durableId="1035232399">
    <w:abstractNumId w:val="198"/>
  </w:num>
  <w:num w:numId="102" w16cid:durableId="297689815">
    <w:abstractNumId w:val="78"/>
  </w:num>
  <w:num w:numId="103" w16cid:durableId="1719890831">
    <w:abstractNumId w:val="148"/>
  </w:num>
  <w:num w:numId="104" w16cid:durableId="1480805214">
    <w:abstractNumId w:val="18"/>
  </w:num>
  <w:num w:numId="105" w16cid:durableId="1206525009">
    <w:abstractNumId w:val="71"/>
  </w:num>
  <w:num w:numId="106" w16cid:durableId="1649822941">
    <w:abstractNumId w:val="31"/>
  </w:num>
  <w:num w:numId="107" w16cid:durableId="2099518823">
    <w:abstractNumId w:val="49"/>
  </w:num>
  <w:num w:numId="108" w16cid:durableId="46104016">
    <w:abstractNumId w:val="230"/>
  </w:num>
  <w:num w:numId="109" w16cid:durableId="1800957748">
    <w:abstractNumId w:val="187"/>
  </w:num>
  <w:num w:numId="110" w16cid:durableId="641547870">
    <w:abstractNumId w:val="189"/>
  </w:num>
  <w:num w:numId="111" w16cid:durableId="1990552121">
    <w:abstractNumId w:val="194"/>
  </w:num>
  <w:num w:numId="112" w16cid:durableId="297953502">
    <w:abstractNumId w:val="113"/>
  </w:num>
  <w:num w:numId="113" w16cid:durableId="1809547068">
    <w:abstractNumId w:val="131"/>
  </w:num>
  <w:num w:numId="114" w16cid:durableId="137503091">
    <w:abstractNumId w:val="25"/>
  </w:num>
  <w:num w:numId="115" w16cid:durableId="135420974">
    <w:abstractNumId w:val="14"/>
  </w:num>
  <w:num w:numId="116" w16cid:durableId="801193983">
    <w:abstractNumId w:val="57"/>
  </w:num>
  <w:num w:numId="117" w16cid:durableId="1774665462">
    <w:abstractNumId w:val="99"/>
  </w:num>
  <w:num w:numId="118" w16cid:durableId="1920021657">
    <w:abstractNumId w:val="80"/>
  </w:num>
  <w:num w:numId="119" w16cid:durableId="24140010">
    <w:abstractNumId w:val="216"/>
  </w:num>
  <w:num w:numId="120" w16cid:durableId="198665486">
    <w:abstractNumId w:val="106"/>
  </w:num>
  <w:num w:numId="121" w16cid:durableId="1854495838">
    <w:abstractNumId w:val="110"/>
  </w:num>
  <w:num w:numId="122" w16cid:durableId="1840996838">
    <w:abstractNumId w:val="124"/>
  </w:num>
  <w:num w:numId="123" w16cid:durableId="1368681942">
    <w:abstractNumId w:val="130"/>
  </w:num>
  <w:num w:numId="124" w16cid:durableId="1388799427">
    <w:abstractNumId w:val="79"/>
  </w:num>
  <w:num w:numId="125" w16cid:durableId="70085088">
    <w:abstractNumId w:val="145"/>
  </w:num>
  <w:num w:numId="126" w16cid:durableId="839613160">
    <w:abstractNumId w:val="126"/>
  </w:num>
  <w:num w:numId="127" w16cid:durableId="1738740385">
    <w:abstractNumId w:val="164"/>
  </w:num>
  <w:num w:numId="128" w16cid:durableId="444076917">
    <w:abstractNumId w:val="53"/>
  </w:num>
  <w:num w:numId="129" w16cid:durableId="342364135">
    <w:abstractNumId w:val="238"/>
  </w:num>
  <w:num w:numId="130" w16cid:durableId="1985352730">
    <w:abstractNumId w:val="104"/>
  </w:num>
  <w:num w:numId="131" w16cid:durableId="1491827385">
    <w:abstractNumId w:val="107"/>
  </w:num>
  <w:num w:numId="132" w16cid:durableId="1359743141">
    <w:abstractNumId w:val="95"/>
  </w:num>
  <w:num w:numId="133" w16cid:durableId="220793591">
    <w:abstractNumId w:val="225"/>
  </w:num>
  <w:num w:numId="134" w16cid:durableId="527329334">
    <w:abstractNumId w:val="97"/>
  </w:num>
  <w:num w:numId="135" w16cid:durableId="709769912">
    <w:abstractNumId w:val="125"/>
  </w:num>
  <w:num w:numId="136" w16cid:durableId="121921065">
    <w:abstractNumId w:val="163"/>
  </w:num>
  <w:num w:numId="137" w16cid:durableId="1233003576">
    <w:abstractNumId w:val="114"/>
  </w:num>
  <w:num w:numId="138" w16cid:durableId="820072948">
    <w:abstractNumId w:val="127"/>
  </w:num>
  <w:num w:numId="139" w16cid:durableId="1067267085">
    <w:abstractNumId w:val="160"/>
  </w:num>
  <w:num w:numId="140" w16cid:durableId="35204506">
    <w:abstractNumId w:val="69"/>
  </w:num>
  <w:num w:numId="141" w16cid:durableId="1995839761">
    <w:abstractNumId w:val="143"/>
  </w:num>
  <w:num w:numId="142" w16cid:durableId="1822228784">
    <w:abstractNumId w:val="223"/>
  </w:num>
  <w:num w:numId="143" w16cid:durableId="1631326830">
    <w:abstractNumId w:val="74"/>
  </w:num>
  <w:num w:numId="144" w16cid:durableId="357506934">
    <w:abstractNumId w:val="251"/>
  </w:num>
  <w:num w:numId="145" w16cid:durableId="219562175">
    <w:abstractNumId w:val="115"/>
  </w:num>
  <w:num w:numId="146" w16cid:durableId="1803577519">
    <w:abstractNumId w:val="38"/>
  </w:num>
  <w:num w:numId="147" w16cid:durableId="807473348">
    <w:abstractNumId w:val="233"/>
  </w:num>
  <w:num w:numId="148" w16cid:durableId="1811746165">
    <w:abstractNumId w:val="174"/>
  </w:num>
  <w:num w:numId="149" w16cid:durableId="894126963">
    <w:abstractNumId w:val="177"/>
  </w:num>
  <w:num w:numId="150" w16cid:durableId="1455757668">
    <w:abstractNumId w:val="208"/>
  </w:num>
  <w:num w:numId="151" w16cid:durableId="696463456">
    <w:abstractNumId w:val="129"/>
  </w:num>
  <w:num w:numId="152" w16cid:durableId="630667998">
    <w:abstractNumId w:val="90"/>
  </w:num>
  <w:num w:numId="153" w16cid:durableId="327753111">
    <w:abstractNumId w:val="156"/>
  </w:num>
  <w:num w:numId="154" w16cid:durableId="1935476034">
    <w:abstractNumId w:val="81"/>
  </w:num>
  <w:num w:numId="155" w16cid:durableId="712340169">
    <w:abstractNumId w:val="183"/>
  </w:num>
  <w:num w:numId="156" w16cid:durableId="1991404532">
    <w:abstractNumId w:val="36"/>
  </w:num>
  <w:num w:numId="157" w16cid:durableId="298464092">
    <w:abstractNumId w:val="213"/>
  </w:num>
  <w:num w:numId="158" w16cid:durableId="817265885">
    <w:abstractNumId w:val="190"/>
  </w:num>
  <w:num w:numId="159" w16cid:durableId="336690917">
    <w:abstractNumId w:val="242"/>
  </w:num>
  <w:num w:numId="160" w16cid:durableId="1772508301">
    <w:abstractNumId w:val="135"/>
  </w:num>
  <w:num w:numId="161" w16cid:durableId="2101095185">
    <w:abstractNumId w:val="151"/>
  </w:num>
  <w:num w:numId="162" w16cid:durableId="585768455">
    <w:abstractNumId w:val="209"/>
  </w:num>
  <w:num w:numId="163" w16cid:durableId="2139371698">
    <w:abstractNumId w:val="232"/>
  </w:num>
  <w:num w:numId="164" w16cid:durableId="1173959052">
    <w:abstractNumId w:val="246"/>
  </w:num>
  <w:num w:numId="165" w16cid:durableId="2027250032">
    <w:abstractNumId w:val="17"/>
  </w:num>
  <w:num w:numId="166" w16cid:durableId="1412507610">
    <w:abstractNumId w:val="224"/>
  </w:num>
  <w:num w:numId="167" w16cid:durableId="1003246180">
    <w:abstractNumId w:val="120"/>
  </w:num>
  <w:num w:numId="168" w16cid:durableId="773208837">
    <w:abstractNumId w:val="139"/>
  </w:num>
  <w:num w:numId="169" w16cid:durableId="598366535">
    <w:abstractNumId w:val="52"/>
  </w:num>
  <w:num w:numId="170" w16cid:durableId="1422293424">
    <w:abstractNumId w:val="149"/>
  </w:num>
  <w:num w:numId="171" w16cid:durableId="1574391635">
    <w:abstractNumId w:val="67"/>
  </w:num>
  <w:num w:numId="172" w16cid:durableId="963149070">
    <w:abstractNumId w:val="175"/>
  </w:num>
  <w:num w:numId="173" w16cid:durableId="2033262732">
    <w:abstractNumId w:val="83"/>
  </w:num>
  <w:num w:numId="174" w16cid:durableId="1037701560">
    <w:abstractNumId w:val="227"/>
  </w:num>
  <w:num w:numId="175" w16cid:durableId="116682012">
    <w:abstractNumId w:val="48"/>
  </w:num>
  <w:num w:numId="176" w16cid:durableId="618151219">
    <w:abstractNumId w:val="111"/>
  </w:num>
  <w:num w:numId="177" w16cid:durableId="470293216">
    <w:abstractNumId w:val="61"/>
  </w:num>
  <w:num w:numId="178" w16cid:durableId="221914052">
    <w:abstractNumId w:val="46"/>
  </w:num>
  <w:num w:numId="179" w16cid:durableId="1125687">
    <w:abstractNumId w:val="228"/>
  </w:num>
  <w:num w:numId="180" w16cid:durableId="1535576271">
    <w:abstractNumId w:val="195"/>
  </w:num>
  <w:num w:numId="181" w16cid:durableId="635642512">
    <w:abstractNumId w:val="23"/>
  </w:num>
  <w:num w:numId="182" w16cid:durableId="75061036">
    <w:abstractNumId w:val="235"/>
  </w:num>
  <w:num w:numId="183" w16cid:durableId="1321159416">
    <w:abstractNumId w:val="128"/>
  </w:num>
  <w:num w:numId="184" w16cid:durableId="1431244378">
    <w:abstractNumId w:val="119"/>
  </w:num>
  <w:num w:numId="185" w16cid:durableId="1968537496">
    <w:abstractNumId w:val="22"/>
  </w:num>
  <w:num w:numId="186" w16cid:durableId="1922060073">
    <w:abstractNumId w:val="244"/>
  </w:num>
  <w:num w:numId="187" w16cid:durableId="1002120043">
    <w:abstractNumId w:val="241"/>
  </w:num>
  <w:num w:numId="188" w16cid:durableId="934823997">
    <w:abstractNumId w:val="203"/>
  </w:num>
  <w:num w:numId="189" w16cid:durableId="224881060">
    <w:abstractNumId w:val="66"/>
  </w:num>
  <w:num w:numId="190" w16cid:durableId="293147496">
    <w:abstractNumId w:val="166"/>
  </w:num>
  <w:num w:numId="191" w16cid:durableId="325478187">
    <w:abstractNumId w:val="179"/>
  </w:num>
  <w:num w:numId="192" w16cid:durableId="873687398">
    <w:abstractNumId w:val="93"/>
  </w:num>
  <w:num w:numId="193" w16cid:durableId="336348587">
    <w:abstractNumId w:val="45"/>
  </w:num>
  <w:num w:numId="194" w16cid:durableId="1885675603">
    <w:abstractNumId w:val="211"/>
  </w:num>
  <w:num w:numId="195" w16cid:durableId="1811510367">
    <w:abstractNumId w:val="116"/>
  </w:num>
  <w:num w:numId="196" w16cid:durableId="152642857">
    <w:abstractNumId w:val="47"/>
  </w:num>
  <w:num w:numId="197" w16cid:durableId="2074883972">
    <w:abstractNumId w:val="249"/>
  </w:num>
  <w:num w:numId="198" w16cid:durableId="1718818905">
    <w:abstractNumId w:val="96"/>
  </w:num>
  <w:num w:numId="199" w16cid:durableId="373313545">
    <w:abstractNumId w:val="138"/>
  </w:num>
  <w:num w:numId="200" w16cid:durableId="963389689">
    <w:abstractNumId w:val="59"/>
  </w:num>
  <w:num w:numId="201" w16cid:durableId="675427939">
    <w:abstractNumId w:val="133"/>
  </w:num>
  <w:num w:numId="202" w16cid:durableId="439376780">
    <w:abstractNumId w:val="89"/>
  </w:num>
  <w:num w:numId="203" w16cid:durableId="1912350838">
    <w:abstractNumId w:val="68"/>
  </w:num>
  <w:num w:numId="204" w16cid:durableId="1296374103">
    <w:abstractNumId w:val="188"/>
  </w:num>
  <w:num w:numId="205" w16cid:durableId="131271">
    <w:abstractNumId w:val="63"/>
  </w:num>
  <w:num w:numId="206" w16cid:durableId="114763126">
    <w:abstractNumId w:val="117"/>
  </w:num>
  <w:num w:numId="207" w16cid:durableId="1508519470">
    <w:abstractNumId w:val="201"/>
  </w:num>
  <w:num w:numId="208" w16cid:durableId="679620488">
    <w:abstractNumId w:val="240"/>
  </w:num>
  <w:num w:numId="209" w16cid:durableId="1437293328">
    <w:abstractNumId w:val="167"/>
  </w:num>
  <w:num w:numId="210" w16cid:durableId="2141678920">
    <w:abstractNumId w:val="64"/>
  </w:num>
  <w:num w:numId="211" w16cid:durableId="2131124901">
    <w:abstractNumId w:val="101"/>
  </w:num>
  <w:num w:numId="212" w16cid:durableId="1819687594">
    <w:abstractNumId w:val="231"/>
  </w:num>
  <w:num w:numId="213" w16cid:durableId="1283149239">
    <w:abstractNumId w:val="142"/>
  </w:num>
  <w:num w:numId="214" w16cid:durableId="1746028718">
    <w:abstractNumId w:val="84"/>
  </w:num>
  <w:num w:numId="215" w16cid:durableId="1376663824">
    <w:abstractNumId w:val="172"/>
  </w:num>
  <w:num w:numId="216" w16cid:durableId="1241867163">
    <w:abstractNumId w:val="75"/>
  </w:num>
  <w:num w:numId="217" w16cid:durableId="1303804910">
    <w:abstractNumId w:val="20"/>
  </w:num>
  <w:num w:numId="218" w16cid:durableId="1431314212">
    <w:abstractNumId w:val="243"/>
  </w:num>
  <w:num w:numId="219" w16cid:durableId="491257967">
    <w:abstractNumId w:val="108"/>
  </w:num>
  <w:num w:numId="220" w16cid:durableId="54597041">
    <w:abstractNumId w:val="26"/>
  </w:num>
  <w:num w:numId="221" w16cid:durableId="1019694310">
    <w:abstractNumId w:val="60"/>
  </w:num>
  <w:num w:numId="222" w16cid:durableId="608390036">
    <w:abstractNumId w:val="136"/>
  </w:num>
  <w:num w:numId="223" w16cid:durableId="715273683">
    <w:abstractNumId w:val="85"/>
  </w:num>
  <w:num w:numId="224" w16cid:durableId="173032633">
    <w:abstractNumId w:val="159"/>
  </w:num>
  <w:num w:numId="225" w16cid:durableId="313753388">
    <w:abstractNumId w:val="92"/>
  </w:num>
  <w:num w:numId="226" w16cid:durableId="548035139">
    <w:abstractNumId w:val="154"/>
  </w:num>
  <w:num w:numId="227" w16cid:durableId="332222826">
    <w:abstractNumId w:val="226"/>
  </w:num>
  <w:num w:numId="228" w16cid:durableId="1324119100">
    <w:abstractNumId w:val="197"/>
  </w:num>
  <w:num w:numId="229" w16cid:durableId="498158913">
    <w:abstractNumId w:val="236"/>
  </w:num>
  <w:num w:numId="230" w16cid:durableId="1324427939">
    <w:abstractNumId w:val="173"/>
  </w:num>
  <w:num w:numId="231" w16cid:durableId="1091899678">
    <w:abstractNumId w:val="16"/>
  </w:num>
  <w:num w:numId="232" w16cid:durableId="1379892363">
    <w:abstractNumId w:val="254"/>
  </w:num>
  <w:num w:numId="233" w16cid:durableId="1941833366">
    <w:abstractNumId w:val="13"/>
  </w:num>
  <w:num w:numId="234" w16cid:durableId="2012175152">
    <w:abstractNumId w:val="158"/>
  </w:num>
  <w:num w:numId="235" w16cid:durableId="769081227">
    <w:abstractNumId w:val="212"/>
  </w:num>
  <w:num w:numId="236" w16cid:durableId="954554252">
    <w:abstractNumId w:val="73"/>
  </w:num>
  <w:num w:numId="237" w16cid:durableId="841894408">
    <w:abstractNumId w:val="206"/>
  </w:num>
  <w:num w:numId="238" w16cid:durableId="2128044409">
    <w:abstractNumId w:val="121"/>
  </w:num>
  <w:num w:numId="239" w16cid:durableId="565720419">
    <w:abstractNumId w:val="21"/>
  </w:num>
  <w:num w:numId="240" w16cid:durableId="1804691245">
    <w:abstractNumId w:val="207"/>
  </w:num>
  <w:num w:numId="241" w16cid:durableId="504319092">
    <w:abstractNumId w:val="19"/>
  </w:num>
  <w:num w:numId="242" w16cid:durableId="1574585160">
    <w:abstractNumId w:val="140"/>
  </w:num>
  <w:num w:numId="243" w16cid:durableId="1956137757">
    <w:abstractNumId w:val="86"/>
  </w:num>
  <w:num w:numId="244" w16cid:durableId="288440861">
    <w:abstractNumId w:val="150"/>
  </w:num>
  <w:num w:numId="245" w16cid:durableId="297423215">
    <w:abstractNumId w:val="234"/>
  </w:num>
  <w:num w:numId="246" w16cid:durableId="185559278">
    <w:abstractNumId w:val="192"/>
  </w:num>
  <w:num w:numId="247" w16cid:durableId="1663779021">
    <w:abstractNumId w:val="165"/>
  </w:num>
  <w:num w:numId="248" w16cid:durableId="337999731">
    <w:abstractNumId w:val="112"/>
  </w:num>
  <w:num w:numId="249" w16cid:durableId="451747807">
    <w:abstractNumId w:val="98"/>
  </w:num>
  <w:num w:numId="250" w16cid:durableId="1123578438">
    <w:abstractNumId w:val="94"/>
  </w:num>
  <w:num w:numId="251" w16cid:durableId="1900897992">
    <w:abstractNumId w:val="94"/>
  </w:num>
  <w:num w:numId="252" w16cid:durableId="1995984068">
    <w:abstractNumId w:val="94"/>
  </w:num>
  <w:num w:numId="253" w16cid:durableId="1019313879">
    <w:abstractNumId w:val="94"/>
  </w:num>
  <w:num w:numId="254" w16cid:durableId="1844969510">
    <w:abstractNumId w:val="94"/>
  </w:num>
  <w:num w:numId="255" w16cid:durableId="239483182">
    <w:abstractNumId w:val="94"/>
  </w:num>
  <w:num w:numId="256" w16cid:durableId="1158956070">
    <w:abstractNumId w:val="94"/>
  </w:num>
  <w:numIdMacAtCleanup w:val="24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Μαρεντάκη Ιωάννα">
    <w15:presenceInfo w15:providerId="AD" w15:userId="S::imarentaki@ktpae.gr::654c2654-8a05-4abe-9431-40bbdffc4a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FD0"/>
    <w:rsid w:val="00002DC2"/>
    <w:rsid w:val="00005F5C"/>
    <w:rsid w:val="000062FA"/>
    <w:rsid w:val="0000716D"/>
    <w:rsid w:val="00007D97"/>
    <w:rsid w:val="00011883"/>
    <w:rsid w:val="000118D4"/>
    <w:rsid w:val="0001217D"/>
    <w:rsid w:val="0001375B"/>
    <w:rsid w:val="00013A52"/>
    <w:rsid w:val="00014410"/>
    <w:rsid w:val="00014792"/>
    <w:rsid w:val="00014B60"/>
    <w:rsid w:val="00014F48"/>
    <w:rsid w:val="000152A8"/>
    <w:rsid w:val="00015953"/>
    <w:rsid w:val="00015A9D"/>
    <w:rsid w:val="00015F06"/>
    <w:rsid w:val="00020548"/>
    <w:rsid w:val="0002154B"/>
    <w:rsid w:val="0002156F"/>
    <w:rsid w:val="00022569"/>
    <w:rsid w:val="000244B8"/>
    <w:rsid w:val="0002571F"/>
    <w:rsid w:val="00025B9C"/>
    <w:rsid w:val="00025CD5"/>
    <w:rsid w:val="00026155"/>
    <w:rsid w:val="00026667"/>
    <w:rsid w:val="0002765E"/>
    <w:rsid w:val="000303BF"/>
    <w:rsid w:val="000309DB"/>
    <w:rsid w:val="00030A68"/>
    <w:rsid w:val="000326F6"/>
    <w:rsid w:val="00032A9F"/>
    <w:rsid w:val="00032BBA"/>
    <w:rsid w:val="0003389C"/>
    <w:rsid w:val="00033BA0"/>
    <w:rsid w:val="00034C26"/>
    <w:rsid w:val="00034E19"/>
    <w:rsid w:val="00034FF1"/>
    <w:rsid w:val="00035295"/>
    <w:rsid w:val="000357DF"/>
    <w:rsid w:val="00035C19"/>
    <w:rsid w:val="00035E7D"/>
    <w:rsid w:val="00036CBD"/>
    <w:rsid w:val="00037B97"/>
    <w:rsid w:val="00041C07"/>
    <w:rsid w:val="00042DB8"/>
    <w:rsid w:val="00043688"/>
    <w:rsid w:val="00043D44"/>
    <w:rsid w:val="00043F27"/>
    <w:rsid w:val="00045DCF"/>
    <w:rsid w:val="00046044"/>
    <w:rsid w:val="00046293"/>
    <w:rsid w:val="000462BC"/>
    <w:rsid w:val="0004724C"/>
    <w:rsid w:val="00047C57"/>
    <w:rsid w:val="000527FB"/>
    <w:rsid w:val="0005281B"/>
    <w:rsid w:val="00052C8B"/>
    <w:rsid w:val="0005488E"/>
    <w:rsid w:val="00055736"/>
    <w:rsid w:val="00055804"/>
    <w:rsid w:val="0005617B"/>
    <w:rsid w:val="00057BBA"/>
    <w:rsid w:val="00057F4A"/>
    <w:rsid w:val="00060398"/>
    <w:rsid w:val="000610D4"/>
    <w:rsid w:val="00061ADD"/>
    <w:rsid w:val="00061DF4"/>
    <w:rsid w:val="000631F7"/>
    <w:rsid w:val="00064589"/>
    <w:rsid w:val="000650A9"/>
    <w:rsid w:val="000653F1"/>
    <w:rsid w:val="00065612"/>
    <w:rsid w:val="00067067"/>
    <w:rsid w:val="000674D2"/>
    <w:rsid w:val="0006771D"/>
    <w:rsid w:val="00067E22"/>
    <w:rsid w:val="000705D7"/>
    <w:rsid w:val="000706B1"/>
    <w:rsid w:val="00070731"/>
    <w:rsid w:val="00072601"/>
    <w:rsid w:val="000738BC"/>
    <w:rsid w:val="00076B0B"/>
    <w:rsid w:val="00076CAD"/>
    <w:rsid w:val="0008087C"/>
    <w:rsid w:val="00081364"/>
    <w:rsid w:val="00084419"/>
    <w:rsid w:val="00084AE1"/>
    <w:rsid w:val="00084DDE"/>
    <w:rsid w:val="00086782"/>
    <w:rsid w:val="00086D31"/>
    <w:rsid w:val="00087FEA"/>
    <w:rsid w:val="00092ADB"/>
    <w:rsid w:val="00094D2D"/>
    <w:rsid w:val="00095840"/>
    <w:rsid w:val="0009637D"/>
    <w:rsid w:val="0009738D"/>
    <w:rsid w:val="000A2235"/>
    <w:rsid w:val="000A496F"/>
    <w:rsid w:val="000A4A55"/>
    <w:rsid w:val="000A60A0"/>
    <w:rsid w:val="000A7747"/>
    <w:rsid w:val="000B004D"/>
    <w:rsid w:val="000B187C"/>
    <w:rsid w:val="000B236D"/>
    <w:rsid w:val="000B3DE7"/>
    <w:rsid w:val="000B4CC0"/>
    <w:rsid w:val="000B567A"/>
    <w:rsid w:val="000B6F4E"/>
    <w:rsid w:val="000B7FA2"/>
    <w:rsid w:val="000C04E3"/>
    <w:rsid w:val="000C065F"/>
    <w:rsid w:val="000C0C05"/>
    <w:rsid w:val="000C1AAF"/>
    <w:rsid w:val="000C4648"/>
    <w:rsid w:val="000C4B25"/>
    <w:rsid w:val="000C59AD"/>
    <w:rsid w:val="000C5D2B"/>
    <w:rsid w:val="000D2974"/>
    <w:rsid w:val="000D2ED0"/>
    <w:rsid w:val="000D5297"/>
    <w:rsid w:val="000D5FB8"/>
    <w:rsid w:val="000D6C35"/>
    <w:rsid w:val="000D6DFD"/>
    <w:rsid w:val="000D6E10"/>
    <w:rsid w:val="000D7961"/>
    <w:rsid w:val="000E00B6"/>
    <w:rsid w:val="000E04A1"/>
    <w:rsid w:val="000E0A2D"/>
    <w:rsid w:val="000E0B6C"/>
    <w:rsid w:val="000E12F1"/>
    <w:rsid w:val="000E178C"/>
    <w:rsid w:val="000E1C5E"/>
    <w:rsid w:val="000E2020"/>
    <w:rsid w:val="000E2462"/>
    <w:rsid w:val="000E27C3"/>
    <w:rsid w:val="000E4A50"/>
    <w:rsid w:val="000E6B11"/>
    <w:rsid w:val="000E6DC6"/>
    <w:rsid w:val="000F0E29"/>
    <w:rsid w:val="000F62F0"/>
    <w:rsid w:val="000F6918"/>
    <w:rsid w:val="000F6C44"/>
    <w:rsid w:val="000F6FD9"/>
    <w:rsid w:val="000F7CF2"/>
    <w:rsid w:val="00100156"/>
    <w:rsid w:val="001009E5"/>
    <w:rsid w:val="00101772"/>
    <w:rsid w:val="00103061"/>
    <w:rsid w:val="00105242"/>
    <w:rsid w:val="00105367"/>
    <w:rsid w:val="001055FB"/>
    <w:rsid w:val="00105FBE"/>
    <w:rsid w:val="001061A0"/>
    <w:rsid w:val="001074FE"/>
    <w:rsid w:val="0011029B"/>
    <w:rsid w:val="00111D5A"/>
    <w:rsid w:val="00111FE3"/>
    <w:rsid w:val="001128C9"/>
    <w:rsid w:val="00113DF5"/>
    <w:rsid w:val="00114833"/>
    <w:rsid w:val="00115643"/>
    <w:rsid w:val="00117F5A"/>
    <w:rsid w:val="001201B6"/>
    <w:rsid w:val="001202D5"/>
    <w:rsid w:val="00122891"/>
    <w:rsid w:val="00123846"/>
    <w:rsid w:val="00124E5F"/>
    <w:rsid w:val="00124EDD"/>
    <w:rsid w:val="001253B5"/>
    <w:rsid w:val="00125BF8"/>
    <w:rsid w:val="00126446"/>
    <w:rsid w:val="001303D6"/>
    <w:rsid w:val="001308CC"/>
    <w:rsid w:val="00130942"/>
    <w:rsid w:val="00130C5D"/>
    <w:rsid w:val="001312AF"/>
    <w:rsid w:val="00131A1F"/>
    <w:rsid w:val="001322BA"/>
    <w:rsid w:val="001332D7"/>
    <w:rsid w:val="0013350B"/>
    <w:rsid w:val="001338BF"/>
    <w:rsid w:val="00133E0F"/>
    <w:rsid w:val="001342F1"/>
    <w:rsid w:val="00135A3A"/>
    <w:rsid w:val="00137A93"/>
    <w:rsid w:val="00137DAA"/>
    <w:rsid w:val="0014064C"/>
    <w:rsid w:val="00140CA7"/>
    <w:rsid w:val="00141E27"/>
    <w:rsid w:val="00143040"/>
    <w:rsid w:val="00143578"/>
    <w:rsid w:val="001452C0"/>
    <w:rsid w:val="001463CC"/>
    <w:rsid w:val="00146631"/>
    <w:rsid w:val="00147AA3"/>
    <w:rsid w:val="00147B71"/>
    <w:rsid w:val="00150214"/>
    <w:rsid w:val="00151DC8"/>
    <w:rsid w:val="00153F0B"/>
    <w:rsid w:val="00154368"/>
    <w:rsid w:val="00154623"/>
    <w:rsid w:val="0015499C"/>
    <w:rsid w:val="00154C5D"/>
    <w:rsid w:val="00155375"/>
    <w:rsid w:val="001560F3"/>
    <w:rsid w:val="0015675F"/>
    <w:rsid w:val="00160496"/>
    <w:rsid w:val="00160FCE"/>
    <w:rsid w:val="00163311"/>
    <w:rsid w:val="00163845"/>
    <w:rsid w:val="001649E0"/>
    <w:rsid w:val="001652F4"/>
    <w:rsid w:val="0016530B"/>
    <w:rsid w:val="00166662"/>
    <w:rsid w:val="0016696B"/>
    <w:rsid w:val="00167F10"/>
    <w:rsid w:val="00170CA8"/>
    <w:rsid w:val="00171881"/>
    <w:rsid w:val="001732D9"/>
    <w:rsid w:val="00175FFA"/>
    <w:rsid w:val="00177F66"/>
    <w:rsid w:val="001811C1"/>
    <w:rsid w:val="00181C40"/>
    <w:rsid w:val="00183285"/>
    <w:rsid w:val="0018451E"/>
    <w:rsid w:val="001852F3"/>
    <w:rsid w:val="001859FA"/>
    <w:rsid w:val="001865A6"/>
    <w:rsid w:val="00186621"/>
    <w:rsid w:val="001867FF"/>
    <w:rsid w:val="001869A5"/>
    <w:rsid w:val="00186BF5"/>
    <w:rsid w:val="00186C29"/>
    <w:rsid w:val="00187D66"/>
    <w:rsid w:val="00187EA5"/>
    <w:rsid w:val="00194C49"/>
    <w:rsid w:val="00195A7F"/>
    <w:rsid w:val="00195F8F"/>
    <w:rsid w:val="001969CD"/>
    <w:rsid w:val="00196E2A"/>
    <w:rsid w:val="001971AE"/>
    <w:rsid w:val="00197694"/>
    <w:rsid w:val="00197834"/>
    <w:rsid w:val="001A3125"/>
    <w:rsid w:val="001A317F"/>
    <w:rsid w:val="001A61D3"/>
    <w:rsid w:val="001A6CEB"/>
    <w:rsid w:val="001B0443"/>
    <w:rsid w:val="001B0874"/>
    <w:rsid w:val="001B1B00"/>
    <w:rsid w:val="001B235A"/>
    <w:rsid w:val="001B2758"/>
    <w:rsid w:val="001B41E5"/>
    <w:rsid w:val="001B55ED"/>
    <w:rsid w:val="001B56F1"/>
    <w:rsid w:val="001B585C"/>
    <w:rsid w:val="001B5981"/>
    <w:rsid w:val="001B5BEE"/>
    <w:rsid w:val="001B5CA2"/>
    <w:rsid w:val="001B65F9"/>
    <w:rsid w:val="001B662F"/>
    <w:rsid w:val="001C274B"/>
    <w:rsid w:val="001C3012"/>
    <w:rsid w:val="001C3885"/>
    <w:rsid w:val="001C4403"/>
    <w:rsid w:val="001C44A3"/>
    <w:rsid w:val="001C5EA3"/>
    <w:rsid w:val="001C6408"/>
    <w:rsid w:val="001C673F"/>
    <w:rsid w:val="001D06AA"/>
    <w:rsid w:val="001D074F"/>
    <w:rsid w:val="001D0C1B"/>
    <w:rsid w:val="001D0D7B"/>
    <w:rsid w:val="001D0F05"/>
    <w:rsid w:val="001D33D6"/>
    <w:rsid w:val="001D74DB"/>
    <w:rsid w:val="001E0711"/>
    <w:rsid w:val="001E07FC"/>
    <w:rsid w:val="001E0F8C"/>
    <w:rsid w:val="001E106A"/>
    <w:rsid w:val="001E11F9"/>
    <w:rsid w:val="001E3887"/>
    <w:rsid w:val="001E38A4"/>
    <w:rsid w:val="001E3C20"/>
    <w:rsid w:val="001E4B60"/>
    <w:rsid w:val="001E4E76"/>
    <w:rsid w:val="001E54F6"/>
    <w:rsid w:val="001E5DE0"/>
    <w:rsid w:val="001E6103"/>
    <w:rsid w:val="001E64FE"/>
    <w:rsid w:val="001E6B6B"/>
    <w:rsid w:val="001F11F8"/>
    <w:rsid w:val="001F3B35"/>
    <w:rsid w:val="001F40A2"/>
    <w:rsid w:val="001F4428"/>
    <w:rsid w:val="001F455A"/>
    <w:rsid w:val="001F500A"/>
    <w:rsid w:val="001F50F2"/>
    <w:rsid w:val="001F5F4A"/>
    <w:rsid w:val="00200224"/>
    <w:rsid w:val="00201A07"/>
    <w:rsid w:val="00201A77"/>
    <w:rsid w:val="00201D2C"/>
    <w:rsid w:val="00201E03"/>
    <w:rsid w:val="00202AF8"/>
    <w:rsid w:val="00203AC7"/>
    <w:rsid w:val="00203D78"/>
    <w:rsid w:val="00205D0D"/>
    <w:rsid w:val="00207A57"/>
    <w:rsid w:val="00207C36"/>
    <w:rsid w:val="00210A56"/>
    <w:rsid w:val="002124D4"/>
    <w:rsid w:val="0021350B"/>
    <w:rsid w:val="00213B08"/>
    <w:rsid w:val="00213F1A"/>
    <w:rsid w:val="002145A1"/>
    <w:rsid w:val="00214AF2"/>
    <w:rsid w:val="00214DD7"/>
    <w:rsid w:val="00215C1A"/>
    <w:rsid w:val="002165C3"/>
    <w:rsid w:val="00217F7F"/>
    <w:rsid w:val="00220C6B"/>
    <w:rsid w:val="00221291"/>
    <w:rsid w:val="002223B4"/>
    <w:rsid w:val="00223EF8"/>
    <w:rsid w:val="00224FC8"/>
    <w:rsid w:val="00225ACD"/>
    <w:rsid w:val="00226026"/>
    <w:rsid w:val="00226524"/>
    <w:rsid w:val="0022717B"/>
    <w:rsid w:val="0022772A"/>
    <w:rsid w:val="00227822"/>
    <w:rsid w:val="00227ECC"/>
    <w:rsid w:val="00231358"/>
    <w:rsid w:val="0023144C"/>
    <w:rsid w:val="002333E4"/>
    <w:rsid w:val="00234877"/>
    <w:rsid w:val="0023731E"/>
    <w:rsid w:val="002373E7"/>
    <w:rsid w:val="00240449"/>
    <w:rsid w:val="0024279E"/>
    <w:rsid w:val="00243C69"/>
    <w:rsid w:val="00243F84"/>
    <w:rsid w:val="002448E0"/>
    <w:rsid w:val="00244F14"/>
    <w:rsid w:val="0024503F"/>
    <w:rsid w:val="00245754"/>
    <w:rsid w:val="00246172"/>
    <w:rsid w:val="00246973"/>
    <w:rsid w:val="0025005A"/>
    <w:rsid w:val="00250252"/>
    <w:rsid w:val="00250B80"/>
    <w:rsid w:val="00250D5F"/>
    <w:rsid w:val="00252398"/>
    <w:rsid w:val="00253F52"/>
    <w:rsid w:val="002544E4"/>
    <w:rsid w:val="002554B6"/>
    <w:rsid w:val="00255F74"/>
    <w:rsid w:val="002565E4"/>
    <w:rsid w:val="00260453"/>
    <w:rsid w:val="002604B4"/>
    <w:rsid w:val="0026090B"/>
    <w:rsid w:val="00260916"/>
    <w:rsid w:val="002616A3"/>
    <w:rsid w:val="00262E63"/>
    <w:rsid w:val="0026352F"/>
    <w:rsid w:val="00263874"/>
    <w:rsid w:val="00263C2C"/>
    <w:rsid w:val="00263FBB"/>
    <w:rsid w:val="00264DF8"/>
    <w:rsid w:val="002654F7"/>
    <w:rsid w:val="00265688"/>
    <w:rsid w:val="00270326"/>
    <w:rsid w:val="00272B7A"/>
    <w:rsid w:val="00272F1F"/>
    <w:rsid w:val="00272FC3"/>
    <w:rsid w:val="002748D0"/>
    <w:rsid w:val="0027539E"/>
    <w:rsid w:val="0027564F"/>
    <w:rsid w:val="00275871"/>
    <w:rsid w:val="00276013"/>
    <w:rsid w:val="002768B4"/>
    <w:rsid w:val="00277E0E"/>
    <w:rsid w:val="00277F8F"/>
    <w:rsid w:val="00280B8B"/>
    <w:rsid w:val="00281EB4"/>
    <w:rsid w:val="00281EC3"/>
    <w:rsid w:val="002821D5"/>
    <w:rsid w:val="00282306"/>
    <w:rsid w:val="00282DC8"/>
    <w:rsid w:val="002858E5"/>
    <w:rsid w:val="0028665E"/>
    <w:rsid w:val="00286B99"/>
    <w:rsid w:val="0028724A"/>
    <w:rsid w:val="00287835"/>
    <w:rsid w:val="002906DD"/>
    <w:rsid w:val="00290B29"/>
    <w:rsid w:val="00294393"/>
    <w:rsid w:val="0029545C"/>
    <w:rsid w:val="00295C2E"/>
    <w:rsid w:val="00295FEE"/>
    <w:rsid w:val="0029613C"/>
    <w:rsid w:val="00296F4A"/>
    <w:rsid w:val="002970FC"/>
    <w:rsid w:val="002A0196"/>
    <w:rsid w:val="002A0D47"/>
    <w:rsid w:val="002A153C"/>
    <w:rsid w:val="002A332A"/>
    <w:rsid w:val="002A3476"/>
    <w:rsid w:val="002A37B5"/>
    <w:rsid w:val="002A3AA1"/>
    <w:rsid w:val="002A4889"/>
    <w:rsid w:val="002A5438"/>
    <w:rsid w:val="002A631D"/>
    <w:rsid w:val="002A65B3"/>
    <w:rsid w:val="002A79C4"/>
    <w:rsid w:val="002A7C7B"/>
    <w:rsid w:val="002B04BB"/>
    <w:rsid w:val="002B2A14"/>
    <w:rsid w:val="002B2EA7"/>
    <w:rsid w:val="002B2F6A"/>
    <w:rsid w:val="002B33C9"/>
    <w:rsid w:val="002B4FFD"/>
    <w:rsid w:val="002B6698"/>
    <w:rsid w:val="002B7D7E"/>
    <w:rsid w:val="002C263A"/>
    <w:rsid w:val="002C42F5"/>
    <w:rsid w:val="002C4356"/>
    <w:rsid w:val="002C4383"/>
    <w:rsid w:val="002C50EB"/>
    <w:rsid w:val="002C6DB7"/>
    <w:rsid w:val="002C7E9A"/>
    <w:rsid w:val="002D0663"/>
    <w:rsid w:val="002D0CD6"/>
    <w:rsid w:val="002D0D70"/>
    <w:rsid w:val="002D1817"/>
    <w:rsid w:val="002D1A70"/>
    <w:rsid w:val="002D20D2"/>
    <w:rsid w:val="002D24A4"/>
    <w:rsid w:val="002D24F8"/>
    <w:rsid w:val="002D261F"/>
    <w:rsid w:val="002D2A70"/>
    <w:rsid w:val="002D4295"/>
    <w:rsid w:val="002D42B9"/>
    <w:rsid w:val="002D4FAD"/>
    <w:rsid w:val="002D63D3"/>
    <w:rsid w:val="002D72CD"/>
    <w:rsid w:val="002E1876"/>
    <w:rsid w:val="002E1FDE"/>
    <w:rsid w:val="002E219D"/>
    <w:rsid w:val="002E3CAD"/>
    <w:rsid w:val="002E6472"/>
    <w:rsid w:val="002E651E"/>
    <w:rsid w:val="002E6A2F"/>
    <w:rsid w:val="002E6C04"/>
    <w:rsid w:val="002F15FA"/>
    <w:rsid w:val="002F2BED"/>
    <w:rsid w:val="002F2E92"/>
    <w:rsid w:val="002F337B"/>
    <w:rsid w:val="002F345D"/>
    <w:rsid w:val="002F4F43"/>
    <w:rsid w:val="002F5250"/>
    <w:rsid w:val="002F56A2"/>
    <w:rsid w:val="002F5759"/>
    <w:rsid w:val="002F59FE"/>
    <w:rsid w:val="002F6619"/>
    <w:rsid w:val="002F6676"/>
    <w:rsid w:val="002F718F"/>
    <w:rsid w:val="003061E3"/>
    <w:rsid w:val="00306F9F"/>
    <w:rsid w:val="00307790"/>
    <w:rsid w:val="0030791E"/>
    <w:rsid w:val="003103DA"/>
    <w:rsid w:val="00310A95"/>
    <w:rsid w:val="0031166C"/>
    <w:rsid w:val="003116DE"/>
    <w:rsid w:val="00311EBD"/>
    <w:rsid w:val="003120C5"/>
    <w:rsid w:val="0031232C"/>
    <w:rsid w:val="00312F18"/>
    <w:rsid w:val="00313255"/>
    <w:rsid w:val="00313E31"/>
    <w:rsid w:val="00314249"/>
    <w:rsid w:val="0031449B"/>
    <w:rsid w:val="00314687"/>
    <w:rsid w:val="00314AB5"/>
    <w:rsid w:val="0031527A"/>
    <w:rsid w:val="003153CD"/>
    <w:rsid w:val="0031590C"/>
    <w:rsid w:val="003165DA"/>
    <w:rsid w:val="00316B21"/>
    <w:rsid w:val="00317788"/>
    <w:rsid w:val="00320732"/>
    <w:rsid w:val="0032146B"/>
    <w:rsid w:val="003218ED"/>
    <w:rsid w:val="00322824"/>
    <w:rsid w:val="00322BC3"/>
    <w:rsid w:val="00325734"/>
    <w:rsid w:val="00325C93"/>
    <w:rsid w:val="003260E1"/>
    <w:rsid w:val="00327061"/>
    <w:rsid w:val="00330670"/>
    <w:rsid w:val="00331981"/>
    <w:rsid w:val="00332192"/>
    <w:rsid w:val="003329FF"/>
    <w:rsid w:val="00333B63"/>
    <w:rsid w:val="00333FAC"/>
    <w:rsid w:val="0033462B"/>
    <w:rsid w:val="00334AD6"/>
    <w:rsid w:val="00334FCA"/>
    <w:rsid w:val="003352C8"/>
    <w:rsid w:val="003355E7"/>
    <w:rsid w:val="00335E18"/>
    <w:rsid w:val="003362F5"/>
    <w:rsid w:val="003366E9"/>
    <w:rsid w:val="00336E40"/>
    <w:rsid w:val="003409FB"/>
    <w:rsid w:val="00341581"/>
    <w:rsid w:val="0034186C"/>
    <w:rsid w:val="00341F6A"/>
    <w:rsid w:val="003423F4"/>
    <w:rsid w:val="00343BB2"/>
    <w:rsid w:val="00344D93"/>
    <w:rsid w:val="00344FB9"/>
    <w:rsid w:val="003459FB"/>
    <w:rsid w:val="0034647E"/>
    <w:rsid w:val="00346EFF"/>
    <w:rsid w:val="00347430"/>
    <w:rsid w:val="00352231"/>
    <w:rsid w:val="003528AF"/>
    <w:rsid w:val="00352E34"/>
    <w:rsid w:val="00356761"/>
    <w:rsid w:val="0035700A"/>
    <w:rsid w:val="00357110"/>
    <w:rsid w:val="003575E4"/>
    <w:rsid w:val="0035781F"/>
    <w:rsid w:val="00357CEB"/>
    <w:rsid w:val="003629A5"/>
    <w:rsid w:val="00363799"/>
    <w:rsid w:val="00363E22"/>
    <w:rsid w:val="00365129"/>
    <w:rsid w:val="0036512D"/>
    <w:rsid w:val="00365D64"/>
    <w:rsid w:val="00366319"/>
    <w:rsid w:val="0036645B"/>
    <w:rsid w:val="00367AD5"/>
    <w:rsid w:val="00370D99"/>
    <w:rsid w:val="00370EB2"/>
    <w:rsid w:val="00371877"/>
    <w:rsid w:val="00372204"/>
    <w:rsid w:val="00373B83"/>
    <w:rsid w:val="003744A8"/>
    <w:rsid w:val="0037480B"/>
    <w:rsid w:val="00375AF3"/>
    <w:rsid w:val="00375FD8"/>
    <w:rsid w:val="00376A3A"/>
    <w:rsid w:val="00377A13"/>
    <w:rsid w:val="00380F25"/>
    <w:rsid w:val="003822A5"/>
    <w:rsid w:val="003844DC"/>
    <w:rsid w:val="00385477"/>
    <w:rsid w:val="003859F5"/>
    <w:rsid w:val="00387954"/>
    <w:rsid w:val="00390733"/>
    <w:rsid w:val="0039187D"/>
    <w:rsid w:val="00395A63"/>
    <w:rsid w:val="00395B4A"/>
    <w:rsid w:val="00395C59"/>
    <w:rsid w:val="003967C9"/>
    <w:rsid w:val="003A092F"/>
    <w:rsid w:val="003A0B33"/>
    <w:rsid w:val="003A109E"/>
    <w:rsid w:val="003A206A"/>
    <w:rsid w:val="003A26EF"/>
    <w:rsid w:val="003A4033"/>
    <w:rsid w:val="003A5564"/>
    <w:rsid w:val="003A58A3"/>
    <w:rsid w:val="003A5AAC"/>
    <w:rsid w:val="003A5B79"/>
    <w:rsid w:val="003B04C4"/>
    <w:rsid w:val="003B0606"/>
    <w:rsid w:val="003B0679"/>
    <w:rsid w:val="003B0E89"/>
    <w:rsid w:val="003B13AE"/>
    <w:rsid w:val="003B211F"/>
    <w:rsid w:val="003B2FC7"/>
    <w:rsid w:val="003B3131"/>
    <w:rsid w:val="003B4D3A"/>
    <w:rsid w:val="003B51C3"/>
    <w:rsid w:val="003B5439"/>
    <w:rsid w:val="003B5B9D"/>
    <w:rsid w:val="003B601B"/>
    <w:rsid w:val="003C0732"/>
    <w:rsid w:val="003C0ACD"/>
    <w:rsid w:val="003C0F6B"/>
    <w:rsid w:val="003C2039"/>
    <w:rsid w:val="003C2BEF"/>
    <w:rsid w:val="003C3D86"/>
    <w:rsid w:val="003D0035"/>
    <w:rsid w:val="003D0692"/>
    <w:rsid w:val="003D154A"/>
    <w:rsid w:val="003D1750"/>
    <w:rsid w:val="003D1913"/>
    <w:rsid w:val="003D21DA"/>
    <w:rsid w:val="003D3ECD"/>
    <w:rsid w:val="003D5F3C"/>
    <w:rsid w:val="003D5F82"/>
    <w:rsid w:val="003D60E4"/>
    <w:rsid w:val="003E1DB4"/>
    <w:rsid w:val="003E289C"/>
    <w:rsid w:val="003E3336"/>
    <w:rsid w:val="003E34BF"/>
    <w:rsid w:val="003E366C"/>
    <w:rsid w:val="003E4177"/>
    <w:rsid w:val="003E4A7B"/>
    <w:rsid w:val="003E5239"/>
    <w:rsid w:val="003F02EE"/>
    <w:rsid w:val="003F0541"/>
    <w:rsid w:val="003F0D9A"/>
    <w:rsid w:val="003F29C4"/>
    <w:rsid w:val="003F2EC4"/>
    <w:rsid w:val="003F3008"/>
    <w:rsid w:val="003F4342"/>
    <w:rsid w:val="003F6F09"/>
    <w:rsid w:val="003F7C3A"/>
    <w:rsid w:val="003F7D30"/>
    <w:rsid w:val="00400357"/>
    <w:rsid w:val="004004AE"/>
    <w:rsid w:val="00401C3F"/>
    <w:rsid w:val="0040268E"/>
    <w:rsid w:val="00402DA7"/>
    <w:rsid w:val="004031A9"/>
    <w:rsid w:val="0040438A"/>
    <w:rsid w:val="00405F8E"/>
    <w:rsid w:val="00407351"/>
    <w:rsid w:val="004076A7"/>
    <w:rsid w:val="004119B6"/>
    <w:rsid w:val="0041248A"/>
    <w:rsid w:val="00412DE8"/>
    <w:rsid w:val="00413294"/>
    <w:rsid w:val="00413CF0"/>
    <w:rsid w:val="00414212"/>
    <w:rsid w:val="004143A0"/>
    <w:rsid w:val="004143F5"/>
    <w:rsid w:val="00414507"/>
    <w:rsid w:val="00416282"/>
    <w:rsid w:val="0041770C"/>
    <w:rsid w:val="00417843"/>
    <w:rsid w:val="00417984"/>
    <w:rsid w:val="00417A19"/>
    <w:rsid w:val="00421C3D"/>
    <w:rsid w:val="004229DB"/>
    <w:rsid w:val="00422D27"/>
    <w:rsid w:val="00423C09"/>
    <w:rsid w:val="00423E97"/>
    <w:rsid w:val="0042412E"/>
    <w:rsid w:val="004251B0"/>
    <w:rsid w:val="004255F2"/>
    <w:rsid w:val="004339A0"/>
    <w:rsid w:val="00433D32"/>
    <w:rsid w:val="00433E35"/>
    <w:rsid w:val="00434B92"/>
    <w:rsid w:val="004355E9"/>
    <w:rsid w:val="00436F8D"/>
    <w:rsid w:val="00437CE2"/>
    <w:rsid w:val="004415F3"/>
    <w:rsid w:val="004419F7"/>
    <w:rsid w:val="00441D66"/>
    <w:rsid w:val="004443B1"/>
    <w:rsid w:val="00452738"/>
    <w:rsid w:val="00453F76"/>
    <w:rsid w:val="004552CB"/>
    <w:rsid w:val="00456170"/>
    <w:rsid w:val="00456381"/>
    <w:rsid w:val="00457061"/>
    <w:rsid w:val="00457DC9"/>
    <w:rsid w:val="00460746"/>
    <w:rsid w:val="00461CF6"/>
    <w:rsid w:val="004629AE"/>
    <w:rsid w:val="0046383D"/>
    <w:rsid w:val="00464E2C"/>
    <w:rsid w:val="00465DC2"/>
    <w:rsid w:val="004717A5"/>
    <w:rsid w:val="0047223E"/>
    <w:rsid w:val="0047274B"/>
    <w:rsid w:val="0047394F"/>
    <w:rsid w:val="00474009"/>
    <w:rsid w:val="00474FC4"/>
    <w:rsid w:val="004754F1"/>
    <w:rsid w:val="00475760"/>
    <w:rsid w:val="00477481"/>
    <w:rsid w:val="004819F3"/>
    <w:rsid w:val="00481FB2"/>
    <w:rsid w:val="00482B15"/>
    <w:rsid w:val="00482D88"/>
    <w:rsid w:val="00483340"/>
    <w:rsid w:val="00483953"/>
    <w:rsid w:val="00483B71"/>
    <w:rsid w:val="0048509C"/>
    <w:rsid w:val="00485456"/>
    <w:rsid w:val="0048569A"/>
    <w:rsid w:val="00485A0C"/>
    <w:rsid w:val="00485DD7"/>
    <w:rsid w:val="00485E75"/>
    <w:rsid w:val="00486D17"/>
    <w:rsid w:val="00486E56"/>
    <w:rsid w:val="00487AA2"/>
    <w:rsid w:val="00487AA3"/>
    <w:rsid w:val="00490EA5"/>
    <w:rsid w:val="00490F9A"/>
    <w:rsid w:val="00493846"/>
    <w:rsid w:val="00493EFA"/>
    <w:rsid w:val="00494F5C"/>
    <w:rsid w:val="0049631E"/>
    <w:rsid w:val="004963E3"/>
    <w:rsid w:val="00496ECA"/>
    <w:rsid w:val="004972EB"/>
    <w:rsid w:val="00497512"/>
    <w:rsid w:val="00497D35"/>
    <w:rsid w:val="00497D93"/>
    <w:rsid w:val="004A0E36"/>
    <w:rsid w:val="004A1634"/>
    <w:rsid w:val="004A23B9"/>
    <w:rsid w:val="004A3382"/>
    <w:rsid w:val="004A413D"/>
    <w:rsid w:val="004A5344"/>
    <w:rsid w:val="004A59A4"/>
    <w:rsid w:val="004A6155"/>
    <w:rsid w:val="004A7BC0"/>
    <w:rsid w:val="004B162A"/>
    <w:rsid w:val="004B29C9"/>
    <w:rsid w:val="004B44F4"/>
    <w:rsid w:val="004B496C"/>
    <w:rsid w:val="004B5E49"/>
    <w:rsid w:val="004B759E"/>
    <w:rsid w:val="004B7E25"/>
    <w:rsid w:val="004C145A"/>
    <w:rsid w:val="004C1632"/>
    <w:rsid w:val="004C19BF"/>
    <w:rsid w:val="004C375C"/>
    <w:rsid w:val="004C3766"/>
    <w:rsid w:val="004C3A66"/>
    <w:rsid w:val="004C3BBE"/>
    <w:rsid w:val="004C3C1A"/>
    <w:rsid w:val="004C402D"/>
    <w:rsid w:val="004C4576"/>
    <w:rsid w:val="004C54F8"/>
    <w:rsid w:val="004C64D0"/>
    <w:rsid w:val="004C72B8"/>
    <w:rsid w:val="004C7DC5"/>
    <w:rsid w:val="004D042A"/>
    <w:rsid w:val="004D0444"/>
    <w:rsid w:val="004D12FF"/>
    <w:rsid w:val="004D19FB"/>
    <w:rsid w:val="004D1C23"/>
    <w:rsid w:val="004D7343"/>
    <w:rsid w:val="004E05E3"/>
    <w:rsid w:val="004E084D"/>
    <w:rsid w:val="004E0B63"/>
    <w:rsid w:val="004E1D73"/>
    <w:rsid w:val="004E23FC"/>
    <w:rsid w:val="004E36A7"/>
    <w:rsid w:val="004E3E33"/>
    <w:rsid w:val="004E4A59"/>
    <w:rsid w:val="004E5094"/>
    <w:rsid w:val="004E52FD"/>
    <w:rsid w:val="004E535D"/>
    <w:rsid w:val="004E5A48"/>
    <w:rsid w:val="004E5CFD"/>
    <w:rsid w:val="004E652B"/>
    <w:rsid w:val="004E704A"/>
    <w:rsid w:val="004E79B7"/>
    <w:rsid w:val="004E7E09"/>
    <w:rsid w:val="004F0985"/>
    <w:rsid w:val="004F101E"/>
    <w:rsid w:val="004F203B"/>
    <w:rsid w:val="004F2E01"/>
    <w:rsid w:val="004F3239"/>
    <w:rsid w:val="004F34C6"/>
    <w:rsid w:val="004F5DAE"/>
    <w:rsid w:val="004F5F72"/>
    <w:rsid w:val="004F6850"/>
    <w:rsid w:val="004F7472"/>
    <w:rsid w:val="004F75FA"/>
    <w:rsid w:val="004F79C4"/>
    <w:rsid w:val="004F7C52"/>
    <w:rsid w:val="004F7D3D"/>
    <w:rsid w:val="00501A34"/>
    <w:rsid w:val="00501C7A"/>
    <w:rsid w:val="0050219F"/>
    <w:rsid w:val="00502A32"/>
    <w:rsid w:val="00502B3E"/>
    <w:rsid w:val="00504020"/>
    <w:rsid w:val="00505022"/>
    <w:rsid w:val="005052DB"/>
    <w:rsid w:val="005052FB"/>
    <w:rsid w:val="005056BB"/>
    <w:rsid w:val="00505BF7"/>
    <w:rsid w:val="00507584"/>
    <w:rsid w:val="00510D76"/>
    <w:rsid w:val="0051123E"/>
    <w:rsid w:val="005117CA"/>
    <w:rsid w:val="0051184D"/>
    <w:rsid w:val="00512083"/>
    <w:rsid w:val="00514DAC"/>
    <w:rsid w:val="005158F1"/>
    <w:rsid w:val="00515948"/>
    <w:rsid w:val="0051599E"/>
    <w:rsid w:val="005202EA"/>
    <w:rsid w:val="0052106E"/>
    <w:rsid w:val="005212E4"/>
    <w:rsid w:val="00523863"/>
    <w:rsid w:val="00523EEE"/>
    <w:rsid w:val="00523F26"/>
    <w:rsid w:val="005252D6"/>
    <w:rsid w:val="00527ABB"/>
    <w:rsid w:val="005330B3"/>
    <w:rsid w:val="005330B9"/>
    <w:rsid w:val="00533BF0"/>
    <w:rsid w:val="00533BF6"/>
    <w:rsid w:val="00534807"/>
    <w:rsid w:val="00535BFB"/>
    <w:rsid w:val="00536181"/>
    <w:rsid w:val="0054025C"/>
    <w:rsid w:val="0054042A"/>
    <w:rsid w:val="005404FB"/>
    <w:rsid w:val="00540A73"/>
    <w:rsid w:val="00540BCC"/>
    <w:rsid w:val="00542891"/>
    <w:rsid w:val="00544548"/>
    <w:rsid w:val="00544615"/>
    <w:rsid w:val="00544A26"/>
    <w:rsid w:val="00545346"/>
    <w:rsid w:val="00546C6B"/>
    <w:rsid w:val="00550040"/>
    <w:rsid w:val="005502CE"/>
    <w:rsid w:val="00550D8B"/>
    <w:rsid w:val="00553AD3"/>
    <w:rsid w:val="0055409C"/>
    <w:rsid w:val="005550B0"/>
    <w:rsid w:val="00556A23"/>
    <w:rsid w:val="00557931"/>
    <w:rsid w:val="0056194A"/>
    <w:rsid w:val="005632FF"/>
    <w:rsid w:val="005647D1"/>
    <w:rsid w:val="00565241"/>
    <w:rsid w:val="00567706"/>
    <w:rsid w:val="005709FC"/>
    <w:rsid w:val="0057126B"/>
    <w:rsid w:val="005720A4"/>
    <w:rsid w:val="00573D91"/>
    <w:rsid w:val="00573F8E"/>
    <w:rsid w:val="00574DB6"/>
    <w:rsid w:val="0057514C"/>
    <w:rsid w:val="00580BCD"/>
    <w:rsid w:val="0058155F"/>
    <w:rsid w:val="005818CF"/>
    <w:rsid w:val="00582378"/>
    <w:rsid w:val="00582A95"/>
    <w:rsid w:val="0058394A"/>
    <w:rsid w:val="005841B0"/>
    <w:rsid w:val="00584627"/>
    <w:rsid w:val="00585042"/>
    <w:rsid w:val="00586592"/>
    <w:rsid w:val="005875C2"/>
    <w:rsid w:val="005911D0"/>
    <w:rsid w:val="00591516"/>
    <w:rsid w:val="00591A4A"/>
    <w:rsid w:val="00592BCD"/>
    <w:rsid w:val="00592F60"/>
    <w:rsid w:val="00594FE8"/>
    <w:rsid w:val="00595038"/>
    <w:rsid w:val="00596075"/>
    <w:rsid w:val="0059717E"/>
    <w:rsid w:val="005A0ACC"/>
    <w:rsid w:val="005A0CDE"/>
    <w:rsid w:val="005A1609"/>
    <w:rsid w:val="005A1CDF"/>
    <w:rsid w:val="005A1E91"/>
    <w:rsid w:val="005A26E2"/>
    <w:rsid w:val="005A3530"/>
    <w:rsid w:val="005A36E9"/>
    <w:rsid w:val="005A3DCC"/>
    <w:rsid w:val="005A402F"/>
    <w:rsid w:val="005A4339"/>
    <w:rsid w:val="005A6D1D"/>
    <w:rsid w:val="005A6D30"/>
    <w:rsid w:val="005A74FF"/>
    <w:rsid w:val="005B1089"/>
    <w:rsid w:val="005B1D5A"/>
    <w:rsid w:val="005B2CE7"/>
    <w:rsid w:val="005B2CFD"/>
    <w:rsid w:val="005B3C79"/>
    <w:rsid w:val="005B4566"/>
    <w:rsid w:val="005B4B64"/>
    <w:rsid w:val="005B57E8"/>
    <w:rsid w:val="005B6E69"/>
    <w:rsid w:val="005C1119"/>
    <w:rsid w:val="005C22C7"/>
    <w:rsid w:val="005C2E50"/>
    <w:rsid w:val="005C2F92"/>
    <w:rsid w:val="005C5276"/>
    <w:rsid w:val="005C5855"/>
    <w:rsid w:val="005C61B5"/>
    <w:rsid w:val="005C61EF"/>
    <w:rsid w:val="005C6E03"/>
    <w:rsid w:val="005C734A"/>
    <w:rsid w:val="005D0437"/>
    <w:rsid w:val="005D123B"/>
    <w:rsid w:val="005D1542"/>
    <w:rsid w:val="005D1B15"/>
    <w:rsid w:val="005D22D7"/>
    <w:rsid w:val="005D2713"/>
    <w:rsid w:val="005D3218"/>
    <w:rsid w:val="005D3E33"/>
    <w:rsid w:val="005D3F14"/>
    <w:rsid w:val="005D47EF"/>
    <w:rsid w:val="005D5446"/>
    <w:rsid w:val="005D6014"/>
    <w:rsid w:val="005D675C"/>
    <w:rsid w:val="005D690D"/>
    <w:rsid w:val="005D73ED"/>
    <w:rsid w:val="005D780B"/>
    <w:rsid w:val="005D7941"/>
    <w:rsid w:val="005E0918"/>
    <w:rsid w:val="005E2871"/>
    <w:rsid w:val="005E2A4A"/>
    <w:rsid w:val="005E2F65"/>
    <w:rsid w:val="005E433F"/>
    <w:rsid w:val="005E4565"/>
    <w:rsid w:val="005E5D28"/>
    <w:rsid w:val="005E74C9"/>
    <w:rsid w:val="005E7812"/>
    <w:rsid w:val="005E7CFF"/>
    <w:rsid w:val="005E7F9A"/>
    <w:rsid w:val="005F1735"/>
    <w:rsid w:val="005F219A"/>
    <w:rsid w:val="005F570C"/>
    <w:rsid w:val="005F64C9"/>
    <w:rsid w:val="005F652F"/>
    <w:rsid w:val="005F6FEE"/>
    <w:rsid w:val="005F79DA"/>
    <w:rsid w:val="00600A42"/>
    <w:rsid w:val="00601749"/>
    <w:rsid w:val="00602A33"/>
    <w:rsid w:val="00603221"/>
    <w:rsid w:val="00603A43"/>
    <w:rsid w:val="0060426B"/>
    <w:rsid w:val="00605A3F"/>
    <w:rsid w:val="00606142"/>
    <w:rsid w:val="00606D5A"/>
    <w:rsid w:val="00606EC3"/>
    <w:rsid w:val="00606EF6"/>
    <w:rsid w:val="00607F50"/>
    <w:rsid w:val="006118FA"/>
    <w:rsid w:val="006119DB"/>
    <w:rsid w:val="00611A5E"/>
    <w:rsid w:val="00611C19"/>
    <w:rsid w:val="006134D0"/>
    <w:rsid w:val="006137C2"/>
    <w:rsid w:val="00614898"/>
    <w:rsid w:val="00616AC3"/>
    <w:rsid w:val="0061792C"/>
    <w:rsid w:val="00620A43"/>
    <w:rsid w:val="00621A10"/>
    <w:rsid w:val="00621EF0"/>
    <w:rsid w:val="00623457"/>
    <w:rsid w:val="00624353"/>
    <w:rsid w:val="006250CC"/>
    <w:rsid w:val="006252C9"/>
    <w:rsid w:val="00626490"/>
    <w:rsid w:val="006266B1"/>
    <w:rsid w:val="00630AEA"/>
    <w:rsid w:val="00635DF7"/>
    <w:rsid w:val="0063694E"/>
    <w:rsid w:val="00637308"/>
    <w:rsid w:val="00637AD6"/>
    <w:rsid w:val="00641561"/>
    <w:rsid w:val="00641C65"/>
    <w:rsid w:val="0064201A"/>
    <w:rsid w:val="00642467"/>
    <w:rsid w:val="00643224"/>
    <w:rsid w:val="006436F3"/>
    <w:rsid w:val="00643AB6"/>
    <w:rsid w:val="00644158"/>
    <w:rsid w:val="0064449A"/>
    <w:rsid w:val="00644670"/>
    <w:rsid w:val="006458F8"/>
    <w:rsid w:val="00645E24"/>
    <w:rsid w:val="00645EBE"/>
    <w:rsid w:val="00646262"/>
    <w:rsid w:val="00647B24"/>
    <w:rsid w:val="0065188A"/>
    <w:rsid w:val="00651A6B"/>
    <w:rsid w:val="00651A97"/>
    <w:rsid w:val="00653A13"/>
    <w:rsid w:val="00653F07"/>
    <w:rsid w:val="006552FA"/>
    <w:rsid w:val="00655453"/>
    <w:rsid w:val="006559B4"/>
    <w:rsid w:val="006572C1"/>
    <w:rsid w:val="006607CE"/>
    <w:rsid w:val="00661F3B"/>
    <w:rsid w:val="0066380D"/>
    <w:rsid w:val="00665894"/>
    <w:rsid w:val="0066750D"/>
    <w:rsid w:val="00670343"/>
    <w:rsid w:val="0067035E"/>
    <w:rsid w:val="00670E43"/>
    <w:rsid w:val="006712BB"/>
    <w:rsid w:val="006712BF"/>
    <w:rsid w:val="006719D5"/>
    <w:rsid w:val="00671CE2"/>
    <w:rsid w:val="00672221"/>
    <w:rsid w:val="006726E4"/>
    <w:rsid w:val="00672C9B"/>
    <w:rsid w:val="00672DE1"/>
    <w:rsid w:val="00673490"/>
    <w:rsid w:val="00674F58"/>
    <w:rsid w:val="00675282"/>
    <w:rsid w:val="006755FB"/>
    <w:rsid w:val="006765D3"/>
    <w:rsid w:val="00676CE6"/>
    <w:rsid w:val="006771AF"/>
    <w:rsid w:val="00680005"/>
    <w:rsid w:val="00683114"/>
    <w:rsid w:val="00683307"/>
    <w:rsid w:val="00683396"/>
    <w:rsid w:val="006838F7"/>
    <w:rsid w:val="00683D4A"/>
    <w:rsid w:val="00685B7D"/>
    <w:rsid w:val="00685FDF"/>
    <w:rsid w:val="0068732F"/>
    <w:rsid w:val="0068780C"/>
    <w:rsid w:val="00687D77"/>
    <w:rsid w:val="00687F93"/>
    <w:rsid w:val="00692A78"/>
    <w:rsid w:val="0069435C"/>
    <w:rsid w:val="00694974"/>
    <w:rsid w:val="00694F5D"/>
    <w:rsid w:val="00695491"/>
    <w:rsid w:val="00697E28"/>
    <w:rsid w:val="006A09A8"/>
    <w:rsid w:val="006A133C"/>
    <w:rsid w:val="006A1396"/>
    <w:rsid w:val="006A37AB"/>
    <w:rsid w:val="006A3CA8"/>
    <w:rsid w:val="006A656C"/>
    <w:rsid w:val="006A67B9"/>
    <w:rsid w:val="006A6A63"/>
    <w:rsid w:val="006A6AE4"/>
    <w:rsid w:val="006A7951"/>
    <w:rsid w:val="006A7CB6"/>
    <w:rsid w:val="006B06BF"/>
    <w:rsid w:val="006B2319"/>
    <w:rsid w:val="006B3489"/>
    <w:rsid w:val="006B55CD"/>
    <w:rsid w:val="006B5DCA"/>
    <w:rsid w:val="006B5F27"/>
    <w:rsid w:val="006B6AD9"/>
    <w:rsid w:val="006B7B33"/>
    <w:rsid w:val="006C03D6"/>
    <w:rsid w:val="006C055E"/>
    <w:rsid w:val="006C0784"/>
    <w:rsid w:val="006C086E"/>
    <w:rsid w:val="006C0D33"/>
    <w:rsid w:val="006C1FBC"/>
    <w:rsid w:val="006C38D8"/>
    <w:rsid w:val="006C47C8"/>
    <w:rsid w:val="006C5F8A"/>
    <w:rsid w:val="006C61C1"/>
    <w:rsid w:val="006C748E"/>
    <w:rsid w:val="006D2C7C"/>
    <w:rsid w:val="006D30AC"/>
    <w:rsid w:val="006D36D9"/>
    <w:rsid w:val="006D4B78"/>
    <w:rsid w:val="006D5210"/>
    <w:rsid w:val="006D523A"/>
    <w:rsid w:val="006D70E7"/>
    <w:rsid w:val="006E092B"/>
    <w:rsid w:val="006E3CDC"/>
    <w:rsid w:val="006E4495"/>
    <w:rsid w:val="006E4901"/>
    <w:rsid w:val="006E4C2E"/>
    <w:rsid w:val="006E5AB3"/>
    <w:rsid w:val="006E5DB7"/>
    <w:rsid w:val="006E71A2"/>
    <w:rsid w:val="006E75EE"/>
    <w:rsid w:val="006E7ADD"/>
    <w:rsid w:val="006F3080"/>
    <w:rsid w:val="006F365E"/>
    <w:rsid w:val="006F430F"/>
    <w:rsid w:val="006F4821"/>
    <w:rsid w:val="006F4CD4"/>
    <w:rsid w:val="006F519D"/>
    <w:rsid w:val="006F691A"/>
    <w:rsid w:val="00701BF0"/>
    <w:rsid w:val="00704D1F"/>
    <w:rsid w:val="007059C8"/>
    <w:rsid w:val="007060B5"/>
    <w:rsid w:val="007078FD"/>
    <w:rsid w:val="007079D6"/>
    <w:rsid w:val="0071002E"/>
    <w:rsid w:val="007113DC"/>
    <w:rsid w:val="0071259E"/>
    <w:rsid w:val="0071303E"/>
    <w:rsid w:val="0071518E"/>
    <w:rsid w:val="00715492"/>
    <w:rsid w:val="00715C12"/>
    <w:rsid w:val="00716C59"/>
    <w:rsid w:val="007173D9"/>
    <w:rsid w:val="007173E9"/>
    <w:rsid w:val="007201B2"/>
    <w:rsid w:val="007207B7"/>
    <w:rsid w:val="00720EE6"/>
    <w:rsid w:val="0072159F"/>
    <w:rsid w:val="00722D14"/>
    <w:rsid w:val="00725FEA"/>
    <w:rsid w:val="0072750F"/>
    <w:rsid w:val="00730200"/>
    <w:rsid w:val="00730982"/>
    <w:rsid w:val="00730E2E"/>
    <w:rsid w:val="00730FB9"/>
    <w:rsid w:val="00732160"/>
    <w:rsid w:val="00733099"/>
    <w:rsid w:val="00733C3F"/>
    <w:rsid w:val="00733EE0"/>
    <w:rsid w:val="007340CA"/>
    <w:rsid w:val="007377E6"/>
    <w:rsid w:val="007429C6"/>
    <w:rsid w:val="00742CB3"/>
    <w:rsid w:val="0074334B"/>
    <w:rsid w:val="00743848"/>
    <w:rsid w:val="00745634"/>
    <w:rsid w:val="00747739"/>
    <w:rsid w:val="00747E4D"/>
    <w:rsid w:val="0075145D"/>
    <w:rsid w:val="0075191E"/>
    <w:rsid w:val="00752DE7"/>
    <w:rsid w:val="007541C6"/>
    <w:rsid w:val="00754574"/>
    <w:rsid w:val="007545CD"/>
    <w:rsid w:val="00754F62"/>
    <w:rsid w:val="007551F9"/>
    <w:rsid w:val="00755711"/>
    <w:rsid w:val="00756DE5"/>
    <w:rsid w:val="007574C4"/>
    <w:rsid w:val="00760738"/>
    <w:rsid w:val="00762389"/>
    <w:rsid w:val="00764A79"/>
    <w:rsid w:val="007651F8"/>
    <w:rsid w:val="007662F0"/>
    <w:rsid w:val="00766AC6"/>
    <w:rsid w:val="00767047"/>
    <w:rsid w:val="00767D08"/>
    <w:rsid w:val="007702DC"/>
    <w:rsid w:val="00770BE5"/>
    <w:rsid w:val="00770F53"/>
    <w:rsid w:val="00772112"/>
    <w:rsid w:val="007724B2"/>
    <w:rsid w:val="00772723"/>
    <w:rsid w:val="00774C51"/>
    <w:rsid w:val="0077599E"/>
    <w:rsid w:val="0077737F"/>
    <w:rsid w:val="00780065"/>
    <w:rsid w:val="007800C1"/>
    <w:rsid w:val="00780173"/>
    <w:rsid w:val="007801E9"/>
    <w:rsid w:val="00780977"/>
    <w:rsid w:val="007848FB"/>
    <w:rsid w:val="00784CFD"/>
    <w:rsid w:val="0078594A"/>
    <w:rsid w:val="00786855"/>
    <w:rsid w:val="00786BC9"/>
    <w:rsid w:val="007879F0"/>
    <w:rsid w:val="0079396E"/>
    <w:rsid w:val="00793D43"/>
    <w:rsid w:val="0079472A"/>
    <w:rsid w:val="0079482A"/>
    <w:rsid w:val="007951C3"/>
    <w:rsid w:val="00796046"/>
    <w:rsid w:val="007A0404"/>
    <w:rsid w:val="007A0CF7"/>
    <w:rsid w:val="007A1CF5"/>
    <w:rsid w:val="007A2205"/>
    <w:rsid w:val="007A29CC"/>
    <w:rsid w:val="007A36BD"/>
    <w:rsid w:val="007A3AC0"/>
    <w:rsid w:val="007A42C6"/>
    <w:rsid w:val="007A6703"/>
    <w:rsid w:val="007A7DCA"/>
    <w:rsid w:val="007A7FF2"/>
    <w:rsid w:val="007B024B"/>
    <w:rsid w:val="007B06B2"/>
    <w:rsid w:val="007B0C3B"/>
    <w:rsid w:val="007B146F"/>
    <w:rsid w:val="007B23A9"/>
    <w:rsid w:val="007B5925"/>
    <w:rsid w:val="007B62F5"/>
    <w:rsid w:val="007B7AF2"/>
    <w:rsid w:val="007C009B"/>
    <w:rsid w:val="007C06F4"/>
    <w:rsid w:val="007C07C5"/>
    <w:rsid w:val="007C21E9"/>
    <w:rsid w:val="007C397A"/>
    <w:rsid w:val="007C3DF2"/>
    <w:rsid w:val="007C6571"/>
    <w:rsid w:val="007C6DF1"/>
    <w:rsid w:val="007C6E3D"/>
    <w:rsid w:val="007C7949"/>
    <w:rsid w:val="007D167A"/>
    <w:rsid w:val="007D1B5F"/>
    <w:rsid w:val="007D2CC2"/>
    <w:rsid w:val="007D2F6F"/>
    <w:rsid w:val="007D3A48"/>
    <w:rsid w:val="007D4AF3"/>
    <w:rsid w:val="007D679C"/>
    <w:rsid w:val="007D67F0"/>
    <w:rsid w:val="007D69F3"/>
    <w:rsid w:val="007D6FE2"/>
    <w:rsid w:val="007D7266"/>
    <w:rsid w:val="007D792E"/>
    <w:rsid w:val="007E000B"/>
    <w:rsid w:val="007E0303"/>
    <w:rsid w:val="007E1343"/>
    <w:rsid w:val="007E243D"/>
    <w:rsid w:val="007E2EB5"/>
    <w:rsid w:val="007E37A3"/>
    <w:rsid w:val="007E47C3"/>
    <w:rsid w:val="007E61C0"/>
    <w:rsid w:val="007E6704"/>
    <w:rsid w:val="007E67FB"/>
    <w:rsid w:val="007E6DF3"/>
    <w:rsid w:val="007E6FDE"/>
    <w:rsid w:val="007E719F"/>
    <w:rsid w:val="007E73F5"/>
    <w:rsid w:val="007F03FD"/>
    <w:rsid w:val="007F1F67"/>
    <w:rsid w:val="007F20BD"/>
    <w:rsid w:val="007F2C74"/>
    <w:rsid w:val="007F3E46"/>
    <w:rsid w:val="007F7256"/>
    <w:rsid w:val="007F7282"/>
    <w:rsid w:val="007F7398"/>
    <w:rsid w:val="007F7FCB"/>
    <w:rsid w:val="00801202"/>
    <w:rsid w:val="00801521"/>
    <w:rsid w:val="008037A6"/>
    <w:rsid w:val="00803EC4"/>
    <w:rsid w:val="00804A55"/>
    <w:rsid w:val="0080539F"/>
    <w:rsid w:val="00806C9F"/>
    <w:rsid w:val="00806F1D"/>
    <w:rsid w:val="0080736B"/>
    <w:rsid w:val="00811DEB"/>
    <w:rsid w:val="008129E2"/>
    <w:rsid w:val="0081422D"/>
    <w:rsid w:val="00814752"/>
    <w:rsid w:val="00815560"/>
    <w:rsid w:val="00815943"/>
    <w:rsid w:val="00815FDD"/>
    <w:rsid w:val="0081735C"/>
    <w:rsid w:val="0081766D"/>
    <w:rsid w:val="0082073A"/>
    <w:rsid w:val="008207F2"/>
    <w:rsid w:val="008217E2"/>
    <w:rsid w:val="00821852"/>
    <w:rsid w:val="0082284D"/>
    <w:rsid w:val="008246E5"/>
    <w:rsid w:val="00824E13"/>
    <w:rsid w:val="00826049"/>
    <w:rsid w:val="00826226"/>
    <w:rsid w:val="008267AE"/>
    <w:rsid w:val="008277DE"/>
    <w:rsid w:val="00827B9C"/>
    <w:rsid w:val="00827C49"/>
    <w:rsid w:val="008306FF"/>
    <w:rsid w:val="008338F0"/>
    <w:rsid w:val="00833988"/>
    <w:rsid w:val="00833A04"/>
    <w:rsid w:val="00833DEA"/>
    <w:rsid w:val="00835B35"/>
    <w:rsid w:val="00836218"/>
    <w:rsid w:val="00836BC5"/>
    <w:rsid w:val="0083710A"/>
    <w:rsid w:val="00837145"/>
    <w:rsid w:val="008376F9"/>
    <w:rsid w:val="008379CC"/>
    <w:rsid w:val="00840707"/>
    <w:rsid w:val="008413C1"/>
    <w:rsid w:val="00841F47"/>
    <w:rsid w:val="00842722"/>
    <w:rsid w:val="00843142"/>
    <w:rsid w:val="0084469B"/>
    <w:rsid w:val="0084517C"/>
    <w:rsid w:val="008457D8"/>
    <w:rsid w:val="00851090"/>
    <w:rsid w:val="00853A4C"/>
    <w:rsid w:val="00854F57"/>
    <w:rsid w:val="008617EB"/>
    <w:rsid w:val="00865C6A"/>
    <w:rsid w:val="00865C7D"/>
    <w:rsid w:val="00866001"/>
    <w:rsid w:val="0086637A"/>
    <w:rsid w:val="00866495"/>
    <w:rsid w:val="00866D81"/>
    <w:rsid w:val="008679A7"/>
    <w:rsid w:val="00867A7B"/>
    <w:rsid w:val="00867A8D"/>
    <w:rsid w:val="008702D8"/>
    <w:rsid w:val="00871006"/>
    <w:rsid w:val="00872C5B"/>
    <w:rsid w:val="00872F65"/>
    <w:rsid w:val="0087631A"/>
    <w:rsid w:val="0087656E"/>
    <w:rsid w:val="0087763B"/>
    <w:rsid w:val="00877F68"/>
    <w:rsid w:val="00881455"/>
    <w:rsid w:val="008818C6"/>
    <w:rsid w:val="00881FDA"/>
    <w:rsid w:val="00882E06"/>
    <w:rsid w:val="00882E44"/>
    <w:rsid w:val="008833AE"/>
    <w:rsid w:val="00883EF7"/>
    <w:rsid w:val="0088463F"/>
    <w:rsid w:val="00885D8B"/>
    <w:rsid w:val="0088655F"/>
    <w:rsid w:val="00891776"/>
    <w:rsid w:val="008917A8"/>
    <w:rsid w:val="00891B1E"/>
    <w:rsid w:val="00892358"/>
    <w:rsid w:val="00892932"/>
    <w:rsid w:val="00893B0F"/>
    <w:rsid w:val="00893CDA"/>
    <w:rsid w:val="00893E05"/>
    <w:rsid w:val="0089401D"/>
    <w:rsid w:val="008959D1"/>
    <w:rsid w:val="00895D19"/>
    <w:rsid w:val="008A116E"/>
    <w:rsid w:val="008A1564"/>
    <w:rsid w:val="008A2390"/>
    <w:rsid w:val="008A2615"/>
    <w:rsid w:val="008A3546"/>
    <w:rsid w:val="008A3DAA"/>
    <w:rsid w:val="008A3FC9"/>
    <w:rsid w:val="008A4C03"/>
    <w:rsid w:val="008B04E3"/>
    <w:rsid w:val="008B18E4"/>
    <w:rsid w:val="008B41C9"/>
    <w:rsid w:val="008B4966"/>
    <w:rsid w:val="008B49BA"/>
    <w:rsid w:val="008B5434"/>
    <w:rsid w:val="008B546A"/>
    <w:rsid w:val="008B685D"/>
    <w:rsid w:val="008B6FE1"/>
    <w:rsid w:val="008B7637"/>
    <w:rsid w:val="008C0BF3"/>
    <w:rsid w:val="008C0DD5"/>
    <w:rsid w:val="008C251D"/>
    <w:rsid w:val="008C3823"/>
    <w:rsid w:val="008C4A29"/>
    <w:rsid w:val="008C4C1C"/>
    <w:rsid w:val="008C7BA7"/>
    <w:rsid w:val="008C7FFC"/>
    <w:rsid w:val="008D181B"/>
    <w:rsid w:val="008D1CFE"/>
    <w:rsid w:val="008D2492"/>
    <w:rsid w:val="008D4018"/>
    <w:rsid w:val="008D4A44"/>
    <w:rsid w:val="008D5706"/>
    <w:rsid w:val="008E0D9D"/>
    <w:rsid w:val="008E0EDA"/>
    <w:rsid w:val="008E15CB"/>
    <w:rsid w:val="008E17AF"/>
    <w:rsid w:val="008E18C3"/>
    <w:rsid w:val="008E30E2"/>
    <w:rsid w:val="008E36D7"/>
    <w:rsid w:val="008E3EC9"/>
    <w:rsid w:val="008E4236"/>
    <w:rsid w:val="008E43C4"/>
    <w:rsid w:val="008E444E"/>
    <w:rsid w:val="008E4CAF"/>
    <w:rsid w:val="008E5136"/>
    <w:rsid w:val="008E590A"/>
    <w:rsid w:val="008E6A92"/>
    <w:rsid w:val="008E6EC5"/>
    <w:rsid w:val="008E71D4"/>
    <w:rsid w:val="008F1A9C"/>
    <w:rsid w:val="008F1CDD"/>
    <w:rsid w:val="008F22E7"/>
    <w:rsid w:val="008F2472"/>
    <w:rsid w:val="008F30DE"/>
    <w:rsid w:val="008F3F1B"/>
    <w:rsid w:val="008F3F57"/>
    <w:rsid w:val="008F4B0A"/>
    <w:rsid w:val="008F4C61"/>
    <w:rsid w:val="008F5B72"/>
    <w:rsid w:val="008F5F41"/>
    <w:rsid w:val="008F619A"/>
    <w:rsid w:val="008F63C5"/>
    <w:rsid w:val="008F6735"/>
    <w:rsid w:val="008F7E20"/>
    <w:rsid w:val="009006B5"/>
    <w:rsid w:val="00901D54"/>
    <w:rsid w:val="00903D7A"/>
    <w:rsid w:val="0090556E"/>
    <w:rsid w:val="00905931"/>
    <w:rsid w:val="00906149"/>
    <w:rsid w:val="00906186"/>
    <w:rsid w:val="00914252"/>
    <w:rsid w:val="009144E7"/>
    <w:rsid w:val="00914766"/>
    <w:rsid w:val="009152EB"/>
    <w:rsid w:val="00915C7C"/>
    <w:rsid w:val="00915DD9"/>
    <w:rsid w:val="00916110"/>
    <w:rsid w:val="0091635F"/>
    <w:rsid w:val="009177D5"/>
    <w:rsid w:val="009179F9"/>
    <w:rsid w:val="0092107C"/>
    <w:rsid w:val="00921082"/>
    <w:rsid w:val="00921670"/>
    <w:rsid w:val="00921D35"/>
    <w:rsid w:val="00922468"/>
    <w:rsid w:val="009237A9"/>
    <w:rsid w:val="00925636"/>
    <w:rsid w:val="009264B4"/>
    <w:rsid w:val="00930B6E"/>
    <w:rsid w:val="009325D7"/>
    <w:rsid w:val="00932604"/>
    <w:rsid w:val="00932AC9"/>
    <w:rsid w:val="00932CAD"/>
    <w:rsid w:val="009331B5"/>
    <w:rsid w:val="00933266"/>
    <w:rsid w:val="00934091"/>
    <w:rsid w:val="009354F1"/>
    <w:rsid w:val="00937DE5"/>
    <w:rsid w:val="00941CA2"/>
    <w:rsid w:val="00942D7E"/>
    <w:rsid w:val="00942E9D"/>
    <w:rsid w:val="009433B4"/>
    <w:rsid w:val="009447E2"/>
    <w:rsid w:val="009449F8"/>
    <w:rsid w:val="009453B2"/>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B48"/>
    <w:rsid w:val="00964D8C"/>
    <w:rsid w:val="009652BD"/>
    <w:rsid w:val="0096539B"/>
    <w:rsid w:val="009658D3"/>
    <w:rsid w:val="00966082"/>
    <w:rsid w:val="009661F4"/>
    <w:rsid w:val="00966FED"/>
    <w:rsid w:val="00967147"/>
    <w:rsid w:val="009674D0"/>
    <w:rsid w:val="00970864"/>
    <w:rsid w:val="00970A2D"/>
    <w:rsid w:val="009710CF"/>
    <w:rsid w:val="009715CE"/>
    <w:rsid w:val="009725DC"/>
    <w:rsid w:val="009729D9"/>
    <w:rsid w:val="009732FC"/>
    <w:rsid w:val="0097468C"/>
    <w:rsid w:val="00974F0F"/>
    <w:rsid w:val="009759E9"/>
    <w:rsid w:val="00975C3C"/>
    <w:rsid w:val="00976CBB"/>
    <w:rsid w:val="00976D1F"/>
    <w:rsid w:val="00980FFC"/>
    <w:rsid w:val="00981F81"/>
    <w:rsid w:val="00983203"/>
    <w:rsid w:val="0098350A"/>
    <w:rsid w:val="00983B09"/>
    <w:rsid w:val="00983E15"/>
    <w:rsid w:val="009849AA"/>
    <w:rsid w:val="00984A46"/>
    <w:rsid w:val="0098582F"/>
    <w:rsid w:val="00985ED9"/>
    <w:rsid w:val="00987460"/>
    <w:rsid w:val="009877DD"/>
    <w:rsid w:val="00990911"/>
    <w:rsid w:val="009914CC"/>
    <w:rsid w:val="00991C00"/>
    <w:rsid w:val="00993328"/>
    <w:rsid w:val="00993706"/>
    <w:rsid w:val="00995186"/>
    <w:rsid w:val="0099537C"/>
    <w:rsid w:val="00996C3E"/>
    <w:rsid w:val="00997953"/>
    <w:rsid w:val="00997E22"/>
    <w:rsid w:val="009A0689"/>
    <w:rsid w:val="009A0F79"/>
    <w:rsid w:val="009A1C0F"/>
    <w:rsid w:val="009A284F"/>
    <w:rsid w:val="009A2B17"/>
    <w:rsid w:val="009A324C"/>
    <w:rsid w:val="009A3D76"/>
    <w:rsid w:val="009A656D"/>
    <w:rsid w:val="009A66CB"/>
    <w:rsid w:val="009B1107"/>
    <w:rsid w:val="009B11F9"/>
    <w:rsid w:val="009B195F"/>
    <w:rsid w:val="009B1A8B"/>
    <w:rsid w:val="009B39E0"/>
    <w:rsid w:val="009B4C36"/>
    <w:rsid w:val="009B5911"/>
    <w:rsid w:val="009B6AAD"/>
    <w:rsid w:val="009B70DD"/>
    <w:rsid w:val="009C0AFF"/>
    <w:rsid w:val="009C14A3"/>
    <w:rsid w:val="009C1885"/>
    <w:rsid w:val="009C1A97"/>
    <w:rsid w:val="009C1BEB"/>
    <w:rsid w:val="009C1F70"/>
    <w:rsid w:val="009C3C60"/>
    <w:rsid w:val="009C3E00"/>
    <w:rsid w:val="009C54A1"/>
    <w:rsid w:val="009C5EA6"/>
    <w:rsid w:val="009C6D47"/>
    <w:rsid w:val="009C6FF6"/>
    <w:rsid w:val="009D2D0A"/>
    <w:rsid w:val="009D3802"/>
    <w:rsid w:val="009D3BDA"/>
    <w:rsid w:val="009D5082"/>
    <w:rsid w:val="009D5173"/>
    <w:rsid w:val="009D5C73"/>
    <w:rsid w:val="009D6D7E"/>
    <w:rsid w:val="009E1917"/>
    <w:rsid w:val="009E1A71"/>
    <w:rsid w:val="009E2028"/>
    <w:rsid w:val="009E2813"/>
    <w:rsid w:val="009E2949"/>
    <w:rsid w:val="009E35AB"/>
    <w:rsid w:val="009E4679"/>
    <w:rsid w:val="009E7804"/>
    <w:rsid w:val="009F064C"/>
    <w:rsid w:val="009F08C4"/>
    <w:rsid w:val="009F2455"/>
    <w:rsid w:val="009F3E91"/>
    <w:rsid w:val="009F473A"/>
    <w:rsid w:val="009F688B"/>
    <w:rsid w:val="009F7D7C"/>
    <w:rsid w:val="00A01EC2"/>
    <w:rsid w:val="00A026C6"/>
    <w:rsid w:val="00A05069"/>
    <w:rsid w:val="00A0624F"/>
    <w:rsid w:val="00A06BE3"/>
    <w:rsid w:val="00A07192"/>
    <w:rsid w:val="00A1028A"/>
    <w:rsid w:val="00A12F7D"/>
    <w:rsid w:val="00A1364C"/>
    <w:rsid w:val="00A13F4E"/>
    <w:rsid w:val="00A15F3F"/>
    <w:rsid w:val="00A16BAC"/>
    <w:rsid w:val="00A16BD9"/>
    <w:rsid w:val="00A16DC9"/>
    <w:rsid w:val="00A17584"/>
    <w:rsid w:val="00A204F8"/>
    <w:rsid w:val="00A20DEF"/>
    <w:rsid w:val="00A215A7"/>
    <w:rsid w:val="00A22261"/>
    <w:rsid w:val="00A22456"/>
    <w:rsid w:val="00A22DAD"/>
    <w:rsid w:val="00A23DF2"/>
    <w:rsid w:val="00A23EAB"/>
    <w:rsid w:val="00A265B6"/>
    <w:rsid w:val="00A26792"/>
    <w:rsid w:val="00A26D50"/>
    <w:rsid w:val="00A30120"/>
    <w:rsid w:val="00A307E5"/>
    <w:rsid w:val="00A30F24"/>
    <w:rsid w:val="00A31B41"/>
    <w:rsid w:val="00A334BA"/>
    <w:rsid w:val="00A34E3B"/>
    <w:rsid w:val="00A352A9"/>
    <w:rsid w:val="00A37442"/>
    <w:rsid w:val="00A40227"/>
    <w:rsid w:val="00A406A5"/>
    <w:rsid w:val="00A41B17"/>
    <w:rsid w:val="00A41E03"/>
    <w:rsid w:val="00A42791"/>
    <w:rsid w:val="00A4342C"/>
    <w:rsid w:val="00A43B99"/>
    <w:rsid w:val="00A449C6"/>
    <w:rsid w:val="00A4737C"/>
    <w:rsid w:val="00A51D96"/>
    <w:rsid w:val="00A5214E"/>
    <w:rsid w:val="00A52A34"/>
    <w:rsid w:val="00A5332C"/>
    <w:rsid w:val="00A54AB4"/>
    <w:rsid w:val="00A565CA"/>
    <w:rsid w:val="00A56608"/>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B44"/>
    <w:rsid w:val="00A70112"/>
    <w:rsid w:val="00A7258D"/>
    <w:rsid w:val="00A72C19"/>
    <w:rsid w:val="00A73BD3"/>
    <w:rsid w:val="00A7426F"/>
    <w:rsid w:val="00A75509"/>
    <w:rsid w:val="00A75BB3"/>
    <w:rsid w:val="00A817B6"/>
    <w:rsid w:val="00A817FC"/>
    <w:rsid w:val="00A81D32"/>
    <w:rsid w:val="00A81E32"/>
    <w:rsid w:val="00A8203E"/>
    <w:rsid w:val="00A825D8"/>
    <w:rsid w:val="00A82C89"/>
    <w:rsid w:val="00A82E78"/>
    <w:rsid w:val="00A8338D"/>
    <w:rsid w:val="00A83646"/>
    <w:rsid w:val="00A8382B"/>
    <w:rsid w:val="00A848D1"/>
    <w:rsid w:val="00A84DDC"/>
    <w:rsid w:val="00A84FBC"/>
    <w:rsid w:val="00A8538B"/>
    <w:rsid w:val="00A85627"/>
    <w:rsid w:val="00A86054"/>
    <w:rsid w:val="00A875FC"/>
    <w:rsid w:val="00A87CDA"/>
    <w:rsid w:val="00A9034C"/>
    <w:rsid w:val="00A90399"/>
    <w:rsid w:val="00A9094A"/>
    <w:rsid w:val="00A932BD"/>
    <w:rsid w:val="00A93898"/>
    <w:rsid w:val="00A93AC5"/>
    <w:rsid w:val="00A94AF7"/>
    <w:rsid w:val="00A9669D"/>
    <w:rsid w:val="00A96A46"/>
    <w:rsid w:val="00A9707D"/>
    <w:rsid w:val="00AA077B"/>
    <w:rsid w:val="00AA1BDA"/>
    <w:rsid w:val="00AA21D0"/>
    <w:rsid w:val="00AA2807"/>
    <w:rsid w:val="00AA2F17"/>
    <w:rsid w:val="00AA6688"/>
    <w:rsid w:val="00AB04E1"/>
    <w:rsid w:val="00AB0B86"/>
    <w:rsid w:val="00AB0C64"/>
    <w:rsid w:val="00AB0E23"/>
    <w:rsid w:val="00AB12DA"/>
    <w:rsid w:val="00AB1716"/>
    <w:rsid w:val="00AB1DCF"/>
    <w:rsid w:val="00AB3462"/>
    <w:rsid w:val="00AB3750"/>
    <w:rsid w:val="00AB4EFC"/>
    <w:rsid w:val="00AC01F4"/>
    <w:rsid w:val="00AC0BA8"/>
    <w:rsid w:val="00AC27B1"/>
    <w:rsid w:val="00AC2E76"/>
    <w:rsid w:val="00AC4C77"/>
    <w:rsid w:val="00AC5EFF"/>
    <w:rsid w:val="00AC6490"/>
    <w:rsid w:val="00AD23FD"/>
    <w:rsid w:val="00AD2F7C"/>
    <w:rsid w:val="00AD3C9D"/>
    <w:rsid w:val="00AD4D5D"/>
    <w:rsid w:val="00AD558F"/>
    <w:rsid w:val="00AD5EA1"/>
    <w:rsid w:val="00AD6C7F"/>
    <w:rsid w:val="00AD70BB"/>
    <w:rsid w:val="00AD735C"/>
    <w:rsid w:val="00AD76E6"/>
    <w:rsid w:val="00AD7DFB"/>
    <w:rsid w:val="00AE09AD"/>
    <w:rsid w:val="00AE1240"/>
    <w:rsid w:val="00AE21AF"/>
    <w:rsid w:val="00AE28D7"/>
    <w:rsid w:val="00AE2C4A"/>
    <w:rsid w:val="00AE32CA"/>
    <w:rsid w:val="00AE3B25"/>
    <w:rsid w:val="00AE3E98"/>
    <w:rsid w:val="00AE5595"/>
    <w:rsid w:val="00AE5B75"/>
    <w:rsid w:val="00AE5B7C"/>
    <w:rsid w:val="00AE771C"/>
    <w:rsid w:val="00AF20F1"/>
    <w:rsid w:val="00AF4A90"/>
    <w:rsid w:val="00AF6BC2"/>
    <w:rsid w:val="00AF6C77"/>
    <w:rsid w:val="00AF7640"/>
    <w:rsid w:val="00AF7D50"/>
    <w:rsid w:val="00B00DE1"/>
    <w:rsid w:val="00B01F43"/>
    <w:rsid w:val="00B02D71"/>
    <w:rsid w:val="00B0377E"/>
    <w:rsid w:val="00B048E7"/>
    <w:rsid w:val="00B04AF3"/>
    <w:rsid w:val="00B04C97"/>
    <w:rsid w:val="00B04FC6"/>
    <w:rsid w:val="00B05B5D"/>
    <w:rsid w:val="00B05F82"/>
    <w:rsid w:val="00B069A0"/>
    <w:rsid w:val="00B07C02"/>
    <w:rsid w:val="00B07DDF"/>
    <w:rsid w:val="00B10854"/>
    <w:rsid w:val="00B11217"/>
    <w:rsid w:val="00B1145F"/>
    <w:rsid w:val="00B1259E"/>
    <w:rsid w:val="00B143DA"/>
    <w:rsid w:val="00B14A34"/>
    <w:rsid w:val="00B151A8"/>
    <w:rsid w:val="00B156BC"/>
    <w:rsid w:val="00B15F6F"/>
    <w:rsid w:val="00B1627B"/>
    <w:rsid w:val="00B169E9"/>
    <w:rsid w:val="00B169F9"/>
    <w:rsid w:val="00B16B8B"/>
    <w:rsid w:val="00B17826"/>
    <w:rsid w:val="00B17F99"/>
    <w:rsid w:val="00B20201"/>
    <w:rsid w:val="00B21041"/>
    <w:rsid w:val="00B21220"/>
    <w:rsid w:val="00B2164A"/>
    <w:rsid w:val="00B21B27"/>
    <w:rsid w:val="00B21E1B"/>
    <w:rsid w:val="00B21F56"/>
    <w:rsid w:val="00B22A8E"/>
    <w:rsid w:val="00B22C3C"/>
    <w:rsid w:val="00B22F8D"/>
    <w:rsid w:val="00B23A0D"/>
    <w:rsid w:val="00B23FCC"/>
    <w:rsid w:val="00B256BC"/>
    <w:rsid w:val="00B305B0"/>
    <w:rsid w:val="00B30796"/>
    <w:rsid w:val="00B314A7"/>
    <w:rsid w:val="00B3313C"/>
    <w:rsid w:val="00B342EC"/>
    <w:rsid w:val="00B34884"/>
    <w:rsid w:val="00B3743C"/>
    <w:rsid w:val="00B3759B"/>
    <w:rsid w:val="00B37628"/>
    <w:rsid w:val="00B37D0A"/>
    <w:rsid w:val="00B40363"/>
    <w:rsid w:val="00B40B33"/>
    <w:rsid w:val="00B411FF"/>
    <w:rsid w:val="00B42A77"/>
    <w:rsid w:val="00B42BA2"/>
    <w:rsid w:val="00B43BB4"/>
    <w:rsid w:val="00B46541"/>
    <w:rsid w:val="00B4685E"/>
    <w:rsid w:val="00B50C47"/>
    <w:rsid w:val="00B52059"/>
    <w:rsid w:val="00B530BB"/>
    <w:rsid w:val="00B53297"/>
    <w:rsid w:val="00B53859"/>
    <w:rsid w:val="00B55E73"/>
    <w:rsid w:val="00B563C3"/>
    <w:rsid w:val="00B56A76"/>
    <w:rsid w:val="00B60612"/>
    <w:rsid w:val="00B6066A"/>
    <w:rsid w:val="00B60E7A"/>
    <w:rsid w:val="00B6180B"/>
    <w:rsid w:val="00B622FA"/>
    <w:rsid w:val="00B62F8A"/>
    <w:rsid w:val="00B63602"/>
    <w:rsid w:val="00B64F94"/>
    <w:rsid w:val="00B6523D"/>
    <w:rsid w:val="00B65713"/>
    <w:rsid w:val="00B65B68"/>
    <w:rsid w:val="00B65D70"/>
    <w:rsid w:val="00B66786"/>
    <w:rsid w:val="00B71CAC"/>
    <w:rsid w:val="00B736B9"/>
    <w:rsid w:val="00B739BB"/>
    <w:rsid w:val="00B765DD"/>
    <w:rsid w:val="00B802EF"/>
    <w:rsid w:val="00B81F58"/>
    <w:rsid w:val="00B82D49"/>
    <w:rsid w:val="00B8382F"/>
    <w:rsid w:val="00B8528C"/>
    <w:rsid w:val="00B852FB"/>
    <w:rsid w:val="00B8545D"/>
    <w:rsid w:val="00B85BEF"/>
    <w:rsid w:val="00B86703"/>
    <w:rsid w:val="00B8683B"/>
    <w:rsid w:val="00B86EA0"/>
    <w:rsid w:val="00B86F4B"/>
    <w:rsid w:val="00B874C5"/>
    <w:rsid w:val="00B90581"/>
    <w:rsid w:val="00B90B4B"/>
    <w:rsid w:val="00B9111A"/>
    <w:rsid w:val="00B93306"/>
    <w:rsid w:val="00B94118"/>
    <w:rsid w:val="00B941FC"/>
    <w:rsid w:val="00B9437F"/>
    <w:rsid w:val="00B94EF9"/>
    <w:rsid w:val="00B96028"/>
    <w:rsid w:val="00B97398"/>
    <w:rsid w:val="00BA02D6"/>
    <w:rsid w:val="00BA0693"/>
    <w:rsid w:val="00BA1D8E"/>
    <w:rsid w:val="00BA29F8"/>
    <w:rsid w:val="00BA2DC9"/>
    <w:rsid w:val="00BA4E79"/>
    <w:rsid w:val="00BB14D1"/>
    <w:rsid w:val="00BB1F86"/>
    <w:rsid w:val="00BB371C"/>
    <w:rsid w:val="00BB3801"/>
    <w:rsid w:val="00BB4613"/>
    <w:rsid w:val="00BB4683"/>
    <w:rsid w:val="00BB555C"/>
    <w:rsid w:val="00BB5BD6"/>
    <w:rsid w:val="00BB63F6"/>
    <w:rsid w:val="00BB6963"/>
    <w:rsid w:val="00BB7702"/>
    <w:rsid w:val="00BB79FC"/>
    <w:rsid w:val="00BC1917"/>
    <w:rsid w:val="00BC1A1C"/>
    <w:rsid w:val="00BC50F5"/>
    <w:rsid w:val="00BC54E1"/>
    <w:rsid w:val="00BC55DC"/>
    <w:rsid w:val="00BC5C8E"/>
    <w:rsid w:val="00BD0298"/>
    <w:rsid w:val="00BD15F9"/>
    <w:rsid w:val="00BD2017"/>
    <w:rsid w:val="00BD220E"/>
    <w:rsid w:val="00BD358F"/>
    <w:rsid w:val="00BD52CF"/>
    <w:rsid w:val="00BD55C4"/>
    <w:rsid w:val="00BD5E53"/>
    <w:rsid w:val="00BD6D0B"/>
    <w:rsid w:val="00BE0328"/>
    <w:rsid w:val="00BE0520"/>
    <w:rsid w:val="00BE068F"/>
    <w:rsid w:val="00BE0C82"/>
    <w:rsid w:val="00BE40FF"/>
    <w:rsid w:val="00BE4EA8"/>
    <w:rsid w:val="00BE6996"/>
    <w:rsid w:val="00BE6A41"/>
    <w:rsid w:val="00BE6F4C"/>
    <w:rsid w:val="00BE73E8"/>
    <w:rsid w:val="00BE74F7"/>
    <w:rsid w:val="00BE779C"/>
    <w:rsid w:val="00BF1B6B"/>
    <w:rsid w:val="00BF1D2A"/>
    <w:rsid w:val="00BF6024"/>
    <w:rsid w:val="00C00457"/>
    <w:rsid w:val="00C00860"/>
    <w:rsid w:val="00C00AC3"/>
    <w:rsid w:val="00C0210C"/>
    <w:rsid w:val="00C0278B"/>
    <w:rsid w:val="00C04BE6"/>
    <w:rsid w:val="00C066AE"/>
    <w:rsid w:val="00C103BA"/>
    <w:rsid w:val="00C11069"/>
    <w:rsid w:val="00C1135D"/>
    <w:rsid w:val="00C1170F"/>
    <w:rsid w:val="00C11A63"/>
    <w:rsid w:val="00C12ADD"/>
    <w:rsid w:val="00C131D0"/>
    <w:rsid w:val="00C148B6"/>
    <w:rsid w:val="00C15414"/>
    <w:rsid w:val="00C15797"/>
    <w:rsid w:val="00C16D10"/>
    <w:rsid w:val="00C17129"/>
    <w:rsid w:val="00C17F30"/>
    <w:rsid w:val="00C20F40"/>
    <w:rsid w:val="00C223CF"/>
    <w:rsid w:val="00C23E91"/>
    <w:rsid w:val="00C24419"/>
    <w:rsid w:val="00C25925"/>
    <w:rsid w:val="00C25AFF"/>
    <w:rsid w:val="00C277E3"/>
    <w:rsid w:val="00C27CEC"/>
    <w:rsid w:val="00C3114B"/>
    <w:rsid w:val="00C3126D"/>
    <w:rsid w:val="00C31936"/>
    <w:rsid w:val="00C3219E"/>
    <w:rsid w:val="00C32872"/>
    <w:rsid w:val="00C33C73"/>
    <w:rsid w:val="00C34B9F"/>
    <w:rsid w:val="00C358C3"/>
    <w:rsid w:val="00C35C21"/>
    <w:rsid w:val="00C3643F"/>
    <w:rsid w:val="00C36FBE"/>
    <w:rsid w:val="00C40C9D"/>
    <w:rsid w:val="00C40EC3"/>
    <w:rsid w:val="00C40FB9"/>
    <w:rsid w:val="00C4217E"/>
    <w:rsid w:val="00C442A6"/>
    <w:rsid w:val="00C45ED4"/>
    <w:rsid w:val="00C47417"/>
    <w:rsid w:val="00C50319"/>
    <w:rsid w:val="00C5078D"/>
    <w:rsid w:val="00C52504"/>
    <w:rsid w:val="00C52DD2"/>
    <w:rsid w:val="00C53568"/>
    <w:rsid w:val="00C535AC"/>
    <w:rsid w:val="00C54C91"/>
    <w:rsid w:val="00C56059"/>
    <w:rsid w:val="00C5722A"/>
    <w:rsid w:val="00C5749E"/>
    <w:rsid w:val="00C57BFF"/>
    <w:rsid w:val="00C6112F"/>
    <w:rsid w:val="00C6427F"/>
    <w:rsid w:val="00C6622B"/>
    <w:rsid w:val="00C66EE2"/>
    <w:rsid w:val="00C673A6"/>
    <w:rsid w:val="00C70979"/>
    <w:rsid w:val="00C70B7E"/>
    <w:rsid w:val="00C71236"/>
    <w:rsid w:val="00C71722"/>
    <w:rsid w:val="00C74072"/>
    <w:rsid w:val="00C7435C"/>
    <w:rsid w:val="00C7538D"/>
    <w:rsid w:val="00C77CBD"/>
    <w:rsid w:val="00C77D57"/>
    <w:rsid w:val="00C81258"/>
    <w:rsid w:val="00C823C0"/>
    <w:rsid w:val="00C82832"/>
    <w:rsid w:val="00C8339C"/>
    <w:rsid w:val="00C837EE"/>
    <w:rsid w:val="00C843CA"/>
    <w:rsid w:val="00C84B11"/>
    <w:rsid w:val="00C84C58"/>
    <w:rsid w:val="00C86E94"/>
    <w:rsid w:val="00C87418"/>
    <w:rsid w:val="00C87C2F"/>
    <w:rsid w:val="00C908BD"/>
    <w:rsid w:val="00C90A04"/>
    <w:rsid w:val="00C90F76"/>
    <w:rsid w:val="00C918DF"/>
    <w:rsid w:val="00C91AA6"/>
    <w:rsid w:val="00C91F63"/>
    <w:rsid w:val="00C92505"/>
    <w:rsid w:val="00C92B3A"/>
    <w:rsid w:val="00C93069"/>
    <w:rsid w:val="00C931A2"/>
    <w:rsid w:val="00C93CF5"/>
    <w:rsid w:val="00C946E9"/>
    <w:rsid w:val="00C95ACA"/>
    <w:rsid w:val="00C95B2F"/>
    <w:rsid w:val="00C960CF"/>
    <w:rsid w:val="00C96B4A"/>
    <w:rsid w:val="00C9729F"/>
    <w:rsid w:val="00C9790A"/>
    <w:rsid w:val="00CA0198"/>
    <w:rsid w:val="00CA11FB"/>
    <w:rsid w:val="00CA1A2B"/>
    <w:rsid w:val="00CA1F25"/>
    <w:rsid w:val="00CA2322"/>
    <w:rsid w:val="00CA3957"/>
    <w:rsid w:val="00CA4C44"/>
    <w:rsid w:val="00CA50A3"/>
    <w:rsid w:val="00CA543A"/>
    <w:rsid w:val="00CA5CF2"/>
    <w:rsid w:val="00CA6082"/>
    <w:rsid w:val="00CA7153"/>
    <w:rsid w:val="00CA7AEF"/>
    <w:rsid w:val="00CA7CA9"/>
    <w:rsid w:val="00CB09B1"/>
    <w:rsid w:val="00CB1740"/>
    <w:rsid w:val="00CB27A7"/>
    <w:rsid w:val="00CB3073"/>
    <w:rsid w:val="00CB670F"/>
    <w:rsid w:val="00CC0C13"/>
    <w:rsid w:val="00CC2818"/>
    <w:rsid w:val="00CC42C4"/>
    <w:rsid w:val="00CC477D"/>
    <w:rsid w:val="00CC5353"/>
    <w:rsid w:val="00CC5F3F"/>
    <w:rsid w:val="00CD1C1F"/>
    <w:rsid w:val="00CD2148"/>
    <w:rsid w:val="00CD22D1"/>
    <w:rsid w:val="00CD257B"/>
    <w:rsid w:val="00CD27F2"/>
    <w:rsid w:val="00CD2A7F"/>
    <w:rsid w:val="00CD33D1"/>
    <w:rsid w:val="00CD36FB"/>
    <w:rsid w:val="00CD3B0E"/>
    <w:rsid w:val="00CD3B97"/>
    <w:rsid w:val="00CD3BDA"/>
    <w:rsid w:val="00CD4F51"/>
    <w:rsid w:val="00CD5633"/>
    <w:rsid w:val="00CD72CC"/>
    <w:rsid w:val="00CD776A"/>
    <w:rsid w:val="00CD77AE"/>
    <w:rsid w:val="00CD7843"/>
    <w:rsid w:val="00CE12C7"/>
    <w:rsid w:val="00CE145E"/>
    <w:rsid w:val="00CE1C80"/>
    <w:rsid w:val="00CE2561"/>
    <w:rsid w:val="00CE3230"/>
    <w:rsid w:val="00CE64F0"/>
    <w:rsid w:val="00CE6F17"/>
    <w:rsid w:val="00CE7E94"/>
    <w:rsid w:val="00CF092F"/>
    <w:rsid w:val="00CF0EAB"/>
    <w:rsid w:val="00CF197B"/>
    <w:rsid w:val="00CF2B48"/>
    <w:rsid w:val="00CF391E"/>
    <w:rsid w:val="00CF3A5B"/>
    <w:rsid w:val="00CF3CCB"/>
    <w:rsid w:val="00CF46FE"/>
    <w:rsid w:val="00CF49A0"/>
    <w:rsid w:val="00CF6DA6"/>
    <w:rsid w:val="00CF74F2"/>
    <w:rsid w:val="00D00F43"/>
    <w:rsid w:val="00D01925"/>
    <w:rsid w:val="00D04758"/>
    <w:rsid w:val="00D04829"/>
    <w:rsid w:val="00D05559"/>
    <w:rsid w:val="00D05C7B"/>
    <w:rsid w:val="00D06422"/>
    <w:rsid w:val="00D06739"/>
    <w:rsid w:val="00D06965"/>
    <w:rsid w:val="00D06EDA"/>
    <w:rsid w:val="00D0713E"/>
    <w:rsid w:val="00D148A9"/>
    <w:rsid w:val="00D157B7"/>
    <w:rsid w:val="00D160E1"/>
    <w:rsid w:val="00D160EF"/>
    <w:rsid w:val="00D166A7"/>
    <w:rsid w:val="00D17DD0"/>
    <w:rsid w:val="00D204CA"/>
    <w:rsid w:val="00D20E8D"/>
    <w:rsid w:val="00D21F47"/>
    <w:rsid w:val="00D2218E"/>
    <w:rsid w:val="00D22739"/>
    <w:rsid w:val="00D23996"/>
    <w:rsid w:val="00D241A4"/>
    <w:rsid w:val="00D246C2"/>
    <w:rsid w:val="00D25C82"/>
    <w:rsid w:val="00D27608"/>
    <w:rsid w:val="00D2777F"/>
    <w:rsid w:val="00D30416"/>
    <w:rsid w:val="00D30600"/>
    <w:rsid w:val="00D32087"/>
    <w:rsid w:val="00D321A3"/>
    <w:rsid w:val="00D322BC"/>
    <w:rsid w:val="00D32B64"/>
    <w:rsid w:val="00D3541D"/>
    <w:rsid w:val="00D35A9B"/>
    <w:rsid w:val="00D3694C"/>
    <w:rsid w:val="00D36EDE"/>
    <w:rsid w:val="00D370A8"/>
    <w:rsid w:val="00D37B8E"/>
    <w:rsid w:val="00D40611"/>
    <w:rsid w:val="00D41480"/>
    <w:rsid w:val="00D415B7"/>
    <w:rsid w:val="00D4164C"/>
    <w:rsid w:val="00D44208"/>
    <w:rsid w:val="00D4442C"/>
    <w:rsid w:val="00D45139"/>
    <w:rsid w:val="00D4588B"/>
    <w:rsid w:val="00D45D61"/>
    <w:rsid w:val="00D472F0"/>
    <w:rsid w:val="00D47563"/>
    <w:rsid w:val="00D50CDE"/>
    <w:rsid w:val="00D50D14"/>
    <w:rsid w:val="00D50EBE"/>
    <w:rsid w:val="00D51954"/>
    <w:rsid w:val="00D5279B"/>
    <w:rsid w:val="00D52D6B"/>
    <w:rsid w:val="00D54321"/>
    <w:rsid w:val="00D54636"/>
    <w:rsid w:val="00D547CD"/>
    <w:rsid w:val="00D54EF3"/>
    <w:rsid w:val="00D54FB9"/>
    <w:rsid w:val="00D56132"/>
    <w:rsid w:val="00D60B9F"/>
    <w:rsid w:val="00D6202B"/>
    <w:rsid w:val="00D62ABC"/>
    <w:rsid w:val="00D62BA6"/>
    <w:rsid w:val="00D633BE"/>
    <w:rsid w:val="00D670EE"/>
    <w:rsid w:val="00D676E6"/>
    <w:rsid w:val="00D705C7"/>
    <w:rsid w:val="00D712DF"/>
    <w:rsid w:val="00D716C4"/>
    <w:rsid w:val="00D72C0C"/>
    <w:rsid w:val="00D743A6"/>
    <w:rsid w:val="00D74E39"/>
    <w:rsid w:val="00D75347"/>
    <w:rsid w:val="00D76AD7"/>
    <w:rsid w:val="00D77616"/>
    <w:rsid w:val="00D81F52"/>
    <w:rsid w:val="00D820D3"/>
    <w:rsid w:val="00D82765"/>
    <w:rsid w:val="00D83DF6"/>
    <w:rsid w:val="00D83E2D"/>
    <w:rsid w:val="00D8550A"/>
    <w:rsid w:val="00D873EA"/>
    <w:rsid w:val="00D874C9"/>
    <w:rsid w:val="00D875E5"/>
    <w:rsid w:val="00D87E8F"/>
    <w:rsid w:val="00D92B90"/>
    <w:rsid w:val="00D92E5F"/>
    <w:rsid w:val="00D933D0"/>
    <w:rsid w:val="00D9353E"/>
    <w:rsid w:val="00D9390F"/>
    <w:rsid w:val="00D93C0C"/>
    <w:rsid w:val="00D93D3F"/>
    <w:rsid w:val="00D9608C"/>
    <w:rsid w:val="00DA0893"/>
    <w:rsid w:val="00DA0EE7"/>
    <w:rsid w:val="00DA1579"/>
    <w:rsid w:val="00DA2284"/>
    <w:rsid w:val="00DA2971"/>
    <w:rsid w:val="00DA2A67"/>
    <w:rsid w:val="00DA32CE"/>
    <w:rsid w:val="00DA360B"/>
    <w:rsid w:val="00DA4667"/>
    <w:rsid w:val="00DA6676"/>
    <w:rsid w:val="00DA6F56"/>
    <w:rsid w:val="00DA7A23"/>
    <w:rsid w:val="00DB024C"/>
    <w:rsid w:val="00DB1137"/>
    <w:rsid w:val="00DB125B"/>
    <w:rsid w:val="00DB13B2"/>
    <w:rsid w:val="00DB14F7"/>
    <w:rsid w:val="00DB2303"/>
    <w:rsid w:val="00DB2700"/>
    <w:rsid w:val="00DB2BAF"/>
    <w:rsid w:val="00DB3313"/>
    <w:rsid w:val="00DB4A5E"/>
    <w:rsid w:val="00DB65C6"/>
    <w:rsid w:val="00DB6E4F"/>
    <w:rsid w:val="00DC0124"/>
    <w:rsid w:val="00DC0B8C"/>
    <w:rsid w:val="00DC11E3"/>
    <w:rsid w:val="00DC5139"/>
    <w:rsid w:val="00DC5735"/>
    <w:rsid w:val="00DC589A"/>
    <w:rsid w:val="00DC687B"/>
    <w:rsid w:val="00DD0F6F"/>
    <w:rsid w:val="00DD1A4B"/>
    <w:rsid w:val="00DD223D"/>
    <w:rsid w:val="00DD2BF2"/>
    <w:rsid w:val="00DD2EB2"/>
    <w:rsid w:val="00DD3599"/>
    <w:rsid w:val="00DD4962"/>
    <w:rsid w:val="00DD5470"/>
    <w:rsid w:val="00DD5DDD"/>
    <w:rsid w:val="00DD65EE"/>
    <w:rsid w:val="00DD72A9"/>
    <w:rsid w:val="00DD7432"/>
    <w:rsid w:val="00DE03FC"/>
    <w:rsid w:val="00DE1932"/>
    <w:rsid w:val="00DE1F94"/>
    <w:rsid w:val="00DE2C65"/>
    <w:rsid w:val="00DE2EF3"/>
    <w:rsid w:val="00DE2F1D"/>
    <w:rsid w:val="00DE31C0"/>
    <w:rsid w:val="00DE4B7A"/>
    <w:rsid w:val="00DE4E97"/>
    <w:rsid w:val="00DE60EF"/>
    <w:rsid w:val="00DE6525"/>
    <w:rsid w:val="00DF02B0"/>
    <w:rsid w:val="00DF0C2D"/>
    <w:rsid w:val="00DF1B84"/>
    <w:rsid w:val="00DF1C80"/>
    <w:rsid w:val="00DF1F52"/>
    <w:rsid w:val="00DF2EE5"/>
    <w:rsid w:val="00DF3663"/>
    <w:rsid w:val="00DF4441"/>
    <w:rsid w:val="00DF4927"/>
    <w:rsid w:val="00DF6A45"/>
    <w:rsid w:val="00DF6A64"/>
    <w:rsid w:val="00DF73E0"/>
    <w:rsid w:val="00E009C3"/>
    <w:rsid w:val="00E018FF"/>
    <w:rsid w:val="00E01F92"/>
    <w:rsid w:val="00E02986"/>
    <w:rsid w:val="00E03665"/>
    <w:rsid w:val="00E03D45"/>
    <w:rsid w:val="00E03D9F"/>
    <w:rsid w:val="00E04337"/>
    <w:rsid w:val="00E05F03"/>
    <w:rsid w:val="00E05F3A"/>
    <w:rsid w:val="00E0686B"/>
    <w:rsid w:val="00E1337D"/>
    <w:rsid w:val="00E1385D"/>
    <w:rsid w:val="00E14418"/>
    <w:rsid w:val="00E14FF7"/>
    <w:rsid w:val="00E15015"/>
    <w:rsid w:val="00E15F1E"/>
    <w:rsid w:val="00E17CF3"/>
    <w:rsid w:val="00E17EA6"/>
    <w:rsid w:val="00E2271E"/>
    <w:rsid w:val="00E23097"/>
    <w:rsid w:val="00E23534"/>
    <w:rsid w:val="00E23BC5"/>
    <w:rsid w:val="00E256F9"/>
    <w:rsid w:val="00E30ACC"/>
    <w:rsid w:val="00E30C75"/>
    <w:rsid w:val="00E311EB"/>
    <w:rsid w:val="00E32531"/>
    <w:rsid w:val="00E32C13"/>
    <w:rsid w:val="00E333AC"/>
    <w:rsid w:val="00E337D7"/>
    <w:rsid w:val="00E337F5"/>
    <w:rsid w:val="00E34613"/>
    <w:rsid w:val="00E348B3"/>
    <w:rsid w:val="00E361E4"/>
    <w:rsid w:val="00E36548"/>
    <w:rsid w:val="00E403E0"/>
    <w:rsid w:val="00E4164C"/>
    <w:rsid w:val="00E4169B"/>
    <w:rsid w:val="00E41FE4"/>
    <w:rsid w:val="00E42704"/>
    <w:rsid w:val="00E44ABC"/>
    <w:rsid w:val="00E44BD5"/>
    <w:rsid w:val="00E44F7C"/>
    <w:rsid w:val="00E45012"/>
    <w:rsid w:val="00E457A5"/>
    <w:rsid w:val="00E458E2"/>
    <w:rsid w:val="00E45E5B"/>
    <w:rsid w:val="00E4675B"/>
    <w:rsid w:val="00E46C13"/>
    <w:rsid w:val="00E47160"/>
    <w:rsid w:val="00E5020E"/>
    <w:rsid w:val="00E50CFE"/>
    <w:rsid w:val="00E51A16"/>
    <w:rsid w:val="00E53561"/>
    <w:rsid w:val="00E536F5"/>
    <w:rsid w:val="00E53D8A"/>
    <w:rsid w:val="00E57533"/>
    <w:rsid w:val="00E576A6"/>
    <w:rsid w:val="00E60FC5"/>
    <w:rsid w:val="00E62805"/>
    <w:rsid w:val="00E633B9"/>
    <w:rsid w:val="00E6373E"/>
    <w:rsid w:val="00E64237"/>
    <w:rsid w:val="00E6489A"/>
    <w:rsid w:val="00E67229"/>
    <w:rsid w:val="00E67253"/>
    <w:rsid w:val="00E675BF"/>
    <w:rsid w:val="00E7277B"/>
    <w:rsid w:val="00E72FB5"/>
    <w:rsid w:val="00E736FE"/>
    <w:rsid w:val="00E749D7"/>
    <w:rsid w:val="00E75240"/>
    <w:rsid w:val="00E757DA"/>
    <w:rsid w:val="00E75956"/>
    <w:rsid w:val="00E7742C"/>
    <w:rsid w:val="00E8174A"/>
    <w:rsid w:val="00E817D9"/>
    <w:rsid w:val="00E83D26"/>
    <w:rsid w:val="00E848F0"/>
    <w:rsid w:val="00E87A4F"/>
    <w:rsid w:val="00E87EA9"/>
    <w:rsid w:val="00E90691"/>
    <w:rsid w:val="00E9143D"/>
    <w:rsid w:val="00E927E9"/>
    <w:rsid w:val="00E931A1"/>
    <w:rsid w:val="00E942FD"/>
    <w:rsid w:val="00E95B2E"/>
    <w:rsid w:val="00E9706C"/>
    <w:rsid w:val="00E972BC"/>
    <w:rsid w:val="00E973FC"/>
    <w:rsid w:val="00E97543"/>
    <w:rsid w:val="00E975FD"/>
    <w:rsid w:val="00E97689"/>
    <w:rsid w:val="00E97D1B"/>
    <w:rsid w:val="00E97E4D"/>
    <w:rsid w:val="00EA086C"/>
    <w:rsid w:val="00EA090F"/>
    <w:rsid w:val="00EA1416"/>
    <w:rsid w:val="00EA149B"/>
    <w:rsid w:val="00EA3400"/>
    <w:rsid w:val="00EA478B"/>
    <w:rsid w:val="00EA6A06"/>
    <w:rsid w:val="00EA7814"/>
    <w:rsid w:val="00EA7E9C"/>
    <w:rsid w:val="00EB0718"/>
    <w:rsid w:val="00EB0ADB"/>
    <w:rsid w:val="00EB11B7"/>
    <w:rsid w:val="00EB1543"/>
    <w:rsid w:val="00EB2712"/>
    <w:rsid w:val="00EB2B5A"/>
    <w:rsid w:val="00EB4107"/>
    <w:rsid w:val="00EB43E4"/>
    <w:rsid w:val="00EB4B2B"/>
    <w:rsid w:val="00EB535A"/>
    <w:rsid w:val="00EB57EE"/>
    <w:rsid w:val="00EB68A5"/>
    <w:rsid w:val="00EB736E"/>
    <w:rsid w:val="00EC13C7"/>
    <w:rsid w:val="00EC18DC"/>
    <w:rsid w:val="00EC271F"/>
    <w:rsid w:val="00EC2CA4"/>
    <w:rsid w:val="00EC44AA"/>
    <w:rsid w:val="00EC638C"/>
    <w:rsid w:val="00EC678C"/>
    <w:rsid w:val="00EC71C5"/>
    <w:rsid w:val="00ED0CBA"/>
    <w:rsid w:val="00ED44A8"/>
    <w:rsid w:val="00ED4715"/>
    <w:rsid w:val="00ED72A6"/>
    <w:rsid w:val="00ED783C"/>
    <w:rsid w:val="00EE0915"/>
    <w:rsid w:val="00EE09B6"/>
    <w:rsid w:val="00EE109D"/>
    <w:rsid w:val="00EE1B4B"/>
    <w:rsid w:val="00EE1E0B"/>
    <w:rsid w:val="00EE2614"/>
    <w:rsid w:val="00EE2684"/>
    <w:rsid w:val="00EE30B3"/>
    <w:rsid w:val="00EE4000"/>
    <w:rsid w:val="00EE40A0"/>
    <w:rsid w:val="00EE40E4"/>
    <w:rsid w:val="00EE5450"/>
    <w:rsid w:val="00EE548F"/>
    <w:rsid w:val="00EE604B"/>
    <w:rsid w:val="00EE7F42"/>
    <w:rsid w:val="00EF2204"/>
    <w:rsid w:val="00EF25B0"/>
    <w:rsid w:val="00EF4131"/>
    <w:rsid w:val="00EF6F6E"/>
    <w:rsid w:val="00F005B4"/>
    <w:rsid w:val="00F0111A"/>
    <w:rsid w:val="00F045A7"/>
    <w:rsid w:val="00F05CAA"/>
    <w:rsid w:val="00F07297"/>
    <w:rsid w:val="00F07A67"/>
    <w:rsid w:val="00F10040"/>
    <w:rsid w:val="00F109E1"/>
    <w:rsid w:val="00F11417"/>
    <w:rsid w:val="00F11CC1"/>
    <w:rsid w:val="00F12FBD"/>
    <w:rsid w:val="00F148CE"/>
    <w:rsid w:val="00F1522A"/>
    <w:rsid w:val="00F152D3"/>
    <w:rsid w:val="00F1538B"/>
    <w:rsid w:val="00F158EB"/>
    <w:rsid w:val="00F16034"/>
    <w:rsid w:val="00F1622E"/>
    <w:rsid w:val="00F1679F"/>
    <w:rsid w:val="00F17492"/>
    <w:rsid w:val="00F205C3"/>
    <w:rsid w:val="00F2094E"/>
    <w:rsid w:val="00F21EE1"/>
    <w:rsid w:val="00F23046"/>
    <w:rsid w:val="00F23E19"/>
    <w:rsid w:val="00F242FC"/>
    <w:rsid w:val="00F242FD"/>
    <w:rsid w:val="00F24614"/>
    <w:rsid w:val="00F24EB5"/>
    <w:rsid w:val="00F26D6D"/>
    <w:rsid w:val="00F30CA3"/>
    <w:rsid w:val="00F31420"/>
    <w:rsid w:val="00F31821"/>
    <w:rsid w:val="00F33E70"/>
    <w:rsid w:val="00F371B3"/>
    <w:rsid w:val="00F37A74"/>
    <w:rsid w:val="00F404B5"/>
    <w:rsid w:val="00F405DC"/>
    <w:rsid w:val="00F40D87"/>
    <w:rsid w:val="00F41119"/>
    <w:rsid w:val="00F415C7"/>
    <w:rsid w:val="00F41A21"/>
    <w:rsid w:val="00F41DDB"/>
    <w:rsid w:val="00F41DF5"/>
    <w:rsid w:val="00F423FA"/>
    <w:rsid w:val="00F42E1F"/>
    <w:rsid w:val="00F43A71"/>
    <w:rsid w:val="00F4407D"/>
    <w:rsid w:val="00F446A1"/>
    <w:rsid w:val="00F457A7"/>
    <w:rsid w:val="00F45A63"/>
    <w:rsid w:val="00F5032D"/>
    <w:rsid w:val="00F50D0A"/>
    <w:rsid w:val="00F524BD"/>
    <w:rsid w:val="00F525CA"/>
    <w:rsid w:val="00F52CBD"/>
    <w:rsid w:val="00F54EA7"/>
    <w:rsid w:val="00F573D8"/>
    <w:rsid w:val="00F60578"/>
    <w:rsid w:val="00F6060F"/>
    <w:rsid w:val="00F60D4F"/>
    <w:rsid w:val="00F60DA7"/>
    <w:rsid w:val="00F610B7"/>
    <w:rsid w:val="00F61A10"/>
    <w:rsid w:val="00F62DB8"/>
    <w:rsid w:val="00F64037"/>
    <w:rsid w:val="00F65621"/>
    <w:rsid w:val="00F66A19"/>
    <w:rsid w:val="00F710B1"/>
    <w:rsid w:val="00F73196"/>
    <w:rsid w:val="00F745C2"/>
    <w:rsid w:val="00F76019"/>
    <w:rsid w:val="00F76779"/>
    <w:rsid w:val="00F77703"/>
    <w:rsid w:val="00F77C0D"/>
    <w:rsid w:val="00F77E5B"/>
    <w:rsid w:val="00F77ECD"/>
    <w:rsid w:val="00F80923"/>
    <w:rsid w:val="00F810C4"/>
    <w:rsid w:val="00F82263"/>
    <w:rsid w:val="00F82A8D"/>
    <w:rsid w:val="00F850FF"/>
    <w:rsid w:val="00F85BB2"/>
    <w:rsid w:val="00F85D22"/>
    <w:rsid w:val="00F86B7A"/>
    <w:rsid w:val="00F90AF6"/>
    <w:rsid w:val="00F914D6"/>
    <w:rsid w:val="00F922F5"/>
    <w:rsid w:val="00F9267D"/>
    <w:rsid w:val="00F92A37"/>
    <w:rsid w:val="00F92D57"/>
    <w:rsid w:val="00F92F1A"/>
    <w:rsid w:val="00F94BDA"/>
    <w:rsid w:val="00F950F6"/>
    <w:rsid w:val="00F966BE"/>
    <w:rsid w:val="00F970FB"/>
    <w:rsid w:val="00F97A6E"/>
    <w:rsid w:val="00F97C41"/>
    <w:rsid w:val="00FA03E7"/>
    <w:rsid w:val="00FA06DD"/>
    <w:rsid w:val="00FA0A70"/>
    <w:rsid w:val="00FA0DA6"/>
    <w:rsid w:val="00FA1669"/>
    <w:rsid w:val="00FA1FF9"/>
    <w:rsid w:val="00FA2B14"/>
    <w:rsid w:val="00FA35DE"/>
    <w:rsid w:val="00FA46BA"/>
    <w:rsid w:val="00FA4CDD"/>
    <w:rsid w:val="00FA6390"/>
    <w:rsid w:val="00FA6962"/>
    <w:rsid w:val="00FA7121"/>
    <w:rsid w:val="00FA7283"/>
    <w:rsid w:val="00FA77BD"/>
    <w:rsid w:val="00FB0168"/>
    <w:rsid w:val="00FB03E0"/>
    <w:rsid w:val="00FB0FA2"/>
    <w:rsid w:val="00FB23DE"/>
    <w:rsid w:val="00FB359C"/>
    <w:rsid w:val="00FB3E29"/>
    <w:rsid w:val="00FB429E"/>
    <w:rsid w:val="00FB5021"/>
    <w:rsid w:val="00FB65FD"/>
    <w:rsid w:val="00FB6863"/>
    <w:rsid w:val="00FB6B47"/>
    <w:rsid w:val="00FC039B"/>
    <w:rsid w:val="00FC1693"/>
    <w:rsid w:val="00FC1B9E"/>
    <w:rsid w:val="00FC2696"/>
    <w:rsid w:val="00FC2B8A"/>
    <w:rsid w:val="00FC3085"/>
    <w:rsid w:val="00FC30A0"/>
    <w:rsid w:val="00FC3100"/>
    <w:rsid w:val="00FC4C80"/>
    <w:rsid w:val="00FC5496"/>
    <w:rsid w:val="00FC6E92"/>
    <w:rsid w:val="00FC7AD5"/>
    <w:rsid w:val="00FD0021"/>
    <w:rsid w:val="00FD0707"/>
    <w:rsid w:val="00FD09E7"/>
    <w:rsid w:val="00FD0DEB"/>
    <w:rsid w:val="00FD1EC4"/>
    <w:rsid w:val="00FD25A2"/>
    <w:rsid w:val="00FD28E4"/>
    <w:rsid w:val="00FD40D7"/>
    <w:rsid w:val="00FD42A0"/>
    <w:rsid w:val="00FD47CB"/>
    <w:rsid w:val="00FD5864"/>
    <w:rsid w:val="00FD5C09"/>
    <w:rsid w:val="00FD7D0F"/>
    <w:rsid w:val="00FD7F96"/>
    <w:rsid w:val="00FE037B"/>
    <w:rsid w:val="00FE0D21"/>
    <w:rsid w:val="00FE1B6B"/>
    <w:rsid w:val="00FE1C26"/>
    <w:rsid w:val="00FE3AAE"/>
    <w:rsid w:val="00FE5054"/>
    <w:rsid w:val="00FE5D8C"/>
    <w:rsid w:val="00FF1DC4"/>
    <w:rsid w:val="00FF2022"/>
    <w:rsid w:val="00FF344D"/>
    <w:rsid w:val="00FF4A66"/>
    <w:rsid w:val="00FF5396"/>
    <w:rsid w:val="0191005A"/>
    <w:rsid w:val="01AB138B"/>
    <w:rsid w:val="01C563BC"/>
    <w:rsid w:val="02DE68B9"/>
    <w:rsid w:val="02F1F392"/>
    <w:rsid w:val="043E30D1"/>
    <w:rsid w:val="0465EAE1"/>
    <w:rsid w:val="05948E61"/>
    <w:rsid w:val="07571D1B"/>
    <w:rsid w:val="0813AF20"/>
    <w:rsid w:val="081CCAA3"/>
    <w:rsid w:val="0995B61A"/>
    <w:rsid w:val="0AAD3EAA"/>
    <w:rsid w:val="0C246481"/>
    <w:rsid w:val="0D0201B1"/>
    <w:rsid w:val="0DABD125"/>
    <w:rsid w:val="0E3DB708"/>
    <w:rsid w:val="0EDD69F6"/>
    <w:rsid w:val="0FC182C5"/>
    <w:rsid w:val="0FCC0C24"/>
    <w:rsid w:val="10F3AB1E"/>
    <w:rsid w:val="11817FC3"/>
    <w:rsid w:val="11E90C04"/>
    <w:rsid w:val="12351B70"/>
    <w:rsid w:val="129ACB5A"/>
    <w:rsid w:val="12ED5185"/>
    <w:rsid w:val="13562932"/>
    <w:rsid w:val="14AC11FE"/>
    <w:rsid w:val="166ABEA4"/>
    <w:rsid w:val="16B9F8A6"/>
    <w:rsid w:val="16CAD1E0"/>
    <w:rsid w:val="182537BC"/>
    <w:rsid w:val="18A5D4E5"/>
    <w:rsid w:val="18B8E418"/>
    <w:rsid w:val="18C5F25F"/>
    <w:rsid w:val="191BA0F7"/>
    <w:rsid w:val="1A2FCE1E"/>
    <w:rsid w:val="1AE21E27"/>
    <w:rsid w:val="1AF976AD"/>
    <w:rsid w:val="1B227DE6"/>
    <w:rsid w:val="1B7C520A"/>
    <w:rsid w:val="1B8381DE"/>
    <w:rsid w:val="1D7083E2"/>
    <w:rsid w:val="1E48F59A"/>
    <w:rsid w:val="1E8E5B40"/>
    <w:rsid w:val="1EC190C9"/>
    <w:rsid w:val="1EC65D00"/>
    <w:rsid w:val="1EEDE554"/>
    <w:rsid w:val="1F025DC5"/>
    <w:rsid w:val="1F1ABFF1"/>
    <w:rsid w:val="1F8DFA93"/>
    <w:rsid w:val="1FF8A007"/>
    <w:rsid w:val="20B6E75D"/>
    <w:rsid w:val="24EAB373"/>
    <w:rsid w:val="25C12E83"/>
    <w:rsid w:val="264FE723"/>
    <w:rsid w:val="2790A7C7"/>
    <w:rsid w:val="29D2D1FD"/>
    <w:rsid w:val="2D581823"/>
    <w:rsid w:val="2F472ED4"/>
    <w:rsid w:val="2F7E1331"/>
    <w:rsid w:val="3097BDEC"/>
    <w:rsid w:val="30D0C702"/>
    <w:rsid w:val="31169191"/>
    <w:rsid w:val="32331E75"/>
    <w:rsid w:val="33660898"/>
    <w:rsid w:val="3404BD81"/>
    <w:rsid w:val="3811E983"/>
    <w:rsid w:val="381FB617"/>
    <w:rsid w:val="39211A6A"/>
    <w:rsid w:val="39BB55C2"/>
    <w:rsid w:val="3A556CDB"/>
    <w:rsid w:val="3B5C2963"/>
    <w:rsid w:val="3C0906F8"/>
    <w:rsid w:val="3D3B0C88"/>
    <w:rsid w:val="3E983302"/>
    <w:rsid w:val="3EA7A677"/>
    <w:rsid w:val="40394CF8"/>
    <w:rsid w:val="421317BA"/>
    <w:rsid w:val="42DC1ED1"/>
    <w:rsid w:val="43C092E0"/>
    <w:rsid w:val="44AF84A6"/>
    <w:rsid w:val="44B24907"/>
    <w:rsid w:val="45773426"/>
    <w:rsid w:val="4585DDC8"/>
    <w:rsid w:val="45EA373B"/>
    <w:rsid w:val="49EAD8B0"/>
    <w:rsid w:val="4C20B399"/>
    <w:rsid w:val="4C698724"/>
    <w:rsid w:val="4CA3A408"/>
    <w:rsid w:val="4D48EEB9"/>
    <w:rsid w:val="4D6D4F81"/>
    <w:rsid w:val="4E20A344"/>
    <w:rsid w:val="4E4363F5"/>
    <w:rsid w:val="4EC32559"/>
    <w:rsid w:val="4F6472E1"/>
    <w:rsid w:val="502AEE24"/>
    <w:rsid w:val="531AB822"/>
    <w:rsid w:val="53FD7C62"/>
    <w:rsid w:val="54E53505"/>
    <w:rsid w:val="56897EE4"/>
    <w:rsid w:val="5691495C"/>
    <w:rsid w:val="56F8232A"/>
    <w:rsid w:val="5780FFAC"/>
    <w:rsid w:val="5BEBD333"/>
    <w:rsid w:val="5CA3B4FA"/>
    <w:rsid w:val="5D0555A7"/>
    <w:rsid w:val="5D16F486"/>
    <w:rsid w:val="5D64B5A2"/>
    <w:rsid w:val="5D72EE01"/>
    <w:rsid w:val="5E1CB33E"/>
    <w:rsid w:val="5EBA3A3C"/>
    <w:rsid w:val="6072D905"/>
    <w:rsid w:val="62483893"/>
    <w:rsid w:val="6255A985"/>
    <w:rsid w:val="628A2B64"/>
    <w:rsid w:val="6307868B"/>
    <w:rsid w:val="6493DFBD"/>
    <w:rsid w:val="65D74348"/>
    <w:rsid w:val="6611CBC4"/>
    <w:rsid w:val="678B33A8"/>
    <w:rsid w:val="679B6C26"/>
    <w:rsid w:val="68AD4AC8"/>
    <w:rsid w:val="6936AE9D"/>
    <w:rsid w:val="6956C191"/>
    <w:rsid w:val="6A57DA18"/>
    <w:rsid w:val="6AA4AD70"/>
    <w:rsid w:val="6C73BCD6"/>
    <w:rsid w:val="6CBD002F"/>
    <w:rsid w:val="6D9404AE"/>
    <w:rsid w:val="6E487556"/>
    <w:rsid w:val="6E5988A0"/>
    <w:rsid w:val="6E5E90BE"/>
    <w:rsid w:val="6E5FAB0D"/>
    <w:rsid w:val="6EE2B079"/>
    <w:rsid w:val="6F361755"/>
    <w:rsid w:val="6FBC4D49"/>
    <w:rsid w:val="6FD176E4"/>
    <w:rsid w:val="7009606E"/>
    <w:rsid w:val="7065A8B7"/>
    <w:rsid w:val="7099E318"/>
    <w:rsid w:val="7111CAA6"/>
    <w:rsid w:val="717F6FE6"/>
    <w:rsid w:val="71AFF179"/>
    <w:rsid w:val="721E8DE6"/>
    <w:rsid w:val="72CC5ACE"/>
    <w:rsid w:val="72E5B553"/>
    <w:rsid w:val="73A17F45"/>
    <w:rsid w:val="73AF1AFD"/>
    <w:rsid w:val="749D74AE"/>
    <w:rsid w:val="74AE2322"/>
    <w:rsid w:val="74E40D6D"/>
    <w:rsid w:val="74EAAD96"/>
    <w:rsid w:val="750978D6"/>
    <w:rsid w:val="754FF127"/>
    <w:rsid w:val="75658898"/>
    <w:rsid w:val="7587A741"/>
    <w:rsid w:val="78E028C1"/>
    <w:rsid w:val="79688BF3"/>
    <w:rsid w:val="79965C18"/>
    <w:rsid w:val="79F22409"/>
    <w:rsid w:val="7B8DF185"/>
    <w:rsid w:val="7C806294"/>
    <w:rsid w:val="7CA558FA"/>
    <w:rsid w:val="7EDFAB3C"/>
    <w:rsid w:val="7F9A3FB8"/>
    <w:rsid w:val="7FE9E48E"/>
    <w:rsid w:val="7FFC2AF7"/>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4EC5F658"/>
  <w15:chartTrackingRefBased/>
  <w15:docId w15:val="{7E0292BD-D0EE-4EEA-9A5F-10192797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5A"/>
    <w:pPr>
      <w:suppressAutoHyphens/>
      <w:spacing w:after="120"/>
      <w:jc w:val="both"/>
    </w:pPr>
    <w:rPr>
      <w:rFonts w:ascii="Tahoma" w:hAnsi="Tahoma" w:cs="Tahoma"/>
      <w:sz w:val="22"/>
      <w:szCs w:val="22"/>
      <w:lang w:val="en-GB" w:eastAsia="zh-CN"/>
    </w:rPr>
  </w:style>
  <w:style w:type="paragraph" w:styleId="Heading1">
    <w:name w:val="heading 1"/>
    <w:basedOn w:val="Normal"/>
    <w:next w:val="Normal"/>
    <w:link w:val="Heading1Char1"/>
    <w:uiPriority w:val="9"/>
    <w:qFormat/>
    <w:rsid w:val="00623457"/>
    <w:pPr>
      <w:keepNext/>
      <w:pageBreakBefore/>
      <w:numPr>
        <w:numId w:val="14"/>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Heading2">
    <w:name w:val="heading 2"/>
    <w:basedOn w:val="Heading1"/>
    <w:next w:val="Normal"/>
    <w:uiPriority w:val="9"/>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Heading3">
    <w:name w:val="heading 3"/>
    <w:basedOn w:val="Normal"/>
    <w:next w:val="Normal"/>
    <w:qFormat/>
    <w:rsid w:val="00623457"/>
    <w:pPr>
      <w:keepNext/>
      <w:numPr>
        <w:ilvl w:val="2"/>
        <w:numId w:val="14"/>
      </w:numPr>
      <w:spacing w:before="240" w:after="60"/>
      <w:outlineLvl w:val="2"/>
    </w:pPr>
    <w:rPr>
      <w:rFonts w:cs="Times New Roman"/>
      <w:b/>
      <w:bCs/>
      <w:szCs w:val="26"/>
    </w:rPr>
  </w:style>
  <w:style w:type="paragraph" w:styleId="Heading4">
    <w:name w:val="heading 4"/>
    <w:basedOn w:val="Normal"/>
    <w:next w:val="Normal"/>
    <w:qFormat/>
    <w:rsid w:val="0069435C"/>
    <w:pPr>
      <w:keepNext/>
      <w:numPr>
        <w:ilvl w:val="3"/>
        <w:numId w:val="14"/>
      </w:numPr>
      <w:spacing w:before="240" w:after="60"/>
      <w:outlineLvl w:val="3"/>
    </w:pPr>
    <w:rPr>
      <w:rFonts w:cs="Times New Roman"/>
      <w:b/>
      <w:bCs/>
      <w:szCs w:val="28"/>
    </w:rPr>
  </w:style>
  <w:style w:type="paragraph" w:styleId="Heading5">
    <w:name w:val="heading 5"/>
    <w:basedOn w:val="Normal"/>
    <w:next w:val="Heading4"/>
    <w:qFormat/>
    <w:rsid w:val="00B42BA2"/>
    <w:pPr>
      <w:numPr>
        <w:ilvl w:val="4"/>
        <w:numId w:val="14"/>
      </w:numPr>
      <w:spacing w:before="200" w:after="200" w:line="280" w:lineRule="exact"/>
      <w:outlineLvl w:val="4"/>
    </w:pPr>
    <w:rPr>
      <w:rFonts w:cs="Lucida Sans"/>
      <w:b/>
      <w:szCs w:val="20"/>
      <w:lang w:val="en-US"/>
    </w:rPr>
  </w:style>
  <w:style w:type="paragraph" w:styleId="Heading6">
    <w:name w:val="heading 6"/>
    <w:basedOn w:val="Normal"/>
    <w:next w:val="Normal"/>
    <w:link w:val="Heading6Char"/>
    <w:qFormat/>
    <w:rsid w:val="006A7951"/>
    <w:pPr>
      <w:numPr>
        <w:ilvl w:val="5"/>
        <w:numId w:val="14"/>
      </w:numPr>
      <w:pBdr>
        <w:bottom w:val="single" w:sz="12" w:space="1" w:color="002060"/>
      </w:pBdr>
      <w:suppressAutoHyphens w:val="0"/>
      <w:spacing w:before="120" w:line="360" w:lineRule="auto"/>
      <w:outlineLvl w:val="5"/>
    </w:pPr>
    <w:rPr>
      <w:rFonts w:cs="Times New Roman"/>
      <w:b/>
      <w:szCs w:val="20"/>
      <w:lang w:val="el-GR" w:eastAsia="en-US"/>
    </w:rPr>
  </w:style>
  <w:style w:type="paragraph" w:styleId="Heading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Normal"/>
    <w:next w:val="Normal"/>
    <w:link w:val="Heading7Char"/>
    <w:qFormat/>
    <w:rsid w:val="005B4566"/>
    <w:pPr>
      <w:numPr>
        <w:ilvl w:val="6"/>
        <w:numId w:val="14"/>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Heading8">
    <w:name w:val="heading 8"/>
    <w:basedOn w:val="Normal"/>
    <w:next w:val="Normal"/>
    <w:link w:val="Heading8Char"/>
    <w:qFormat/>
    <w:rsid w:val="005B4566"/>
    <w:pPr>
      <w:numPr>
        <w:ilvl w:val="7"/>
        <w:numId w:val="14"/>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Heading9">
    <w:name w:val="heading 9"/>
    <w:aliases w:val="AC&amp;E_1,App Heading"/>
    <w:basedOn w:val="Normal"/>
    <w:next w:val="Normal"/>
    <w:link w:val="Heading9Char"/>
    <w:qFormat/>
    <w:rsid w:val="005B4566"/>
    <w:pPr>
      <w:numPr>
        <w:ilvl w:val="8"/>
        <w:numId w:val="14"/>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
    <w:name w:val="Προεπιλεγμένη γραμματοσειρά1"/>
  </w:style>
  <w:style w:type="character" w:customStyle="1" w:styleId="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Hyperlink">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00">
    <w:name w:val="Προεπιλεγμένη γραμματοσειρά10"/>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0">
    <w:name w:val="Παραπομπή υποσημείωσης2"/>
    <w:rPr>
      <w:vertAlign w:val="superscript"/>
    </w:rPr>
  </w:style>
  <w:style w:type="character" w:customStyle="1" w:styleId="22">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FootnoteReference">
    <w:name w:val="footnote reference"/>
    <w:aliases w:val="Footnote symbol,Footnote reference number,note TESI"/>
    <w:uiPriority w:val="99"/>
    <w:rPr>
      <w:vertAlign w:val="superscript"/>
    </w:rPr>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14">
    <w:name w:val="Λεζάντα1"/>
    <w:basedOn w:val="Normal"/>
    <w:pPr>
      <w:suppressLineNumbers/>
      <w:spacing w:before="120"/>
    </w:pPr>
    <w:rPr>
      <w:rFonts w:cs="Mangal"/>
      <w:i/>
      <w:iCs/>
      <w:sz w:val="24"/>
    </w:rPr>
  </w:style>
  <w:style w:type="paragraph" w:customStyle="1" w:styleId="23">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101">
    <w:name w:val="Λεζάντα10"/>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Bullet">
    <w:name w:val="Bullet"/>
    <w:basedOn w:val="Normal"/>
    <w:pPr>
      <w:numPr>
        <w:numId w:val="6"/>
      </w:numPr>
      <w:spacing w:after="100"/>
    </w:pPr>
    <w:rPr>
      <w:rFonts w:eastAsia="MS Mincho"/>
      <w:lang w:val="en-US" w:eastAsia="ja-JP"/>
    </w:rPr>
  </w:style>
  <w:style w:type="paragraph" w:customStyle="1" w:styleId="15">
    <w:name w:val="Ημερομηνία1"/>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basedOn w:val="Normal"/>
    <w:uiPriority w:val="99"/>
    <w:pPr>
      <w:spacing w:after="100"/>
    </w:pPr>
    <w:rPr>
      <w:rFonts w:eastAsia="MS Mincho"/>
      <w:lang w:val="en-US" w:eastAsia="ja-JP"/>
    </w:rPr>
  </w:style>
  <w:style w:type="paragraph" w:styleId="Header">
    <w:name w:val="header"/>
    <w:aliases w:val="hd,ho,header odd,Header Titlos Prosforas"/>
    <w:basedOn w:val="Normal"/>
  </w:style>
  <w:style w:type="paragraph" w:customStyle="1" w:styleId="16">
    <w:name w:val="Κείμενο πλαισίου1"/>
    <w:basedOn w:val="Normal"/>
    <w:rPr>
      <w:sz w:val="16"/>
      <w:szCs w:val="16"/>
    </w:rPr>
  </w:style>
  <w:style w:type="paragraph" w:customStyle="1" w:styleId="CommentText1">
    <w:name w:val="Comment Text1"/>
    <w:basedOn w:val="Normal"/>
    <w:rPr>
      <w:sz w:val="20"/>
      <w:szCs w:val="20"/>
    </w:rPr>
  </w:style>
  <w:style w:type="paragraph" w:customStyle="1" w:styleId="CommentSubject1">
    <w:name w:val="Comment Subject1"/>
    <w:basedOn w:val="CommentText1"/>
    <w:next w:val="CommentText1"/>
    <w:rPr>
      <w:b/>
      <w:bCs/>
    </w:rPr>
  </w:style>
  <w:style w:type="paragraph" w:customStyle="1" w:styleId="17">
    <w:name w:val="Αναθεώρηση1"/>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customStyle="1" w:styleId="18">
    <w:name w:val="Παράγραφος λίστας1"/>
    <w:basedOn w:val="Normal"/>
    <w:pPr>
      <w:spacing w:after="200"/>
      <w:ind w:left="720"/>
      <w:contextualSpacing/>
    </w:pPr>
  </w:style>
  <w:style w:type="paragraph" w:styleId="FootnoteText">
    <w:name w:val="footnote text"/>
    <w:basedOn w:val="Normal"/>
    <w:link w:val="FootnoteTextChar4"/>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
    <w:name w:val="Σώμα κείμενου με εσοχή 31"/>
    <w:basedOn w:val="Normal"/>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0">
    <w:name w:val="Σώμα κείμενου 31"/>
    <w:basedOn w:val="Normal"/>
    <w:rPr>
      <w:sz w:val="16"/>
      <w:szCs w:val="16"/>
    </w:rPr>
  </w:style>
  <w:style w:type="paragraph" w:customStyle="1" w:styleId="fooot">
    <w:name w:val="fooot"/>
    <w:basedOn w:val="footers"/>
  </w:style>
  <w:style w:type="paragraph" w:styleId="BalloonText">
    <w:name w:val="Balloon Text"/>
    <w:basedOn w:val="Normal"/>
    <w:pPr>
      <w:spacing w:after="0"/>
    </w:pPr>
    <w:rPr>
      <w:sz w:val="16"/>
      <w:szCs w:val="16"/>
    </w:rPr>
  </w:style>
  <w:style w:type="paragraph" w:customStyle="1" w:styleId="1a">
    <w:name w:val="Κείμενο σχολίου1"/>
    <w:basedOn w:val="Normal"/>
    <w:qFormat/>
    <w:rPr>
      <w:sz w:val="20"/>
      <w:szCs w:val="20"/>
    </w:rPr>
  </w:style>
  <w:style w:type="paragraph" w:styleId="CommentSubject">
    <w:name w:val="annotation subject"/>
    <w:basedOn w:val="1a"/>
    <w:next w:val="1a"/>
    <w:rPr>
      <w:b/>
      <w:bCs/>
    </w:rPr>
  </w:style>
  <w:style w:type="paragraph" w:styleId="HTMLPreformatted">
    <w:name w:val="HTML Preformatted"/>
    <w:basedOn w:val="Normal"/>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Revision">
    <w:name w:val="Revision"/>
    <w:pPr>
      <w:suppressAutoHyphens/>
    </w:pPr>
    <w:rPr>
      <w:rFonts w:ascii="Calibri" w:hAnsi="Calibri" w:cs="Calibri"/>
      <w:sz w:val="22"/>
      <w:szCs w:val="24"/>
      <w:lang w:val="en-GB" w:eastAsia="zh-CN"/>
    </w:rPr>
  </w:style>
  <w:style w:type="paragraph" w:customStyle="1" w:styleId="21">
    <w:name w:val="Λίστα με κουκκίδες 21"/>
    <w:basedOn w:val="Normal"/>
    <w:pPr>
      <w:numPr>
        <w:numId w:val="5"/>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5"/>
    <w:pPr>
      <w:tabs>
        <w:tab w:val="right" w:leader="dot" w:pos="7091"/>
      </w:tabs>
      <w:ind w:left="2547"/>
    </w:pPr>
  </w:style>
  <w:style w:type="character" w:styleId="CommentReference">
    <w:name w:val="annotation reference"/>
    <w:basedOn w:val="DefaultParagraphFont"/>
    <w:uiPriority w:val="99"/>
    <w:unhideWhenUsed/>
    <w:qFormat/>
    <w:rsid w:val="00D5279B"/>
    <w:rPr>
      <w:sz w:val="16"/>
      <w:szCs w:val="16"/>
    </w:rPr>
  </w:style>
  <w:style w:type="paragraph" w:styleId="CommentText">
    <w:name w:val="annotation text"/>
    <w:basedOn w:val="Normal"/>
    <w:link w:val="CommentTextChar2"/>
    <w:uiPriority w:val="99"/>
    <w:unhideWhenUsed/>
    <w:qFormat/>
    <w:rsid w:val="00D5279B"/>
    <w:rPr>
      <w:sz w:val="20"/>
      <w:szCs w:val="20"/>
    </w:rPr>
  </w:style>
  <w:style w:type="character" w:customStyle="1" w:styleId="CommentTextChar2">
    <w:name w:val="Comment Text Char2"/>
    <w:basedOn w:val="DefaultParagraphFont"/>
    <w:link w:val="CommentText"/>
    <w:uiPriority w:val="99"/>
    <w:qFormat/>
    <w:rsid w:val="00D5279B"/>
    <w:rPr>
      <w:rFonts w:ascii="Calibri" w:hAnsi="Calibri" w:cs="Calibri"/>
      <w:lang w:val="en-GB" w:eastAsia="zh-CN"/>
    </w:rPr>
  </w:style>
  <w:style w:type="paragraph" w:customStyle="1" w:styleId="TabletextChar">
    <w:name w:val="Table text Char"/>
    <w:basedOn w:val="Normal"/>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DefaultParagraphFont"/>
    <w:uiPriority w:val="99"/>
    <w:semiHidden/>
    <w:unhideWhenUsed/>
    <w:rsid w:val="00DF6A64"/>
    <w:rPr>
      <w:color w:val="2B579A"/>
      <w:shd w:val="clear" w:color="auto" w:fill="E6E6E6"/>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列出段落"/>
    <w:basedOn w:val="Normal"/>
    <w:link w:val="ListParagraphChar"/>
    <w:uiPriority w:val="34"/>
    <w:qFormat/>
    <w:rsid w:val="005B2CE7"/>
    <w:pPr>
      <w:ind w:left="720"/>
      <w:contextualSpacing/>
    </w:pPr>
  </w:style>
  <w:style w:type="character" w:customStyle="1" w:styleId="30">
    <w:name w:val="Παραπομπή υποσημείωσης3"/>
    <w:rsid w:val="00B65D70"/>
    <w:rPr>
      <w:vertAlign w:val="superscript"/>
    </w:rPr>
  </w:style>
  <w:style w:type="table" w:styleId="TableGrid">
    <w:name w:val="Table Grid"/>
    <w:basedOn w:val="TableNormal"/>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11"/>
      </w:numPr>
    </w:pPr>
  </w:style>
  <w:style w:type="paragraph" w:customStyle="1" w:styleId="Style18">
    <w:name w:val="Style18"/>
    <w:basedOn w:val="Normal"/>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DefaultParagraphFont"/>
    <w:uiPriority w:val="99"/>
    <w:rsid w:val="00DB024C"/>
    <w:rPr>
      <w:rFonts w:ascii="Microsoft Sans Serif" w:hAnsi="Microsoft Sans Serif" w:cs="Microsoft Sans Serif"/>
      <w:sz w:val="14"/>
      <w:szCs w:val="14"/>
    </w:rPr>
  </w:style>
  <w:style w:type="paragraph" w:customStyle="1" w:styleId="Style35">
    <w:name w:val="Style35"/>
    <w:basedOn w:val="Normal"/>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Heading6Char">
    <w:name w:val="Heading 6 Char"/>
    <w:basedOn w:val="DefaultParagraphFont"/>
    <w:link w:val="Heading6"/>
    <w:rsid w:val="006A7951"/>
    <w:rPr>
      <w:rFonts w:ascii="Tahoma" w:hAnsi="Tahoma"/>
      <w:b/>
      <w:sz w:val="22"/>
      <w:lang w:eastAsia="en-US"/>
    </w:rPr>
  </w:style>
  <w:style w:type="character" w:customStyle="1" w:styleId="Heading7Char">
    <w:name w:val="Heading 7 Char"/>
    <w:aliases w:val="Επικεφαλίδα 7 Char Char Char1,Επικεφαλίδα 7 Char Char Char Char,Επικεφαλίδα 7 Char Char + Justified Char,Heading 7 Char Char Char1,Heading 7 Char Char Char Char,Heading 7 Char1 Char,Heading 7 Char Char1 Char Char"/>
    <w:basedOn w:val="DefaultParagraphFont"/>
    <w:link w:val="Heading7"/>
    <w:rsid w:val="005B4566"/>
    <w:rPr>
      <w:rFonts w:ascii="Tahoma" w:hAnsi="Tahoma"/>
      <w:sz w:val="18"/>
      <w:u w:val="single"/>
      <w:lang w:eastAsia="en-US"/>
    </w:rPr>
  </w:style>
  <w:style w:type="character" w:customStyle="1" w:styleId="Heading8Char">
    <w:name w:val="Heading 8 Char"/>
    <w:basedOn w:val="DefaultParagraphFont"/>
    <w:link w:val="Heading8"/>
    <w:rsid w:val="005B4566"/>
    <w:rPr>
      <w:rFonts w:ascii="Tahoma" w:hAnsi="Tahoma"/>
      <w:sz w:val="18"/>
      <w:u w:val="single"/>
      <w:lang w:eastAsia="en-US"/>
    </w:rPr>
  </w:style>
  <w:style w:type="character" w:customStyle="1" w:styleId="Heading9Char">
    <w:name w:val="Heading 9 Char"/>
    <w:aliases w:val="AC&amp;E_1 Char,App Heading Char"/>
    <w:basedOn w:val="DefaultParagraphFont"/>
    <w:link w:val="Heading9"/>
    <w:rsid w:val="005B4566"/>
    <w:rPr>
      <w:rFonts w:ascii="Tahoma" w:hAnsi="Tahoma"/>
      <w:sz w:val="18"/>
      <w:u w:val="single"/>
      <w:lang w:eastAsia="en-US"/>
    </w:rPr>
  </w:style>
  <w:style w:type="paragraph" w:customStyle="1" w:styleId="Tabletext">
    <w:name w:val="Table text"/>
    <w:aliases w:val="ta"/>
    <w:basedOn w:val="Normal"/>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Heading1Char1">
    <w:name w:val="Heading 1 Char1"/>
    <w:basedOn w:val="DefaultParagraphFont"/>
    <w:link w:val="Heading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7"/>
      </w:numPr>
    </w:pPr>
  </w:style>
  <w:style w:type="character" w:customStyle="1" w:styleId="UnresolvedMention2">
    <w:name w:val="Unresolved Mention2"/>
    <w:basedOn w:val="DefaultParagraphFont"/>
    <w:uiPriority w:val="99"/>
    <w:semiHidden/>
    <w:unhideWhenUsed/>
    <w:rsid w:val="003A109E"/>
    <w:rPr>
      <w:color w:val="808080"/>
      <w:shd w:val="clear" w:color="auto" w:fill="E6E6E6"/>
    </w:rPr>
  </w:style>
  <w:style w:type="character" w:styleId="BookTitle">
    <w:name w:val="Book Title"/>
    <w:basedOn w:val="DefaultParagraphFont"/>
    <w:uiPriority w:val="33"/>
    <w:qFormat/>
    <w:rsid w:val="005B2CE7"/>
    <w:rPr>
      <w:b/>
      <w:bCs/>
      <w:i/>
      <w:iCs/>
      <w:spacing w:val="5"/>
    </w:rPr>
  </w:style>
  <w:style w:type="paragraph" w:styleId="Subtitle">
    <w:name w:val="Subtitle"/>
    <w:basedOn w:val="Normal"/>
    <w:next w:val="Normal"/>
    <w:link w:val="SubtitleChar"/>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IntenseQuote">
    <w:name w:val="Intense Quote"/>
    <w:basedOn w:val="Normal"/>
    <w:next w:val="Normal"/>
    <w:link w:val="IntenseQuoteChar"/>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Heading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DefaultParagraphFont"/>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DefaultParagraphFont"/>
    <w:uiPriority w:val="99"/>
    <w:semiHidden/>
    <w:unhideWhenUsed/>
    <w:rsid w:val="00D4164C"/>
    <w:rPr>
      <w:color w:val="808080"/>
      <w:shd w:val="clear" w:color="auto" w:fill="E6E6E6"/>
    </w:rPr>
  </w:style>
  <w:style w:type="character" w:customStyle="1" w:styleId="ListParagraphChar">
    <w:name w:val="List Paragraph Char"/>
    <w:aliases w:val="Kommentar Char,Bullet List Char,FooterText Char,numbered Char,Paragraphe de liste1 Char,lp1 Char,Diligence Check Char,Bullet2 Char,Bullet21 Char,bl1 Char,Bullet22 Char,Bullet23 Char,Bullet211 Char,Bullet24 Char,Bullet25 Char"/>
    <w:link w:val="ListParagraph"/>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FootnoteTextChar4">
    <w:name w:val="Footnote Text Char4"/>
    <w:link w:val="FootnoteText"/>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3"/>
      </w:numPr>
    </w:pPr>
  </w:style>
  <w:style w:type="paragraph" w:styleId="NormalWeb">
    <w:name w:val="Normal (Web)"/>
    <w:basedOn w:val="Normal"/>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DefaultParagraphFont"/>
    <w:uiPriority w:val="99"/>
    <w:semiHidden/>
    <w:unhideWhenUsed/>
    <w:rsid w:val="007662F0"/>
    <w:rPr>
      <w:color w:val="605E5C"/>
      <w:shd w:val="clear" w:color="auto" w:fill="E1DFDD"/>
    </w:rPr>
  </w:style>
  <w:style w:type="character" w:customStyle="1" w:styleId="EndnoteTextChar1">
    <w:name w:val="Endnote Text Char1"/>
    <w:link w:val="EndnoteText"/>
    <w:rsid w:val="00F1538B"/>
    <w:rPr>
      <w:rFonts w:ascii="Tahoma" w:hAnsi="Tahoma" w:cs="Tahoma"/>
      <w:lang w:val="en-GB" w:eastAsia="zh-CN"/>
    </w:rPr>
  </w:style>
  <w:style w:type="character" w:customStyle="1" w:styleId="1b">
    <w:name w:val="Ανεπίλυτη αναφορά1"/>
    <w:basedOn w:val="DefaultParagraphFont"/>
    <w:uiPriority w:val="99"/>
    <w:semiHidden/>
    <w:unhideWhenUsed/>
    <w:rsid w:val="008277DE"/>
    <w:rPr>
      <w:color w:val="605E5C"/>
      <w:shd w:val="clear" w:color="auto" w:fill="E1DFDD"/>
    </w:rPr>
  </w:style>
  <w:style w:type="paragraph" w:styleId="TOCHeading">
    <w:name w:val="TOC Heading"/>
    <w:basedOn w:val="Heading1"/>
    <w:next w:val="Normal"/>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PlainParagraph">
    <w:name w:val="Plain Paragraph"/>
    <w:basedOn w:val="Normal"/>
    <w:link w:val="PlainParagraphChar"/>
    <w:qFormat/>
    <w:rsid w:val="11E90C04"/>
    <w:pPr>
      <w:spacing w:line="300" w:lineRule="atLeast"/>
    </w:pPr>
    <w:rPr>
      <w:sz w:val="20"/>
      <w:szCs w:val="20"/>
      <w:lang w:val="el-GR" w:eastAsia="en-GB"/>
    </w:rPr>
  </w:style>
  <w:style w:type="character" w:customStyle="1" w:styleId="PlainParagraphChar">
    <w:name w:val="Plain Paragraph Char"/>
    <w:basedOn w:val="DefaultParagraphFont"/>
    <w:link w:val="PlainParagraph"/>
    <w:rsid w:val="11E90C04"/>
    <w:rPr>
      <w:rFonts w:ascii="Tahoma" w:eastAsia="Times New Roman" w:hAnsi="Tahoma" w:cs="Tahoma"/>
      <w:lang w:eastAsia="en-GB"/>
    </w:rPr>
  </w:style>
  <w:style w:type="paragraph" w:customStyle="1" w:styleId="paragraph">
    <w:name w:val="paragraph"/>
    <w:basedOn w:val="Normal"/>
    <w:rsid w:val="00CD257B"/>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normaltextrun">
    <w:name w:val="normaltextrun"/>
    <w:basedOn w:val="DefaultParagraphFont"/>
    <w:rsid w:val="00CD257B"/>
  </w:style>
  <w:style w:type="character" w:customStyle="1" w:styleId="eop">
    <w:name w:val="eop"/>
    <w:basedOn w:val="DefaultParagraphFont"/>
    <w:rsid w:val="00CD257B"/>
  </w:style>
  <w:style w:type="character" w:customStyle="1" w:styleId="wacimagecontainer">
    <w:name w:val="wacimagecontainer"/>
    <w:basedOn w:val="DefaultParagraphFont"/>
    <w:rsid w:val="00932604"/>
  </w:style>
  <w:style w:type="table" w:styleId="TableTheme">
    <w:name w:val="Table Theme"/>
    <w:basedOn w:val="TableNormal"/>
    <w:uiPriority w:val="99"/>
    <w:rsid w:val="00287835"/>
    <w:tblPr>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style>
  <w:style w:type="character" w:styleId="UnresolvedMention">
    <w:name w:val="Unresolved Mention"/>
    <w:basedOn w:val="DefaultParagraphFont"/>
    <w:uiPriority w:val="99"/>
    <w:semiHidden/>
    <w:unhideWhenUsed/>
    <w:rsid w:val="009661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471">
      <w:bodyDiv w:val="1"/>
      <w:marLeft w:val="0"/>
      <w:marRight w:val="0"/>
      <w:marTop w:val="0"/>
      <w:marBottom w:val="0"/>
      <w:divBdr>
        <w:top w:val="none" w:sz="0" w:space="0" w:color="auto"/>
        <w:left w:val="none" w:sz="0" w:space="0" w:color="auto"/>
        <w:bottom w:val="none" w:sz="0" w:space="0" w:color="auto"/>
        <w:right w:val="none" w:sz="0" w:space="0" w:color="auto"/>
      </w:divBdr>
      <w:divsChild>
        <w:div w:id="23019988">
          <w:marLeft w:val="0"/>
          <w:marRight w:val="0"/>
          <w:marTop w:val="0"/>
          <w:marBottom w:val="0"/>
          <w:divBdr>
            <w:top w:val="none" w:sz="0" w:space="0" w:color="auto"/>
            <w:left w:val="none" w:sz="0" w:space="0" w:color="auto"/>
            <w:bottom w:val="none" w:sz="0" w:space="0" w:color="auto"/>
            <w:right w:val="none" w:sz="0" w:space="0" w:color="auto"/>
          </w:divBdr>
        </w:div>
        <w:div w:id="184246955">
          <w:marLeft w:val="0"/>
          <w:marRight w:val="0"/>
          <w:marTop w:val="0"/>
          <w:marBottom w:val="0"/>
          <w:divBdr>
            <w:top w:val="none" w:sz="0" w:space="0" w:color="auto"/>
            <w:left w:val="none" w:sz="0" w:space="0" w:color="auto"/>
            <w:bottom w:val="none" w:sz="0" w:space="0" w:color="auto"/>
            <w:right w:val="none" w:sz="0" w:space="0" w:color="auto"/>
          </w:divBdr>
        </w:div>
        <w:div w:id="223218460">
          <w:marLeft w:val="0"/>
          <w:marRight w:val="0"/>
          <w:marTop w:val="0"/>
          <w:marBottom w:val="0"/>
          <w:divBdr>
            <w:top w:val="none" w:sz="0" w:space="0" w:color="auto"/>
            <w:left w:val="none" w:sz="0" w:space="0" w:color="auto"/>
            <w:bottom w:val="none" w:sz="0" w:space="0" w:color="auto"/>
            <w:right w:val="none" w:sz="0" w:space="0" w:color="auto"/>
          </w:divBdr>
        </w:div>
        <w:div w:id="329407011">
          <w:marLeft w:val="0"/>
          <w:marRight w:val="0"/>
          <w:marTop w:val="0"/>
          <w:marBottom w:val="0"/>
          <w:divBdr>
            <w:top w:val="none" w:sz="0" w:space="0" w:color="auto"/>
            <w:left w:val="none" w:sz="0" w:space="0" w:color="auto"/>
            <w:bottom w:val="none" w:sz="0" w:space="0" w:color="auto"/>
            <w:right w:val="none" w:sz="0" w:space="0" w:color="auto"/>
          </w:divBdr>
        </w:div>
        <w:div w:id="411976472">
          <w:marLeft w:val="0"/>
          <w:marRight w:val="0"/>
          <w:marTop w:val="0"/>
          <w:marBottom w:val="0"/>
          <w:divBdr>
            <w:top w:val="none" w:sz="0" w:space="0" w:color="auto"/>
            <w:left w:val="none" w:sz="0" w:space="0" w:color="auto"/>
            <w:bottom w:val="none" w:sz="0" w:space="0" w:color="auto"/>
            <w:right w:val="none" w:sz="0" w:space="0" w:color="auto"/>
          </w:divBdr>
        </w:div>
        <w:div w:id="447548151">
          <w:marLeft w:val="0"/>
          <w:marRight w:val="0"/>
          <w:marTop w:val="0"/>
          <w:marBottom w:val="0"/>
          <w:divBdr>
            <w:top w:val="none" w:sz="0" w:space="0" w:color="auto"/>
            <w:left w:val="none" w:sz="0" w:space="0" w:color="auto"/>
            <w:bottom w:val="none" w:sz="0" w:space="0" w:color="auto"/>
            <w:right w:val="none" w:sz="0" w:space="0" w:color="auto"/>
          </w:divBdr>
        </w:div>
        <w:div w:id="520506989">
          <w:marLeft w:val="0"/>
          <w:marRight w:val="0"/>
          <w:marTop w:val="0"/>
          <w:marBottom w:val="0"/>
          <w:divBdr>
            <w:top w:val="none" w:sz="0" w:space="0" w:color="auto"/>
            <w:left w:val="none" w:sz="0" w:space="0" w:color="auto"/>
            <w:bottom w:val="none" w:sz="0" w:space="0" w:color="auto"/>
            <w:right w:val="none" w:sz="0" w:space="0" w:color="auto"/>
          </w:divBdr>
        </w:div>
        <w:div w:id="654259917">
          <w:marLeft w:val="0"/>
          <w:marRight w:val="0"/>
          <w:marTop w:val="0"/>
          <w:marBottom w:val="0"/>
          <w:divBdr>
            <w:top w:val="none" w:sz="0" w:space="0" w:color="auto"/>
            <w:left w:val="none" w:sz="0" w:space="0" w:color="auto"/>
            <w:bottom w:val="none" w:sz="0" w:space="0" w:color="auto"/>
            <w:right w:val="none" w:sz="0" w:space="0" w:color="auto"/>
          </w:divBdr>
        </w:div>
        <w:div w:id="730881435">
          <w:marLeft w:val="0"/>
          <w:marRight w:val="0"/>
          <w:marTop w:val="0"/>
          <w:marBottom w:val="0"/>
          <w:divBdr>
            <w:top w:val="none" w:sz="0" w:space="0" w:color="auto"/>
            <w:left w:val="none" w:sz="0" w:space="0" w:color="auto"/>
            <w:bottom w:val="none" w:sz="0" w:space="0" w:color="auto"/>
            <w:right w:val="none" w:sz="0" w:space="0" w:color="auto"/>
          </w:divBdr>
        </w:div>
        <w:div w:id="758788966">
          <w:marLeft w:val="0"/>
          <w:marRight w:val="0"/>
          <w:marTop w:val="0"/>
          <w:marBottom w:val="0"/>
          <w:divBdr>
            <w:top w:val="none" w:sz="0" w:space="0" w:color="auto"/>
            <w:left w:val="none" w:sz="0" w:space="0" w:color="auto"/>
            <w:bottom w:val="none" w:sz="0" w:space="0" w:color="auto"/>
            <w:right w:val="none" w:sz="0" w:space="0" w:color="auto"/>
          </w:divBdr>
        </w:div>
        <w:div w:id="885139650">
          <w:marLeft w:val="0"/>
          <w:marRight w:val="0"/>
          <w:marTop w:val="0"/>
          <w:marBottom w:val="0"/>
          <w:divBdr>
            <w:top w:val="none" w:sz="0" w:space="0" w:color="auto"/>
            <w:left w:val="none" w:sz="0" w:space="0" w:color="auto"/>
            <w:bottom w:val="none" w:sz="0" w:space="0" w:color="auto"/>
            <w:right w:val="none" w:sz="0" w:space="0" w:color="auto"/>
          </w:divBdr>
        </w:div>
        <w:div w:id="916018385">
          <w:marLeft w:val="0"/>
          <w:marRight w:val="0"/>
          <w:marTop w:val="0"/>
          <w:marBottom w:val="0"/>
          <w:divBdr>
            <w:top w:val="none" w:sz="0" w:space="0" w:color="auto"/>
            <w:left w:val="none" w:sz="0" w:space="0" w:color="auto"/>
            <w:bottom w:val="none" w:sz="0" w:space="0" w:color="auto"/>
            <w:right w:val="none" w:sz="0" w:space="0" w:color="auto"/>
          </w:divBdr>
        </w:div>
        <w:div w:id="976225831">
          <w:marLeft w:val="0"/>
          <w:marRight w:val="0"/>
          <w:marTop w:val="0"/>
          <w:marBottom w:val="0"/>
          <w:divBdr>
            <w:top w:val="none" w:sz="0" w:space="0" w:color="auto"/>
            <w:left w:val="none" w:sz="0" w:space="0" w:color="auto"/>
            <w:bottom w:val="none" w:sz="0" w:space="0" w:color="auto"/>
            <w:right w:val="none" w:sz="0" w:space="0" w:color="auto"/>
          </w:divBdr>
        </w:div>
        <w:div w:id="1079063498">
          <w:marLeft w:val="0"/>
          <w:marRight w:val="0"/>
          <w:marTop w:val="0"/>
          <w:marBottom w:val="0"/>
          <w:divBdr>
            <w:top w:val="none" w:sz="0" w:space="0" w:color="auto"/>
            <w:left w:val="none" w:sz="0" w:space="0" w:color="auto"/>
            <w:bottom w:val="none" w:sz="0" w:space="0" w:color="auto"/>
            <w:right w:val="none" w:sz="0" w:space="0" w:color="auto"/>
          </w:divBdr>
        </w:div>
        <w:div w:id="1103840834">
          <w:marLeft w:val="0"/>
          <w:marRight w:val="0"/>
          <w:marTop w:val="0"/>
          <w:marBottom w:val="0"/>
          <w:divBdr>
            <w:top w:val="none" w:sz="0" w:space="0" w:color="auto"/>
            <w:left w:val="none" w:sz="0" w:space="0" w:color="auto"/>
            <w:bottom w:val="none" w:sz="0" w:space="0" w:color="auto"/>
            <w:right w:val="none" w:sz="0" w:space="0" w:color="auto"/>
          </w:divBdr>
        </w:div>
        <w:div w:id="1140078674">
          <w:marLeft w:val="0"/>
          <w:marRight w:val="0"/>
          <w:marTop w:val="0"/>
          <w:marBottom w:val="0"/>
          <w:divBdr>
            <w:top w:val="none" w:sz="0" w:space="0" w:color="auto"/>
            <w:left w:val="none" w:sz="0" w:space="0" w:color="auto"/>
            <w:bottom w:val="none" w:sz="0" w:space="0" w:color="auto"/>
            <w:right w:val="none" w:sz="0" w:space="0" w:color="auto"/>
          </w:divBdr>
        </w:div>
        <w:div w:id="1315913742">
          <w:marLeft w:val="0"/>
          <w:marRight w:val="0"/>
          <w:marTop w:val="0"/>
          <w:marBottom w:val="0"/>
          <w:divBdr>
            <w:top w:val="none" w:sz="0" w:space="0" w:color="auto"/>
            <w:left w:val="none" w:sz="0" w:space="0" w:color="auto"/>
            <w:bottom w:val="none" w:sz="0" w:space="0" w:color="auto"/>
            <w:right w:val="none" w:sz="0" w:space="0" w:color="auto"/>
          </w:divBdr>
        </w:div>
        <w:div w:id="1332221488">
          <w:marLeft w:val="0"/>
          <w:marRight w:val="0"/>
          <w:marTop w:val="0"/>
          <w:marBottom w:val="0"/>
          <w:divBdr>
            <w:top w:val="none" w:sz="0" w:space="0" w:color="auto"/>
            <w:left w:val="none" w:sz="0" w:space="0" w:color="auto"/>
            <w:bottom w:val="none" w:sz="0" w:space="0" w:color="auto"/>
            <w:right w:val="none" w:sz="0" w:space="0" w:color="auto"/>
          </w:divBdr>
        </w:div>
        <w:div w:id="1353998363">
          <w:marLeft w:val="0"/>
          <w:marRight w:val="0"/>
          <w:marTop w:val="0"/>
          <w:marBottom w:val="0"/>
          <w:divBdr>
            <w:top w:val="none" w:sz="0" w:space="0" w:color="auto"/>
            <w:left w:val="none" w:sz="0" w:space="0" w:color="auto"/>
            <w:bottom w:val="none" w:sz="0" w:space="0" w:color="auto"/>
            <w:right w:val="none" w:sz="0" w:space="0" w:color="auto"/>
          </w:divBdr>
        </w:div>
        <w:div w:id="1598322117">
          <w:marLeft w:val="0"/>
          <w:marRight w:val="0"/>
          <w:marTop w:val="0"/>
          <w:marBottom w:val="0"/>
          <w:divBdr>
            <w:top w:val="none" w:sz="0" w:space="0" w:color="auto"/>
            <w:left w:val="none" w:sz="0" w:space="0" w:color="auto"/>
            <w:bottom w:val="none" w:sz="0" w:space="0" w:color="auto"/>
            <w:right w:val="none" w:sz="0" w:space="0" w:color="auto"/>
          </w:divBdr>
        </w:div>
        <w:div w:id="1645894856">
          <w:marLeft w:val="0"/>
          <w:marRight w:val="0"/>
          <w:marTop w:val="0"/>
          <w:marBottom w:val="0"/>
          <w:divBdr>
            <w:top w:val="none" w:sz="0" w:space="0" w:color="auto"/>
            <w:left w:val="none" w:sz="0" w:space="0" w:color="auto"/>
            <w:bottom w:val="none" w:sz="0" w:space="0" w:color="auto"/>
            <w:right w:val="none" w:sz="0" w:space="0" w:color="auto"/>
          </w:divBdr>
        </w:div>
        <w:div w:id="1689328475">
          <w:marLeft w:val="0"/>
          <w:marRight w:val="0"/>
          <w:marTop w:val="0"/>
          <w:marBottom w:val="0"/>
          <w:divBdr>
            <w:top w:val="none" w:sz="0" w:space="0" w:color="auto"/>
            <w:left w:val="none" w:sz="0" w:space="0" w:color="auto"/>
            <w:bottom w:val="none" w:sz="0" w:space="0" w:color="auto"/>
            <w:right w:val="none" w:sz="0" w:space="0" w:color="auto"/>
          </w:divBdr>
        </w:div>
        <w:div w:id="1707022513">
          <w:marLeft w:val="0"/>
          <w:marRight w:val="0"/>
          <w:marTop w:val="0"/>
          <w:marBottom w:val="0"/>
          <w:divBdr>
            <w:top w:val="none" w:sz="0" w:space="0" w:color="auto"/>
            <w:left w:val="none" w:sz="0" w:space="0" w:color="auto"/>
            <w:bottom w:val="none" w:sz="0" w:space="0" w:color="auto"/>
            <w:right w:val="none" w:sz="0" w:space="0" w:color="auto"/>
          </w:divBdr>
        </w:div>
        <w:div w:id="1759672454">
          <w:marLeft w:val="0"/>
          <w:marRight w:val="0"/>
          <w:marTop w:val="0"/>
          <w:marBottom w:val="0"/>
          <w:divBdr>
            <w:top w:val="none" w:sz="0" w:space="0" w:color="auto"/>
            <w:left w:val="none" w:sz="0" w:space="0" w:color="auto"/>
            <w:bottom w:val="none" w:sz="0" w:space="0" w:color="auto"/>
            <w:right w:val="none" w:sz="0" w:space="0" w:color="auto"/>
          </w:divBdr>
        </w:div>
        <w:div w:id="1784301477">
          <w:marLeft w:val="0"/>
          <w:marRight w:val="0"/>
          <w:marTop w:val="0"/>
          <w:marBottom w:val="0"/>
          <w:divBdr>
            <w:top w:val="none" w:sz="0" w:space="0" w:color="auto"/>
            <w:left w:val="none" w:sz="0" w:space="0" w:color="auto"/>
            <w:bottom w:val="none" w:sz="0" w:space="0" w:color="auto"/>
            <w:right w:val="none" w:sz="0" w:space="0" w:color="auto"/>
          </w:divBdr>
        </w:div>
        <w:div w:id="1826317046">
          <w:marLeft w:val="0"/>
          <w:marRight w:val="0"/>
          <w:marTop w:val="0"/>
          <w:marBottom w:val="0"/>
          <w:divBdr>
            <w:top w:val="none" w:sz="0" w:space="0" w:color="auto"/>
            <w:left w:val="none" w:sz="0" w:space="0" w:color="auto"/>
            <w:bottom w:val="none" w:sz="0" w:space="0" w:color="auto"/>
            <w:right w:val="none" w:sz="0" w:space="0" w:color="auto"/>
          </w:divBdr>
        </w:div>
        <w:div w:id="1901863134">
          <w:marLeft w:val="0"/>
          <w:marRight w:val="0"/>
          <w:marTop w:val="0"/>
          <w:marBottom w:val="0"/>
          <w:divBdr>
            <w:top w:val="none" w:sz="0" w:space="0" w:color="auto"/>
            <w:left w:val="none" w:sz="0" w:space="0" w:color="auto"/>
            <w:bottom w:val="none" w:sz="0" w:space="0" w:color="auto"/>
            <w:right w:val="none" w:sz="0" w:space="0" w:color="auto"/>
          </w:divBdr>
        </w:div>
        <w:div w:id="2039164429">
          <w:marLeft w:val="0"/>
          <w:marRight w:val="0"/>
          <w:marTop w:val="0"/>
          <w:marBottom w:val="0"/>
          <w:divBdr>
            <w:top w:val="none" w:sz="0" w:space="0" w:color="auto"/>
            <w:left w:val="none" w:sz="0" w:space="0" w:color="auto"/>
            <w:bottom w:val="none" w:sz="0" w:space="0" w:color="auto"/>
            <w:right w:val="none" w:sz="0" w:space="0" w:color="auto"/>
          </w:divBdr>
        </w:div>
        <w:div w:id="2085297476">
          <w:marLeft w:val="0"/>
          <w:marRight w:val="0"/>
          <w:marTop w:val="0"/>
          <w:marBottom w:val="0"/>
          <w:divBdr>
            <w:top w:val="none" w:sz="0" w:space="0" w:color="auto"/>
            <w:left w:val="none" w:sz="0" w:space="0" w:color="auto"/>
            <w:bottom w:val="none" w:sz="0" w:space="0" w:color="auto"/>
            <w:right w:val="none" w:sz="0" w:space="0" w:color="auto"/>
          </w:divBdr>
        </w:div>
      </w:divsChild>
    </w:div>
    <w:div w:id="28990900">
      <w:bodyDiv w:val="1"/>
      <w:marLeft w:val="0"/>
      <w:marRight w:val="0"/>
      <w:marTop w:val="0"/>
      <w:marBottom w:val="0"/>
      <w:divBdr>
        <w:top w:val="none" w:sz="0" w:space="0" w:color="auto"/>
        <w:left w:val="none" w:sz="0" w:space="0" w:color="auto"/>
        <w:bottom w:val="none" w:sz="0" w:space="0" w:color="auto"/>
        <w:right w:val="none" w:sz="0" w:space="0" w:color="auto"/>
      </w:divBdr>
      <w:divsChild>
        <w:div w:id="367724344">
          <w:marLeft w:val="0"/>
          <w:marRight w:val="0"/>
          <w:marTop w:val="0"/>
          <w:marBottom w:val="0"/>
          <w:divBdr>
            <w:top w:val="none" w:sz="0" w:space="0" w:color="auto"/>
            <w:left w:val="none" w:sz="0" w:space="0" w:color="auto"/>
            <w:bottom w:val="none" w:sz="0" w:space="0" w:color="auto"/>
            <w:right w:val="none" w:sz="0" w:space="0" w:color="auto"/>
          </w:divBdr>
        </w:div>
        <w:div w:id="1042709960">
          <w:marLeft w:val="0"/>
          <w:marRight w:val="0"/>
          <w:marTop w:val="0"/>
          <w:marBottom w:val="0"/>
          <w:divBdr>
            <w:top w:val="none" w:sz="0" w:space="0" w:color="auto"/>
            <w:left w:val="none" w:sz="0" w:space="0" w:color="auto"/>
            <w:bottom w:val="none" w:sz="0" w:space="0" w:color="auto"/>
            <w:right w:val="none" w:sz="0" w:space="0" w:color="auto"/>
          </w:divBdr>
        </w:div>
        <w:div w:id="1063721167">
          <w:marLeft w:val="0"/>
          <w:marRight w:val="0"/>
          <w:marTop w:val="0"/>
          <w:marBottom w:val="0"/>
          <w:divBdr>
            <w:top w:val="none" w:sz="0" w:space="0" w:color="auto"/>
            <w:left w:val="none" w:sz="0" w:space="0" w:color="auto"/>
            <w:bottom w:val="none" w:sz="0" w:space="0" w:color="auto"/>
            <w:right w:val="none" w:sz="0" w:space="0" w:color="auto"/>
          </w:divBdr>
          <w:divsChild>
            <w:div w:id="96601066">
              <w:marLeft w:val="-75"/>
              <w:marRight w:val="0"/>
              <w:marTop w:val="30"/>
              <w:marBottom w:val="30"/>
              <w:divBdr>
                <w:top w:val="none" w:sz="0" w:space="0" w:color="auto"/>
                <w:left w:val="none" w:sz="0" w:space="0" w:color="auto"/>
                <w:bottom w:val="none" w:sz="0" w:space="0" w:color="auto"/>
                <w:right w:val="none" w:sz="0" w:space="0" w:color="auto"/>
              </w:divBdr>
              <w:divsChild>
                <w:div w:id="4744779">
                  <w:marLeft w:val="0"/>
                  <w:marRight w:val="0"/>
                  <w:marTop w:val="0"/>
                  <w:marBottom w:val="0"/>
                  <w:divBdr>
                    <w:top w:val="none" w:sz="0" w:space="0" w:color="auto"/>
                    <w:left w:val="none" w:sz="0" w:space="0" w:color="auto"/>
                    <w:bottom w:val="none" w:sz="0" w:space="0" w:color="auto"/>
                    <w:right w:val="none" w:sz="0" w:space="0" w:color="auto"/>
                  </w:divBdr>
                  <w:divsChild>
                    <w:div w:id="1894998707">
                      <w:marLeft w:val="0"/>
                      <w:marRight w:val="0"/>
                      <w:marTop w:val="0"/>
                      <w:marBottom w:val="0"/>
                      <w:divBdr>
                        <w:top w:val="none" w:sz="0" w:space="0" w:color="auto"/>
                        <w:left w:val="none" w:sz="0" w:space="0" w:color="auto"/>
                        <w:bottom w:val="none" w:sz="0" w:space="0" w:color="auto"/>
                        <w:right w:val="none" w:sz="0" w:space="0" w:color="auto"/>
                      </w:divBdr>
                    </w:div>
                  </w:divsChild>
                </w:div>
                <w:div w:id="45034457">
                  <w:marLeft w:val="0"/>
                  <w:marRight w:val="0"/>
                  <w:marTop w:val="0"/>
                  <w:marBottom w:val="0"/>
                  <w:divBdr>
                    <w:top w:val="none" w:sz="0" w:space="0" w:color="auto"/>
                    <w:left w:val="none" w:sz="0" w:space="0" w:color="auto"/>
                    <w:bottom w:val="none" w:sz="0" w:space="0" w:color="auto"/>
                    <w:right w:val="none" w:sz="0" w:space="0" w:color="auto"/>
                  </w:divBdr>
                  <w:divsChild>
                    <w:div w:id="472867533">
                      <w:marLeft w:val="0"/>
                      <w:marRight w:val="0"/>
                      <w:marTop w:val="0"/>
                      <w:marBottom w:val="0"/>
                      <w:divBdr>
                        <w:top w:val="none" w:sz="0" w:space="0" w:color="auto"/>
                        <w:left w:val="none" w:sz="0" w:space="0" w:color="auto"/>
                        <w:bottom w:val="none" w:sz="0" w:space="0" w:color="auto"/>
                        <w:right w:val="none" w:sz="0" w:space="0" w:color="auto"/>
                      </w:divBdr>
                    </w:div>
                  </w:divsChild>
                </w:div>
                <w:div w:id="120461560">
                  <w:marLeft w:val="0"/>
                  <w:marRight w:val="0"/>
                  <w:marTop w:val="0"/>
                  <w:marBottom w:val="0"/>
                  <w:divBdr>
                    <w:top w:val="none" w:sz="0" w:space="0" w:color="auto"/>
                    <w:left w:val="none" w:sz="0" w:space="0" w:color="auto"/>
                    <w:bottom w:val="none" w:sz="0" w:space="0" w:color="auto"/>
                    <w:right w:val="none" w:sz="0" w:space="0" w:color="auto"/>
                  </w:divBdr>
                  <w:divsChild>
                    <w:div w:id="1107391009">
                      <w:marLeft w:val="0"/>
                      <w:marRight w:val="0"/>
                      <w:marTop w:val="0"/>
                      <w:marBottom w:val="0"/>
                      <w:divBdr>
                        <w:top w:val="none" w:sz="0" w:space="0" w:color="auto"/>
                        <w:left w:val="none" w:sz="0" w:space="0" w:color="auto"/>
                        <w:bottom w:val="none" w:sz="0" w:space="0" w:color="auto"/>
                        <w:right w:val="none" w:sz="0" w:space="0" w:color="auto"/>
                      </w:divBdr>
                    </w:div>
                  </w:divsChild>
                </w:div>
                <w:div w:id="247925255">
                  <w:marLeft w:val="0"/>
                  <w:marRight w:val="0"/>
                  <w:marTop w:val="0"/>
                  <w:marBottom w:val="0"/>
                  <w:divBdr>
                    <w:top w:val="none" w:sz="0" w:space="0" w:color="auto"/>
                    <w:left w:val="none" w:sz="0" w:space="0" w:color="auto"/>
                    <w:bottom w:val="none" w:sz="0" w:space="0" w:color="auto"/>
                    <w:right w:val="none" w:sz="0" w:space="0" w:color="auto"/>
                  </w:divBdr>
                  <w:divsChild>
                    <w:div w:id="1749377298">
                      <w:marLeft w:val="0"/>
                      <w:marRight w:val="0"/>
                      <w:marTop w:val="0"/>
                      <w:marBottom w:val="0"/>
                      <w:divBdr>
                        <w:top w:val="none" w:sz="0" w:space="0" w:color="auto"/>
                        <w:left w:val="none" w:sz="0" w:space="0" w:color="auto"/>
                        <w:bottom w:val="none" w:sz="0" w:space="0" w:color="auto"/>
                        <w:right w:val="none" w:sz="0" w:space="0" w:color="auto"/>
                      </w:divBdr>
                    </w:div>
                  </w:divsChild>
                </w:div>
                <w:div w:id="383721859">
                  <w:marLeft w:val="0"/>
                  <w:marRight w:val="0"/>
                  <w:marTop w:val="0"/>
                  <w:marBottom w:val="0"/>
                  <w:divBdr>
                    <w:top w:val="none" w:sz="0" w:space="0" w:color="auto"/>
                    <w:left w:val="none" w:sz="0" w:space="0" w:color="auto"/>
                    <w:bottom w:val="none" w:sz="0" w:space="0" w:color="auto"/>
                    <w:right w:val="none" w:sz="0" w:space="0" w:color="auto"/>
                  </w:divBdr>
                  <w:divsChild>
                    <w:div w:id="2134902458">
                      <w:marLeft w:val="0"/>
                      <w:marRight w:val="0"/>
                      <w:marTop w:val="0"/>
                      <w:marBottom w:val="0"/>
                      <w:divBdr>
                        <w:top w:val="none" w:sz="0" w:space="0" w:color="auto"/>
                        <w:left w:val="none" w:sz="0" w:space="0" w:color="auto"/>
                        <w:bottom w:val="none" w:sz="0" w:space="0" w:color="auto"/>
                        <w:right w:val="none" w:sz="0" w:space="0" w:color="auto"/>
                      </w:divBdr>
                    </w:div>
                  </w:divsChild>
                </w:div>
                <w:div w:id="451485631">
                  <w:marLeft w:val="0"/>
                  <w:marRight w:val="0"/>
                  <w:marTop w:val="0"/>
                  <w:marBottom w:val="0"/>
                  <w:divBdr>
                    <w:top w:val="none" w:sz="0" w:space="0" w:color="auto"/>
                    <w:left w:val="none" w:sz="0" w:space="0" w:color="auto"/>
                    <w:bottom w:val="none" w:sz="0" w:space="0" w:color="auto"/>
                    <w:right w:val="none" w:sz="0" w:space="0" w:color="auto"/>
                  </w:divBdr>
                  <w:divsChild>
                    <w:div w:id="1937209670">
                      <w:marLeft w:val="0"/>
                      <w:marRight w:val="0"/>
                      <w:marTop w:val="0"/>
                      <w:marBottom w:val="0"/>
                      <w:divBdr>
                        <w:top w:val="none" w:sz="0" w:space="0" w:color="auto"/>
                        <w:left w:val="none" w:sz="0" w:space="0" w:color="auto"/>
                        <w:bottom w:val="none" w:sz="0" w:space="0" w:color="auto"/>
                        <w:right w:val="none" w:sz="0" w:space="0" w:color="auto"/>
                      </w:divBdr>
                    </w:div>
                  </w:divsChild>
                </w:div>
                <w:div w:id="464396093">
                  <w:marLeft w:val="0"/>
                  <w:marRight w:val="0"/>
                  <w:marTop w:val="0"/>
                  <w:marBottom w:val="0"/>
                  <w:divBdr>
                    <w:top w:val="none" w:sz="0" w:space="0" w:color="auto"/>
                    <w:left w:val="none" w:sz="0" w:space="0" w:color="auto"/>
                    <w:bottom w:val="none" w:sz="0" w:space="0" w:color="auto"/>
                    <w:right w:val="none" w:sz="0" w:space="0" w:color="auto"/>
                  </w:divBdr>
                  <w:divsChild>
                    <w:div w:id="263534376">
                      <w:marLeft w:val="0"/>
                      <w:marRight w:val="0"/>
                      <w:marTop w:val="0"/>
                      <w:marBottom w:val="0"/>
                      <w:divBdr>
                        <w:top w:val="none" w:sz="0" w:space="0" w:color="auto"/>
                        <w:left w:val="none" w:sz="0" w:space="0" w:color="auto"/>
                        <w:bottom w:val="none" w:sz="0" w:space="0" w:color="auto"/>
                        <w:right w:val="none" w:sz="0" w:space="0" w:color="auto"/>
                      </w:divBdr>
                    </w:div>
                  </w:divsChild>
                </w:div>
                <w:div w:id="490606722">
                  <w:marLeft w:val="0"/>
                  <w:marRight w:val="0"/>
                  <w:marTop w:val="0"/>
                  <w:marBottom w:val="0"/>
                  <w:divBdr>
                    <w:top w:val="none" w:sz="0" w:space="0" w:color="auto"/>
                    <w:left w:val="none" w:sz="0" w:space="0" w:color="auto"/>
                    <w:bottom w:val="none" w:sz="0" w:space="0" w:color="auto"/>
                    <w:right w:val="none" w:sz="0" w:space="0" w:color="auto"/>
                  </w:divBdr>
                  <w:divsChild>
                    <w:div w:id="1663238672">
                      <w:marLeft w:val="0"/>
                      <w:marRight w:val="0"/>
                      <w:marTop w:val="0"/>
                      <w:marBottom w:val="0"/>
                      <w:divBdr>
                        <w:top w:val="none" w:sz="0" w:space="0" w:color="auto"/>
                        <w:left w:val="none" w:sz="0" w:space="0" w:color="auto"/>
                        <w:bottom w:val="none" w:sz="0" w:space="0" w:color="auto"/>
                        <w:right w:val="none" w:sz="0" w:space="0" w:color="auto"/>
                      </w:divBdr>
                    </w:div>
                  </w:divsChild>
                </w:div>
                <w:div w:id="529531587">
                  <w:marLeft w:val="0"/>
                  <w:marRight w:val="0"/>
                  <w:marTop w:val="0"/>
                  <w:marBottom w:val="0"/>
                  <w:divBdr>
                    <w:top w:val="none" w:sz="0" w:space="0" w:color="auto"/>
                    <w:left w:val="none" w:sz="0" w:space="0" w:color="auto"/>
                    <w:bottom w:val="none" w:sz="0" w:space="0" w:color="auto"/>
                    <w:right w:val="none" w:sz="0" w:space="0" w:color="auto"/>
                  </w:divBdr>
                  <w:divsChild>
                    <w:div w:id="68768094">
                      <w:marLeft w:val="0"/>
                      <w:marRight w:val="0"/>
                      <w:marTop w:val="0"/>
                      <w:marBottom w:val="0"/>
                      <w:divBdr>
                        <w:top w:val="none" w:sz="0" w:space="0" w:color="auto"/>
                        <w:left w:val="none" w:sz="0" w:space="0" w:color="auto"/>
                        <w:bottom w:val="none" w:sz="0" w:space="0" w:color="auto"/>
                        <w:right w:val="none" w:sz="0" w:space="0" w:color="auto"/>
                      </w:divBdr>
                    </w:div>
                  </w:divsChild>
                </w:div>
                <w:div w:id="564880040">
                  <w:marLeft w:val="0"/>
                  <w:marRight w:val="0"/>
                  <w:marTop w:val="0"/>
                  <w:marBottom w:val="0"/>
                  <w:divBdr>
                    <w:top w:val="none" w:sz="0" w:space="0" w:color="auto"/>
                    <w:left w:val="none" w:sz="0" w:space="0" w:color="auto"/>
                    <w:bottom w:val="none" w:sz="0" w:space="0" w:color="auto"/>
                    <w:right w:val="none" w:sz="0" w:space="0" w:color="auto"/>
                  </w:divBdr>
                  <w:divsChild>
                    <w:div w:id="565264473">
                      <w:marLeft w:val="0"/>
                      <w:marRight w:val="0"/>
                      <w:marTop w:val="0"/>
                      <w:marBottom w:val="0"/>
                      <w:divBdr>
                        <w:top w:val="none" w:sz="0" w:space="0" w:color="auto"/>
                        <w:left w:val="none" w:sz="0" w:space="0" w:color="auto"/>
                        <w:bottom w:val="none" w:sz="0" w:space="0" w:color="auto"/>
                        <w:right w:val="none" w:sz="0" w:space="0" w:color="auto"/>
                      </w:divBdr>
                    </w:div>
                  </w:divsChild>
                </w:div>
                <w:div w:id="569194385">
                  <w:marLeft w:val="0"/>
                  <w:marRight w:val="0"/>
                  <w:marTop w:val="0"/>
                  <w:marBottom w:val="0"/>
                  <w:divBdr>
                    <w:top w:val="none" w:sz="0" w:space="0" w:color="auto"/>
                    <w:left w:val="none" w:sz="0" w:space="0" w:color="auto"/>
                    <w:bottom w:val="none" w:sz="0" w:space="0" w:color="auto"/>
                    <w:right w:val="none" w:sz="0" w:space="0" w:color="auto"/>
                  </w:divBdr>
                  <w:divsChild>
                    <w:div w:id="2111897888">
                      <w:marLeft w:val="0"/>
                      <w:marRight w:val="0"/>
                      <w:marTop w:val="0"/>
                      <w:marBottom w:val="0"/>
                      <w:divBdr>
                        <w:top w:val="none" w:sz="0" w:space="0" w:color="auto"/>
                        <w:left w:val="none" w:sz="0" w:space="0" w:color="auto"/>
                        <w:bottom w:val="none" w:sz="0" w:space="0" w:color="auto"/>
                        <w:right w:val="none" w:sz="0" w:space="0" w:color="auto"/>
                      </w:divBdr>
                    </w:div>
                  </w:divsChild>
                </w:div>
                <w:div w:id="583533931">
                  <w:marLeft w:val="0"/>
                  <w:marRight w:val="0"/>
                  <w:marTop w:val="0"/>
                  <w:marBottom w:val="0"/>
                  <w:divBdr>
                    <w:top w:val="none" w:sz="0" w:space="0" w:color="auto"/>
                    <w:left w:val="none" w:sz="0" w:space="0" w:color="auto"/>
                    <w:bottom w:val="none" w:sz="0" w:space="0" w:color="auto"/>
                    <w:right w:val="none" w:sz="0" w:space="0" w:color="auto"/>
                  </w:divBdr>
                  <w:divsChild>
                    <w:div w:id="1991908752">
                      <w:marLeft w:val="0"/>
                      <w:marRight w:val="0"/>
                      <w:marTop w:val="0"/>
                      <w:marBottom w:val="0"/>
                      <w:divBdr>
                        <w:top w:val="none" w:sz="0" w:space="0" w:color="auto"/>
                        <w:left w:val="none" w:sz="0" w:space="0" w:color="auto"/>
                        <w:bottom w:val="none" w:sz="0" w:space="0" w:color="auto"/>
                        <w:right w:val="none" w:sz="0" w:space="0" w:color="auto"/>
                      </w:divBdr>
                    </w:div>
                  </w:divsChild>
                </w:div>
                <w:div w:id="641273642">
                  <w:marLeft w:val="0"/>
                  <w:marRight w:val="0"/>
                  <w:marTop w:val="0"/>
                  <w:marBottom w:val="0"/>
                  <w:divBdr>
                    <w:top w:val="none" w:sz="0" w:space="0" w:color="auto"/>
                    <w:left w:val="none" w:sz="0" w:space="0" w:color="auto"/>
                    <w:bottom w:val="none" w:sz="0" w:space="0" w:color="auto"/>
                    <w:right w:val="none" w:sz="0" w:space="0" w:color="auto"/>
                  </w:divBdr>
                  <w:divsChild>
                    <w:div w:id="1512992350">
                      <w:marLeft w:val="0"/>
                      <w:marRight w:val="0"/>
                      <w:marTop w:val="0"/>
                      <w:marBottom w:val="0"/>
                      <w:divBdr>
                        <w:top w:val="none" w:sz="0" w:space="0" w:color="auto"/>
                        <w:left w:val="none" w:sz="0" w:space="0" w:color="auto"/>
                        <w:bottom w:val="none" w:sz="0" w:space="0" w:color="auto"/>
                        <w:right w:val="none" w:sz="0" w:space="0" w:color="auto"/>
                      </w:divBdr>
                    </w:div>
                  </w:divsChild>
                </w:div>
                <w:div w:id="674647236">
                  <w:marLeft w:val="0"/>
                  <w:marRight w:val="0"/>
                  <w:marTop w:val="0"/>
                  <w:marBottom w:val="0"/>
                  <w:divBdr>
                    <w:top w:val="none" w:sz="0" w:space="0" w:color="auto"/>
                    <w:left w:val="none" w:sz="0" w:space="0" w:color="auto"/>
                    <w:bottom w:val="none" w:sz="0" w:space="0" w:color="auto"/>
                    <w:right w:val="none" w:sz="0" w:space="0" w:color="auto"/>
                  </w:divBdr>
                  <w:divsChild>
                    <w:div w:id="1845439338">
                      <w:marLeft w:val="0"/>
                      <w:marRight w:val="0"/>
                      <w:marTop w:val="0"/>
                      <w:marBottom w:val="0"/>
                      <w:divBdr>
                        <w:top w:val="none" w:sz="0" w:space="0" w:color="auto"/>
                        <w:left w:val="none" w:sz="0" w:space="0" w:color="auto"/>
                        <w:bottom w:val="none" w:sz="0" w:space="0" w:color="auto"/>
                        <w:right w:val="none" w:sz="0" w:space="0" w:color="auto"/>
                      </w:divBdr>
                    </w:div>
                  </w:divsChild>
                </w:div>
                <w:div w:id="681587061">
                  <w:marLeft w:val="0"/>
                  <w:marRight w:val="0"/>
                  <w:marTop w:val="0"/>
                  <w:marBottom w:val="0"/>
                  <w:divBdr>
                    <w:top w:val="none" w:sz="0" w:space="0" w:color="auto"/>
                    <w:left w:val="none" w:sz="0" w:space="0" w:color="auto"/>
                    <w:bottom w:val="none" w:sz="0" w:space="0" w:color="auto"/>
                    <w:right w:val="none" w:sz="0" w:space="0" w:color="auto"/>
                  </w:divBdr>
                  <w:divsChild>
                    <w:div w:id="1673214064">
                      <w:marLeft w:val="0"/>
                      <w:marRight w:val="0"/>
                      <w:marTop w:val="0"/>
                      <w:marBottom w:val="0"/>
                      <w:divBdr>
                        <w:top w:val="none" w:sz="0" w:space="0" w:color="auto"/>
                        <w:left w:val="none" w:sz="0" w:space="0" w:color="auto"/>
                        <w:bottom w:val="none" w:sz="0" w:space="0" w:color="auto"/>
                        <w:right w:val="none" w:sz="0" w:space="0" w:color="auto"/>
                      </w:divBdr>
                    </w:div>
                  </w:divsChild>
                </w:div>
                <w:div w:id="727537101">
                  <w:marLeft w:val="0"/>
                  <w:marRight w:val="0"/>
                  <w:marTop w:val="0"/>
                  <w:marBottom w:val="0"/>
                  <w:divBdr>
                    <w:top w:val="none" w:sz="0" w:space="0" w:color="auto"/>
                    <w:left w:val="none" w:sz="0" w:space="0" w:color="auto"/>
                    <w:bottom w:val="none" w:sz="0" w:space="0" w:color="auto"/>
                    <w:right w:val="none" w:sz="0" w:space="0" w:color="auto"/>
                  </w:divBdr>
                  <w:divsChild>
                    <w:div w:id="2103258233">
                      <w:marLeft w:val="0"/>
                      <w:marRight w:val="0"/>
                      <w:marTop w:val="0"/>
                      <w:marBottom w:val="0"/>
                      <w:divBdr>
                        <w:top w:val="none" w:sz="0" w:space="0" w:color="auto"/>
                        <w:left w:val="none" w:sz="0" w:space="0" w:color="auto"/>
                        <w:bottom w:val="none" w:sz="0" w:space="0" w:color="auto"/>
                        <w:right w:val="none" w:sz="0" w:space="0" w:color="auto"/>
                      </w:divBdr>
                    </w:div>
                  </w:divsChild>
                </w:div>
                <w:div w:id="755906823">
                  <w:marLeft w:val="0"/>
                  <w:marRight w:val="0"/>
                  <w:marTop w:val="0"/>
                  <w:marBottom w:val="0"/>
                  <w:divBdr>
                    <w:top w:val="none" w:sz="0" w:space="0" w:color="auto"/>
                    <w:left w:val="none" w:sz="0" w:space="0" w:color="auto"/>
                    <w:bottom w:val="none" w:sz="0" w:space="0" w:color="auto"/>
                    <w:right w:val="none" w:sz="0" w:space="0" w:color="auto"/>
                  </w:divBdr>
                  <w:divsChild>
                    <w:div w:id="48698774">
                      <w:marLeft w:val="0"/>
                      <w:marRight w:val="0"/>
                      <w:marTop w:val="0"/>
                      <w:marBottom w:val="0"/>
                      <w:divBdr>
                        <w:top w:val="none" w:sz="0" w:space="0" w:color="auto"/>
                        <w:left w:val="none" w:sz="0" w:space="0" w:color="auto"/>
                        <w:bottom w:val="none" w:sz="0" w:space="0" w:color="auto"/>
                        <w:right w:val="none" w:sz="0" w:space="0" w:color="auto"/>
                      </w:divBdr>
                    </w:div>
                  </w:divsChild>
                </w:div>
                <w:div w:id="800921431">
                  <w:marLeft w:val="0"/>
                  <w:marRight w:val="0"/>
                  <w:marTop w:val="0"/>
                  <w:marBottom w:val="0"/>
                  <w:divBdr>
                    <w:top w:val="none" w:sz="0" w:space="0" w:color="auto"/>
                    <w:left w:val="none" w:sz="0" w:space="0" w:color="auto"/>
                    <w:bottom w:val="none" w:sz="0" w:space="0" w:color="auto"/>
                    <w:right w:val="none" w:sz="0" w:space="0" w:color="auto"/>
                  </w:divBdr>
                  <w:divsChild>
                    <w:div w:id="1819180732">
                      <w:marLeft w:val="0"/>
                      <w:marRight w:val="0"/>
                      <w:marTop w:val="0"/>
                      <w:marBottom w:val="0"/>
                      <w:divBdr>
                        <w:top w:val="none" w:sz="0" w:space="0" w:color="auto"/>
                        <w:left w:val="none" w:sz="0" w:space="0" w:color="auto"/>
                        <w:bottom w:val="none" w:sz="0" w:space="0" w:color="auto"/>
                        <w:right w:val="none" w:sz="0" w:space="0" w:color="auto"/>
                      </w:divBdr>
                    </w:div>
                  </w:divsChild>
                </w:div>
                <w:div w:id="829905124">
                  <w:marLeft w:val="0"/>
                  <w:marRight w:val="0"/>
                  <w:marTop w:val="0"/>
                  <w:marBottom w:val="0"/>
                  <w:divBdr>
                    <w:top w:val="none" w:sz="0" w:space="0" w:color="auto"/>
                    <w:left w:val="none" w:sz="0" w:space="0" w:color="auto"/>
                    <w:bottom w:val="none" w:sz="0" w:space="0" w:color="auto"/>
                    <w:right w:val="none" w:sz="0" w:space="0" w:color="auto"/>
                  </w:divBdr>
                  <w:divsChild>
                    <w:div w:id="6949847">
                      <w:marLeft w:val="0"/>
                      <w:marRight w:val="0"/>
                      <w:marTop w:val="0"/>
                      <w:marBottom w:val="0"/>
                      <w:divBdr>
                        <w:top w:val="none" w:sz="0" w:space="0" w:color="auto"/>
                        <w:left w:val="none" w:sz="0" w:space="0" w:color="auto"/>
                        <w:bottom w:val="none" w:sz="0" w:space="0" w:color="auto"/>
                        <w:right w:val="none" w:sz="0" w:space="0" w:color="auto"/>
                      </w:divBdr>
                    </w:div>
                  </w:divsChild>
                </w:div>
                <w:div w:id="861750754">
                  <w:marLeft w:val="0"/>
                  <w:marRight w:val="0"/>
                  <w:marTop w:val="0"/>
                  <w:marBottom w:val="0"/>
                  <w:divBdr>
                    <w:top w:val="none" w:sz="0" w:space="0" w:color="auto"/>
                    <w:left w:val="none" w:sz="0" w:space="0" w:color="auto"/>
                    <w:bottom w:val="none" w:sz="0" w:space="0" w:color="auto"/>
                    <w:right w:val="none" w:sz="0" w:space="0" w:color="auto"/>
                  </w:divBdr>
                  <w:divsChild>
                    <w:div w:id="2051298898">
                      <w:marLeft w:val="0"/>
                      <w:marRight w:val="0"/>
                      <w:marTop w:val="0"/>
                      <w:marBottom w:val="0"/>
                      <w:divBdr>
                        <w:top w:val="none" w:sz="0" w:space="0" w:color="auto"/>
                        <w:left w:val="none" w:sz="0" w:space="0" w:color="auto"/>
                        <w:bottom w:val="none" w:sz="0" w:space="0" w:color="auto"/>
                        <w:right w:val="none" w:sz="0" w:space="0" w:color="auto"/>
                      </w:divBdr>
                    </w:div>
                  </w:divsChild>
                </w:div>
                <w:div w:id="897009425">
                  <w:marLeft w:val="0"/>
                  <w:marRight w:val="0"/>
                  <w:marTop w:val="0"/>
                  <w:marBottom w:val="0"/>
                  <w:divBdr>
                    <w:top w:val="none" w:sz="0" w:space="0" w:color="auto"/>
                    <w:left w:val="none" w:sz="0" w:space="0" w:color="auto"/>
                    <w:bottom w:val="none" w:sz="0" w:space="0" w:color="auto"/>
                    <w:right w:val="none" w:sz="0" w:space="0" w:color="auto"/>
                  </w:divBdr>
                  <w:divsChild>
                    <w:div w:id="239024370">
                      <w:marLeft w:val="0"/>
                      <w:marRight w:val="0"/>
                      <w:marTop w:val="0"/>
                      <w:marBottom w:val="0"/>
                      <w:divBdr>
                        <w:top w:val="none" w:sz="0" w:space="0" w:color="auto"/>
                        <w:left w:val="none" w:sz="0" w:space="0" w:color="auto"/>
                        <w:bottom w:val="none" w:sz="0" w:space="0" w:color="auto"/>
                        <w:right w:val="none" w:sz="0" w:space="0" w:color="auto"/>
                      </w:divBdr>
                    </w:div>
                  </w:divsChild>
                </w:div>
                <w:div w:id="1028483643">
                  <w:marLeft w:val="0"/>
                  <w:marRight w:val="0"/>
                  <w:marTop w:val="0"/>
                  <w:marBottom w:val="0"/>
                  <w:divBdr>
                    <w:top w:val="none" w:sz="0" w:space="0" w:color="auto"/>
                    <w:left w:val="none" w:sz="0" w:space="0" w:color="auto"/>
                    <w:bottom w:val="none" w:sz="0" w:space="0" w:color="auto"/>
                    <w:right w:val="none" w:sz="0" w:space="0" w:color="auto"/>
                  </w:divBdr>
                  <w:divsChild>
                    <w:div w:id="1942029457">
                      <w:marLeft w:val="0"/>
                      <w:marRight w:val="0"/>
                      <w:marTop w:val="0"/>
                      <w:marBottom w:val="0"/>
                      <w:divBdr>
                        <w:top w:val="none" w:sz="0" w:space="0" w:color="auto"/>
                        <w:left w:val="none" w:sz="0" w:space="0" w:color="auto"/>
                        <w:bottom w:val="none" w:sz="0" w:space="0" w:color="auto"/>
                        <w:right w:val="none" w:sz="0" w:space="0" w:color="auto"/>
                      </w:divBdr>
                    </w:div>
                  </w:divsChild>
                </w:div>
                <w:div w:id="1228568318">
                  <w:marLeft w:val="0"/>
                  <w:marRight w:val="0"/>
                  <w:marTop w:val="0"/>
                  <w:marBottom w:val="0"/>
                  <w:divBdr>
                    <w:top w:val="none" w:sz="0" w:space="0" w:color="auto"/>
                    <w:left w:val="none" w:sz="0" w:space="0" w:color="auto"/>
                    <w:bottom w:val="none" w:sz="0" w:space="0" w:color="auto"/>
                    <w:right w:val="none" w:sz="0" w:space="0" w:color="auto"/>
                  </w:divBdr>
                  <w:divsChild>
                    <w:div w:id="1938517692">
                      <w:marLeft w:val="0"/>
                      <w:marRight w:val="0"/>
                      <w:marTop w:val="0"/>
                      <w:marBottom w:val="0"/>
                      <w:divBdr>
                        <w:top w:val="none" w:sz="0" w:space="0" w:color="auto"/>
                        <w:left w:val="none" w:sz="0" w:space="0" w:color="auto"/>
                        <w:bottom w:val="none" w:sz="0" w:space="0" w:color="auto"/>
                        <w:right w:val="none" w:sz="0" w:space="0" w:color="auto"/>
                      </w:divBdr>
                    </w:div>
                  </w:divsChild>
                </w:div>
                <w:div w:id="1271468907">
                  <w:marLeft w:val="0"/>
                  <w:marRight w:val="0"/>
                  <w:marTop w:val="0"/>
                  <w:marBottom w:val="0"/>
                  <w:divBdr>
                    <w:top w:val="none" w:sz="0" w:space="0" w:color="auto"/>
                    <w:left w:val="none" w:sz="0" w:space="0" w:color="auto"/>
                    <w:bottom w:val="none" w:sz="0" w:space="0" w:color="auto"/>
                    <w:right w:val="none" w:sz="0" w:space="0" w:color="auto"/>
                  </w:divBdr>
                  <w:divsChild>
                    <w:div w:id="1832407905">
                      <w:marLeft w:val="0"/>
                      <w:marRight w:val="0"/>
                      <w:marTop w:val="0"/>
                      <w:marBottom w:val="0"/>
                      <w:divBdr>
                        <w:top w:val="none" w:sz="0" w:space="0" w:color="auto"/>
                        <w:left w:val="none" w:sz="0" w:space="0" w:color="auto"/>
                        <w:bottom w:val="none" w:sz="0" w:space="0" w:color="auto"/>
                        <w:right w:val="none" w:sz="0" w:space="0" w:color="auto"/>
                      </w:divBdr>
                    </w:div>
                  </w:divsChild>
                </w:div>
                <w:div w:id="1406682180">
                  <w:marLeft w:val="0"/>
                  <w:marRight w:val="0"/>
                  <w:marTop w:val="0"/>
                  <w:marBottom w:val="0"/>
                  <w:divBdr>
                    <w:top w:val="none" w:sz="0" w:space="0" w:color="auto"/>
                    <w:left w:val="none" w:sz="0" w:space="0" w:color="auto"/>
                    <w:bottom w:val="none" w:sz="0" w:space="0" w:color="auto"/>
                    <w:right w:val="none" w:sz="0" w:space="0" w:color="auto"/>
                  </w:divBdr>
                  <w:divsChild>
                    <w:div w:id="1212184326">
                      <w:marLeft w:val="0"/>
                      <w:marRight w:val="0"/>
                      <w:marTop w:val="0"/>
                      <w:marBottom w:val="0"/>
                      <w:divBdr>
                        <w:top w:val="none" w:sz="0" w:space="0" w:color="auto"/>
                        <w:left w:val="none" w:sz="0" w:space="0" w:color="auto"/>
                        <w:bottom w:val="none" w:sz="0" w:space="0" w:color="auto"/>
                        <w:right w:val="none" w:sz="0" w:space="0" w:color="auto"/>
                      </w:divBdr>
                    </w:div>
                  </w:divsChild>
                </w:div>
                <w:div w:id="1412240085">
                  <w:marLeft w:val="0"/>
                  <w:marRight w:val="0"/>
                  <w:marTop w:val="0"/>
                  <w:marBottom w:val="0"/>
                  <w:divBdr>
                    <w:top w:val="none" w:sz="0" w:space="0" w:color="auto"/>
                    <w:left w:val="none" w:sz="0" w:space="0" w:color="auto"/>
                    <w:bottom w:val="none" w:sz="0" w:space="0" w:color="auto"/>
                    <w:right w:val="none" w:sz="0" w:space="0" w:color="auto"/>
                  </w:divBdr>
                  <w:divsChild>
                    <w:div w:id="720440573">
                      <w:marLeft w:val="0"/>
                      <w:marRight w:val="0"/>
                      <w:marTop w:val="0"/>
                      <w:marBottom w:val="0"/>
                      <w:divBdr>
                        <w:top w:val="none" w:sz="0" w:space="0" w:color="auto"/>
                        <w:left w:val="none" w:sz="0" w:space="0" w:color="auto"/>
                        <w:bottom w:val="none" w:sz="0" w:space="0" w:color="auto"/>
                        <w:right w:val="none" w:sz="0" w:space="0" w:color="auto"/>
                      </w:divBdr>
                    </w:div>
                  </w:divsChild>
                </w:div>
                <w:div w:id="1427382343">
                  <w:marLeft w:val="0"/>
                  <w:marRight w:val="0"/>
                  <w:marTop w:val="0"/>
                  <w:marBottom w:val="0"/>
                  <w:divBdr>
                    <w:top w:val="none" w:sz="0" w:space="0" w:color="auto"/>
                    <w:left w:val="none" w:sz="0" w:space="0" w:color="auto"/>
                    <w:bottom w:val="none" w:sz="0" w:space="0" w:color="auto"/>
                    <w:right w:val="none" w:sz="0" w:space="0" w:color="auto"/>
                  </w:divBdr>
                  <w:divsChild>
                    <w:div w:id="1018967726">
                      <w:marLeft w:val="0"/>
                      <w:marRight w:val="0"/>
                      <w:marTop w:val="0"/>
                      <w:marBottom w:val="0"/>
                      <w:divBdr>
                        <w:top w:val="none" w:sz="0" w:space="0" w:color="auto"/>
                        <w:left w:val="none" w:sz="0" w:space="0" w:color="auto"/>
                        <w:bottom w:val="none" w:sz="0" w:space="0" w:color="auto"/>
                        <w:right w:val="none" w:sz="0" w:space="0" w:color="auto"/>
                      </w:divBdr>
                    </w:div>
                  </w:divsChild>
                </w:div>
                <w:div w:id="1453397553">
                  <w:marLeft w:val="0"/>
                  <w:marRight w:val="0"/>
                  <w:marTop w:val="0"/>
                  <w:marBottom w:val="0"/>
                  <w:divBdr>
                    <w:top w:val="none" w:sz="0" w:space="0" w:color="auto"/>
                    <w:left w:val="none" w:sz="0" w:space="0" w:color="auto"/>
                    <w:bottom w:val="none" w:sz="0" w:space="0" w:color="auto"/>
                    <w:right w:val="none" w:sz="0" w:space="0" w:color="auto"/>
                  </w:divBdr>
                  <w:divsChild>
                    <w:div w:id="1134714035">
                      <w:marLeft w:val="0"/>
                      <w:marRight w:val="0"/>
                      <w:marTop w:val="0"/>
                      <w:marBottom w:val="0"/>
                      <w:divBdr>
                        <w:top w:val="none" w:sz="0" w:space="0" w:color="auto"/>
                        <w:left w:val="none" w:sz="0" w:space="0" w:color="auto"/>
                        <w:bottom w:val="none" w:sz="0" w:space="0" w:color="auto"/>
                        <w:right w:val="none" w:sz="0" w:space="0" w:color="auto"/>
                      </w:divBdr>
                    </w:div>
                  </w:divsChild>
                </w:div>
                <w:div w:id="1478911075">
                  <w:marLeft w:val="0"/>
                  <w:marRight w:val="0"/>
                  <w:marTop w:val="0"/>
                  <w:marBottom w:val="0"/>
                  <w:divBdr>
                    <w:top w:val="none" w:sz="0" w:space="0" w:color="auto"/>
                    <w:left w:val="none" w:sz="0" w:space="0" w:color="auto"/>
                    <w:bottom w:val="none" w:sz="0" w:space="0" w:color="auto"/>
                    <w:right w:val="none" w:sz="0" w:space="0" w:color="auto"/>
                  </w:divBdr>
                  <w:divsChild>
                    <w:div w:id="279725804">
                      <w:marLeft w:val="0"/>
                      <w:marRight w:val="0"/>
                      <w:marTop w:val="0"/>
                      <w:marBottom w:val="0"/>
                      <w:divBdr>
                        <w:top w:val="none" w:sz="0" w:space="0" w:color="auto"/>
                        <w:left w:val="none" w:sz="0" w:space="0" w:color="auto"/>
                        <w:bottom w:val="none" w:sz="0" w:space="0" w:color="auto"/>
                        <w:right w:val="none" w:sz="0" w:space="0" w:color="auto"/>
                      </w:divBdr>
                    </w:div>
                  </w:divsChild>
                </w:div>
                <w:div w:id="1500074756">
                  <w:marLeft w:val="0"/>
                  <w:marRight w:val="0"/>
                  <w:marTop w:val="0"/>
                  <w:marBottom w:val="0"/>
                  <w:divBdr>
                    <w:top w:val="none" w:sz="0" w:space="0" w:color="auto"/>
                    <w:left w:val="none" w:sz="0" w:space="0" w:color="auto"/>
                    <w:bottom w:val="none" w:sz="0" w:space="0" w:color="auto"/>
                    <w:right w:val="none" w:sz="0" w:space="0" w:color="auto"/>
                  </w:divBdr>
                  <w:divsChild>
                    <w:div w:id="1724520212">
                      <w:marLeft w:val="0"/>
                      <w:marRight w:val="0"/>
                      <w:marTop w:val="0"/>
                      <w:marBottom w:val="0"/>
                      <w:divBdr>
                        <w:top w:val="none" w:sz="0" w:space="0" w:color="auto"/>
                        <w:left w:val="none" w:sz="0" w:space="0" w:color="auto"/>
                        <w:bottom w:val="none" w:sz="0" w:space="0" w:color="auto"/>
                        <w:right w:val="none" w:sz="0" w:space="0" w:color="auto"/>
                      </w:divBdr>
                    </w:div>
                  </w:divsChild>
                </w:div>
                <w:div w:id="1508442600">
                  <w:marLeft w:val="0"/>
                  <w:marRight w:val="0"/>
                  <w:marTop w:val="0"/>
                  <w:marBottom w:val="0"/>
                  <w:divBdr>
                    <w:top w:val="none" w:sz="0" w:space="0" w:color="auto"/>
                    <w:left w:val="none" w:sz="0" w:space="0" w:color="auto"/>
                    <w:bottom w:val="none" w:sz="0" w:space="0" w:color="auto"/>
                    <w:right w:val="none" w:sz="0" w:space="0" w:color="auto"/>
                  </w:divBdr>
                  <w:divsChild>
                    <w:div w:id="941961749">
                      <w:marLeft w:val="0"/>
                      <w:marRight w:val="0"/>
                      <w:marTop w:val="0"/>
                      <w:marBottom w:val="0"/>
                      <w:divBdr>
                        <w:top w:val="none" w:sz="0" w:space="0" w:color="auto"/>
                        <w:left w:val="none" w:sz="0" w:space="0" w:color="auto"/>
                        <w:bottom w:val="none" w:sz="0" w:space="0" w:color="auto"/>
                        <w:right w:val="none" w:sz="0" w:space="0" w:color="auto"/>
                      </w:divBdr>
                    </w:div>
                  </w:divsChild>
                </w:div>
                <w:div w:id="1524857388">
                  <w:marLeft w:val="0"/>
                  <w:marRight w:val="0"/>
                  <w:marTop w:val="0"/>
                  <w:marBottom w:val="0"/>
                  <w:divBdr>
                    <w:top w:val="none" w:sz="0" w:space="0" w:color="auto"/>
                    <w:left w:val="none" w:sz="0" w:space="0" w:color="auto"/>
                    <w:bottom w:val="none" w:sz="0" w:space="0" w:color="auto"/>
                    <w:right w:val="none" w:sz="0" w:space="0" w:color="auto"/>
                  </w:divBdr>
                  <w:divsChild>
                    <w:div w:id="1420440869">
                      <w:marLeft w:val="0"/>
                      <w:marRight w:val="0"/>
                      <w:marTop w:val="0"/>
                      <w:marBottom w:val="0"/>
                      <w:divBdr>
                        <w:top w:val="none" w:sz="0" w:space="0" w:color="auto"/>
                        <w:left w:val="none" w:sz="0" w:space="0" w:color="auto"/>
                        <w:bottom w:val="none" w:sz="0" w:space="0" w:color="auto"/>
                        <w:right w:val="none" w:sz="0" w:space="0" w:color="auto"/>
                      </w:divBdr>
                    </w:div>
                  </w:divsChild>
                </w:div>
                <w:div w:id="1598172461">
                  <w:marLeft w:val="0"/>
                  <w:marRight w:val="0"/>
                  <w:marTop w:val="0"/>
                  <w:marBottom w:val="0"/>
                  <w:divBdr>
                    <w:top w:val="none" w:sz="0" w:space="0" w:color="auto"/>
                    <w:left w:val="none" w:sz="0" w:space="0" w:color="auto"/>
                    <w:bottom w:val="none" w:sz="0" w:space="0" w:color="auto"/>
                    <w:right w:val="none" w:sz="0" w:space="0" w:color="auto"/>
                  </w:divBdr>
                  <w:divsChild>
                    <w:div w:id="1679307482">
                      <w:marLeft w:val="0"/>
                      <w:marRight w:val="0"/>
                      <w:marTop w:val="0"/>
                      <w:marBottom w:val="0"/>
                      <w:divBdr>
                        <w:top w:val="none" w:sz="0" w:space="0" w:color="auto"/>
                        <w:left w:val="none" w:sz="0" w:space="0" w:color="auto"/>
                        <w:bottom w:val="none" w:sz="0" w:space="0" w:color="auto"/>
                        <w:right w:val="none" w:sz="0" w:space="0" w:color="auto"/>
                      </w:divBdr>
                    </w:div>
                  </w:divsChild>
                </w:div>
                <w:div w:id="1793355375">
                  <w:marLeft w:val="0"/>
                  <w:marRight w:val="0"/>
                  <w:marTop w:val="0"/>
                  <w:marBottom w:val="0"/>
                  <w:divBdr>
                    <w:top w:val="none" w:sz="0" w:space="0" w:color="auto"/>
                    <w:left w:val="none" w:sz="0" w:space="0" w:color="auto"/>
                    <w:bottom w:val="none" w:sz="0" w:space="0" w:color="auto"/>
                    <w:right w:val="none" w:sz="0" w:space="0" w:color="auto"/>
                  </w:divBdr>
                  <w:divsChild>
                    <w:div w:id="1156998704">
                      <w:marLeft w:val="0"/>
                      <w:marRight w:val="0"/>
                      <w:marTop w:val="0"/>
                      <w:marBottom w:val="0"/>
                      <w:divBdr>
                        <w:top w:val="none" w:sz="0" w:space="0" w:color="auto"/>
                        <w:left w:val="none" w:sz="0" w:space="0" w:color="auto"/>
                        <w:bottom w:val="none" w:sz="0" w:space="0" w:color="auto"/>
                        <w:right w:val="none" w:sz="0" w:space="0" w:color="auto"/>
                      </w:divBdr>
                    </w:div>
                  </w:divsChild>
                </w:div>
                <w:div w:id="1863473780">
                  <w:marLeft w:val="0"/>
                  <w:marRight w:val="0"/>
                  <w:marTop w:val="0"/>
                  <w:marBottom w:val="0"/>
                  <w:divBdr>
                    <w:top w:val="none" w:sz="0" w:space="0" w:color="auto"/>
                    <w:left w:val="none" w:sz="0" w:space="0" w:color="auto"/>
                    <w:bottom w:val="none" w:sz="0" w:space="0" w:color="auto"/>
                    <w:right w:val="none" w:sz="0" w:space="0" w:color="auto"/>
                  </w:divBdr>
                  <w:divsChild>
                    <w:div w:id="459539766">
                      <w:marLeft w:val="0"/>
                      <w:marRight w:val="0"/>
                      <w:marTop w:val="0"/>
                      <w:marBottom w:val="0"/>
                      <w:divBdr>
                        <w:top w:val="none" w:sz="0" w:space="0" w:color="auto"/>
                        <w:left w:val="none" w:sz="0" w:space="0" w:color="auto"/>
                        <w:bottom w:val="none" w:sz="0" w:space="0" w:color="auto"/>
                        <w:right w:val="none" w:sz="0" w:space="0" w:color="auto"/>
                      </w:divBdr>
                    </w:div>
                  </w:divsChild>
                </w:div>
                <w:div w:id="1869685813">
                  <w:marLeft w:val="0"/>
                  <w:marRight w:val="0"/>
                  <w:marTop w:val="0"/>
                  <w:marBottom w:val="0"/>
                  <w:divBdr>
                    <w:top w:val="none" w:sz="0" w:space="0" w:color="auto"/>
                    <w:left w:val="none" w:sz="0" w:space="0" w:color="auto"/>
                    <w:bottom w:val="none" w:sz="0" w:space="0" w:color="auto"/>
                    <w:right w:val="none" w:sz="0" w:space="0" w:color="auto"/>
                  </w:divBdr>
                  <w:divsChild>
                    <w:div w:id="1226378881">
                      <w:marLeft w:val="0"/>
                      <w:marRight w:val="0"/>
                      <w:marTop w:val="0"/>
                      <w:marBottom w:val="0"/>
                      <w:divBdr>
                        <w:top w:val="none" w:sz="0" w:space="0" w:color="auto"/>
                        <w:left w:val="none" w:sz="0" w:space="0" w:color="auto"/>
                        <w:bottom w:val="none" w:sz="0" w:space="0" w:color="auto"/>
                        <w:right w:val="none" w:sz="0" w:space="0" w:color="auto"/>
                      </w:divBdr>
                    </w:div>
                  </w:divsChild>
                </w:div>
                <w:div w:id="1919702875">
                  <w:marLeft w:val="0"/>
                  <w:marRight w:val="0"/>
                  <w:marTop w:val="0"/>
                  <w:marBottom w:val="0"/>
                  <w:divBdr>
                    <w:top w:val="none" w:sz="0" w:space="0" w:color="auto"/>
                    <w:left w:val="none" w:sz="0" w:space="0" w:color="auto"/>
                    <w:bottom w:val="none" w:sz="0" w:space="0" w:color="auto"/>
                    <w:right w:val="none" w:sz="0" w:space="0" w:color="auto"/>
                  </w:divBdr>
                  <w:divsChild>
                    <w:div w:id="579563040">
                      <w:marLeft w:val="0"/>
                      <w:marRight w:val="0"/>
                      <w:marTop w:val="0"/>
                      <w:marBottom w:val="0"/>
                      <w:divBdr>
                        <w:top w:val="none" w:sz="0" w:space="0" w:color="auto"/>
                        <w:left w:val="none" w:sz="0" w:space="0" w:color="auto"/>
                        <w:bottom w:val="none" w:sz="0" w:space="0" w:color="auto"/>
                        <w:right w:val="none" w:sz="0" w:space="0" w:color="auto"/>
                      </w:divBdr>
                    </w:div>
                  </w:divsChild>
                </w:div>
                <w:div w:id="1942031837">
                  <w:marLeft w:val="0"/>
                  <w:marRight w:val="0"/>
                  <w:marTop w:val="0"/>
                  <w:marBottom w:val="0"/>
                  <w:divBdr>
                    <w:top w:val="none" w:sz="0" w:space="0" w:color="auto"/>
                    <w:left w:val="none" w:sz="0" w:space="0" w:color="auto"/>
                    <w:bottom w:val="none" w:sz="0" w:space="0" w:color="auto"/>
                    <w:right w:val="none" w:sz="0" w:space="0" w:color="auto"/>
                  </w:divBdr>
                  <w:divsChild>
                    <w:div w:id="1640456195">
                      <w:marLeft w:val="0"/>
                      <w:marRight w:val="0"/>
                      <w:marTop w:val="0"/>
                      <w:marBottom w:val="0"/>
                      <w:divBdr>
                        <w:top w:val="none" w:sz="0" w:space="0" w:color="auto"/>
                        <w:left w:val="none" w:sz="0" w:space="0" w:color="auto"/>
                        <w:bottom w:val="none" w:sz="0" w:space="0" w:color="auto"/>
                        <w:right w:val="none" w:sz="0" w:space="0" w:color="auto"/>
                      </w:divBdr>
                    </w:div>
                  </w:divsChild>
                </w:div>
                <w:div w:id="1969243652">
                  <w:marLeft w:val="0"/>
                  <w:marRight w:val="0"/>
                  <w:marTop w:val="0"/>
                  <w:marBottom w:val="0"/>
                  <w:divBdr>
                    <w:top w:val="none" w:sz="0" w:space="0" w:color="auto"/>
                    <w:left w:val="none" w:sz="0" w:space="0" w:color="auto"/>
                    <w:bottom w:val="none" w:sz="0" w:space="0" w:color="auto"/>
                    <w:right w:val="none" w:sz="0" w:space="0" w:color="auto"/>
                  </w:divBdr>
                  <w:divsChild>
                    <w:div w:id="780805109">
                      <w:marLeft w:val="0"/>
                      <w:marRight w:val="0"/>
                      <w:marTop w:val="0"/>
                      <w:marBottom w:val="0"/>
                      <w:divBdr>
                        <w:top w:val="none" w:sz="0" w:space="0" w:color="auto"/>
                        <w:left w:val="none" w:sz="0" w:space="0" w:color="auto"/>
                        <w:bottom w:val="none" w:sz="0" w:space="0" w:color="auto"/>
                        <w:right w:val="none" w:sz="0" w:space="0" w:color="auto"/>
                      </w:divBdr>
                    </w:div>
                  </w:divsChild>
                </w:div>
                <w:div w:id="1992706711">
                  <w:marLeft w:val="0"/>
                  <w:marRight w:val="0"/>
                  <w:marTop w:val="0"/>
                  <w:marBottom w:val="0"/>
                  <w:divBdr>
                    <w:top w:val="none" w:sz="0" w:space="0" w:color="auto"/>
                    <w:left w:val="none" w:sz="0" w:space="0" w:color="auto"/>
                    <w:bottom w:val="none" w:sz="0" w:space="0" w:color="auto"/>
                    <w:right w:val="none" w:sz="0" w:space="0" w:color="auto"/>
                  </w:divBdr>
                  <w:divsChild>
                    <w:div w:id="828911979">
                      <w:marLeft w:val="0"/>
                      <w:marRight w:val="0"/>
                      <w:marTop w:val="0"/>
                      <w:marBottom w:val="0"/>
                      <w:divBdr>
                        <w:top w:val="none" w:sz="0" w:space="0" w:color="auto"/>
                        <w:left w:val="none" w:sz="0" w:space="0" w:color="auto"/>
                        <w:bottom w:val="none" w:sz="0" w:space="0" w:color="auto"/>
                        <w:right w:val="none" w:sz="0" w:space="0" w:color="auto"/>
                      </w:divBdr>
                    </w:div>
                  </w:divsChild>
                </w:div>
                <w:div w:id="2012759528">
                  <w:marLeft w:val="0"/>
                  <w:marRight w:val="0"/>
                  <w:marTop w:val="0"/>
                  <w:marBottom w:val="0"/>
                  <w:divBdr>
                    <w:top w:val="none" w:sz="0" w:space="0" w:color="auto"/>
                    <w:left w:val="none" w:sz="0" w:space="0" w:color="auto"/>
                    <w:bottom w:val="none" w:sz="0" w:space="0" w:color="auto"/>
                    <w:right w:val="none" w:sz="0" w:space="0" w:color="auto"/>
                  </w:divBdr>
                  <w:divsChild>
                    <w:div w:id="371228400">
                      <w:marLeft w:val="0"/>
                      <w:marRight w:val="0"/>
                      <w:marTop w:val="0"/>
                      <w:marBottom w:val="0"/>
                      <w:divBdr>
                        <w:top w:val="none" w:sz="0" w:space="0" w:color="auto"/>
                        <w:left w:val="none" w:sz="0" w:space="0" w:color="auto"/>
                        <w:bottom w:val="none" w:sz="0" w:space="0" w:color="auto"/>
                        <w:right w:val="none" w:sz="0" w:space="0" w:color="auto"/>
                      </w:divBdr>
                    </w:div>
                  </w:divsChild>
                </w:div>
                <w:div w:id="2027559465">
                  <w:marLeft w:val="0"/>
                  <w:marRight w:val="0"/>
                  <w:marTop w:val="0"/>
                  <w:marBottom w:val="0"/>
                  <w:divBdr>
                    <w:top w:val="none" w:sz="0" w:space="0" w:color="auto"/>
                    <w:left w:val="none" w:sz="0" w:space="0" w:color="auto"/>
                    <w:bottom w:val="none" w:sz="0" w:space="0" w:color="auto"/>
                    <w:right w:val="none" w:sz="0" w:space="0" w:color="auto"/>
                  </w:divBdr>
                  <w:divsChild>
                    <w:div w:id="26195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384433">
      <w:bodyDiv w:val="1"/>
      <w:marLeft w:val="0"/>
      <w:marRight w:val="0"/>
      <w:marTop w:val="0"/>
      <w:marBottom w:val="0"/>
      <w:divBdr>
        <w:top w:val="none" w:sz="0" w:space="0" w:color="auto"/>
        <w:left w:val="none" w:sz="0" w:space="0" w:color="auto"/>
        <w:bottom w:val="none" w:sz="0" w:space="0" w:color="auto"/>
        <w:right w:val="none" w:sz="0" w:space="0" w:color="auto"/>
      </w:divBdr>
      <w:divsChild>
        <w:div w:id="104035334">
          <w:marLeft w:val="0"/>
          <w:marRight w:val="0"/>
          <w:marTop w:val="0"/>
          <w:marBottom w:val="0"/>
          <w:divBdr>
            <w:top w:val="none" w:sz="0" w:space="0" w:color="auto"/>
            <w:left w:val="none" w:sz="0" w:space="0" w:color="auto"/>
            <w:bottom w:val="none" w:sz="0" w:space="0" w:color="auto"/>
            <w:right w:val="none" w:sz="0" w:space="0" w:color="auto"/>
          </w:divBdr>
        </w:div>
        <w:div w:id="117341446">
          <w:marLeft w:val="0"/>
          <w:marRight w:val="0"/>
          <w:marTop w:val="0"/>
          <w:marBottom w:val="0"/>
          <w:divBdr>
            <w:top w:val="none" w:sz="0" w:space="0" w:color="auto"/>
            <w:left w:val="none" w:sz="0" w:space="0" w:color="auto"/>
            <w:bottom w:val="none" w:sz="0" w:space="0" w:color="auto"/>
            <w:right w:val="none" w:sz="0" w:space="0" w:color="auto"/>
          </w:divBdr>
        </w:div>
        <w:div w:id="1501889179">
          <w:marLeft w:val="0"/>
          <w:marRight w:val="0"/>
          <w:marTop w:val="0"/>
          <w:marBottom w:val="0"/>
          <w:divBdr>
            <w:top w:val="none" w:sz="0" w:space="0" w:color="auto"/>
            <w:left w:val="none" w:sz="0" w:space="0" w:color="auto"/>
            <w:bottom w:val="none" w:sz="0" w:space="0" w:color="auto"/>
            <w:right w:val="none" w:sz="0" w:space="0" w:color="auto"/>
          </w:divBdr>
        </w:div>
      </w:divsChild>
    </w:div>
    <w:div w:id="86536747">
      <w:bodyDiv w:val="1"/>
      <w:marLeft w:val="0"/>
      <w:marRight w:val="0"/>
      <w:marTop w:val="0"/>
      <w:marBottom w:val="0"/>
      <w:divBdr>
        <w:top w:val="none" w:sz="0" w:space="0" w:color="auto"/>
        <w:left w:val="none" w:sz="0" w:space="0" w:color="auto"/>
        <w:bottom w:val="none" w:sz="0" w:space="0" w:color="auto"/>
        <w:right w:val="none" w:sz="0" w:space="0" w:color="auto"/>
      </w:divBdr>
      <w:divsChild>
        <w:div w:id="389966338">
          <w:marLeft w:val="0"/>
          <w:marRight w:val="0"/>
          <w:marTop w:val="0"/>
          <w:marBottom w:val="0"/>
          <w:divBdr>
            <w:top w:val="none" w:sz="0" w:space="0" w:color="auto"/>
            <w:left w:val="none" w:sz="0" w:space="0" w:color="auto"/>
            <w:bottom w:val="none" w:sz="0" w:space="0" w:color="auto"/>
            <w:right w:val="none" w:sz="0" w:space="0" w:color="auto"/>
          </w:divBdr>
        </w:div>
        <w:div w:id="1729913456">
          <w:marLeft w:val="0"/>
          <w:marRight w:val="0"/>
          <w:marTop w:val="0"/>
          <w:marBottom w:val="0"/>
          <w:divBdr>
            <w:top w:val="none" w:sz="0" w:space="0" w:color="auto"/>
            <w:left w:val="none" w:sz="0" w:space="0" w:color="auto"/>
            <w:bottom w:val="none" w:sz="0" w:space="0" w:color="auto"/>
            <w:right w:val="none" w:sz="0" w:space="0" w:color="auto"/>
          </w:divBdr>
        </w:div>
      </w:divsChild>
    </w:div>
    <w:div w:id="177740580">
      <w:bodyDiv w:val="1"/>
      <w:marLeft w:val="0"/>
      <w:marRight w:val="0"/>
      <w:marTop w:val="0"/>
      <w:marBottom w:val="0"/>
      <w:divBdr>
        <w:top w:val="none" w:sz="0" w:space="0" w:color="auto"/>
        <w:left w:val="none" w:sz="0" w:space="0" w:color="auto"/>
        <w:bottom w:val="none" w:sz="0" w:space="0" w:color="auto"/>
        <w:right w:val="none" w:sz="0" w:space="0" w:color="auto"/>
      </w:divBdr>
    </w:div>
    <w:div w:id="273099484">
      <w:bodyDiv w:val="1"/>
      <w:marLeft w:val="0"/>
      <w:marRight w:val="0"/>
      <w:marTop w:val="0"/>
      <w:marBottom w:val="0"/>
      <w:divBdr>
        <w:top w:val="none" w:sz="0" w:space="0" w:color="auto"/>
        <w:left w:val="none" w:sz="0" w:space="0" w:color="auto"/>
        <w:bottom w:val="none" w:sz="0" w:space="0" w:color="auto"/>
        <w:right w:val="none" w:sz="0" w:space="0" w:color="auto"/>
      </w:divBdr>
      <w:divsChild>
        <w:div w:id="51543553">
          <w:marLeft w:val="0"/>
          <w:marRight w:val="0"/>
          <w:marTop w:val="0"/>
          <w:marBottom w:val="0"/>
          <w:divBdr>
            <w:top w:val="none" w:sz="0" w:space="0" w:color="auto"/>
            <w:left w:val="none" w:sz="0" w:space="0" w:color="auto"/>
            <w:bottom w:val="none" w:sz="0" w:space="0" w:color="auto"/>
            <w:right w:val="none" w:sz="0" w:space="0" w:color="auto"/>
          </w:divBdr>
        </w:div>
        <w:div w:id="192110171">
          <w:marLeft w:val="0"/>
          <w:marRight w:val="0"/>
          <w:marTop w:val="0"/>
          <w:marBottom w:val="0"/>
          <w:divBdr>
            <w:top w:val="none" w:sz="0" w:space="0" w:color="auto"/>
            <w:left w:val="none" w:sz="0" w:space="0" w:color="auto"/>
            <w:bottom w:val="none" w:sz="0" w:space="0" w:color="auto"/>
            <w:right w:val="none" w:sz="0" w:space="0" w:color="auto"/>
          </w:divBdr>
        </w:div>
        <w:div w:id="231695396">
          <w:marLeft w:val="0"/>
          <w:marRight w:val="0"/>
          <w:marTop w:val="0"/>
          <w:marBottom w:val="0"/>
          <w:divBdr>
            <w:top w:val="none" w:sz="0" w:space="0" w:color="auto"/>
            <w:left w:val="none" w:sz="0" w:space="0" w:color="auto"/>
            <w:bottom w:val="none" w:sz="0" w:space="0" w:color="auto"/>
            <w:right w:val="none" w:sz="0" w:space="0" w:color="auto"/>
          </w:divBdr>
        </w:div>
        <w:div w:id="295188773">
          <w:marLeft w:val="0"/>
          <w:marRight w:val="0"/>
          <w:marTop w:val="0"/>
          <w:marBottom w:val="0"/>
          <w:divBdr>
            <w:top w:val="none" w:sz="0" w:space="0" w:color="auto"/>
            <w:left w:val="none" w:sz="0" w:space="0" w:color="auto"/>
            <w:bottom w:val="none" w:sz="0" w:space="0" w:color="auto"/>
            <w:right w:val="none" w:sz="0" w:space="0" w:color="auto"/>
          </w:divBdr>
        </w:div>
        <w:div w:id="456342565">
          <w:marLeft w:val="0"/>
          <w:marRight w:val="0"/>
          <w:marTop w:val="0"/>
          <w:marBottom w:val="0"/>
          <w:divBdr>
            <w:top w:val="none" w:sz="0" w:space="0" w:color="auto"/>
            <w:left w:val="none" w:sz="0" w:space="0" w:color="auto"/>
            <w:bottom w:val="none" w:sz="0" w:space="0" w:color="auto"/>
            <w:right w:val="none" w:sz="0" w:space="0" w:color="auto"/>
          </w:divBdr>
        </w:div>
        <w:div w:id="636882172">
          <w:marLeft w:val="0"/>
          <w:marRight w:val="0"/>
          <w:marTop w:val="0"/>
          <w:marBottom w:val="0"/>
          <w:divBdr>
            <w:top w:val="none" w:sz="0" w:space="0" w:color="auto"/>
            <w:left w:val="none" w:sz="0" w:space="0" w:color="auto"/>
            <w:bottom w:val="none" w:sz="0" w:space="0" w:color="auto"/>
            <w:right w:val="none" w:sz="0" w:space="0" w:color="auto"/>
          </w:divBdr>
        </w:div>
        <w:div w:id="897011900">
          <w:marLeft w:val="0"/>
          <w:marRight w:val="0"/>
          <w:marTop w:val="0"/>
          <w:marBottom w:val="0"/>
          <w:divBdr>
            <w:top w:val="none" w:sz="0" w:space="0" w:color="auto"/>
            <w:left w:val="none" w:sz="0" w:space="0" w:color="auto"/>
            <w:bottom w:val="none" w:sz="0" w:space="0" w:color="auto"/>
            <w:right w:val="none" w:sz="0" w:space="0" w:color="auto"/>
          </w:divBdr>
        </w:div>
        <w:div w:id="897088180">
          <w:marLeft w:val="0"/>
          <w:marRight w:val="0"/>
          <w:marTop w:val="0"/>
          <w:marBottom w:val="0"/>
          <w:divBdr>
            <w:top w:val="none" w:sz="0" w:space="0" w:color="auto"/>
            <w:left w:val="none" w:sz="0" w:space="0" w:color="auto"/>
            <w:bottom w:val="none" w:sz="0" w:space="0" w:color="auto"/>
            <w:right w:val="none" w:sz="0" w:space="0" w:color="auto"/>
          </w:divBdr>
        </w:div>
        <w:div w:id="1180701318">
          <w:marLeft w:val="0"/>
          <w:marRight w:val="0"/>
          <w:marTop w:val="0"/>
          <w:marBottom w:val="0"/>
          <w:divBdr>
            <w:top w:val="none" w:sz="0" w:space="0" w:color="auto"/>
            <w:left w:val="none" w:sz="0" w:space="0" w:color="auto"/>
            <w:bottom w:val="none" w:sz="0" w:space="0" w:color="auto"/>
            <w:right w:val="none" w:sz="0" w:space="0" w:color="auto"/>
          </w:divBdr>
        </w:div>
        <w:div w:id="1436824750">
          <w:marLeft w:val="0"/>
          <w:marRight w:val="0"/>
          <w:marTop w:val="0"/>
          <w:marBottom w:val="0"/>
          <w:divBdr>
            <w:top w:val="none" w:sz="0" w:space="0" w:color="auto"/>
            <w:left w:val="none" w:sz="0" w:space="0" w:color="auto"/>
            <w:bottom w:val="none" w:sz="0" w:space="0" w:color="auto"/>
            <w:right w:val="none" w:sz="0" w:space="0" w:color="auto"/>
          </w:divBdr>
        </w:div>
        <w:div w:id="1631547891">
          <w:marLeft w:val="0"/>
          <w:marRight w:val="0"/>
          <w:marTop w:val="0"/>
          <w:marBottom w:val="0"/>
          <w:divBdr>
            <w:top w:val="none" w:sz="0" w:space="0" w:color="auto"/>
            <w:left w:val="none" w:sz="0" w:space="0" w:color="auto"/>
            <w:bottom w:val="none" w:sz="0" w:space="0" w:color="auto"/>
            <w:right w:val="none" w:sz="0" w:space="0" w:color="auto"/>
          </w:divBdr>
        </w:div>
        <w:div w:id="1682048349">
          <w:marLeft w:val="0"/>
          <w:marRight w:val="0"/>
          <w:marTop w:val="0"/>
          <w:marBottom w:val="0"/>
          <w:divBdr>
            <w:top w:val="none" w:sz="0" w:space="0" w:color="auto"/>
            <w:left w:val="none" w:sz="0" w:space="0" w:color="auto"/>
            <w:bottom w:val="none" w:sz="0" w:space="0" w:color="auto"/>
            <w:right w:val="none" w:sz="0" w:space="0" w:color="auto"/>
          </w:divBdr>
        </w:div>
        <w:div w:id="1726568509">
          <w:marLeft w:val="0"/>
          <w:marRight w:val="0"/>
          <w:marTop w:val="0"/>
          <w:marBottom w:val="0"/>
          <w:divBdr>
            <w:top w:val="none" w:sz="0" w:space="0" w:color="auto"/>
            <w:left w:val="none" w:sz="0" w:space="0" w:color="auto"/>
            <w:bottom w:val="none" w:sz="0" w:space="0" w:color="auto"/>
            <w:right w:val="none" w:sz="0" w:space="0" w:color="auto"/>
          </w:divBdr>
        </w:div>
        <w:div w:id="1731539895">
          <w:marLeft w:val="0"/>
          <w:marRight w:val="0"/>
          <w:marTop w:val="0"/>
          <w:marBottom w:val="0"/>
          <w:divBdr>
            <w:top w:val="none" w:sz="0" w:space="0" w:color="auto"/>
            <w:left w:val="none" w:sz="0" w:space="0" w:color="auto"/>
            <w:bottom w:val="none" w:sz="0" w:space="0" w:color="auto"/>
            <w:right w:val="none" w:sz="0" w:space="0" w:color="auto"/>
          </w:divBdr>
        </w:div>
        <w:div w:id="1912154679">
          <w:marLeft w:val="0"/>
          <w:marRight w:val="0"/>
          <w:marTop w:val="0"/>
          <w:marBottom w:val="0"/>
          <w:divBdr>
            <w:top w:val="none" w:sz="0" w:space="0" w:color="auto"/>
            <w:left w:val="none" w:sz="0" w:space="0" w:color="auto"/>
            <w:bottom w:val="none" w:sz="0" w:space="0" w:color="auto"/>
            <w:right w:val="none" w:sz="0" w:space="0" w:color="auto"/>
          </w:divBdr>
        </w:div>
        <w:div w:id="1921208651">
          <w:marLeft w:val="0"/>
          <w:marRight w:val="0"/>
          <w:marTop w:val="0"/>
          <w:marBottom w:val="0"/>
          <w:divBdr>
            <w:top w:val="none" w:sz="0" w:space="0" w:color="auto"/>
            <w:left w:val="none" w:sz="0" w:space="0" w:color="auto"/>
            <w:bottom w:val="none" w:sz="0" w:space="0" w:color="auto"/>
            <w:right w:val="none" w:sz="0" w:space="0" w:color="auto"/>
          </w:divBdr>
        </w:div>
      </w:divsChild>
    </w:div>
    <w:div w:id="280037355">
      <w:bodyDiv w:val="1"/>
      <w:marLeft w:val="0"/>
      <w:marRight w:val="0"/>
      <w:marTop w:val="0"/>
      <w:marBottom w:val="0"/>
      <w:divBdr>
        <w:top w:val="none" w:sz="0" w:space="0" w:color="auto"/>
        <w:left w:val="none" w:sz="0" w:space="0" w:color="auto"/>
        <w:bottom w:val="none" w:sz="0" w:space="0" w:color="auto"/>
        <w:right w:val="none" w:sz="0" w:space="0" w:color="auto"/>
      </w:divBdr>
      <w:divsChild>
        <w:div w:id="382872866">
          <w:marLeft w:val="0"/>
          <w:marRight w:val="0"/>
          <w:marTop w:val="0"/>
          <w:marBottom w:val="0"/>
          <w:divBdr>
            <w:top w:val="none" w:sz="0" w:space="0" w:color="auto"/>
            <w:left w:val="none" w:sz="0" w:space="0" w:color="auto"/>
            <w:bottom w:val="none" w:sz="0" w:space="0" w:color="auto"/>
            <w:right w:val="none" w:sz="0" w:space="0" w:color="auto"/>
          </w:divBdr>
        </w:div>
        <w:div w:id="594829209">
          <w:marLeft w:val="0"/>
          <w:marRight w:val="0"/>
          <w:marTop w:val="0"/>
          <w:marBottom w:val="0"/>
          <w:divBdr>
            <w:top w:val="none" w:sz="0" w:space="0" w:color="auto"/>
            <w:left w:val="none" w:sz="0" w:space="0" w:color="auto"/>
            <w:bottom w:val="none" w:sz="0" w:space="0" w:color="auto"/>
            <w:right w:val="none" w:sz="0" w:space="0" w:color="auto"/>
          </w:divBdr>
        </w:div>
        <w:div w:id="1995913771">
          <w:marLeft w:val="0"/>
          <w:marRight w:val="0"/>
          <w:marTop w:val="0"/>
          <w:marBottom w:val="0"/>
          <w:divBdr>
            <w:top w:val="none" w:sz="0" w:space="0" w:color="auto"/>
            <w:left w:val="none" w:sz="0" w:space="0" w:color="auto"/>
            <w:bottom w:val="none" w:sz="0" w:space="0" w:color="auto"/>
            <w:right w:val="none" w:sz="0" w:space="0" w:color="auto"/>
          </w:divBdr>
        </w:div>
      </w:divsChild>
    </w:div>
    <w:div w:id="280696457">
      <w:bodyDiv w:val="1"/>
      <w:marLeft w:val="0"/>
      <w:marRight w:val="0"/>
      <w:marTop w:val="0"/>
      <w:marBottom w:val="0"/>
      <w:divBdr>
        <w:top w:val="none" w:sz="0" w:space="0" w:color="auto"/>
        <w:left w:val="none" w:sz="0" w:space="0" w:color="auto"/>
        <w:bottom w:val="none" w:sz="0" w:space="0" w:color="auto"/>
        <w:right w:val="none" w:sz="0" w:space="0" w:color="auto"/>
      </w:divBdr>
      <w:divsChild>
        <w:div w:id="79525523">
          <w:marLeft w:val="0"/>
          <w:marRight w:val="0"/>
          <w:marTop w:val="0"/>
          <w:marBottom w:val="0"/>
          <w:divBdr>
            <w:top w:val="none" w:sz="0" w:space="0" w:color="auto"/>
            <w:left w:val="none" w:sz="0" w:space="0" w:color="auto"/>
            <w:bottom w:val="none" w:sz="0" w:space="0" w:color="auto"/>
            <w:right w:val="none" w:sz="0" w:space="0" w:color="auto"/>
          </w:divBdr>
        </w:div>
        <w:div w:id="1023945635">
          <w:marLeft w:val="0"/>
          <w:marRight w:val="0"/>
          <w:marTop w:val="0"/>
          <w:marBottom w:val="0"/>
          <w:divBdr>
            <w:top w:val="none" w:sz="0" w:space="0" w:color="auto"/>
            <w:left w:val="none" w:sz="0" w:space="0" w:color="auto"/>
            <w:bottom w:val="none" w:sz="0" w:space="0" w:color="auto"/>
            <w:right w:val="none" w:sz="0" w:space="0" w:color="auto"/>
          </w:divBdr>
        </w:div>
        <w:div w:id="1370840886">
          <w:marLeft w:val="0"/>
          <w:marRight w:val="0"/>
          <w:marTop w:val="0"/>
          <w:marBottom w:val="0"/>
          <w:divBdr>
            <w:top w:val="none" w:sz="0" w:space="0" w:color="auto"/>
            <w:left w:val="none" w:sz="0" w:space="0" w:color="auto"/>
            <w:bottom w:val="none" w:sz="0" w:space="0" w:color="auto"/>
            <w:right w:val="none" w:sz="0" w:space="0" w:color="auto"/>
          </w:divBdr>
        </w:div>
      </w:divsChild>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08696381">
      <w:bodyDiv w:val="1"/>
      <w:marLeft w:val="0"/>
      <w:marRight w:val="0"/>
      <w:marTop w:val="0"/>
      <w:marBottom w:val="0"/>
      <w:divBdr>
        <w:top w:val="none" w:sz="0" w:space="0" w:color="auto"/>
        <w:left w:val="none" w:sz="0" w:space="0" w:color="auto"/>
        <w:bottom w:val="none" w:sz="0" w:space="0" w:color="auto"/>
        <w:right w:val="none" w:sz="0" w:space="0" w:color="auto"/>
      </w:divBdr>
    </w:div>
    <w:div w:id="419522708">
      <w:bodyDiv w:val="1"/>
      <w:marLeft w:val="0"/>
      <w:marRight w:val="0"/>
      <w:marTop w:val="0"/>
      <w:marBottom w:val="0"/>
      <w:divBdr>
        <w:top w:val="none" w:sz="0" w:space="0" w:color="auto"/>
        <w:left w:val="none" w:sz="0" w:space="0" w:color="auto"/>
        <w:bottom w:val="none" w:sz="0" w:space="0" w:color="auto"/>
        <w:right w:val="none" w:sz="0" w:space="0" w:color="auto"/>
      </w:divBdr>
      <w:divsChild>
        <w:div w:id="215358313">
          <w:marLeft w:val="0"/>
          <w:marRight w:val="0"/>
          <w:marTop w:val="0"/>
          <w:marBottom w:val="0"/>
          <w:divBdr>
            <w:top w:val="none" w:sz="0" w:space="0" w:color="auto"/>
            <w:left w:val="none" w:sz="0" w:space="0" w:color="auto"/>
            <w:bottom w:val="none" w:sz="0" w:space="0" w:color="auto"/>
            <w:right w:val="none" w:sz="0" w:space="0" w:color="auto"/>
          </w:divBdr>
        </w:div>
        <w:div w:id="229310959">
          <w:marLeft w:val="0"/>
          <w:marRight w:val="0"/>
          <w:marTop w:val="0"/>
          <w:marBottom w:val="0"/>
          <w:divBdr>
            <w:top w:val="none" w:sz="0" w:space="0" w:color="auto"/>
            <w:left w:val="none" w:sz="0" w:space="0" w:color="auto"/>
            <w:bottom w:val="none" w:sz="0" w:space="0" w:color="auto"/>
            <w:right w:val="none" w:sz="0" w:space="0" w:color="auto"/>
          </w:divBdr>
        </w:div>
        <w:div w:id="264968289">
          <w:marLeft w:val="0"/>
          <w:marRight w:val="0"/>
          <w:marTop w:val="0"/>
          <w:marBottom w:val="0"/>
          <w:divBdr>
            <w:top w:val="none" w:sz="0" w:space="0" w:color="auto"/>
            <w:left w:val="none" w:sz="0" w:space="0" w:color="auto"/>
            <w:bottom w:val="none" w:sz="0" w:space="0" w:color="auto"/>
            <w:right w:val="none" w:sz="0" w:space="0" w:color="auto"/>
          </w:divBdr>
        </w:div>
        <w:div w:id="366493450">
          <w:marLeft w:val="0"/>
          <w:marRight w:val="0"/>
          <w:marTop w:val="0"/>
          <w:marBottom w:val="0"/>
          <w:divBdr>
            <w:top w:val="none" w:sz="0" w:space="0" w:color="auto"/>
            <w:left w:val="none" w:sz="0" w:space="0" w:color="auto"/>
            <w:bottom w:val="none" w:sz="0" w:space="0" w:color="auto"/>
            <w:right w:val="none" w:sz="0" w:space="0" w:color="auto"/>
          </w:divBdr>
        </w:div>
        <w:div w:id="479158286">
          <w:marLeft w:val="0"/>
          <w:marRight w:val="0"/>
          <w:marTop w:val="0"/>
          <w:marBottom w:val="0"/>
          <w:divBdr>
            <w:top w:val="none" w:sz="0" w:space="0" w:color="auto"/>
            <w:left w:val="none" w:sz="0" w:space="0" w:color="auto"/>
            <w:bottom w:val="none" w:sz="0" w:space="0" w:color="auto"/>
            <w:right w:val="none" w:sz="0" w:space="0" w:color="auto"/>
          </w:divBdr>
        </w:div>
        <w:div w:id="499009522">
          <w:marLeft w:val="0"/>
          <w:marRight w:val="0"/>
          <w:marTop w:val="0"/>
          <w:marBottom w:val="0"/>
          <w:divBdr>
            <w:top w:val="none" w:sz="0" w:space="0" w:color="auto"/>
            <w:left w:val="none" w:sz="0" w:space="0" w:color="auto"/>
            <w:bottom w:val="none" w:sz="0" w:space="0" w:color="auto"/>
            <w:right w:val="none" w:sz="0" w:space="0" w:color="auto"/>
          </w:divBdr>
        </w:div>
        <w:div w:id="559366200">
          <w:marLeft w:val="0"/>
          <w:marRight w:val="0"/>
          <w:marTop w:val="0"/>
          <w:marBottom w:val="0"/>
          <w:divBdr>
            <w:top w:val="none" w:sz="0" w:space="0" w:color="auto"/>
            <w:left w:val="none" w:sz="0" w:space="0" w:color="auto"/>
            <w:bottom w:val="none" w:sz="0" w:space="0" w:color="auto"/>
            <w:right w:val="none" w:sz="0" w:space="0" w:color="auto"/>
          </w:divBdr>
        </w:div>
        <w:div w:id="762992195">
          <w:marLeft w:val="0"/>
          <w:marRight w:val="0"/>
          <w:marTop w:val="0"/>
          <w:marBottom w:val="0"/>
          <w:divBdr>
            <w:top w:val="none" w:sz="0" w:space="0" w:color="auto"/>
            <w:left w:val="none" w:sz="0" w:space="0" w:color="auto"/>
            <w:bottom w:val="none" w:sz="0" w:space="0" w:color="auto"/>
            <w:right w:val="none" w:sz="0" w:space="0" w:color="auto"/>
          </w:divBdr>
        </w:div>
        <w:div w:id="980353949">
          <w:marLeft w:val="0"/>
          <w:marRight w:val="0"/>
          <w:marTop w:val="0"/>
          <w:marBottom w:val="0"/>
          <w:divBdr>
            <w:top w:val="none" w:sz="0" w:space="0" w:color="auto"/>
            <w:left w:val="none" w:sz="0" w:space="0" w:color="auto"/>
            <w:bottom w:val="none" w:sz="0" w:space="0" w:color="auto"/>
            <w:right w:val="none" w:sz="0" w:space="0" w:color="auto"/>
          </w:divBdr>
        </w:div>
        <w:div w:id="1028678415">
          <w:marLeft w:val="0"/>
          <w:marRight w:val="0"/>
          <w:marTop w:val="0"/>
          <w:marBottom w:val="0"/>
          <w:divBdr>
            <w:top w:val="none" w:sz="0" w:space="0" w:color="auto"/>
            <w:left w:val="none" w:sz="0" w:space="0" w:color="auto"/>
            <w:bottom w:val="none" w:sz="0" w:space="0" w:color="auto"/>
            <w:right w:val="none" w:sz="0" w:space="0" w:color="auto"/>
          </w:divBdr>
        </w:div>
        <w:div w:id="1356073945">
          <w:marLeft w:val="0"/>
          <w:marRight w:val="0"/>
          <w:marTop w:val="0"/>
          <w:marBottom w:val="0"/>
          <w:divBdr>
            <w:top w:val="none" w:sz="0" w:space="0" w:color="auto"/>
            <w:left w:val="none" w:sz="0" w:space="0" w:color="auto"/>
            <w:bottom w:val="none" w:sz="0" w:space="0" w:color="auto"/>
            <w:right w:val="none" w:sz="0" w:space="0" w:color="auto"/>
          </w:divBdr>
        </w:div>
        <w:div w:id="1532380780">
          <w:marLeft w:val="0"/>
          <w:marRight w:val="0"/>
          <w:marTop w:val="0"/>
          <w:marBottom w:val="0"/>
          <w:divBdr>
            <w:top w:val="none" w:sz="0" w:space="0" w:color="auto"/>
            <w:left w:val="none" w:sz="0" w:space="0" w:color="auto"/>
            <w:bottom w:val="none" w:sz="0" w:space="0" w:color="auto"/>
            <w:right w:val="none" w:sz="0" w:space="0" w:color="auto"/>
          </w:divBdr>
        </w:div>
        <w:div w:id="1610970539">
          <w:marLeft w:val="0"/>
          <w:marRight w:val="0"/>
          <w:marTop w:val="0"/>
          <w:marBottom w:val="0"/>
          <w:divBdr>
            <w:top w:val="none" w:sz="0" w:space="0" w:color="auto"/>
            <w:left w:val="none" w:sz="0" w:space="0" w:color="auto"/>
            <w:bottom w:val="none" w:sz="0" w:space="0" w:color="auto"/>
            <w:right w:val="none" w:sz="0" w:space="0" w:color="auto"/>
          </w:divBdr>
        </w:div>
        <w:div w:id="1646273917">
          <w:marLeft w:val="0"/>
          <w:marRight w:val="0"/>
          <w:marTop w:val="0"/>
          <w:marBottom w:val="0"/>
          <w:divBdr>
            <w:top w:val="none" w:sz="0" w:space="0" w:color="auto"/>
            <w:left w:val="none" w:sz="0" w:space="0" w:color="auto"/>
            <w:bottom w:val="none" w:sz="0" w:space="0" w:color="auto"/>
            <w:right w:val="none" w:sz="0" w:space="0" w:color="auto"/>
          </w:divBdr>
        </w:div>
        <w:div w:id="1654214875">
          <w:marLeft w:val="0"/>
          <w:marRight w:val="0"/>
          <w:marTop w:val="0"/>
          <w:marBottom w:val="0"/>
          <w:divBdr>
            <w:top w:val="none" w:sz="0" w:space="0" w:color="auto"/>
            <w:left w:val="none" w:sz="0" w:space="0" w:color="auto"/>
            <w:bottom w:val="none" w:sz="0" w:space="0" w:color="auto"/>
            <w:right w:val="none" w:sz="0" w:space="0" w:color="auto"/>
          </w:divBdr>
        </w:div>
        <w:div w:id="1820463807">
          <w:marLeft w:val="0"/>
          <w:marRight w:val="0"/>
          <w:marTop w:val="0"/>
          <w:marBottom w:val="0"/>
          <w:divBdr>
            <w:top w:val="none" w:sz="0" w:space="0" w:color="auto"/>
            <w:left w:val="none" w:sz="0" w:space="0" w:color="auto"/>
            <w:bottom w:val="none" w:sz="0" w:space="0" w:color="auto"/>
            <w:right w:val="none" w:sz="0" w:space="0" w:color="auto"/>
          </w:divBdr>
        </w:div>
        <w:div w:id="2057703997">
          <w:marLeft w:val="0"/>
          <w:marRight w:val="0"/>
          <w:marTop w:val="0"/>
          <w:marBottom w:val="0"/>
          <w:divBdr>
            <w:top w:val="none" w:sz="0" w:space="0" w:color="auto"/>
            <w:left w:val="none" w:sz="0" w:space="0" w:color="auto"/>
            <w:bottom w:val="none" w:sz="0" w:space="0" w:color="auto"/>
            <w:right w:val="none" w:sz="0" w:space="0" w:color="auto"/>
          </w:divBdr>
        </w:div>
        <w:div w:id="2143695397">
          <w:marLeft w:val="0"/>
          <w:marRight w:val="0"/>
          <w:marTop w:val="0"/>
          <w:marBottom w:val="0"/>
          <w:divBdr>
            <w:top w:val="none" w:sz="0" w:space="0" w:color="auto"/>
            <w:left w:val="none" w:sz="0" w:space="0" w:color="auto"/>
            <w:bottom w:val="none" w:sz="0" w:space="0" w:color="auto"/>
            <w:right w:val="none" w:sz="0" w:space="0" w:color="auto"/>
          </w:divBdr>
        </w:div>
      </w:divsChild>
    </w:div>
    <w:div w:id="428084368">
      <w:bodyDiv w:val="1"/>
      <w:marLeft w:val="0"/>
      <w:marRight w:val="0"/>
      <w:marTop w:val="0"/>
      <w:marBottom w:val="0"/>
      <w:divBdr>
        <w:top w:val="none" w:sz="0" w:space="0" w:color="auto"/>
        <w:left w:val="none" w:sz="0" w:space="0" w:color="auto"/>
        <w:bottom w:val="none" w:sz="0" w:space="0" w:color="auto"/>
        <w:right w:val="none" w:sz="0" w:space="0" w:color="auto"/>
      </w:divBdr>
      <w:divsChild>
        <w:div w:id="17004776">
          <w:marLeft w:val="0"/>
          <w:marRight w:val="0"/>
          <w:marTop w:val="0"/>
          <w:marBottom w:val="0"/>
          <w:divBdr>
            <w:top w:val="none" w:sz="0" w:space="0" w:color="auto"/>
            <w:left w:val="none" w:sz="0" w:space="0" w:color="auto"/>
            <w:bottom w:val="none" w:sz="0" w:space="0" w:color="auto"/>
            <w:right w:val="none" w:sz="0" w:space="0" w:color="auto"/>
          </w:divBdr>
        </w:div>
        <w:div w:id="545723290">
          <w:marLeft w:val="0"/>
          <w:marRight w:val="0"/>
          <w:marTop w:val="0"/>
          <w:marBottom w:val="0"/>
          <w:divBdr>
            <w:top w:val="none" w:sz="0" w:space="0" w:color="auto"/>
            <w:left w:val="none" w:sz="0" w:space="0" w:color="auto"/>
            <w:bottom w:val="none" w:sz="0" w:space="0" w:color="auto"/>
            <w:right w:val="none" w:sz="0" w:space="0" w:color="auto"/>
          </w:divBdr>
        </w:div>
        <w:div w:id="968053348">
          <w:marLeft w:val="0"/>
          <w:marRight w:val="0"/>
          <w:marTop w:val="0"/>
          <w:marBottom w:val="0"/>
          <w:divBdr>
            <w:top w:val="none" w:sz="0" w:space="0" w:color="auto"/>
            <w:left w:val="none" w:sz="0" w:space="0" w:color="auto"/>
            <w:bottom w:val="none" w:sz="0" w:space="0" w:color="auto"/>
            <w:right w:val="none" w:sz="0" w:space="0" w:color="auto"/>
          </w:divBdr>
        </w:div>
        <w:div w:id="1395228648">
          <w:marLeft w:val="0"/>
          <w:marRight w:val="0"/>
          <w:marTop w:val="0"/>
          <w:marBottom w:val="0"/>
          <w:divBdr>
            <w:top w:val="none" w:sz="0" w:space="0" w:color="auto"/>
            <w:left w:val="none" w:sz="0" w:space="0" w:color="auto"/>
            <w:bottom w:val="none" w:sz="0" w:space="0" w:color="auto"/>
            <w:right w:val="none" w:sz="0" w:space="0" w:color="auto"/>
          </w:divBdr>
        </w:div>
        <w:div w:id="1594900667">
          <w:marLeft w:val="0"/>
          <w:marRight w:val="0"/>
          <w:marTop w:val="0"/>
          <w:marBottom w:val="0"/>
          <w:divBdr>
            <w:top w:val="none" w:sz="0" w:space="0" w:color="auto"/>
            <w:left w:val="none" w:sz="0" w:space="0" w:color="auto"/>
            <w:bottom w:val="none" w:sz="0" w:space="0" w:color="auto"/>
            <w:right w:val="none" w:sz="0" w:space="0" w:color="auto"/>
          </w:divBdr>
        </w:div>
        <w:div w:id="1822235394">
          <w:marLeft w:val="0"/>
          <w:marRight w:val="0"/>
          <w:marTop w:val="0"/>
          <w:marBottom w:val="0"/>
          <w:divBdr>
            <w:top w:val="none" w:sz="0" w:space="0" w:color="auto"/>
            <w:left w:val="none" w:sz="0" w:space="0" w:color="auto"/>
            <w:bottom w:val="none" w:sz="0" w:space="0" w:color="auto"/>
            <w:right w:val="none" w:sz="0" w:space="0" w:color="auto"/>
          </w:divBdr>
          <w:divsChild>
            <w:div w:id="710154294">
              <w:marLeft w:val="-75"/>
              <w:marRight w:val="0"/>
              <w:marTop w:val="30"/>
              <w:marBottom w:val="30"/>
              <w:divBdr>
                <w:top w:val="none" w:sz="0" w:space="0" w:color="auto"/>
                <w:left w:val="none" w:sz="0" w:space="0" w:color="auto"/>
                <w:bottom w:val="none" w:sz="0" w:space="0" w:color="auto"/>
                <w:right w:val="none" w:sz="0" w:space="0" w:color="auto"/>
              </w:divBdr>
              <w:divsChild>
                <w:div w:id="206576483">
                  <w:marLeft w:val="0"/>
                  <w:marRight w:val="0"/>
                  <w:marTop w:val="0"/>
                  <w:marBottom w:val="0"/>
                  <w:divBdr>
                    <w:top w:val="none" w:sz="0" w:space="0" w:color="auto"/>
                    <w:left w:val="none" w:sz="0" w:space="0" w:color="auto"/>
                    <w:bottom w:val="none" w:sz="0" w:space="0" w:color="auto"/>
                    <w:right w:val="none" w:sz="0" w:space="0" w:color="auto"/>
                  </w:divBdr>
                  <w:divsChild>
                    <w:div w:id="796338840">
                      <w:marLeft w:val="0"/>
                      <w:marRight w:val="0"/>
                      <w:marTop w:val="0"/>
                      <w:marBottom w:val="0"/>
                      <w:divBdr>
                        <w:top w:val="none" w:sz="0" w:space="0" w:color="auto"/>
                        <w:left w:val="none" w:sz="0" w:space="0" w:color="auto"/>
                        <w:bottom w:val="none" w:sz="0" w:space="0" w:color="auto"/>
                        <w:right w:val="none" w:sz="0" w:space="0" w:color="auto"/>
                      </w:divBdr>
                    </w:div>
                  </w:divsChild>
                </w:div>
                <w:div w:id="237253512">
                  <w:marLeft w:val="0"/>
                  <w:marRight w:val="0"/>
                  <w:marTop w:val="0"/>
                  <w:marBottom w:val="0"/>
                  <w:divBdr>
                    <w:top w:val="none" w:sz="0" w:space="0" w:color="auto"/>
                    <w:left w:val="none" w:sz="0" w:space="0" w:color="auto"/>
                    <w:bottom w:val="none" w:sz="0" w:space="0" w:color="auto"/>
                    <w:right w:val="none" w:sz="0" w:space="0" w:color="auto"/>
                  </w:divBdr>
                  <w:divsChild>
                    <w:div w:id="1814517543">
                      <w:marLeft w:val="0"/>
                      <w:marRight w:val="0"/>
                      <w:marTop w:val="0"/>
                      <w:marBottom w:val="0"/>
                      <w:divBdr>
                        <w:top w:val="none" w:sz="0" w:space="0" w:color="auto"/>
                        <w:left w:val="none" w:sz="0" w:space="0" w:color="auto"/>
                        <w:bottom w:val="none" w:sz="0" w:space="0" w:color="auto"/>
                        <w:right w:val="none" w:sz="0" w:space="0" w:color="auto"/>
                      </w:divBdr>
                    </w:div>
                  </w:divsChild>
                </w:div>
                <w:div w:id="294146956">
                  <w:marLeft w:val="0"/>
                  <w:marRight w:val="0"/>
                  <w:marTop w:val="0"/>
                  <w:marBottom w:val="0"/>
                  <w:divBdr>
                    <w:top w:val="none" w:sz="0" w:space="0" w:color="auto"/>
                    <w:left w:val="none" w:sz="0" w:space="0" w:color="auto"/>
                    <w:bottom w:val="none" w:sz="0" w:space="0" w:color="auto"/>
                    <w:right w:val="none" w:sz="0" w:space="0" w:color="auto"/>
                  </w:divBdr>
                  <w:divsChild>
                    <w:div w:id="316880830">
                      <w:marLeft w:val="0"/>
                      <w:marRight w:val="0"/>
                      <w:marTop w:val="0"/>
                      <w:marBottom w:val="0"/>
                      <w:divBdr>
                        <w:top w:val="none" w:sz="0" w:space="0" w:color="auto"/>
                        <w:left w:val="none" w:sz="0" w:space="0" w:color="auto"/>
                        <w:bottom w:val="none" w:sz="0" w:space="0" w:color="auto"/>
                        <w:right w:val="none" w:sz="0" w:space="0" w:color="auto"/>
                      </w:divBdr>
                    </w:div>
                  </w:divsChild>
                </w:div>
                <w:div w:id="296495995">
                  <w:marLeft w:val="0"/>
                  <w:marRight w:val="0"/>
                  <w:marTop w:val="0"/>
                  <w:marBottom w:val="0"/>
                  <w:divBdr>
                    <w:top w:val="none" w:sz="0" w:space="0" w:color="auto"/>
                    <w:left w:val="none" w:sz="0" w:space="0" w:color="auto"/>
                    <w:bottom w:val="none" w:sz="0" w:space="0" w:color="auto"/>
                    <w:right w:val="none" w:sz="0" w:space="0" w:color="auto"/>
                  </w:divBdr>
                  <w:divsChild>
                    <w:div w:id="949555325">
                      <w:marLeft w:val="0"/>
                      <w:marRight w:val="0"/>
                      <w:marTop w:val="0"/>
                      <w:marBottom w:val="0"/>
                      <w:divBdr>
                        <w:top w:val="none" w:sz="0" w:space="0" w:color="auto"/>
                        <w:left w:val="none" w:sz="0" w:space="0" w:color="auto"/>
                        <w:bottom w:val="none" w:sz="0" w:space="0" w:color="auto"/>
                        <w:right w:val="none" w:sz="0" w:space="0" w:color="auto"/>
                      </w:divBdr>
                    </w:div>
                  </w:divsChild>
                </w:div>
                <w:div w:id="335888038">
                  <w:marLeft w:val="0"/>
                  <w:marRight w:val="0"/>
                  <w:marTop w:val="0"/>
                  <w:marBottom w:val="0"/>
                  <w:divBdr>
                    <w:top w:val="none" w:sz="0" w:space="0" w:color="auto"/>
                    <w:left w:val="none" w:sz="0" w:space="0" w:color="auto"/>
                    <w:bottom w:val="none" w:sz="0" w:space="0" w:color="auto"/>
                    <w:right w:val="none" w:sz="0" w:space="0" w:color="auto"/>
                  </w:divBdr>
                  <w:divsChild>
                    <w:div w:id="1481574037">
                      <w:marLeft w:val="0"/>
                      <w:marRight w:val="0"/>
                      <w:marTop w:val="0"/>
                      <w:marBottom w:val="0"/>
                      <w:divBdr>
                        <w:top w:val="none" w:sz="0" w:space="0" w:color="auto"/>
                        <w:left w:val="none" w:sz="0" w:space="0" w:color="auto"/>
                        <w:bottom w:val="none" w:sz="0" w:space="0" w:color="auto"/>
                        <w:right w:val="none" w:sz="0" w:space="0" w:color="auto"/>
                      </w:divBdr>
                    </w:div>
                  </w:divsChild>
                </w:div>
                <w:div w:id="547303756">
                  <w:marLeft w:val="0"/>
                  <w:marRight w:val="0"/>
                  <w:marTop w:val="0"/>
                  <w:marBottom w:val="0"/>
                  <w:divBdr>
                    <w:top w:val="none" w:sz="0" w:space="0" w:color="auto"/>
                    <w:left w:val="none" w:sz="0" w:space="0" w:color="auto"/>
                    <w:bottom w:val="none" w:sz="0" w:space="0" w:color="auto"/>
                    <w:right w:val="none" w:sz="0" w:space="0" w:color="auto"/>
                  </w:divBdr>
                  <w:divsChild>
                    <w:div w:id="369575272">
                      <w:marLeft w:val="0"/>
                      <w:marRight w:val="0"/>
                      <w:marTop w:val="0"/>
                      <w:marBottom w:val="0"/>
                      <w:divBdr>
                        <w:top w:val="none" w:sz="0" w:space="0" w:color="auto"/>
                        <w:left w:val="none" w:sz="0" w:space="0" w:color="auto"/>
                        <w:bottom w:val="none" w:sz="0" w:space="0" w:color="auto"/>
                        <w:right w:val="none" w:sz="0" w:space="0" w:color="auto"/>
                      </w:divBdr>
                    </w:div>
                    <w:div w:id="1219977547">
                      <w:marLeft w:val="0"/>
                      <w:marRight w:val="0"/>
                      <w:marTop w:val="0"/>
                      <w:marBottom w:val="0"/>
                      <w:divBdr>
                        <w:top w:val="none" w:sz="0" w:space="0" w:color="auto"/>
                        <w:left w:val="none" w:sz="0" w:space="0" w:color="auto"/>
                        <w:bottom w:val="none" w:sz="0" w:space="0" w:color="auto"/>
                        <w:right w:val="none" w:sz="0" w:space="0" w:color="auto"/>
                      </w:divBdr>
                    </w:div>
                  </w:divsChild>
                </w:div>
                <w:div w:id="599533610">
                  <w:marLeft w:val="0"/>
                  <w:marRight w:val="0"/>
                  <w:marTop w:val="0"/>
                  <w:marBottom w:val="0"/>
                  <w:divBdr>
                    <w:top w:val="none" w:sz="0" w:space="0" w:color="auto"/>
                    <w:left w:val="none" w:sz="0" w:space="0" w:color="auto"/>
                    <w:bottom w:val="none" w:sz="0" w:space="0" w:color="auto"/>
                    <w:right w:val="none" w:sz="0" w:space="0" w:color="auto"/>
                  </w:divBdr>
                  <w:divsChild>
                    <w:div w:id="849949253">
                      <w:marLeft w:val="0"/>
                      <w:marRight w:val="0"/>
                      <w:marTop w:val="0"/>
                      <w:marBottom w:val="0"/>
                      <w:divBdr>
                        <w:top w:val="none" w:sz="0" w:space="0" w:color="auto"/>
                        <w:left w:val="none" w:sz="0" w:space="0" w:color="auto"/>
                        <w:bottom w:val="none" w:sz="0" w:space="0" w:color="auto"/>
                        <w:right w:val="none" w:sz="0" w:space="0" w:color="auto"/>
                      </w:divBdr>
                    </w:div>
                  </w:divsChild>
                </w:div>
                <w:div w:id="607347209">
                  <w:marLeft w:val="0"/>
                  <w:marRight w:val="0"/>
                  <w:marTop w:val="0"/>
                  <w:marBottom w:val="0"/>
                  <w:divBdr>
                    <w:top w:val="none" w:sz="0" w:space="0" w:color="auto"/>
                    <w:left w:val="none" w:sz="0" w:space="0" w:color="auto"/>
                    <w:bottom w:val="none" w:sz="0" w:space="0" w:color="auto"/>
                    <w:right w:val="none" w:sz="0" w:space="0" w:color="auto"/>
                  </w:divBdr>
                  <w:divsChild>
                    <w:div w:id="1738895595">
                      <w:marLeft w:val="0"/>
                      <w:marRight w:val="0"/>
                      <w:marTop w:val="0"/>
                      <w:marBottom w:val="0"/>
                      <w:divBdr>
                        <w:top w:val="none" w:sz="0" w:space="0" w:color="auto"/>
                        <w:left w:val="none" w:sz="0" w:space="0" w:color="auto"/>
                        <w:bottom w:val="none" w:sz="0" w:space="0" w:color="auto"/>
                        <w:right w:val="none" w:sz="0" w:space="0" w:color="auto"/>
                      </w:divBdr>
                    </w:div>
                  </w:divsChild>
                </w:div>
                <w:div w:id="638657017">
                  <w:marLeft w:val="0"/>
                  <w:marRight w:val="0"/>
                  <w:marTop w:val="0"/>
                  <w:marBottom w:val="0"/>
                  <w:divBdr>
                    <w:top w:val="none" w:sz="0" w:space="0" w:color="auto"/>
                    <w:left w:val="none" w:sz="0" w:space="0" w:color="auto"/>
                    <w:bottom w:val="none" w:sz="0" w:space="0" w:color="auto"/>
                    <w:right w:val="none" w:sz="0" w:space="0" w:color="auto"/>
                  </w:divBdr>
                  <w:divsChild>
                    <w:div w:id="1674647141">
                      <w:marLeft w:val="0"/>
                      <w:marRight w:val="0"/>
                      <w:marTop w:val="0"/>
                      <w:marBottom w:val="0"/>
                      <w:divBdr>
                        <w:top w:val="none" w:sz="0" w:space="0" w:color="auto"/>
                        <w:left w:val="none" w:sz="0" w:space="0" w:color="auto"/>
                        <w:bottom w:val="none" w:sz="0" w:space="0" w:color="auto"/>
                        <w:right w:val="none" w:sz="0" w:space="0" w:color="auto"/>
                      </w:divBdr>
                    </w:div>
                  </w:divsChild>
                </w:div>
                <w:div w:id="740835991">
                  <w:marLeft w:val="0"/>
                  <w:marRight w:val="0"/>
                  <w:marTop w:val="0"/>
                  <w:marBottom w:val="0"/>
                  <w:divBdr>
                    <w:top w:val="none" w:sz="0" w:space="0" w:color="auto"/>
                    <w:left w:val="none" w:sz="0" w:space="0" w:color="auto"/>
                    <w:bottom w:val="none" w:sz="0" w:space="0" w:color="auto"/>
                    <w:right w:val="none" w:sz="0" w:space="0" w:color="auto"/>
                  </w:divBdr>
                  <w:divsChild>
                    <w:div w:id="440414056">
                      <w:marLeft w:val="0"/>
                      <w:marRight w:val="0"/>
                      <w:marTop w:val="0"/>
                      <w:marBottom w:val="0"/>
                      <w:divBdr>
                        <w:top w:val="none" w:sz="0" w:space="0" w:color="auto"/>
                        <w:left w:val="none" w:sz="0" w:space="0" w:color="auto"/>
                        <w:bottom w:val="none" w:sz="0" w:space="0" w:color="auto"/>
                        <w:right w:val="none" w:sz="0" w:space="0" w:color="auto"/>
                      </w:divBdr>
                    </w:div>
                  </w:divsChild>
                </w:div>
                <w:div w:id="799230465">
                  <w:marLeft w:val="0"/>
                  <w:marRight w:val="0"/>
                  <w:marTop w:val="0"/>
                  <w:marBottom w:val="0"/>
                  <w:divBdr>
                    <w:top w:val="none" w:sz="0" w:space="0" w:color="auto"/>
                    <w:left w:val="none" w:sz="0" w:space="0" w:color="auto"/>
                    <w:bottom w:val="none" w:sz="0" w:space="0" w:color="auto"/>
                    <w:right w:val="none" w:sz="0" w:space="0" w:color="auto"/>
                  </w:divBdr>
                  <w:divsChild>
                    <w:div w:id="1128546613">
                      <w:marLeft w:val="0"/>
                      <w:marRight w:val="0"/>
                      <w:marTop w:val="0"/>
                      <w:marBottom w:val="0"/>
                      <w:divBdr>
                        <w:top w:val="none" w:sz="0" w:space="0" w:color="auto"/>
                        <w:left w:val="none" w:sz="0" w:space="0" w:color="auto"/>
                        <w:bottom w:val="none" w:sz="0" w:space="0" w:color="auto"/>
                        <w:right w:val="none" w:sz="0" w:space="0" w:color="auto"/>
                      </w:divBdr>
                    </w:div>
                  </w:divsChild>
                </w:div>
                <w:div w:id="882710138">
                  <w:marLeft w:val="0"/>
                  <w:marRight w:val="0"/>
                  <w:marTop w:val="0"/>
                  <w:marBottom w:val="0"/>
                  <w:divBdr>
                    <w:top w:val="none" w:sz="0" w:space="0" w:color="auto"/>
                    <w:left w:val="none" w:sz="0" w:space="0" w:color="auto"/>
                    <w:bottom w:val="none" w:sz="0" w:space="0" w:color="auto"/>
                    <w:right w:val="none" w:sz="0" w:space="0" w:color="auto"/>
                  </w:divBdr>
                  <w:divsChild>
                    <w:div w:id="407269208">
                      <w:marLeft w:val="0"/>
                      <w:marRight w:val="0"/>
                      <w:marTop w:val="0"/>
                      <w:marBottom w:val="0"/>
                      <w:divBdr>
                        <w:top w:val="none" w:sz="0" w:space="0" w:color="auto"/>
                        <w:left w:val="none" w:sz="0" w:space="0" w:color="auto"/>
                        <w:bottom w:val="none" w:sz="0" w:space="0" w:color="auto"/>
                        <w:right w:val="none" w:sz="0" w:space="0" w:color="auto"/>
                      </w:divBdr>
                    </w:div>
                  </w:divsChild>
                </w:div>
                <w:div w:id="891843298">
                  <w:marLeft w:val="0"/>
                  <w:marRight w:val="0"/>
                  <w:marTop w:val="0"/>
                  <w:marBottom w:val="0"/>
                  <w:divBdr>
                    <w:top w:val="none" w:sz="0" w:space="0" w:color="auto"/>
                    <w:left w:val="none" w:sz="0" w:space="0" w:color="auto"/>
                    <w:bottom w:val="none" w:sz="0" w:space="0" w:color="auto"/>
                    <w:right w:val="none" w:sz="0" w:space="0" w:color="auto"/>
                  </w:divBdr>
                  <w:divsChild>
                    <w:div w:id="313801393">
                      <w:marLeft w:val="0"/>
                      <w:marRight w:val="0"/>
                      <w:marTop w:val="0"/>
                      <w:marBottom w:val="0"/>
                      <w:divBdr>
                        <w:top w:val="none" w:sz="0" w:space="0" w:color="auto"/>
                        <w:left w:val="none" w:sz="0" w:space="0" w:color="auto"/>
                        <w:bottom w:val="none" w:sz="0" w:space="0" w:color="auto"/>
                        <w:right w:val="none" w:sz="0" w:space="0" w:color="auto"/>
                      </w:divBdr>
                    </w:div>
                  </w:divsChild>
                </w:div>
                <w:div w:id="1102141926">
                  <w:marLeft w:val="0"/>
                  <w:marRight w:val="0"/>
                  <w:marTop w:val="0"/>
                  <w:marBottom w:val="0"/>
                  <w:divBdr>
                    <w:top w:val="none" w:sz="0" w:space="0" w:color="auto"/>
                    <w:left w:val="none" w:sz="0" w:space="0" w:color="auto"/>
                    <w:bottom w:val="none" w:sz="0" w:space="0" w:color="auto"/>
                    <w:right w:val="none" w:sz="0" w:space="0" w:color="auto"/>
                  </w:divBdr>
                  <w:divsChild>
                    <w:div w:id="671836522">
                      <w:marLeft w:val="0"/>
                      <w:marRight w:val="0"/>
                      <w:marTop w:val="0"/>
                      <w:marBottom w:val="0"/>
                      <w:divBdr>
                        <w:top w:val="none" w:sz="0" w:space="0" w:color="auto"/>
                        <w:left w:val="none" w:sz="0" w:space="0" w:color="auto"/>
                        <w:bottom w:val="none" w:sz="0" w:space="0" w:color="auto"/>
                        <w:right w:val="none" w:sz="0" w:space="0" w:color="auto"/>
                      </w:divBdr>
                    </w:div>
                    <w:div w:id="855194857">
                      <w:marLeft w:val="0"/>
                      <w:marRight w:val="0"/>
                      <w:marTop w:val="0"/>
                      <w:marBottom w:val="0"/>
                      <w:divBdr>
                        <w:top w:val="none" w:sz="0" w:space="0" w:color="auto"/>
                        <w:left w:val="none" w:sz="0" w:space="0" w:color="auto"/>
                        <w:bottom w:val="none" w:sz="0" w:space="0" w:color="auto"/>
                        <w:right w:val="none" w:sz="0" w:space="0" w:color="auto"/>
                      </w:divBdr>
                    </w:div>
                  </w:divsChild>
                </w:div>
                <w:div w:id="1105611221">
                  <w:marLeft w:val="0"/>
                  <w:marRight w:val="0"/>
                  <w:marTop w:val="0"/>
                  <w:marBottom w:val="0"/>
                  <w:divBdr>
                    <w:top w:val="none" w:sz="0" w:space="0" w:color="auto"/>
                    <w:left w:val="none" w:sz="0" w:space="0" w:color="auto"/>
                    <w:bottom w:val="none" w:sz="0" w:space="0" w:color="auto"/>
                    <w:right w:val="none" w:sz="0" w:space="0" w:color="auto"/>
                  </w:divBdr>
                  <w:divsChild>
                    <w:div w:id="1106072977">
                      <w:marLeft w:val="0"/>
                      <w:marRight w:val="0"/>
                      <w:marTop w:val="0"/>
                      <w:marBottom w:val="0"/>
                      <w:divBdr>
                        <w:top w:val="none" w:sz="0" w:space="0" w:color="auto"/>
                        <w:left w:val="none" w:sz="0" w:space="0" w:color="auto"/>
                        <w:bottom w:val="none" w:sz="0" w:space="0" w:color="auto"/>
                        <w:right w:val="none" w:sz="0" w:space="0" w:color="auto"/>
                      </w:divBdr>
                    </w:div>
                  </w:divsChild>
                </w:div>
                <w:div w:id="1143624675">
                  <w:marLeft w:val="0"/>
                  <w:marRight w:val="0"/>
                  <w:marTop w:val="0"/>
                  <w:marBottom w:val="0"/>
                  <w:divBdr>
                    <w:top w:val="none" w:sz="0" w:space="0" w:color="auto"/>
                    <w:left w:val="none" w:sz="0" w:space="0" w:color="auto"/>
                    <w:bottom w:val="none" w:sz="0" w:space="0" w:color="auto"/>
                    <w:right w:val="none" w:sz="0" w:space="0" w:color="auto"/>
                  </w:divBdr>
                  <w:divsChild>
                    <w:div w:id="257447533">
                      <w:marLeft w:val="0"/>
                      <w:marRight w:val="0"/>
                      <w:marTop w:val="0"/>
                      <w:marBottom w:val="0"/>
                      <w:divBdr>
                        <w:top w:val="none" w:sz="0" w:space="0" w:color="auto"/>
                        <w:left w:val="none" w:sz="0" w:space="0" w:color="auto"/>
                        <w:bottom w:val="none" w:sz="0" w:space="0" w:color="auto"/>
                        <w:right w:val="none" w:sz="0" w:space="0" w:color="auto"/>
                      </w:divBdr>
                    </w:div>
                  </w:divsChild>
                </w:div>
                <w:div w:id="1166288823">
                  <w:marLeft w:val="0"/>
                  <w:marRight w:val="0"/>
                  <w:marTop w:val="0"/>
                  <w:marBottom w:val="0"/>
                  <w:divBdr>
                    <w:top w:val="none" w:sz="0" w:space="0" w:color="auto"/>
                    <w:left w:val="none" w:sz="0" w:space="0" w:color="auto"/>
                    <w:bottom w:val="none" w:sz="0" w:space="0" w:color="auto"/>
                    <w:right w:val="none" w:sz="0" w:space="0" w:color="auto"/>
                  </w:divBdr>
                  <w:divsChild>
                    <w:div w:id="1782874066">
                      <w:marLeft w:val="0"/>
                      <w:marRight w:val="0"/>
                      <w:marTop w:val="0"/>
                      <w:marBottom w:val="0"/>
                      <w:divBdr>
                        <w:top w:val="none" w:sz="0" w:space="0" w:color="auto"/>
                        <w:left w:val="none" w:sz="0" w:space="0" w:color="auto"/>
                        <w:bottom w:val="none" w:sz="0" w:space="0" w:color="auto"/>
                        <w:right w:val="none" w:sz="0" w:space="0" w:color="auto"/>
                      </w:divBdr>
                    </w:div>
                  </w:divsChild>
                </w:div>
                <w:div w:id="1299802544">
                  <w:marLeft w:val="0"/>
                  <w:marRight w:val="0"/>
                  <w:marTop w:val="0"/>
                  <w:marBottom w:val="0"/>
                  <w:divBdr>
                    <w:top w:val="none" w:sz="0" w:space="0" w:color="auto"/>
                    <w:left w:val="none" w:sz="0" w:space="0" w:color="auto"/>
                    <w:bottom w:val="none" w:sz="0" w:space="0" w:color="auto"/>
                    <w:right w:val="none" w:sz="0" w:space="0" w:color="auto"/>
                  </w:divBdr>
                  <w:divsChild>
                    <w:div w:id="398751451">
                      <w:marLeft w:val="0"/>
                      <w:marRight w:val="0"/>
                      <w:marTop w:val="0"/>
                      <w:marBottom w:val="0"/>
                      <w:divBdr>
                        <w:top w:val="none" w:sz="0" w:space="0" w:color="auto"/>
                        <w:left w:val="none" w:sz="0" w:space="0" w:color="auto"/>
                        <w:bottom w:val="none" w:sz="0" w:space="0" w:color="auto"/>
                        <w:right w:val="none" w:sz="0" w:space="0" w:color="auto"/>
                      </w:divBdr>
                    </w:div>
                  </w:divsChild>
                </w:div>
                <w:div w:id="1379282561">
                  <w:marLeft w:val="0"/>
                  <w:marRight w:val="0"/>
                  <w:marTop w:val="0"/>
                  <w:marBottom w:val="0"/>
                  <w:divBdr>
                    <w:top w:val="none" w:sz="0" w:space="0" w:color="auto"/>
                    <w:left w:val="none" w:sz="0" w:space="0" w:color="auto"/>
                    <w:bottom w:val="none" w:sz="0" w:space="0" w:color="auto"/>
                    <w:right w:val="none" w:sz="0" w:space="0" w:color="auto"/>
                  </w:divBdr>
                  <w:divsChild>
                    <w:div w:id="885412141">
                      <w:marLeft w:val="0"/>
                      <w:marRight w:val="0"/>
                      <w:marTop w:val="0"/>
                      <w:marBottom w:val="0"/>
                      <w:divBdr>
                        <w:top w:val="none" w:sz="0" w:space="0" w:color="auto"/>
                        <w:left w:val="none" w:sz="0" w:space="0" w:color="auto"/>
                        <w:bottom w:val="none" w:sz="0" w:space="0" w:color="auto"/>
                        <w:right w:val="none" w:sz="0" w:space="0" w:color="auto"/>
                      </w:divBdr>
                    </w:div>
                  </w:divsChild>
                </w:div>
                <w:div w:id="1397822109">
                  <w:marLeft w:val="0"/>
                  <w:marRight w:val="0"/>
                  <w:marTop w:val="0"/>
                  <w:marBottom w:val="0"/>
                  <w:divBdr>
                    <w:top w:val="none" w:sz="0" w:space="0" w:color="auto"/>
                    <w:left w:val="none" w:sz="0" w:space="0" w:color="auto"/>
                    <w:bottom w:val="none" w:sz="0" w:space="0" w:color="auto"/>
                    <w:right w:val="none" w:sz="0" w:space="0" w:color="auto"/>
                  </w:divBdr>
                  <w:divsChild>
                    <w:div w:id="186455721">
                      <w:marLeft w:val="0"/>
                      <w:marRight w:val="0"/>
                      <w:marTop w:val="0"/>
                      <w:marBottom w:val="0"/>
                      <w:divBdr>
                        <w:top w:val="none" w:sz="0" w:space="0" w:color="auto"/>
                        <w:left w:val="none" w:sz="0" w:space="0" w:color="auto"/>
                        <w:bottom w:val="none" w:sz="0" w:space="0" w:color="auto"/>
                        <w:right w:val="none" w:sz="0" w:space="0" w:color="auto"/>
                      </w:divBdr>
                    </w:div>
                  </w:divsChild>
                </w:div>
                <w:div w:id="1424498973">
                  <w:marLeft w:val="0"/>
                  <w:marRight w:val="0"/>
                  <w:marTop w:val="0"/>
                  <w:marBottom w:val="0"/>
                  <w:divBdr>
                    <w:top w:val="none" w:sz="0" w:space="0" w:color="auto"/>
                    <w:left w:val="none" w:sz="0" w:space="0" w:color="auto"/>
                    <w:bottom w:val="none" w:sz="0" w:space="0" w:color="auto"/>
                    <w:right w:val="none" w:sz="0" w:space="0" w:color="auto"/>
                  </w:divBdr>
                  <w:divsChild>
                    <w:div w:id="1579094083">
                      <w:marLeft w:val="0"/>
                      <w:marRight w:val="0"/>
                      <w:marTop w:val="0"/>
                      <w:marBottom w:val="0"/>
                      <w:divBdr>
                        <w:top w:val="none" w:sz="0" w:space="0" w:color="auto"/>
                        <w:left w:val="none" w:sz="0" w:space="0" w:color="auto"/>
                        <w:bottom w:val="none" w:sz="0" w:space="0" w:color="auto"/>
                        <w:right w:val="none" w:sz="0" w:space="0" w:color="auto"/>
                      </w:divBdr>
                    </w:div>
                  </w:divsChild>
                </w:div>
                <w:div w:id="1470898014">
                  <w:marLeft w:val="0"/>
                  <w:marRight w:val="0"/>
                  <w:marTop w:val="0"/>
                  <w:marBottom w:val="0"/>
                  <w:divBdr>
                    <w:top w:val="none" w:sz="0" w:space="0" w:color="auto"/>
                    <w:left w:val="none" w:sz="0" w:space="0" w:color="auto"/>
                    <w:bottom w:val="none" w:sz="0" w:space="0" w:color="auto"/>
                    <w:right w:val="none" w:sz="0" w:space="0" w:color="auto"/>
                  </w:divBdr>
                  <w:divsChild>
                    <w:div w:id="1653829028">
                      <w:marLeft w:val="0"/>
                      <w:marRight w:val="0"/>
                      <w:marTop w:val="0"/>
                      <w:marBottom w:val="0"/>
                      <w:divBdr>
                        <w:top w:val="none" w:sz="0" w:space="0" w:color="auto"/>
                        <w:left w:val="none" w:sz="0" w:space="0" w:color="auto"/>
                        <w:bottom w:val="none" w:sz="0" w:space="0" w:color="auto"/>
                        <w:right w:val="none" w:sz="0" w:space="0" w:color="auto"/>
                      </w:divBdr>
                    </w:div>
                  </w:divsChild>
                </w:div>
                <w:div w:id="1498837701">
                  <w:marLeft w:val="0"/>
                  <w:marRight w:val="0"/>
                  <w:marTop w:val="0"/>
                  <w:marBottom w:val="0"/>
                  <w:divBdr>
                    <w:top w:val="none" w:sz="0" w:space="0" w:color="auto"/>
                    <w:left w:val="none" w:sz="0" w:space="0" w:color="auto"/>
                    <w:bottom w:val="none" w:sz="0" w:space="0" w:color="auto"/>
                    <w:right w:val="none" w:sz="0" w:space="0" w:color="auto"/>
                  </w:divBdr>
                  <w:divsChild>
                    <w:div w:id="1664695966">
                      <w:marLeft w:val="0"/>
                      <w:marRight w:val="0"/>
                      <w:marTop w:val="0"/>
                      <w:marBottom w:val="0"/>
                      <w:divBdr>
                        <w:top w:val="none" w:sz="0" w:space="0" w:color="auto"/>
                        <w:left w:val="none" w:sz="0" w:space="0" w:color="auto"/>
                        <w:bottom w:val="none" w:sz="0" w:space="0" w:color="auto"/>
                        <w:right w:val="none" w:sz="0" w:space="0" w:color="auto"/>
                      </w:divBdr>
                    </w:div>
                  </w:divsChild>
                </w:div>
                <w:div w:id="1502626860">
                  <w:marLeft w:val="0"/>
                  <w:marRight w:val="0"/>
                  <w:marTop w:val="0"/>
                  <w:marBottom w:val="0"/>
                  <w:divBdr>
                    <w:top w:val="none" w:sz="0" w:space="0" w:color="auto"/>
                    <w:left w:val="none" w:sz="0" w:space="0" w:color="auto"/>
                    <w:bottom w:val="none" w:sz="0" w:space="0" w:color="auto"/>
                    <w:right w:val="none" w:sz="0" w:space="0" w:color="auto"/>
                  </w:divBdr>
                  <w:divsChild>
                    <w:div w:id="1165827160">
                      <w:marLeft w:val="0"/>
                      <w:marRight w:val="0"/>
                      <w:marTop w:val="0"/>
                      <w:marBottom w:val="0"/>
                      <w:divBdr>
                        <w:top w:val="none" w:sz="0" w:space="0" w:color="auto"/>
                        <w:left w:val="none" w:sz="0" w:space="0" w:color="auto"/>
                        <w:bottom w:val="none" w:sz="0" w:space="0" w:color="auto"/>
                        <w:right w:val="none" w:sz="0" w:space="0" w:color="auto"/>
                      </w:divBdr>
                    </w:div>
                  </w:divsChild>
                </w:div>
                <w:div w:id="1523321334">
                  <w:marLeft w:val="0"/>
                  <w:marRight w:val="0"/>
                  <w:marTop w:val="0"/>
                  <w:marBottom w:val="0"/>
                  <w:divBdr>
                    <w:top w:val="none" w:sz="0" w:space="0" w:color="auto"/>
                    <w:left w:val="none" w:sz="0" w:space="0" w:color="auto"/>
                    <w:bottom w:val="none" w:sz="0" w:space="0" w:color="auto"/>
                    <w:right w:val="none" w:sz="0" w:space="0" w:color="auto"/>
                  </w:divBdr>
                  <w:divsChild>
                    <w:div w:id="806509043">
                      <w:marLeft w:val="0"/>
                      <w:marRight w:val="0"/>
                      <w:marTop w:val="0"/>
                      <w:marBottom w:val="0"/>
                      <w:divBdr>
                        <w:top w:val="none" w:sz="0" w:space="0" w:color="auto"/>
                        <w:left w:val="none" w:sz="0" w:space="0" w:color="auto"/>
                        <w:bottom w:val="none" w:sz="0" w:space="0" w:color="auto"/>
                        <w:right w:val="none" w:sz="0" w:space="0" w:color="auto"/>
                      </w:divBdr>
                    </w:div>
                  </w:divsChild>
                </w:div>
                <w:div w:id="1533149331">
                  <w:marLeft w:val="0"/>
                  <w:marRight w:val="0"/>
                  <w:marTop w:val="0"/>
                  <w:marBottom w:val="0"/>
                  <w:divBdr>
                    <w:top w:val="none" w:sz="0" w:space="0" w:color="auto"/>
                    <w:left w:val="none" w:sz="0" w:space="0" w:color="auto"/>
                    <w:bottom w:val="none" w:sz="0" w:space="0" w:color="auto"/>
                    <w:right w:val="none" w:sz="0" w:space="0" w:color="auto"/>
                  </w:divBdr>
                  <w:divsChild>
                    <w:div w:id="910503668">
                      <w:marLeft w:val="0"/>
                      <w:marRight w:val="0"/>
                      <w:marTop w:val="0"/>
                      <w:marBottom w:val="0"/>
                      <w:divBdr>
                        <w:top w:val="none" w:sz="0" w:space="0" w:color="auto"/>
                        <w:left w:val="none" w:sz="0" w:space="0" w:color="auto"/>
                        <w:bottom w:val="none" w:sz="0" w:space="0" w:color="auto"/>
                        <w:right w:val="none" w:sz="0" w:space="0" w:color="auto"/>
                      </w:divBdr>
                    </w:div>
                  </w:divsChild>
                </w:div>
                <w:div w:id="1605767751">
                  <w:marLeft w:val="0"/>
                  <w:marRight w:val="0"/>
                  <w:marTop w:val="0"/>
                  <w:marBottom w:val="0"/>
                  <w:divBdr>
                    <w:top w:val="none" w:sz="0" w:space="0" w:color="auto"/>
                    <w:left w:val="none" w:sz="0" w:space="0" w:color="auto"/>
                    <w:bottom w:val="none" w:sz="0" w:space="0" w:color="auto"/>
                    <w:right w:val="none" w:sz="0" w:space="0" w:color="auto"/>
                  </w:divBdr>
                  <w:divsChild>
                    <w:div w:id="622542044">
                      <w:marLeft w:val="0"/>
                      <w:marRight w:val="0"/>
                      <w:marTop w:val="0"/>
                      <w:marBottom w:val="0"/>
                      <w:divBdr>
                        <w:top w:val="none" w:sz="0" w:space="0" w:color="auto"/>
                        <w:left w:val="none" w:sz="0" w:space="0" w:color="auto"/>
                        <w:bottom w:val="none" w:sz="0" w:space="0" w:color="auto"/>
                        <w:right w:val="none" w:sz="0" w:space="0" w:color="auto"/>
                      </w:divBdr>
                    </w:div>
                  </w:divsChild>
                </w:div>
                <w:div w:id="1686203238">
                  <w:marLeft w:val="0"/>
                  <w:marRight w:val="0"/>
                  <w:marTop w:val="0"/>
                  <w:marBottom w:val="0"/>
                  <w:divBdr>
                    <w:top w:val="none" w:sz="0" w:space="0" w:color="auto"/>
                    <w:left w:val="none" w:sz="0" w:space="0" w:color="auto"/>
                    <w:bottom w:val="none" w:sz="0" w:space="0" w:color="auto"/>
                    <w:right w:val="none" w:sz="0" w:space="0" w:color="auto"/>
                  </w:divBdr>
                  <w:divsChild>
                    <w:div w:id="1116023497">
                      <w:marLeft w:val="0"/>
                      <w:marRight w:val="0"/>
                      <w:marTop w:val="0"/>
                      <w:marBottom w:val="0"/>
                      <w:divBdr>
                        <w:top w:val="none" w:sz="0" w:space="0" w:color="auto"/>
                        <w:left w:val="none" w:sz="0" w:space="0" w:color="auto"/>
                        <w:bottom w:val="none" w:sz="0" w:space="0" w:color="auto"/>
                        <w:right w:val="none" w:sz="0" w:space="0" w:color="auto"/>
                      </w:divBdr>
                    </w:div>
                  </w:divsChild>
                </w:div>
                <w:div w:id="1702514469">
                  <w:marLeft w:val="0"/>
                  <w:marRight w:val="0"/>
                  <w:marTop w:val="0"/>
                  <w:marBottom w:val="0"/>
                  <w:divBdr>
                    <w:top w:val="none" w:sz="0" w:space="0" w:color="auto"/>
                    <w:left w:val="none" w:sz="0" w:space="0" w:color="auto"/>
                    <w:bottom w:val="none" w:sz="0" w:space="0" w:color="auto"/>
                    <w:right w:val="none" w:sz="0" w:space="0" w:color="auto"/>
                  </w:divBdr>
                  <w:divsChild>
                    <w:div w:id="1555039178">
                      <w:marLeft w:val="0"/>
                      <w:marRight w:val="0"/>
                      <w:marTop w:val="0"/>
                      <w:marBottom w:val="0"/>
                      <w:divBdr>
                        <w:top w:val="none" w:sz="0" w:space="0" w:color="auto"/>
                        <w:left w:val="none" w:sz="0" w:space="0" w:color="auto"/>
                        <w:bottom w:val="none" w:sz="0" w:space="0" w:color="auto"/>
                        <w:right w:val="none" w:sz="0" w:space="0" w:color="auto"/>
                      </w:divBdr>
                    </w:div>
                  </w:divsChild>
                </w:div>
                <w:div w:id="1709529620">
                  <w:marLeft w:val="0"/>
                  <w:marRight w:val="0"/>
                  <w:marTop w:val="0"/>
                  <w:marBottom w:val="0"/>
                  <w:divBdr>
                    <w:top w:val="none" w:sz="0" w:space="0" w:color="auto"/>
                    <w:left w:val="none" w:sz="0" w:space="0" w:color="auto"/>
                    <w:bottom w:val="none" w:sz="0" w:space="0" w:color="auto"/>
                    <w:right w:val="none" w:sz="0" w:space="0" w:color="auto"/>
                  </w:divBdr>
                  <w:divsChild>
                    <w:div w:id="114106373">
                      <w:marLeft w:val="0"/>
                      <w:marRight w:val="0"/>
                      <w:marTop w:val="0"/>
                      <w:marBottom w:val="0"/>
                      <w:divBdr>
                        <w:top w:val="none" w:sz="0" w:space="0" w:color="auto"/>
                        <w:left w:val="none" w:sz="0" w:space="0" w:color="auto"/>
                        <w:bottom w:val="none" w:sz="0" w:space="0" w:color="auto"/>
                        <w:right w:val="none" w:sz="0" w:space="0" w:color="auto"/>
                      </w:divBdr>
                    </w:div>
                  </w:divsChild>
                </w:div>
                <w:div w:id="1743212038">
                  <w:marLeft w:val="0"/>
                  <w:marRight w:val="0"/>
                  <w:marTop w:val="0"/>
                  <w:marBottom w:val="0"/>
                  <w:divBdr>
                    <w:top w:val="none" w:sz="0" w:space="0" w:color="auto"/>
                    <w:left w:val="none" w:sz="0" w:space="0" w:color="auto"/>
                    <w:bottom w:val="none" w:sz="0" w:space="0" w:color="auto"/>
                    <w:right w:val="none" w:sz="0" w:space="0" w:color="auto"/>
                  </w:divBdr>
                  <w:divsChild>
                    <w:div w:id="1952324939">
                      <w:marLeft w:val="0"/>
                      <w:marRight w:val="0"/>
                      <w:marTop w:val="0"/>
                      <w:marBottom w:val="0"/>
                      <w:divBdr>
                        <w:top w:val="none" w:sz="0" w:space="0" w:color="auto"/>
                        <w:left w:val="none" w:sz="0" w:space="0" w:color="auto"/>
                        <w:bottom w:val="none" w:sz="0" w:space="0" w:color="auto"/>
                        <w:right w:val="none" w:sz="0" w:space="0" w:color="auto"/>
                      </w:divBdr>
                    </w:div>
                  </w:divsChild>
                </w:div>
                <w:div w:id="1791165421">
                  <w:marLeft w:val="0"/>
                  <w:marRight w:val="0"/>
                  <w:marTop w:val="0"/>
                  <w:marBottom w:val="0"/>
                  <w:divBdr>
                    <w:top w:val="none" w:sz="0" w:space="0" w:color="auto"/>
                    <w:left w:val="none" w:sz="0" w:space="0" w:color="auto"/>
                    <w:bottom w:val="none" w:sz="0" w:space="0" w:color="auto"/>
                    <w:right w:val="none" w:sz="0" w:space="0" w:color="auto"/>
                  </w:divBdr>
                  <w:divsChild>
                    <w:div w:id="624192015">
                      <w:marLeft w:val="0"/>
                      <w:marRight w:val="0"/>
                      <w:marTop w:val="0"/>
                      <w:marBottom w:val="0"/>
                      <w:divBdr>
                        <w:top w:val="none" w:sz="0" w:space="0" w:color="auto"/>
                        <w:left w:val="none" w:sz="0" w:space="0" w:color="auto"/>
                        <w:bottom w:val="none" w:sz="0" w:space="0" w:color="auto"/>
                        <w:right w:val="none" w:sz="0" w:space="0" w:color="auto"/>
                      </w:divBdr>
                    </w:div>
                  </w:divsChild>
                </w:div>
                <w:div w:id="2008745639">
                  <w:marLeft w:val="0"/>
                  <w:marRight w:val="0"/>
                  <w:marTop w:val="0"/>
                  <w:marBottom w:val="0"/>
                  <w:divBdr>
                    <w:top w:val="none" w:sz="0" w:space="0" w:color="auto"/>
                    <w:left w:val="none" w:sz="0" w:space="0" w:color="auto"/>
                    <w:bottom w:val="none" w:sz="0" w:space="0" w:color="auto"/>
                    <w:right w:val="none" w:sz="0" w:space="0" w:color="auto"/>
                  </w:divBdr>
                  <w:divsChild>
                    <w:div w:id="784737996">
                      <w:marLeft w:val="0"/>
                      <w:marRight w:val="0"/>
                      <w:marTop w:val="0"/>
                      <w:marBottom w:val="0"/>
                      <w:divBdr>
                        <w:top w:val="none" w:sz="0" w:space="0" w:color="auto"/>
                        <w:left w:val="none" w:sz="0" w:space="0" w:color="auto"/>
                        <w:bottom w:val="none" w:sz="0" w:space="0" w:color="auto"/>
                        <w:right w:val="none" w:sz="0" w:space="0" w:color="auto"/>
                      </w:divBdr>
                    </w:div>
                  </w:divsChild>
                </w:div>
                <w:div w:id="2122794618">
                  <w:marLeft w:val="0"/>
                  <w:marRight w:val="0"/>
                  <w:marTop w:val="0"/>
                  <w:marBottom w:val="0"/>
                  <w:divBdr>
                    <w:top w:val="none" w:sz="0" w:space="0" w:color="auto"/>
                    <w:left w:val="none" w:sz="0" w:space="0" w:color="auto"/>
                    <w:bottom w:val="none" w:sz="0" w:space="0" w:color="auto"/>
                    <w:right w:val="none" w:sz="0" w:space="0" w:color="auto"/>
                  </w:divBdr>
                  <w:divsChild>
                    <w:div w:id="179367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6319513">
      <w:bodyDiv w:val="1"/>
      <w:marLeft w:val="0"/>
      <w:marRight w:val="0"/>
      <w:marTop w:val="0"/>
      <w:marBottom w:val="0"/>
      <w:divBdr>
        <w:top w:val="none" w:sz="0" w:space="0" w:color="auto"/>
        <w:left w:val="none" w:sz="0" w:space="0" w:color="auto"/>
        <w:bottom w:val="none" w:sz="0" w:space="0" w:color="auto"/>
        <w:right w:val="none" w:sz="0" w:space="0" w:color="auto"/>
      </w:divBdr>
      <w:divsChild>
        <w:div w:id="75830576">
          <w:marLeft w:val="0"/>
          <w:marRight w:val="0"/>
          <w:marTop w:val="0"/>
          <w:marBottom w:val="0"/>
          <w:divBdr>
            <w:top w:val="none" w:sz="0" w:space="0" w:color="auto"/>
            <w:left w:val="none" w:sz="0" w:space="0" w:color="auto"/>
            <w:bottom w:val="none" w:sz="0" w:space="0" w:color="auto"/>
            <w:right w:val="none" w:sz="0" w:space="0" w:color="auto"/>
          </w:divBdr>
          <w:divsChild>
            <w:div w:id="1756828460">
              <w:marLeft w:val="-75"/>
              <w:marRight w:val="0"/>
              <w:marTop w:val="30"/>
              <w:marBottom w:val="30"/>
              <w:divBdr>
                <w:top w:val="none" w:sz="0" w:space="0" w:color="auto"/>
                <w:left w:val="none" w:sz="0" w:space="0" w:color="auto"/>
                <w:bottom w:val="none" w:sz="0" w:space="0" w:color="auto"/>
                <w:right w:val="none" w:sz="0" w:space="0" w:color="auto"/>
              </w:divBdr>
              <w:divsChild>
                <w:div w:id="91318630">
                  <w:marLeft w:val="0"/>
                  <w:marRight w:val="0"/>
                  <w:marTop w:val="0"/>
                  <w:marBottom w:val="0"/>
                  <w:divBdr>
                    <w:top w:val="none" w:sz="0" w:space="0" w:color="auto"/>
                    <w:left w:val="none" w:sz="0" w:space="0" w:color="auto"/>
                    <w:bottom w:val="none" w:sz="0" w:space="0" w:color="auto"/>
                    <w:right w:val="none" w:sz="0" w:space="0" w:color="auto"/>
                  </w:divBdr>
                  <w:divsChild>
                    <w:div w:id="1036588060">
                      <w:marLeft w:val="0"/>
                      <w:marRight w:val="0"/>
                      <w:marTop w:val="0"/>
                      <w:marBottom w:val="0"/>
                      <w:divBdr>
                        <w:top w:val="none" w:sz="0" w:space="0" w:color="auto"/>
                        <w:left w:val="none" w:sz="0" w:space="0" w:color="auto"/>
                        <w:bottom w:val="none" w:sz="0" w:space="0" w:color="auto"/>
                        <w:right w:val="none" w:sz="0" w:space="0" w:color="auto"/>
                      </w:divBdr>
                    </w:div>
                  </w:divsChild>
                </w:div>
                <w:div w:id="170990413">
                  <w:marLeft w:val="0"/>
                  <w:marRight w:val="0"/>
                  <w:marTop w:val="0"/>
                  <w:marBottom w:val="0"/>
                  <w:divBdr>
                    <w:top w:val="none" w:sz="0" w:space="0" w:color="auto"/>
                    <w:left w:val="none" w:sz="0" w:space="0" w:color="auto"/>
                    <w:bottom w:val="none" w:sz="0" w:space="0" w:color="auto"/>
                    <w:right w:val="none" w:sz="0" w:space="0" w:color="auto"/>
                  </w:divBdr>
                  <w:divsChild>
                    <w:div w:id="183793059">
                      <w:marLeft w:val="0"/>
                      <w:marRight w:val="0"/>
                      <w:marTop w:val="0"/>
                      <w:marBottom w:val="0"/>
                      <w:divBdr>
                        <w:top w:val="none" w:sz="0" w:space="0" w:color="auto"/>
                        <w:left w:val="none" w:sz="0" w:space="0" w:color="auto"/>
                        <w:bottom w:val="none" w:sz="0" w:space="0" w:color="auto"/>
                        <w:right w:val="none" w:sz="0" w:space="0" w:color="auto"/>
                      </w:divBdr>
                    </w:div>
                  </w:divsChild>
                </w:div>
                <w:div w:id="291179761">
                  <w:marLeft w:val="0"/>
                  <w:marRight w:val="0"/>
                  <w:marTop w:val="0"/>
                  <w:marBottom w:val="0"/>
                  <w:divBdr>
                    <w:top w:val="none" w:sz="0" w:space="0" w:color="auto"/>
                    <w:left w:val="none" w:sz="0" w:space="0" w:color="auto"/>
                    <w:bottom w:val="none" w:sz="0" w:space="0" w:color="auto"/>
                    <w:right w:val="none" w:sz="0" w:space="0" w:color="auto"/>
                  </w:divBdr>
                  <w:divsChild>
                    <w:div w:id="1515454898">
                      <w:marLeft w:val="0"/>
                      <w:marRight w:val="0"/>
                      <w:marTop w:val="0"/>
                      <w:marBottom w:val="0"/>
                      <w:divBdr>
                        <w:top w:val="none" w:sz="0" w:space="0" w:color="auto"/>
                        <w:left w:val="none" w:sz="0" w:space="0" w:color="auto"/>
                        <w:bottom w:val="none" w:sz="0" w:space="0" w:color="auto"/>
                        <w:right w:val="none" w:sz="0" w:space="0" w:color="auto"/>
                      </w:divBdr>
                    </w:div>
                  </w:divsChild>
                </w:div>
                <w:div w:id="366953515">
                  <w:marLeft w:val="0"/>
                  <w:marRight w:val="0"/>
                  <w:marTop w:val="0"/>
                  <w:marBottom w:val="0"/>
                  <w:divBdr>
                    <w:top w:val="none" w:sz="0" w:space="0" w:color="auto"/>
                    <w:left w:val="none" w:sz="0" w:space="0" w:color="auto"/>
                    <w:bottom w:val="none" w:sz="0" w:space="0" w:color="auto"/>
                    <w:right w:val="none" w:sz="0" w:space="0" w:color="auto"/>
                  </w:divBdr>
                  <w:divsChild>
                    <w:div w:id="1681543274">
                      <w:marLeft w:val="0"/>
                      <w:marRight w:val="0"/>
                      <w:marTop w:val="0"/>
                      <w:marBottom w:val="0"/>
                      <w:divBdr>
                        <w:top w:val="none" w:sz="0" w:space="0" w:color="auto"/>
                        <w:left w:val="none" w:sz="0" w:space="0" w:color="auto"/>
                        <w:bottom w:val="none" w:sz="0" w:space="0" w:color="auto"/>
                        <w:right w:val="none" w:sz="0" w:space="0" w:color="auto"/>
                      </w:divBdr>
                    </w:div>
                  </w:divsChild>
                </w:div>
                <w:div w:id="522133054">
                  <w:marLeft w:val="0"/>
                  <w:marRight w:val="0"/>
                  <w:marTop w:val="0"/>
                  <w:marBottom w:val="0"/>
                  <w:divBdr>
                    <w:top w:val="none" w:sz="0" w:space="0" w:color="auto"/>
                    <w:left w:val="none" w:sz="0" w:space="0" w:color="auto"/>
                    <w:bottom w:val="none" w:sz="0" w:space="0" w:color="auto"/>
                    <w:right w:val="none" w:sz="0" w:space="0" w:color="auto"/>
                  </w:divBdr>
                  <w:divsChild>
                    <w:div w:id="921988051">
                      <w:marLeft w:val="0"/>
                      <w:marRight w:val="0"/>
                      <w:marTop w:val="0"/>
                      <w:marBottom w:val="0"/>
                      <w:divBdr>
                        <w:top w:val="none" w:sz="0" w:space="0" w:color="auto"/>
                        <w:left w:val="none" w:sz="0" w:space="0" w:color="auto"/>
                        <w:bottom w:val="none" w:sz="0" w:space="0" w:color="auto"/>
                        <w:right w:val="none" w:sz="0" w:space="0" w:color="auto"/>
                      </w:divBdr>
                    </w:div>
                  </w:divsChild>
                </w:div>
                <w:div w:id="832842332">
                  <w:marLeft w:val="0"/>
                  <w:marRight w:val="0"/>
                  <w:marTop w:val="0"/>
                  <w:marBottom w:val="0"/>
                  <w:divBdr>
                    <w:top w:val="none" w:sz="0" w:space="0" w:color="auto"/>
                    <w:left w:val="none" w:sz="0" w:space="0" w:color="auto"/>
                    <w:bottom w:val="none" w:sz="0" w:space="0" w:color="auto"/>
                    <w:right w:val="none" w:sz="0" w:space="0" w:color="auto"/>
                  </w:divBdr>
                  <w:divsChild>
                    <w:div w:id="338433187">
                      <w:marLeft w:val="0"/>
                      <w:marRight w:val="0"/>
                      <w:marTop w:val="0"/>
                      <w:marBottom w:val="0"/>
                      <w:divBdr>
                        <w:top w:val="none" w:sz="0" w:space="0" w:color="auto"/>
                        <w:left w:val="none" w:sz="0" w:space="0" w:color="auto"/>
                        <w:bottom w:val="none" w:sz="0" w:space="0" w:color="auto"/>
                        <w:right w:val="none" w:sz="0" w:space="0" w:color="auto"/>
                      </w:divBdr>
                    </w:div>
                  </w:divsChild>
                </w:div>
                <w:div w:id="849418401">
                  <w:marLeft w:val="0"/>
                  <w:marRight w:val="0"/>
                  <w:marTop w:val="0"/>
                  <w:marBottom w:val="0"/>
                  <w:divBdr>
                    <w:top w:val="none" w:sz="0" w:space="0" w:color="auto"/>
                    <w:left w:val="none" w:sz="0" w:space="0" w:color="auto"/>
                    <w:bottom w:val="none" w:sz="0" w:space="0" w:color="auto"/>
                    <w:right w:val="none" w:sz="0" w:space="0" w:color="auto"/>
                  </w:divBdr>
                  <w:divsChild>
                    <w:div w:id="472793831">
                      <w:marLeft w:val="0"/>
                      <w:marRight w:val="0"/>
                      <w:marTop w:val="0"/>
                      <w:marBottom w:val="0"/>
                      <w:divBdr>
                        <w:top w:val="none" w:sz="0" w:space="0" w:color="auto"/>
                        <w:left w:val="none" w:sz="0" w:space="0" w:color="auto"/>
                        <w:bottom w:val="none" w:sz="0" w:space="0" w:color="auto"/>
                        <w:right w:val="none" w:sz="0" w:space="0" w:color="auto"/>
                      </w:divBdr>
                    </w:div>
                  </w:divsChild>
                </w:div>
                <w:div w:id="952831547">
                  <w:marLeft w:val="0"/>
                  <w:marRight w:val="0"/>
                  <w:marTop w:val="0"/>
                  <w:marBottom w:val="0"/>
                  <w:divBdr>
                    <w:top w:val="none" w:sz="0" w:space="0" w:color="auto"/>
                    <w:left w:val="none" w:sz="0" w:space="0" w:color="auto"/>
                    <w:bottom w:val="none" w:sz="0" w:space="0" w:color="auto"/>
                    <w:right w:val="none" w:sz="0" w:space="0" w:color="auto"/>
                  </w:divBdr>
                  <w:divsChild>
                    <w:div w:id="336202053">
                      <w:marLeft w:val="0"/>
                      <w:marRight w:val="0"/>
                      <w:marTop w:val="0"/>
                      <w:marBottom w:val="0"/>
                      <w:divBdr>
                        <w:top w:val="none" w:sz="0" w:space="0" w:color="auto"/>
                        <w:left w:val="none" w:sz="0" w:space="0" w:color="auto"/>
                        <w:bottom w:val="none" w:sz="0" w:space="0" w:color="auto"/>
                        <w:right w:val="none" w:sz="0" w:space="0" w:color="auto"/>
                      </w:divBdr>
                    </w:div>
                  </w:divsChild>
                </w:div>
                <w:div w:id="1289433854">
                  <w:marLeft w:val="0"/>
                  <w:marRight w:val="0"/>
                  <w:marTop w:val="0"/>
                  <w:marBottom w:val="0"/>
                  <w:divBdr>
                    <w:top w:val="none" w:sz="0" w:space="0" w:color="auto"/>
                    <w:left w:val="none" w:sz="0" w:space="0" w:color="auto"/>
                    <w:bottom w:val="none" w:sz="0" w:space="0" w:color="auto"/>
                    <w:right w:val="none" w:sz="0" w:space="0" w:color="auto"/>
                  </w:divBdr>
                  <w:divsChild>
                    <w:div w:id="1954284299">
                      <w:marLeft w:val="0"/>
                      <w:marRight w:val="0"/>
                      <w:marTop w:val="0"/>
                      <w:marBottom w:val="0"/>
                      <w:divBdr>
                        <w:top w:val="none" w:sz="0" w:space="0" w:color="auto"/>
                        <w:left w:val="none" w:sz="0" w:space="0" w:color="auto"/>
                        <w:bottom w:val="none" w:sz="0" w:space="0" w:color="auto"/>
                        <w:right w:val="none" w:sz="0" w:space="0" w:color="auto"/>
                      </w:divBdr>
                    </w:div>
                  </w:divsChild>
                </w:div>
                <w:div w:id="1439987576">
                  <w:marLeft w:val="0"/>
                  <w:marRight w:val="0"/>
                  <w:marTop w:val="0"/>
                  <w:marBottom w:val="0"/>
                  <w:divBdr>
                    <w:top w:val="none" w:sz="0" w:space="0" w:color="auto"/>
                    <w:left w:val="none" w:sz="0" w:space="0" w:color="auto"/>
                    <w:bottom w:val="none" w:sz="0" w:space="0" w:color="auto"/>
                    <w:right w:val="none" w:sz="0" w:space="0" w:color="auto"/>
                  </w:divBdr>
                  <w:divsChild>
                    <w:div w:id="797525569">
                      <w:marLeft w:val="0"/>
                      <w:marRight w:val="0"/>
                      <w:marTop w:val="0"/>
                      <w:marBottom w:val="0"/>
                      <w:divBdr>
                        <w:top w:val="none" w:sz="0" w:space="0" w:color="auto"/>
                        <w:left w:val="none" w:sz="0" w:space="0" w:color="auto"/>
                        <w:bottom w:val="none" w:sz="0" w:space="0" w:color="auto"/>
                        <w:right w:val="none" w:sz="0" w:space="0" w:color="auto"/>
                      </w:divBdr>
                    </w:div>
                  </w:divsChild>
                </w:div>
                <w:div w:id="1468401868">
                  <w:marLeft w:val="0"/>
                  <w:marRight w:val="0"/>
                  <w:marTop w:val="0"/>
                  <w:marBottom w:val="0"/>
                  <w:divBdr>
                    <w:top w:val="none" w:sz="0" w:space="0" w:color="auto"/>
                    <w:left w:val="none" w:sz="0" w:space="0" w:color="auto"/>
                    <w:bottom w:val="none" w:sz="0" w:space="0" w:color="auto"/>
                    <w:right w:val="none" w:sz="0" w:space="0" w:color="auto"/>
                  </w:divBdr>
                  <w:divsChild>
                    <w:div w:id="1489830080">
                      <w:marLeft w:val="0"/>
                      <w:marRight w:val="0"/>
                      <w:marTop w:val="0"/>
                      <w:marBottom w:val="0"/>
                      <w:divBdr>
                        <w:top w:val="none" w:sz="0" w:space="0" w:color="auto"/>
                        <w:left w:val="none" w:sz="0" w:space="0" w:color="auto"/>
                        <w:bottom w:val="none" w:sz="0" w:space="0" w:color="auto"/>
                        <w:right w:val="none" w:sz="0" w:space="0" w:color="auto"/>
                      </w:divBdr>
                    </w:div>
                  </w:divsChild>
                </w:div>
                <w:div w:id="1542666548">
                  <w:marLeft w:val="0"/>
                  <w:marRight w:val="0"/>
                  <w:marTop w:val="0"/>
                  <w:marBottom w:val="0"/>
                  <w:divBdr>
                    <w:top w:val="none" w:sz="0" w:space="0" w:color="auto"/>
                    <w:left w:val="none" w:sz="0" w:space="0" w:color="auto"/>
                    <w:bottom w:val="none" w:sz="0" w:space="0" w:color="auto"/>
                    <w:right w:val="none" w:sz="0" w:space="0" w:color="auto"/>
                  </w:divBdr>
                  <w:divsChild>
                    <w:div w:id="1091659986">
                      <w:marLeft w:val="0"/>
                      <w:marRight w:val="0"/>
                      <w:marTop w:val="0"/>
                      <w:marBottom w:val="0"/>
                      <w:divBdr>
                        <w:top w:val="none" w:sz="0" w:space="0" w:color="auto"/>
                        <w:left w:val="none" w:sz="0" w:space="0" w:color="auto"/>
                        <w:bottom w:val="none" w:sz="0" w:space="0" w:color="auto"/>
                        <w:right w:val="none" w:sz="0" w:space="0" w:color="auto"/>
                      </w:divBdr>
                    </w:div>
                  </w:divsChild>
                </w:div>
                <w:div w:id="1563448476">
                  <w:marLeft w:val="0"/>
                  <w:marRight w:val="0"/>
                  <w:marTop w:val="0"/>
                  <w:marBottom w:val="0"/>
                  <w:divBdr>
                    <w:top w:val="none" w:sz="0" w:space="0" w:color="auto"/>
                    <w:left w:val="none" w:sz="0" w:space="0" w:color="auto"/>
                    <w:bottom w:val="none" w:sz="0" w:space="0" w:color="auto"/>
                    <w:right w:val="none" w:sz="0" w:space="0" w:color="auto"/>
                  </w:divBdr>
                  <w:divsChild>
                    <w:div w:id="1548955480">
                      <w:marLeft w:val="0"/>
                      <w:marRight w:val="0"/>
                      <w:marTop w:val="0"/>
                      <w:marBottom w:val="0"/>
                      <w:divBdr>
                        <w:top w:val="none" w:sz="0" w:space="0" w:color="auto"/>
                        <w:left w:val="none" w:sz="0" w:space="0" w:color="auto"/>
                        <w:bottom w:val="none" w:sz="0" w:space="0" w:color="auto"/>
                        <w:right w:val="none" w:sz="0" w:space="0" w:color="auto"/>
                      </w:divBdr>
                    </w:div>
                  </w:divsChild>
                </w:div>
                <w:div w:id="1697391777">
                  <w:marLeft w:val="0"/>
                  <w:marRight w:val="0"/>
                  <w:marTop w:val="0"/>
                  <w:marBottom w:val="0"/>
                  <w:divBdr>
                    <w:top w:val="none" w:sz="0" w:space="0" w:color="auto"/>
                    <w:left w:val="none" w:sz="0" w:space="0" w:color="auto"/>
                    <w:bottom w:val="none" w:sz="0" w:space="0" w:color="auto"/>
                    <w:right w:val="none" w:sz="0" w:space="0" w:color="auto"/>
                  </w:divBdr>
                  <w:divsChild>
                    <w:div w:id="1165777172">
                      <w:marLeft w:val="0"/>
                      <w:marRight w:val="0"/>
                      <w:marTop w:val="0"/>
                      <w:marBottom w:val="0"/>
                      <w:divBdr>
                        <w:top w:val="none" w:sz="0" w:space="0" w:color="auto"/>
                        <w:left w:val="none" w:sz="0" w:space="0" w:color="auto"/>
                        <w:bottom w:val="none" w:sz="0" w:space="0" w:color="auto"/>
                        <w:right w:val="none" w:sz="0" w:space="0" w:color="auto"/>
                      </w:divBdr>
                    </w:div>
                  </w:divsChild>
                </w:div>
                <w:div w:id="1792749649">
                  <w:marLeft w:val="0"/>
                  <w:marRight w:val="0"/>
                  <w:marTop w:val="0"/>
                  <w:marBottom w:val="0"/>
                  <w:divBdr>
                    <w:top w:val="none" w:sz="0" w:space="0" w:color="auto"/>
                    <w:left w:val="none" w:sz="0" w:space="0" w:color="auto"/>
                    <w:bottom w:val="none" w:sz="0" w:space="0" w:color="auto"/>
                    <w:right w:val="none" w:sz="0" w:space="0" w:color="auto"/>
                  </w:divBdr>
                  <w:divsChild>
                    <w:div w:id="19878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21072">
          <w:marLeft w:val="0"/>
          <w:marRight w:val="0"/>
          <w:marTop w:val="0"/>
          <w:marBottom w:val="0"/>
          <w:divBdr>
            <w:top w:val="none" w:sz="0" w:space="0" w:color="auto"/>
            <w:left w:val="none" w:sz="0" w:space="0" w:color="auto"/>
            <w:bottom w:val="none" w:sz="0" w:space="0" w:color="auto"/>
            <w:right w:val="none" w:sz="0" w:space="0" w:color="auto"/>
          </w:divBdr>
        </w:div>
        <w:div w:id="623653793">
          <w:marLeft w:val="0"/>
          <w:marRight w:val="0"/>
          <w:marTop w:val="0"/>
          <w:marBottom w:val="0"/>
          <w:divBdr>
            <w:top w:val="none" w:sz="0" w:space="0" w:color="auto"/>
            <w:left w:val="none" w:sz="0" w:space="0" w:color="auto"/>
            <w:bottom w:val="none" w:sz="0" w:space="0" w:color="auto"/>
            <w:right w:val="none" w:sz="0" w:space="0" w:color="auto"/>
          </w:divBdr>
        </w:div>
        <w:div w:id="979311730">
          <w:marLeft w:val="0"/>
          <w:marRight w:val="0"/>
          <w:marTop w:val="0"/>
          <w:marBottom w:val="0"/>
          <w:divBdr>
            <w:top w:val="none" w:sz="0" w:space="0" w:color="auto"/>
            <w:left w:val="none" w:sz="0" w:space="0" w:color="auto"/>
            <w:bottom w:val="none" w:sz="0" w:space="0" w:color="auto"/>
            <w:right w:val="none" w:sz="0" w:space="0" w:color="auto"/>
          </w:divBdr>
        </w:div>
        <w:div w:id="1136220925">
          <w:marLeft w:val="0"/>
          <w:marRight w:val="0"/>
          <w:marTop w:val="0"/>
          <w:marBottom w:val="0"/>
          <w:divBdr>
            <w:top w:val="none" w:sz="0" w:space="0" w:color="auto"/>
            <w:left w:val="none" w:sz="0" w:space="0" w:color="auto"/>
            <w:bottom w:val="none" w:sz="0" w:space="0" w:color="auto"/>
            <w:right w:val="none" w:sz="0" w:space="0" w:color="auto"/>
          </w:divBdr>
        </w:div>
        <w:div w:id="1282609877">
          <w:marLeft w:val="0"/>
          <w:marRight w:val="0"/>
          <w:marTop w:val="0"/>
          <w:marBottom w:val="0"/>
          <w:divBdr>
            <w:top w:val="none" w:sz="0" w:space="0" w:color="auto"/>
            <w:left w:val="none" w:sz="0" w:space="0" w:color="auto"/>
            <w:bottom w:val="none" w:sz="0" w:space="0" w:color="auto"/>
            <w:right w:val="none" w:sz="0" w:space="0" w:color="auto"/>
          </w:divBdr>
        </w:div>
        <w:div w:id="1368605932">
          <w:marLeft w:val="0"/>
          <w:marRight w:val="0"/>
          <w:marTop w:val="0"/>
          <w:marBottom w:val="0"/>
          <w:divBdr>
            <w:top w:val="none" w:sz="0" w:space="0" w:color="auto"/>
            <w:left w:val="none" w:sz="0" w:space="0" w:color="auto"/>
            <w:bottom w:val="none" w:sz="0" w:space="0" w:color="auto"/>
            <w:right w:val="none" w:sz="0" w:space="0" w:color="auto"/>
          </w:divBdr>
        </w:div>
        <w:div w:id="1540164574">
          <w:marLeft w:val="0"/>
          <w:marRight w:val="0"/>
          <w:marTop w:val="0"/>
          <w:marBottom w:val="0"/>
          <w:divBdr>
            <w:top w:val="none" w:sz="0" w:space="0" w:color="auto"/>
            <w:left w:val="none" w:sz="0" w:space="0" w:color="auto"/>
            <w:bottom w:val="none" w:sz="0" w:space="0" w:color="auto"/>
            <w:right w:val="none" w:sz="0" w:space="0" w:color="auto"/>
          </w:divBdr>
          <w:divsChild>
            <w:div w:id="2101561181">
              <w:marLeft w:val="-75"/>
              <w:marRight w:val="0"/>
              <w:marTop w:val="30"/>
              <w:marBottom w:val="30"/>
              <w:divBdr>
                <w:top w:val="none" w:sz="0" w:space="0" w:color="auto"/>
                <w:left w:val="none" w:sz="0" w:space="0" w:color="auto"/>
                <w:bottom w:val="none" w:sz="0" w:space="0" w:color="auto"/>
                <w:right w:val="none" w:sz="0" w:space="0" w:color="auto"/>
              </w:divBdr>
              <w:divsChild>
                <w:div w:id="948777569">
                  <w:marLeft w:val="0"/>
                  <w:marRight w:val="0"/>
                  <w:marTop w:val="0"/>
                  <w:marBottom w:val="0"/>
                  <w:divBdr>
                    <w:top w:val="none" w:sz="0" w:space="0" w:color="auto"/>
                    <w:left w:val="none" w:sz="0" w:space="0" w:color="auto"/>
                    <w:bottom w:val="none" w:sz="0" w:space="0" w:color="auto"/>
                    <w:right w:val="none" w:sz="0" w:space="0" w:color="auto"/>
                  </w:divBdr>
                  <w:divsChild>
                    <w:div w:id="1342126943">
                      <w:marLeft w:val="0"/>
                      <w:marRight w:val="0"/>
                      <w:marTop w:val="0"/>
                      <w:marBottom w:val="0"/>
                      <w:divBdr>
                        <w:top w:val="none" w:sz="0" w:space="0" w:color="auto"/>
                        <w:left w:val="none" w:sz="0" w:space="0" w:color="auto"/>
                        <w:bottom w:val="none" w:sz="0" w:space="0" w:color="auto"/>
                        <w:right w:val="none" w:sz="0" w:space="0" w:color="auto"/>
                      </w:divBdr>
                    </w:div>
                  </w:divsChild>
                </w:div>
                <w:div w:id="1036928334">
                  <w:marLeft w:val="0"/>
                  <w:marRight w:val="0"/>
                  <w:marTop w:val="0"/>
                  <w:marBottom w:val="0"/>
                  <w:divBdr>
                    <w:top w:val="none" w:sz="0" w:space="0" w:color="auto"/>
                    <w:left w:val="none" w:sz="0" w:space="0" w:color="auto"/>
                    <w:bottom w:val="none" w:sz="0" w:space="0" w:color="auto"/>
                    <w:right w:val="none" w:sz="0" w:space="0" w:color="auto"/>
                  </w:divBdr>
                  <w:divsChild>
                    <w:div w:id="293947225">
                      <w:marLeft w:val="0"/>
                      <w:marRight w:val="0"/>
                      <w:marTop w:val="0"/>
                      <w:marBottom w:val="0"/>
                      <w:divBdr>
                        <w:top w:val="none" w:sz="0" w:space="0" w:color="auto"/>
                        <w:left w:val="none" w:sz="0" w:space="0" w:color="auto"/>
                        <w:bottom w:val="none" w:sz="0" w:space="0" w:color="auto"/>
                        <w:right w:val="none" w:sz="0" w:space="0" w:color="auto"/>
                      </w:divBdr>
                    </w:div>
                    <w:div w:id="605046175">
                      <w:marLeft w:val="0"/>
                      <w:marRight w:val="0"/>
                      <w:marTop w:val="0"/>
                      <w:marBottom w:val="0"/>
                      <w:divBdr>
                        <w:top w:val="none" w:sz="0" w:space="0" w:color="auto"/>
                        <w:left w:val="none" w:sz="0" w:space="0" w:color="auto"/>
                        <w:bottom w:val="none" w:sz="0" w:space="0" w:color="auto"/>
                        <w:right w:val="none" w:sz="0" w:space="0" w:color="auto"/>
                      </w:divBdr>
                    </w:div>
                  </w:divsChild>
                </w:div>
                <w:div w:id="1159611943">
                  <w:marLeft w:val="0"/>
                  <w:marRight w:val="0"/>
                  <w:marTop w:val="0"/>
                  <w:marBottom w:val="0"/>
                  <w:divBdr>
                    <w:top w:val="none" w:sz="0" w:space="0" w:color="auto"/>
                    <w:left w:val="none" w:sz="0" w:space="0" w:color="auto"/>
                    <w:bottom w:val="none" w:sz="0" w:space="0" w:color="auto"/>
                    <w:right w:val="none" w:sz="0" w:space="0" w:color="auto"/>
                  </w:divBdr>
                  <w:divsChild>
                    <w:div w:id="1141264709">
                      <w:marLeft w:val="0"/>
                      <w:marRight w:val="0"/>
                      <w:marTop w:val="0"/>
                      <w:marBottom w:val="0"/>
                      <w:divBdr>
                        <w:top w:val="none" w:sz="0" w:space="0" w:color="auto"/>
                        <w:left w:val="none" w:sz="0" w:space="0" w:color="auto"/>
                        <w:bottom w:val="none" w:sz="0" w:space="0" w:color="auto"/>
                        <w:right w:val="none" w:sz="0" w:space="0" w:color="auto"/>
                      </w:divBdr>
                    </w:div>
                    <w:div w:id="1170950071">
                      <w:marLeft w:val="0"/>
                      <w:marRight w:val="0"/>
                      <w:marTop w:val="0"/>
                      <w:marBottom w:val="0"/>
                      <w:divBdr>
                        <w:top w:val="none" w:sz="0" w:space="0" w:color="auto"/>
                        <w:left w:val="none" w:sz="0" w:space="0" w:color="auto"/>
                        <w:bottom w:val="none" w:sz="0" w:space="0" w:color="auto"/>
                        <w:right w:val="none" w:sz="0" w:space="0" w:color="auto"/>
                      </w:divBdr>
                    </w:div>
                    <w:div w:id="1802652717">
                      <w:marLeft w:val="0"/>
                      <w:marRight w:val="0"/>
                      <w:marTop w:val="0"/>
                      <w:marBottom w:val="0"/>
                      <w:divBdr>
                        <w:top w:val="none" w:sz="0" w:space="0" w:color="auto"/>
                        <w:left w:val="none" w:sz="0" w:space="0" w:color="auto"/>
                        <w:bottom w:val="none" w:sz="0" w:space="0" w:color="auto"/>
                        <w:right w:val="none" w:sz="0" w:space="0" w:color="auto"/>
                      </w:divBdr>
                    </w:div>
                    <w:div w:id="1964459329">
                      <w:marLeft w:val="0"/>
                      <w:marRight w:val="0"/>
                      <w:marTop w:val="0"/>
                      <w:marBottom w:val="0"/>
                      <w:divBdr>
                        <w:top w:val="none" w:sz="0" w:space="0" w:color="auto"/>
                        <w:left w:val="none" w:sz="0" w:space="0" w:color="auto"/>
                        <w:bottom w:val="none" w:sz="0" w:space="0" w:color="auto"/>
                        <w:right w:val="none" w:sz="0" w:space="0" w:color="auto"/>
                      </w:divBdr>
                    </w:div>
                    <w:div w:id="2019431277">
                      <w:marLeft w:val="0"/>
                      <w:marRight w:val="0"/>
                      <w:marTop w:val="0"/>
                      <w:marBottom w:val="0"/>
                      <w:divBdr>
                        <w:top w:val="none" w:sz="0" w:space="0" w:color="auto"/>
                        <w:left w:val="none" w:sz="0" w:space="0" w:color="auto"/>
                        <w:bottom w:val="none" w:sz="0" w:space="0" w:color="auto"/>
                        <w:right w:val="none" w:sz="0" w:space="0" w:color="auto"/>
                      </w:divBdr>
                    </w:div>
                  </w:divsChild>
                </w:div>
                <w:div w:id="1745683917">
                  <w:marLeft w:val="0"/>
                  <w:marRight w:val="0"/>
                  <w:marTop w:val="0"/>
                  <w:marBottom w:val="0"/>
                  <w:divBdr>
                    <w:top w:val="none" w:sz="0" w:space="0" w:color="auto"/>
                    <w:left w:val="none" w:sz="0" w:space="0" w:color="auto"/>
                    <w:bottom w:val="none" w:sz="0" w:space="0" w:color="auto"/>
                    <w:right w:val="none" w:sz="0" w:space="0" w:color="auto"/>
                  </w:divBdr>
                  <w:divsChild>
                    <w:div w:id="151291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08342">
          <w:marLeft w:val="0"/>
          <w:marRight w:val="0"/>
          <w:marTop w:val="0"/>
          <w:marBottom w:val="0"/>
          <w:divBdr>
            <w:top w:val="none" w:sz="0" w:space="0" w:color="auto"/>
            <w:left w:val="none" w:sz="0" w:space="0" w:color="auto"/>
            <w:bottom w:val="none" w:sz="0" w:space="0" w:color="auto"/>
            <w:right w:val="none" w:sz="0" w:space="0" w:color="auto"/>
          </w:divBdr>
        </w:div>
      </w:divsChild>
    </w:div>
    <w:div w:id="457067864">
      <w:bodyDiv w:val="1"/>
      <w:marLeft w:val="0"/>
      <w:marRight w:val="0"/>
      <w:marTop w:val="0"/>
      <w:marBottom w:val="0"/>
      <w:divBdr>
        <w:top w:val="none" w:sz="0" w:space="0" w:color="auto"/>
        <w:left w:val="none" w:sz="0" w:space="0" w:color="auto"/>
        <w:bottom w:val="none" w:sz="0" w:space="0" w:color="auto"/>
        <w:right w:val="none" w:sz="0" w:space="0" w:color="auto"/>
      </w:divBdr>
      <w:divsChild>
        <w:div w:id="27487776">
          <w:marLeft w:val="0"/>
          <w:marRight w:val="0"/>
          <w:marTop w:val="0"/>
          <w:marBottom w:val="0"/>
          <w:divBdr>
            <w:top w:val="none" w:sz="0" w:space="0" w:color="auto"/>
            <w:left w:val="none" w:sz="0" w:space="0" w:color="auto"/>
            <w:bottom w:val="none" w:sz="0" w:space="0" w:color="auto"/>
            <w:right w:val="none" w:sz="0" w:space="0" w:color="auto"/>
          </w:divBdr>
        </w:div>
        <w:div w:id="239413136">
          <w:marLeft w:val="0"/>
          <w:marRight w:val="0"/>
          <w:marTop w:val="0"/>
          <w:marBottom w:val="0"/>
          <w:divBdr>
            <w:top w:val="none" w:sz="0" w:space="0" w:color="auto"/>
            <w:left w:val="none" w:sz="0" w:space="0" w:color="auto"/>
            <w:bottom w:val="none" w:sz="0" w:space="0" w:color="auto"/>
            <w:right w:val="none" w:sz="0" w:space="0" w:color="auto"/>
          </w:divBdr>
        </w:div>
        <w:div w:id="1144661347">
          <w:marLeft w:val="0"/>
          <w:marRight w:val="0"/>
          <w:marTop w:val="0"/>
          <w:marBottom w:val="0"/>
          <w:divBdr>
            <w:top w:val="none" w:sz="0" w:space="0" w:color="auto"/>
            <w:left w:val="none" w:sz="0" w:space="0" w:color="auto"/>
            <w:bottom w:val="none" w:sz="0" w:space="0" w:color="auto"/>
            <w:right w:val="none" w:sz="0" w:space="0" w:color="auto"/>
          </w:divBdr>
        </w:div>
        <w:div w:id="1581135912">
          <w:marLeft w:val="0"/>
          <w:marRight w:val="0"/>
          <w:marTop w:val="0"/>
          <w:marBottom w:val="0"/>
          <w:divBdr>
            <w:top w:val="none" w:sz="0" w:space="0" w:color="auto"/>
            <w:left w:val="none" w:sz="0" w:space="0" w:color="auto"/>
            <w:bottom w:val="none" w:sz="0" w:space="0" w:color="auto"/>
            <w:right w:val="none" w:sz="0" w:space="0" w:color="auto"/>
          </w:divBdr>
        </w:div>
        <w:div w:id="1831746688">
          <w:marLeft w:val="0"/>
          <w:marRight w:val="0"/>
          <w:marTop w:val="0"/>
          <w:marBottom w:val="0"/>
          <w:divBdr>
            <w:top w:val="none" w:sz="0" w:space="0" w:color="auto"/>
            <w:left w:val="none" w:sz="0" w:space="0" w:color="auto"/>
            <w:bottom w:val="none" w:sz="0" w:space="0" w:color="auto"/>
            <w:right w:val="none" w:sz="0" w:space="0" w:color="auto"/>
          </w:divBdr>
        </w:div>
        <w:div w:id="1955987632">
          <w:marLeft w:val="0"/>
          <w:marRight w:val="0"/>
          <w:marTop w:val="0"/>
          <w:marBottom w:val="0"/>
          <w:divBdr>
            <w:top w:val="none" w:sz="0" w:space="0" w:color="auto"/>
            <w:left w:val="none" w:sz="0" w:space="0" w:color="auto"/>
            <w:bottom w:val="none" w:sz="0" w:space="0" w:color="auto"/>
            <w:right w:val="none" w:sz="0" w:space="0" w:color="auto"/>
          </w:divBdr>
        </w:div>
      </w:divsChild>
    </w:div>
    <w:div w:id="490827567">
      <w:bodyDiv w:val="1"/>
      <w:marLeft w:val="0"/>
      <w:marRight w:val="0"/>
      <w:marTop w:val="0"/>
      <w:marBottom w:val="0"/>
      <w:divBdr>
        <w:top w:val="none" w:sz="0" w:space="0" w:color="auto"/>
        <w:left w:val="none" w:sz="0" w:space="0" w:color="auto"/>
        <w:bottom w:val="none" w:sz="0" w:space="0" w:color="auto"/>
        <w:right w:val="none" w:sz="0" w:space="0" w:color="auto"/>
      </w:divBdr>
      <w:divsChild>
        <w:div w:id="260843081">
          <w:marLeft w:val="0"/>
          <w:marRight w:val="0"/>
          <w:marTop w:val="0"/>
          <w:marBottom w:val="0"/>
          <w:divBdr>
            <w:top w:val="none" w:sz="0" w:space="0" w:color="auto"/>
            <w:left w:val="none" w:sz="0" w:space="0" w:color="auto"/>
            <w:bottom w:val="none" w:sz="0" w:space="0" w:color="auto"/>
            <w:right w:val="none" w:sz="0" w:space="0" w:color="auto"/>
          </w:divBdr>
          <w:divsChild>
            <w:div w:id="1152335799">
              <w:marLeft w:val="0"/>
              <w:marRight w:val="0"/>
              <w:marTop w:val="0"/>
              <w:marBottom w:val="0"/>
              <w:divBdr>
                <w:top w:val="none" w:sz="0" w:space="0" w:color="auto"/>
                <w:left w:val="none" w:sz="0" w:space="0" w:color="auto"/>
                <w:bottom w:val="none" w:sz="0" w:space="0" w:color="auto"/>
                <w:right w:val="none" w:sz="0" w:space="0" w:color="auto"/>
              </w:divBdr>
            </w:div>
            <w:div w:id="1380131251">
              <w:marLeft w:val="0"/>
              <w:marRight w:val="0"/>
              <w:marTop w:val="0"/>
              <w:marBottom w:val="0"/>
              <w:divBdr>
                <w:top w:val="none" w:sz="0" w:space="0" w:color="auto"/>
                <w:left w:val="none" w:sz="0" w:space="0" w:color="auto"/>
                <w:bottom w:val="none" w:sz="0" w:space="0" w:color="auto"/>
                <w:right w:val="none" w:sz="0" w:space="0" w:color="auto"/>
              </w:divBdr>
            </w:div>
            <w:div w:id="1576546072">
              <w:marLeft w:val="0"/>
              <w:marRight w:val="0"/>
              <w:marTop w:val="0"/>
              <w:marBottom w:val="0"/>
              <w:divBdr>
                <w:top w:val="none" w:sz="0" w:space="0" w:color="auto"/>
                <w:left w:val="none" w:sz="0" w:space="0" w:color="auto"/>
                <w:bottom w:val="none" w:sz="0" w:space="0" w:color="auto"/>
                <w:right w:val="none" w:sz="0" w:space="0" w:color="auto"/>
              </w:divBdr>
            </w:div>
            <w:div w:id="1749186328">
              <w:marLeft w:val="0"/>
              <w:marRight w:val="0"/>
              <w:marTop w:val="0"/>
              <w:marBottom w:val="0"/>
              <w:divBdr>
                <w:top w:val="none" w:sz="0" w:space="0" w:color="auto"/>
                <w:left w:val="none" w:sz="0" w:space="0" w:color="auto"/>
                <w:bottom w:val="none" w:sz="0" w:space="0" w:color="auto"/>
                <w:right w:val="none" w:sz="0" w:space="0" w:color="auto"/>
              </w:divBdr>
            </w:div>
          </w:divsChild>
        </w:div>
        <w:div w:id="491800485">
          <w:marLeft w:val="0"/>
          <w:marRight w:val="0"/>
          <w:marTop w:val="0"/>
          <w:marBottom w:val="0"/>
          <w:divBdr>
            <w:top w:val="none" w:sz="0" w:space="0" w:color="auto"/>
            <w:left w:val="none" w:sz="0" w:space="0" w:color="auto"/>
            <w:bottom w:val="none" w:sz="0" w:space="0" w:color="auto"/>
            <w:right w:val="none" w:sz="0" w:space="0" w:color="auto"/>
          </w:divBdr>
          <w:divsChild>
            <w:div w:id="42753919">
              <w:marLeft w:val="0"/>
              <w:marRight w:val="0"/>
              <w:marTop w:val="0"/>
              <w:marBottom w:val="0"/>
              <w:divBdr>
                <w:top w:val="none" w:sz="0" w:space="0" w:color="auto"/>
                <w:left w:val="none" w:sz="0" w:space="0" w:color="auto"/>
                <w:bottom w:val="none" w:sz="0" w:space="0" w:color="auto"/>
                <w:right w:val="none" w:sz="0" w:space="0" w:color="auto"/>
              </w:divBdr>
            </w:div>
            <w:div w:id="51320178">
              <w:marLeft w:val="0"/>
              <w:marRight w:val="0"/>
              <w:marTop w:val="0"/>
              <w:marBottom w:val="0"/>
              <w:divBdr>
                <w:top w:val="none" w:sz="0" w:space="0" w:color="auto"/>
                <w:left w:val="none" w:sz="0" w:space="0" w:color="auto"/>
                <w:bottom w:val="none" w:sz="0" w:space="0" w:color="auto"/>
                <w:right w:val="none" w:sz="0" w:space="0" w:color="auto"/>
              </w:divBdr>
            </w:div>
            <w:div w:id="241646206">
              <w:marLeft w:val="0"/>
              <w:marRight w:val="0"/>
              <w:marTop w:val="0"/>
              <w:marBottom w:val="0"/>
              <w:divBdr>
                <w:top w:val="none" w:sz="0" w:space="0" w:color="auto"/>
                <w:left w:val="none" w:sz="0" w:space="0" w:color="auto"/>
                <w:bottom w:val="none" w:sz="0" w:space="0" w:color="auto"/>
                <w:right w:val="none" w:sz="0" w:space="0" w:color="auto"/>
              </w:divBdr>
            </w:div>
            <w:div w:id="326984131">
              <w:marLeft w:val="0"/>
              <w:marRight w:val="0"/>
              <w:marTop w:val="0"/>
              <w:marBottom w:val="0"/>
              <w:divBdr>
                <w:top w:val="none" w:sz="0" w:space="0" w:color="auto"/>
                <w:left w:val="none" w:sz="0" w:space="0" w:color="auto"/>
                <w:bottom w:val="none" w:sz="0" w:space="0" w:color="auto"/>
                <w:right w:val="none" w:sz="0" w:space="0" w:color="auto"/>
              </w:divBdr>
            </w:div>
            <w:div w:id="370111219">
              <w:marLeft w:val="0"/>
              <w:marRight w:val="0"/>
              <w:marTop w:val="0"/>
              <w:marBottom w:val="0"/>
              <w:divBdr>
                <w:top w:val="none" w:sz="0" w:space="0" w:color="auto"/>
                <w:left w:val="none" w:sz="0" w:space="0" w:color="auto"/>
                <w:bottom w:val="none" w:sz="0" w:space="0" w:color="auto"/>
                <w:right w:val="none" w:sz="0" w:space="0" w:color="auto"/>
              </w:divBdr>
            </w:div>
            <w:div w:id="474369798">
              <w:marLeft w:val="0"/>
              <w:marRight w:val="0"/>
              <w:marTop w:val="0"/>
              <w:marBottom w:val="0"/>
              <w:divBdr>
                <w:top w:val="none" w:sz="0" w:space="0" w:color="auto"/>
                <w:left w:val="none" w:sz="0" w:space="0" w:color="auto"/>
                <w:bottom w:val="none" w:sz="0" w:space="0" w:color="auto"/>
                <w:right w:val="none" w:sz="0" w:space="0" w:color="auto"/>
              </w:divBdr>
            </w:div>
            <w:div w:id="641232188">
              <w:marLeft w:val="0"/>
              <w:marRight w:val="0"/>
              <w:marTop w:val="0"/>
              <w:marBottom w:val="0"/>
              <w:divBdr>
                <w:top w:val="none" w:sz="0" w:space="0" w:color="auto"/>
                <w:left w:val="none" w:sz="0" w:space="0" w:color="auto"/>
                <w:bottom w:val="none" w:sz="0" w:space="0" w:color="auto"/>
                <w:right w:val="none" w:sz="0" w:space="0" w:color="auto"/>
              </w:divBdr>
            </w:div>
            <w:div w:id="851188066">
              <w:marLeft w:val="0"/>
              <w:marRight w:val="0"/>
              <w:marTop w:val="0"/>
              <w:marBottom w:val="0"/>
              <w:divBdr>
                <w:top w:val="none" w:sz="0" w:space="0" w:color="auto"/>
                <w:left w:val="none" w:sz="0" w:space="0" w:color="auto"/>
                <w:bottom w:val="none" w:sz="0" w:space="0" w:color="auto"/>
                <w:right w:val="none" w:sz="0" w:space="0" w:color="auto"/>
              </w:divBdr>
            </w:div>
            <w:div w:id="919563108">
              <w:marLeft w:val="0"/>
              <w:marRight w:val="0"/>
              <w:marTop w:val="0"/>
              <w:marBottom w:val="0"/>
              <w:divBdr>
                <w:top w:val="none" w:sz="0" w:space="0" w:color="auto"/>
                <w:left w:val="none" w:sz="0" w:space="0" w:color="auto"/>
                <w:bottom w:val="none" w:sz="0" w:space="0" w:color="auto"/>
                <w:right w:val="none" w:sz="0" w:space="0" w:color="auto"/>
              </w:divBdr>
            </w:div>
            <w:div w:id="1084643737">
              <w:marLeft w:val="0"/>
              <w:marRight w:val="0"/>
              <w:marTop w:val="0"/>
              <w:marBottom w:val="0"/>
              <w:divBdr>
                <w:top w:val="none" w:sz="0" w:space="0" w:color="auto"/>
                <w:left w:val="none" w:sz="0" w:space="0" w:color="auto"/>
                <w:bottom w:val="none" w:sz="0" w:space="0" w:color="auto"/>
                <w:right w:val="none" w:sz="0" w:space="0" w:color="auto"/>
              </w:divBdr>
            </w:div>
            <w:div w:id="1131753545">
              <w:marLeft w:val="0"/>
              <w:marRight w:val="0"/>
              <w:marTop w:val="0"/>
              <w:marBottom w:val="0"/>
              <w:divBdr>
                <w:top w:val="none" w:sz="0" w:space="0" w:color="auto"/>
                <w:left w:val="none" w:sz="0" w:space="0" w:color="auto"/>
                <w:bottom w:val="none" w:sz="0" w:space="0" w:color="auto"/>
                <w:right w:val="none" w:sz="0" w:space="0" w:color="auto"/>
              </w:divBdr>
            </w:div>
            <w:div w:id="1161849961">
              <w:marLeft w:val="0"/>
              <w:marRight w:val="0"/>
              <w:marTop w:val="0"/>
              <w:marBottom w:val="0"/>
              <w:divBdr>
                <w:top w:val="none" w:sz="0" w:space="0" w:color="auto"/>
                <w:left w:val="none" w:sz="0" w:space="0" w:color="auto"/>
                <w:bottom w:val="none" w:sz="0" w:space="0" w:color="auto"/>
                <w:right w:val="none" w:sz="0" w:space="0" w:color="auto"/>
              </w:divBdr>
            </w:div>
            <w:div w:id="1274287272">
              <w:marLeft w:val="0"/>
              <w:marRight w:val="0"/>
              <w:marTop w:val="0"/>
              <w:marBottom w:val="0"/>
              <w:divBdr>
                <w:top w:val="none" w:sz="0" w:space="0" w:color="auto"/>
                <w:left w:val="none" w:sz="0" w:space="0" w:color="auto"/>
                <w:bottom w:val="none" w:sz="0" w:space="0" w:color="auto"/>
                <w:right w:val="none" w:sz="0" w:space="0" w:color="auto"/>
              </w:divBdr>
            </w:div>
            <w:div w:id="1279409326">
              <w:marLeft w:val="0"/>
              <w:marRight w:val="0"/>
              <w:marTop w:val="0"/>
              <w:marBottom w:val="0"/>
              <w:divBdr>
                <w:top w:val="none" w:sz="0" w:space="0" w:color="auto"/>
                <w:left w:val="none" w:sz="0" w:space="0" w:color="auto"/>
                <w:bottom w:val="none" w:sz="0" w:space="0" w:color="auto"/>
                <w:right w:val="none" w:sz="0" w:space="0" w:color="auto"/>
              </w:divBdr>
            </w:div>
            <w:div w:id="1550798225">
              <w:marLeft w:val="0"/>
              <w:marRight w:val="0"/>
              <w:marTop w:val="0"/>
              <w:marBottom w:val="0"/>
              <w:divBdr>
                <w:top w:val="none" w:sz="0" w:space="0" w:color="auto"/>
                <w:left w:val="none" w:sz="0" w:space="0" w:color="auto"/>
                <w:bottom w:val="none" w:sz="0" w:space="0" w:color="auto"/>
                <w:right w:val="none" w:sz="0" w:space="0" w:color="auto"/>
              </w:divBdr>
            </w:div>
            <w:div w:id="1667317876">
              <w:marLeft w:val="0"/>
              <w:marRight w:val="0"/>
              <w:marTop w:val="0"/>
              <w:marBottom w:val="0"/>
              <w:divBdr>
                <w:top w:val="none" w:sz="0" w:space="0" w:color="auto"/>
                <w:left w:val="none" w:sz="0" w:space="0" w:color="auto"/>
                <w:bottom w:val="none" w:sz="0" w:space="0" w:color="auto"/>
                <w:right w:val="none" w:sz="0" w:space="0" w:color="auto"/>
              </w:divBdr>
            </w:div>
            <w:div w:id="1928658966">
              <w:marLeft w:val="0"/>
              <w:marRight w:val="0"/>
              <w:marTop w:val="0"/>
              <w:marBottom w:val="0"/>
              <w:divBdr>
                <w:top w:val="none" w:sz="0" w:space="0" w:color="auto"/>
                <w:left w:val="none" w:sz="0" w:space="0" w:color="auto"/>
                <w:bottom w:val="none" w:sz="0" w:space="0" w:color="auto"/>
                <w:right w:val="none" w:sz="0" w:space="0" w:color="auto"/>
              </w:divBdr>
            </w:div>
            <w:div w:id="2029872536">
              <w:marLeft w:val="0"/>
              <w:marRight w:val="0"/>
              <w:marTop w:val="0"/>
              <w:marBottom w:val="0"/>
              <w:divBdr>
                <w:top w:val="none" w:sz="0" w:space="0" w:color="auto"/>
                <w:left w:val="none" w:sz="0" w:space="0" w:color="auto"/>
                <w:bottom w:val="none" w:sz="0" w:space="0" w:color="auto"/>
                <w:right w:val="none" w:sz="0" w:space="0" w:color="auto"/>
              </w:divBdr>
            </w:div>
            <w:div w:id="2085177929">
              <w:marLeft w:val="0"/>
              <w:marRight w:val="0"/>
              <w:marTop w:val="0"/>
              <w:marBottom w:val="0"/>
              <w:divBdr>
                <w:top w:val="none" w:sz="0" w:space="0" w:color="auto"/>
                <w:left w:val="none" w:sz="0" w:space="0" w:color="auto"/>
                <w:bottom w:val="none" w:sz="0" w:space="0" w:color="auto"/>
                <w:right w:val="none" w:sz="0" w:space="0" w:color="auto"/>
              </w:divBdr>
            </w:div>
            <w:div w:id="2118213310">
              <w:marLeft w:val="0"/>
              <w:marRight w:val="0"/>
              <w:marTop w:val="0"/>
              <w:marBottom w:val="0"/>
              <w:divBdr>
                <w:top w:val="none" w:sz="0" w:space="0" w:color="auto"/>
                <w:left w:val="none" w:sz="0" w:space="0" w:color="auto"/>
                <w:bottom w:val="none" w:sz="0" w:space="0" w:color="auto"/>
                <w:right w:val="none" w:sz="0" w:space="0" w:color="auto"/>
              </w:divBdr>
            </w:div>
          </w:divsChild>
        </w:div>
        <w:div w:id="1534805795">
          <w:marLeft w:val="0"/>
          <w:marRight w:val="0"/>
          <w:marTop w:val="0"/>
          <w:marBottom w:val="0"/>
          <w:divBdr>
            <w:top w:val="none" w:sz="0" w:space="0" w:color="auto"/>
            <w:left w:val="none" w:sz="0" w:space="0" w:color="auto"/>
            <w:bottom w:val="none" w:sz="0" w:space="0" w:color="auto"/>
            <w:right w:val="none" w:sz="0" w:space="0" w:color="auto"/>
          </w:divBdr>
          <w:divsChild>
            <w:div w:id="55975083">
              <w:marLeft w:val="0"/>
              <w:marRight w:val="0"/>
              <w:marTop w:val="0"/>
              <w:marBottom w:val="0"/>
              <w:divBdr>
                <w:top w:val="none" w:sz="0" w:space="0" w:color="auto"/>
                <w:left w:val="none" w:sz="0" w:space="0" w:color="auto"/>
                <w:bottom w:val="none" w:sz="0" w:space="0" w:color="auto"/>
                <w:right w:val="none" w:sz="0" w:space="0" w:color="auto"/>
              </w:divBdr>
            </w:div>
            <w:div w:id="70934982">
              <w:marLeft w:val="0"/>
              <w:marRight w:val="0"/>
              <w:marTop w:val="0"/>
              <w:marBottom w:val="0"/>
              <w:divBdr>
                <w:top w:val="none" w:sz="0" w:space="0" w:color="auto"/>
                <w:left w:val="none" w:sz="0" w:space="0" w:color="auto"/>
                <w:bottom w:val="none" w:sz="0" w:space="0" w:color="auto"/>
                <w:right w:val="none" w:sz="0" w:space="0" w:color="auto"/>
              </w:divBdr>
            </w:div>
            <w:div w:id="103036530">
              <w:marLeft w:val="0"/>
              <w:marRight w:val="0"/>
              <w:marTop w:val="0"/>
              <w:marBottom w:val="0"/>
              <w:divBdr>
                <w:top w:val="none" w:sz="0" w:space="0" w:color="auto"/>
                <w:left w:val="none" w:sz="0" w:space="0" w:color="auto"/>
                <w:bottom w:val="none" w:sz="0" w:space="0" w:color="auto"/>
                <w:right w:val="none" w:sz="0" w:space="0" w:color="auto"/>
              </w:divBdr>
            </w:div>
            <w:div w:id="304284873">
              <w:marLeft w:val="0"/>
              <w:marRight w:val="0"/>
              <w:marTop w:val="0"/>
              <w:marBottom w:val="0"/>
              <w:divBdr>
                <w:top w:val="none" w:sz="0" w:space="0" w:color="auto"/>
                <w:left w:val="none" w:sz="0" w:space="0" w:color="auto"/>
                <w:bottom w:val="none" w:sz="0" w:space="0" w:color="auto"/>
                <w:right w:val="none" w:sz="0" w:space="0" w:color="auto"/>
              </w:divBdr>
            </w:div>
            <w:div w:id="513691228">
              <w:marLeft w:val="0"/>
              <w:marRight w:val="0"/>
              <w:marTop w:val="0"/>
              <w:marBottom w:val="0"/>
              <w:divBdr>
                <w:top w:val="none" w:sz="0" w:space="0" w:color="auto"/>
                <w:left w:val="none" w:sz="0" w:space="0" w:color="auto"/>
                <w:bottom w:val="none" w:sz="0" w:space="0" w:color="auto"/>
                <w:right w:val="none" w:sz="0" w:space="0" w:color="auto"/>
              </w:divBdr>
            </w:div>
            <w:div w:id="566190825">
              <w:marLeft w:val="0"/>
              <w:marRight w:val="0"/>
              <w:marTop w:val="0"/>
              <w:marBottom w:val="0"/>
              <w:divBdr>
                <w:top w:val="none" w:sz="0" w:space="0" w:color="auto"/>
                <w:left w:val="none" w:sz="0" w:space="0" w:color="auto"/>
                <w:bottom w:val="none" w:sz="0" w:space="0" w:color="auto"/>
                <w:right w:val="none" w:sz="0" w:space="0" w:color="auto"/>
              </w:divBdr>
            </w:div>
            <w:div w:id="724571540">
              <w:marLeft w:val="0"/>
              <w:marRight w:val="0"/>
              <w:marTop w:val="0"/>
              <w:marBottom w:val="0"/>
              <w:divBdr>
                <w:top w:val="none" w:sz="0" w:space="0" w:color="auto"/>
                <w:left w:val="none" w:sz="0" w:space="0" w:color="auto"/>
                <w:bottom w:val="none" w:sz="0" w:space="0" w:color="auto"/>
                <w:right w:val="none" w:sz="0" w:space="0" w:color="auto"/>
              </w:divBdr>
            </w:div>
            <w:div w:id="1027830959">
              <w:marLeft w:val="0"/>
              <w:marRight w:val="0"/>
              <w:marTop w:val="0"/>
              <w:marBottom w:val="0"/>
              <w:divBdr>
                <w:top w:val="none" w:sz="0" w:space="0" w:color="auto"/>
                <w:left w:val="none" w:sz="0" w:space="0" w:color="auto"/>
                <w:bottom w:val="none" w:sz="0" w:space="0" w:color="auto"/>
                <w:right w:val="none" w:sz="0" w:space="0" w:color="auto"/>
              </w:divBdr>
            </w:div>
            <w:div w:id="1127428359">
              <w:marLeft w:val="0"/>
              <w:marRight w:val="0"/>
              <w:marTop w:val="0"/>
              <w:marBottom w:val="0"/>
              <w:divBdr>
                <w:top w:val="none" w:sz="0" w:space="0" w:color="auto"/>
                <w:left w:val="none" w:sz="0" w:space="0" w:color="auto"/>
                <w:bottom w:val="none" w:sz="0" w:space="0" w:color="auto"/>
                <w:right w:val="none" w:sz="0" w:space="0" w:color="auto"/>
              </w:divBdr>
            </w:div>
            <w:div w:id="1402756672">
              <w:marLeft w:val="0"/>
              <w:marRight w:val="0"/>
              <w:marTop w:val="0"/>
              <w:marBottom w:val="0"/>
              <w:divBdr>
                <w:top w:val="none" w:sz="0" w:space="0" w:color="auto"/>
                <w:left w:val="none" w:sz="0" w:space="0" w:color="auto"/>
                <w:bottom w:val="none" w:sz="0" w:space="0" w:color="auto"/>
                <w:right w:val="none" w:sz="0" w:space="0" w:color="auto"/>
              </w:divBdr>
            </w:div>
            <w:div w:id="1753695643">
              <w:marLeft w:val="0"/>
              <w:marRight w:val="0"/>
              <w:marTop w:val="0"/>
              <w:marBottom w:val="0"/>
              <w:divBdr>
                <w:top w:val="none" w:sz="0" w:space="0" w:color="auto"/>
                <w:left w:val="none" w:sz="0" w:space="0" w:color="auto"/>
                <w:bottom w:val="none" w:sz="0" w:space="0" w:color="auto"/>
                <w:right w:val="none" w:sz="0" w:space="0" w:color="auto"/>
              </w:divBdr>
            </w:div>
            <w:div w:id="1798259028">
              <w:marLeft w:val="0"/>
              <w:marRight w:val="0"/>
              <w:marTop w:val="0"/>
              <w:marBottom w:val="0"/>
              <w:divBdr>
                <w:top w:val="none" w:sz="0" w:space="0" w:color="auto"/>
                <w:left w:val="none" w:sz="0" w:space="0" w:color="auto"/>
                <w:bottom w:val="none" w:sz="0" w:space="0" w:color="auto"/>
                <w:right w:val="none" w:sz="0" w:space="0" w:color="auto"/>
              </w:divBdr>
            </w:div>
            <w:div w:id="1826968371">
              <w:marLeft w:val="0"/>
              <w:marRight w:val="0"/>
              <w:marTop w:val="0"/>
              <w:marBottom w:val="0"/>
              <w:divBdr>
                <w:top w:val="none" w:sz="0" w:space="0" w:color="auto"/>
                <w:left w:val="none" w:sz="0" w:space="0" w:color="auto"/>
                <w:bottom w:val="none" w:sz="0" w:space="0" w:color="auto"/>
                <w:right w:val="none" w:sz="0" w:space="0" w:color="auto"/>
              </w:divBdr>
            </w:div>
            <w:div w:id="2096052340">
              <w:marLeft w:val="0"/>
              <w:marRight w:val="0"/>
              <w:marTop w:val="0"/>
              <w:marBottom w:val="0"/>
              <w:divBdr>
                <w:top w:val="none" w:sz="0" w:space="0" w:color="auto"/>
                <w:left w:val="none" w:sz="0" w:space="0" w:color="auto"/>
                <w:bottom w:val="none" w:sz="0" w:space="0" w:color="auto"/>
                <w:right w:val="none" w:sz="0" w:space="0" w:color="auto"/>
              </w:divBdr>
            </w:div>
            <w:div w:id="2117942027">
              <w:marLeft w:val="0"/>
              <w:marRight w:val="0"/>
              <w:marTop w:val="0"/>
              <w:marBottom w:val="0"/>
              <w:divBdr>
                <w:top w:val="none" w:sz="0" w:space="0" w:color="auto"/>
                <w:left w:val="none" w:sz="0" w:space="0" w:color="auto"/>
                <w:bottom w:val="none" w:sz="0" w:space="0" w:color="auto"/>
                <w:right w:val="none" w:sz="0" w:space="0" w:color="auto"/>
              </w:divBdr>
            </w:div>
          </w:divsChild>
        </w:div>
        <w:div w:id="1626931332">
          <w:marLeft w:val="0"/>
          <w:marRight w:val="0"/>
          <w:marTop w:val="0"/>
          <w:marBottom w:val="0"/>
          <w:divBdr>
            <w:top w:val="none" w:sz="0" w:space="0" w:color="auto"/>
            <w:left w:val="none" w:sz="0" w:space="0" w:color="auto"/>
            <w:bottom w:val="none" w:sz="0" w:space="0" w:color="auto"/>
            <w:right w:val="none" w:sz="0" w:space="0" w:color="auto"/>
          </w:divBdr>
          <w:divsChild>
            <w:div w:id="67388631">
              <w:marLeft w:val="0"/>
              <w:marRight w:val="0"/>
              <w:marTop w:val="0"/>
              <w:marBottom w:val="0"/>
              <w:divBdr>
                <w:top w:val="none" w:sz="0" w:space="0" w:color="auto"/>
                <w:left w:val="none" w:sz="0" w:space="0" w:color="auto"/>
                <w:bottom w:val="none" w:sz="0" w:space="0" w:color="auto"/>
                <w:right w:val="none" w:sz="0" w:space="0" w:color="auto"/>
              </w:divBdr>
            </w:div>
            <w:div w:id="168763864">
              <w:marLeft w:val="0"/>
              <w:marRight w:val="0"/>
              <w:marTop w:val="0"/>
              <w:marBottom w:val="0"/>
              <w:divBdr>
                <w:top w:val="none" w:sz="0" w:space="0" w:color="auto"/>
                <w:left w:val="none" w:sz="0" w:space="0" w:color="auto"/>
                <w:bottom w:val="none" w:sz="0" w:space="0" w:color="auto"/>
                <w:right w:val="none" w:sz="0" w:space="0" w:color="auto"/>
              </w:divBdr>
            </w:div>
            <w:div w:id="207184746">
              <w:marLeft w:val="0"/>
              <w:marRight w:val="0"/>
              <w:marTop w:val="0"/>
              <w:marBottom w:val="0"/>
              <w:divBdr>
                <w:top w:val="none" w:sz="0" w:space="0" w:color="auto"/>
                <w:left w:val="none" w:sz="0" w:space="0" w:color="auto"/>
                <w:bottom w:val="none" w:sz="0" w:space="0" w:color="auto"/>
                <w:right w:val="none" w:sz="0" w:space="0" w:color="auto"/>
              </w:divBdr>
            </w:div>
            <w:div w:id="265575812">
              <w:marLeft w:val="0"/>
              <w:marRight w:val="0"/>
              <w:marTop w:val="0"/>
              <w:marBottom w:val="0"/>
              <w:divBdr>
                <w:top w:val="none" w:sz="0" w:space="0" w:color="auto"/>
                <w:left w:val="none" w:sz="0" w:space="0" w:color="auto"/>
                <w:bottom w:val="none" w:sz="0" w:space="0" w:color="auto"/>
                <w:right w:val="none" w:sz="0" w:space="0" w:color="auto"/>
              </w:divBdr>
            </w:div>
            <w:div w:id="317733060">
              <w:marLeft w:val="0"/>
              <w:marRight w:val="0"/>
              <w:marTop w:val="0"/>
              <w:marBottom w:val="0"/>
              <w:divBdr>
                <w:top w:val="none" w:sz="0" w:space="0" w:color="auto"/>
                <w:left w:val="none" w:sz="0" w:space="0" w:color="auto"/>
                <w:bottom w:val="none" w:sz="0" w:space="0" w:color="auto"/>
                <w:right w:val="none" w:sz="0" w:space="0" w:color="auto"/>
              </w:divBdr>
            </w:div>
            <w:div w:id="451826745">
              <w:marLeft w:val="0"/>
              <w:marRight w:val="0"/>
              <w:marTop w:val="0"/>
              <w:marBottom w:val="0"/>
              <w:divBdr>
                <w:top w:val="none" w:sz="0" w:space="0" w:color="auto"/>
                <w:left w:val="none" w:sz="0" w:space="0" w:color="auto"/>
                <w:bottom w:val="none" w:sz="0" w:space="0" w:color="auto"/>
                <w:right w:val="none" w:sz="0" w:space="0" w:color="auto"/>
              </w:divBdr>
            </w:div>
            <w:div w:id="483276504">
              <w:marLeft w:val="0"/>
              <w:marRight w:val="0"/>
              <w:marTop w:val="0"/>
              <w:marBottom w:val="0"/>
              <w:divBdr>
                <w:top w:val="none" w:sz="0" w:space="0" w:color="auto"/>
                <w:left w:val="none" w:sz="0" w:space="0" w:color="auto"/>
                <w:bottom w:val="none" w:sz="0" w:space="0" w:color="auto"/>
                <w:right w:val="none" w:sz="0" w:space="0" w:color="auto"/>
              </w:divBdr>
            </w:div>
            <w:div w:id="535432992">
              <w:marLeft w:val="0"/>
              <w:marRight w:val="0"/>
              <w:marTop w:val="0"/>
              <w:marBottom w:val="0"/>
              <w:divBdr>
                <w:top w:val="none" w:sz="0" w:space="0" w:color="auto"/>
                <w:left w:val="none" w:sz="0" w:space="0" w:color="auto"/>
                <w:bottom w:val="none" w:sz="0" w:space="0" w:color="auto"/>
                <w:right w:val="none" w:sz="0" w:space="0" w:color="auto"/>
              </w:divBdr>
            </w:div>
            <w:div w:id="607858331">
              <w:marLeft w:val="0"/>
              <w:marRight w:val="0"/>
              <w:marTop w:val="0"/>
              <w:marBottom w:val="0"/>
              <w:divBdr>
                <w:top w:val="none" w:sz="0" w:space="0" w:color="auto"/>
                <w:left w:val="none" w:sz="0" w:space="0" w:color="auto"/>
                <w:bottom w:val="none" w:sz="0" w:space="0" w:color="auto"/>
                <w:right w:val="none" w:sz="0" w:space="0" w:color="auto"/>
              </w:divBdr>
            </w:div>
            <w:div w:id="799031702">
              <w:marLeft w:val="0"/>
              <w:marRight w:val="0"/>
              <w:marTop w:val="0"/>
              <w:marBottom w:val="0"/>
              <w:divBdr>
                <w:top w:val="none" w:sz="0" w:space="0" w:color="auto"/>
                <w:left w:val="none" w:sz="0" w:space="0" w:color="auto"/>
                <w:bottom w:val="none" w:sz="0" w:space="0" w:color="auto"/>
                <w:right w:val="none" w:sz="0" w:space="0" w:color="auto"/>
              </w:divBdr>
            </w:div>
            <w:div w:id="837698920">
              <w:marLeft w:val="0"/>
              <w:marRight w:val="0"/>
              <w:marTop w:val="0"/>
              <w:marBottom w:val="0"/>
              <w:divBdr>
                <w:top w:val="none" w:sz="0" w:space="0" w:color="auto"/>
                <w:left w:val="none" w:sz="0" w:space="0" w:color="auto"/>
                <w:bottom w:val="none" w:sz="0" w:space="0" w:color="auto"/>
                <w:right w:val="none" w:sz="0" w:space="0" w:color="auto"/>
              </w:divBdr>
            </w:div>
            <w:div w:id="1014500677">
              <w:marLeft w:val="0"/>
              <w:marRight w:val="0"/>
              <w:marTop w:val="0"/>
              <w:marBottom w:val="0"/>
              <w:divBdr>
                <w:top w:val="none" w:sz="0" w:space="0" w:color="auto"/>
                <w:left w:val="none" w:sz="0" w:space="0" w:color="auto"/>
                <w:bottom w:val="none" w:sz="0" w:space="0" w:color="auto"/>
                <w:right w:val="none" w:sz="0" w:space="0" w:color="auto"/>
              </w:divBdr>
            </w:div>
            <w:div w:id="1053188497">
              <w:marLeft w:val="0"/>
              <w:marRight w:val="0"/>
              <w:marTop w:val="0"/>
              <w:marBottom w:val="0"/>
              <w:divBdr>
                <w:top w:val="none" w:sz="0" w:space="0" w:color="auto"/>
                <w:left w:val="none" w:sz="0" w:space="0" w:color="auto"/>
                <w:bottom w:val="none" w:sz="0" w:space="0" w:color="auto"/>
                <w:right w:val="none" w:sz="0" w:space="0" w:color="auto"/>
              </w:divBdr>
            </w:div>
            <w:div w:id="1071200550">
              <w:marLeft w:val="0"/>
              <w:marRight w:val="0"/>
              <w:marTop w:val="0"/>
              <w:marBottom w:val="0"/>
              <w:divBdr>
                <w:top w:val="none" w:sz="0" w:space="0" w:color="auto"/>
                <w:left w:val="none" w:sz="0" w:space="0" w:color="auto"/>
                <w:bottom w:val="none" w:sz="0" w:space="0" w:color="auto"/>
                <w:right w:val="none" w:sz="0" w:space="0" w:color="auto"/>
              </w:divBdr>
            </w:div>
            <w:div w:id="1132480625">
              <w:marLeft w:val="0"/>
              <w:marRight w:val="0"/>
              <w:marTop w:val="0"/>
              <w:marBottom w:val="0"/>
              <w:divBdr>
                <w:top w:val="none" w:sz="0" w:space="0" w:color="auto"/>
                <w:left w:val="none" w:sz="0" w:space="0" w:color="auto"/>
                <w:bottom w:val="none" w:sz="0" w:space="0" w:color="auto"/>
                <w:right w:val="none" w:sz="0" w:space="0" w:color="auto"/>
              </w:divBdr>
            </w:div>
            <w:div w:id="1190333858">
              <w:marLeft w:val="0"/>
              <w:marRight w:val="0"/>
              <w:marTop w:val="0"/>
              <w:marBottom w:val="0"/>
              <w:divBdr>
                <w:top w:val="none" w:sz="0" w:space="0" w:color="auto"/>
                <w:left w:val="none" w:sz="0" w:space="0" w:color="auto"/>
                <w:bottom w:val="none" w:sz="0" w:space="0" w:color="auto"/>
                <w:right w:val="none" w:sz="0" w:space="0" w:color="auto"/>
              </w:divBdr>
            </w:div>
            <w:div w:id="1547060794">
              <w:marLeft w:val="0"/>
              <w:marRight w:val="0"/>
              <w:marTop w:val="0"/>
              <w:marBottom w:val="0"/>
              <w:divBdr>
                <w:top w:val="none" w:sz="0" w:space="0" w:color="auto"/>
                <w:left w:val="none" w:sz="0" w:space="0" w:color="auto"/>
                <w:bottom w:val="none" w:sz="0" w:space="0" w:color="auto"/>
                <w:right w:val="none" w:sz="0" w:space="0" w:color="auto"/>
              </w:divBdr>
            </w:div>
            <w:div w:id="1639797488">
              <w:marLeft w:val="0"/>
              <w:marRight w:val="0"/>
              <w:marTop w:val="0"/>
              <w:marBottom w:val="0"/>
              <w:divBdr>
                <w:top w:val="none" w:sz="0" w:space="0" w:color="auto"/>
                <w:left w:val="none" w:sz="0" w:space="0" w:color="auto"/>
                <w:bottom w:val="none" w:sz="0" w:space="0" w:color="auto"/>
                <w:right w:val="none" w:sz="0" w:space="0" w:color="auto"/>
              </w:divBdr>
            </w:div>
            <w:div w:id="1749812663">
              <w:marLeft w:val="0"/>
              <w:marRight w:val="0"/>
              <w:marTop w:val="0"/>
              <w:marBottom w:val="0"/>
              <w:divBdr>
                <w:top w:val="none" w:sz="0" w:space="0" w:color="auto"/>
                <w:left w:val="none" w:sz="0" w:space="0" w:color="auto"/>
                <w:bottom w:val="none" w:sz="0" w:space="0" w:color="auto"/>
                <w:right w:val="none" w:sz="0" w:space="0" w:color="auto"/>
              </w:divBdr>
            </w:div>
            <w:div w:id="1972444296">
              <w:marLeft w:val="0"/>
              <w:marRight w:val="0"/>
              <w:marTop w:val="0"/>
              <w:marBottom w:val="0"/>
              <w:divBdr>
                <w:top w:val="none" w:sz="0" w:space="0" w:color="auto"/>
                <w:left w:val="none" w:sz="0" w:space="0" w:color="auto"/>
                <w:bottom w:val="none" w:sz="0" w:space="0" w:color="auto"/>
                <w:right w:val="none" w:sz="0" w:space="0" w:color="auto"/>
              </w:divBdr>
            </w:div>
          </w:divsChild>
        </w:div>
        <w:div w:id="1726224348">
          <w:marLeft w:val="0"/>
          <w:marRight w:val="0"/>
          <w:marTop w:val="0"/>
          <w:marBottom w:val="0"/>
          <w:divBdr>
            <w:top w:val="none" w:sz="0" w:space="0" w:color="auto"/>
            <w:left w:val="none" w:sz="0" w:space="0" w:color="auto"/>
            <w:bottom w:val="none" w:sz="0" w:space="0" w:color="auto"/>
            <w:right w:val="none" w:sz="0" w:space="0" w:color="auto"/>
          </w:divBdr>
          <w:divsChild>
            <w:div w:id="103576977">
              <w:marLeft w:val="0"/>
              <w:marRight w:val="0"/>
              <w:marTop w:val="0"/>
              <w:marBottom w:val="0"/>
              <w:divBdr>
                <w:top w:val="none" w:sz="0" w:space="0" w:color="auto"/>
                <w:left w:val="none" w:sz="0" w:space="0" w:color="auto"/>
                <w:bottom w:val="none" w:sz="0" w:space="0" w:color="auto"/>
                <w:right w:val="none" w:sz="0" w:space="0" w:color="auto"/>
              </w:divBdr>
            </w:div>
            <w:div w:id="116873853">
              <w:marLeft w:val="0"/>
              <w:marRight w:val="0"/>
              <w:marTop w:val="0"/>
              <w:marBottom w:val="0"/>
              <w:divBdr>
                <w:top w:val="none" w:sz="0" w:space="0" w:color="auto"/>
                <w:left w:val="none" w:sz="0" w:space="0" w:color="auto"/>
                <w:bottom w:val="none" w:sz="0" w:space="0" w:color="auto"/>
                <w:right w:val="none" w:sz="0" w:space="0" w:color="auto"/>
              </w:divBdr>
            </w:div>
            <w:div w:id="394934113">
              <w:marLeft w:val="0"/>
              <w:marRight w:val="0"/>
              <w:marTop w:val="0"/>
              <w:marBottom w:val="0"/>
              <w:divBdr>
                <w:top w:val="none" w:sz="0" w:space="0" w:color="auto"/>
                <w:left w:val="none" w:sz="0" w:space="0" w:color="auto"/>
                <w:bottom w:val="none" w:sz="0" w:space="0" w:color="auto"/>
                <w:right w:val="none" w:sz="0" w:space="0" w:color="auto"/>
              </w:divBdr>
            </w:div>
            <w:div w:id="498233947">
              <w:marLeft w:val="0"/>
              <w:marRight w:val="0"/>
              <w:marTop w:val="0"/>
              <w:marBottom w:val="0"/>
              <w:divBdr>
                <w:top w:val="none" w:sz="0" w:space="0" w:color="auto"/>
                <w:left w:val="none" w:sz="0" w:space="0" w:color="auto"/>
                <w:bottom w:val="none" w:sz="0" w:space="0" w:color="auto"/>
                <w:right w:val="none" w:sz="0" w:space="0" w:color="auto"/>
              </w:divBdr>
            </w:div>
            <w:div w:id="606080987">
              <w:marLeft w:val="0"/>
              <w:marRight w:val="0"/>
              <w:marTop w:val="0"/>
              <w:marBottom w:val="0"/>
              <w:divBdr>
                <w:top w:val="none" w:sz="0" w:space="0" w:color="auto"/>
                <w:left w:val="none" w:sz="0" w:space="0" w:color="auto"/>
                <w:bottom w:val="none" w:sz="0" w:space="0" w:color="auto"/>
                <w:right w:val="none" w:sz="0" w:space="0" w:color="auto"/>
              </w:divBdr>
            </w:div>
            <w:div w:id="710156699">
              <w:marLeft w:val="0"/>
              <w:marRight w:val="0"/>
              <w:marTop w:val="0"/>
              <w:marBottom w:val="0"/>
              <w:divBdr>
                <w:top w:val="none" w:sz="0" w:space="0" w:color="auto"/>
                <w:left w:val="none" w:sz="0" w:space="0" w:color="auto"/>
                <w:bottom w:val="none" w:sz="0" w:space="0" w:color="auto"/>
                <w:right w:val="none" w:sz="0" w:space="0" w:color="auto"/>
              </w:divBdr>
            </w:div>
            <w:div w:id="840580004">
              <w:marLeft w:val="0"/>
              <w:marRight w:val="0"/>
              <w:marTop w:val="0"/>
              <w:marBottom w:val="0"/>
              <w:divBdr>
                <w:top w:val="none" w:sz="0" w:space="0" w:color="auto"/>
                <w:left w:val="none" w:sz="0" w:space="0" w:color="auto"/>
                <w:bottom w:val="none" w:sz="0" w:space="0" w:color="auto"/>
                <w:right w:val="none" w:sz="0" w:space="0" w:color="auto"/>
              </w:divBdr>
            </w:div>
            <w:div w:id="1019047086">
              <w:marLeft w:val="0"/>
              <w:marRight w:val="0"/>
              <w:marTop w:val="0"/>
              <w:marBottom w:val="0"/>
              <w:divBdr>
                <w:top w:val="none" w:sz="0" w:space="0" w:color="auto"/>
                <w:left w:val="none" w:sz="0" w:space="0" w:color="auto"/>
                <w:bottom w:val="none" w:sz="0" w:space="0" w:color="auto"/>
                <w:right w:val="none" w:sz="0" w:space="0" w:color="auto"/>
              </w:divBdr>
            </w:div>
            <w:div w:id="1142847012">
              <w:marLeft w:val="0"/>
              <w:marRight w:val="0"/>
              <w:marTop w:val="0"/>
              <w:marBottom w:val="0"/>
              <w:divBdr>
                <w:top w:val="none" w:sz="0" w:space="0" w:color="auto"/>
                <w:left w:val="none" w:sz="0" w:space="0" w:color="auto"/>
                <w:bottom w:val="none" w:sz="0" w:space="0" w:color="auto"/>
                <w:right w:val="none" w:sz="0" w:space="0" w:color="auto"/>
              </w:divBdr>
            </w:div>
            <w:div w:id="1189832554">
              <w:marLeft w:val="0"/>
              <w:marRight w:val="0"/>
              <w:marTop w:val="0"/>
              <w:marBottom w:val="0"/>
              <w:divBdr>
                <w:top w:val="none" w:sz="0" w:space="0" w:color="auto"/>
                <w:left w:val="none" w:sz="0" w:space="0" w:color="auto"/>
                <w:bottom w:val="none" w:sz="0" w:space="0" w:color="auto"/>
                <w:right w:val="none" w:sz="0" w:space="0" w:color="auto"/>
              </w:divBdr>
            </w:div>
            <w:div w:id="1200245644">
              <w:marLeft w:val="0"/>
              <w:marRight w:val="0"/>
              <w:marTop w:val="0"/>
              <w:marBottom w:val="0"/>
              <w:divBdr>
                <w:top w:val="none" w:sz="0" w:space="0" w:color="auto"/>
                <w:left w:val="none" w:sz="0" w:space="0" w:color="auto"/>
                <w:bottom w:val="none" w:sz="0" w:space="0" w:color="auto"/>
                <w:right w:val="none" w:sz="0" w:space="0" w:color="auto"/>
              </w:divBdr>
            </w:div>
            <w:div w:id="1204977381">
              <w:marLeft w:val="0"/>
              <w:marRight w:val="0"/>
              <w:marTop w:val="0"/>
              <w:marBottom w:val="0"/>
              <w:divBdr>
                <w:top w:val="none" w:sz="0" w:space="0" w:color="auto"/>
                <w:left w:val="none" w:sz="0" w:space="0" w:color="auto"/>
                <w:bottom w:val="none" w:sz="0" w:space="0" w:color="auto"/>
                <w:right w:val="none" w:sz="0" w:space="0" w:color="auto"/>
              </w:divBdr>
            </w:div>
            <w:div w:id="1250890425">
              <w:marLeft w:val="0"/>
              <w:marRight w:val="0"/>
              <w:marTop w:val="0"/>
              <w:marBottom w:val="0"/>
              <w:divBdr>
                <w:top w:val="none" w:sz="0" w:space="0" w:color="auto"/>
                <w:left w:val="none" w:sz="0" w:space="0" w:color="auto"/>
                <w:bottom w:val="none" w:sz="0" w:space="0" w:color="auto"/>
                <w:right w:val="none" w:sz="0" w:space="0" w:color="auto"/>
              </w:divBdr>
            </w:div>
            <w:div w:id="1354114912">
              <w:marLeft w:val="0"/>
              <w:marRight w:val="0"/>
              <w:marTop w:val="0"/>
              <w:marBottom w:val="0"/>
              <w:divBdr>
                <w:top w:val="none" w:sz="0" w:space="0" w:color="auto"/>
                <w:left w:val="none" w:sz="0" w:space="0" w:color="auto"/>
                <w:bottom w:val="none" w:sz="0" w:space="0" w:color="auto"/>
                <w:right w:val="none" w:sz="0" w:space="0" w:color="auto"/>
              </w:divBdr>
            </w:div>
            <w:div w:id="1655335037">
              <w:marLeft w:val="0"/>
              <w:marRight w:val="0"/>
              <w:marTop w:val="0"/>
              <w:marBottom w:val="0"/>
              <w:divBdr>
                <w:top w:val="none" w:sz="0" w:space="0" w:color="auto"/>
                <w:left w:val="none" w:sz="0" w:space="0" w:color="auto"/>
                <w:bottom w:val="none" w:sz="0" w:space="0" w:color="auto"/>
                <w:right w:val="none" w:sz="0" w:space="0" w:color="auto"/>
              </w:divBdr>
            </w:div>
            <w:div w:id="1761638638">
              <w:marLeft w:val="0"/>
              <w:marRight w:val="0"/>
              <w:marTop w:val="0"/>
              <w:marBottom w:val="0"/>
              <w:divBdr>
                <w:top w:val="none" w:sz="0" w:space="0" w:color="auto"/>
                <w:left w:val="none" w:sz="0" w:space="0" w:color="auto"/>
                <w:bottom w:val="none" w:sz="0" w:space="0" w:color="auto"/>
                <w:right w:val="none" w:sz="0" w:space="0" w:color="auto"/>
              </w:divBdr>
            </w:div>
            <w:div w:id="1901356037">
              <w:marLeft w:val="0"/>
              <w:marRight w:val="0"/>
              <w:marTop w:val="0"/>
              <w:marBottom w:val="0"/>
              <w:divBdr>
                <w:top w:val="none" w:sz="0" w:space="0" w:color="auto"/>
                <w:left w:val="none" w:sz="0" w:space="0" w:color="auto"/>
                <w:bottom w:val="none" w:sz="0" w:space="0" w:color="auto"/>
                <w:right w:val="none" w:sz="0" w:space="0" w:color="auto"/>
              </w:divBdr>
            </w:div>
            <w:div w:id="1950811981">
              <w:marLeft w:val="0"/>
              <w:marRight w:val="0"/>
              <w:marTop w:val="0"/>
              <w:marBottom w:val="0"/>
              <w:divBdr>
                <w:top w:val="none" w:sz="0" w:space="0" w:color="auto"/>
                <w:left w:val="none" w:sz="0" w:space="0" w:color="auto"/>
                <w:bottom w:val="none" w:sz="0" w:space="0" w:color="auto"/>
                <w:right w:val="none" w:sz="0" w:space="0" w:color="auto"/>
              </w:divBdr>
            </w:div>
            <w:div w:id="2027318499">
              <w:marLeft w:val="0"/>
              <w:marRight w:val="0"/>
              <w:marTop w:val="0"/>
              <w:marBottom w:val="0"/>
              <w:divBdr>
                <w:top w:val="none" w:sz="0" w:space="0" w:color="auto"/>
                <w:left w:val="none" w:sz="0" w:space="0" w:color="auto"/>
                <w:bottom w:val="none" w:sz="0" w:space="0" w:color="auto"/>
                <w:right w:val="none" w:sz="0" w:space="0" w:color="auto"/>
              </w:divBdr>
            </w:div>
            <w:div w:id="212168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63034">
      <w:bodyDiv w:val="1"/>
      <w:marLeft w:val="0"/>
      <w:marRight w:val="0"/>
      <w:marTop w:val="0"/>
      <w:marBottom w:val="0"/>
      <w:divBdr>
        <w:top w:val="none" w:sz="0" w:space="0" w:color="auto"/>
        <w:left w:val="none" w:sz="0" w:space="0" w:color="auto"/>
        <w:bottom w:val="none" w:sz="0" w:space="0" w:color="auto"/>
        <w:right w:val="none" w:sz="0" w:space="0" w:color="auto"/>
      </w:divBdr>
    </w:div>
    <w:div w:id="520902817">
      <w:bodyDiv w:val="1"/>
      <w:marLeft w:val="0"/>
      <w:marRight w:val="0"/>
      <w:marTop w:val="0"/>
      <w:marBottom w:val="0"/>
      <w:divBdr>
        <w:top w:val="none" w:sz="0" w:space="0" w:color="auto"/>
        <w:left w:val="none" w:sz="0" w:space="0" w:color="auto"/>
        <w:bottom w:val="none" w:sz="0" w:space="0" w:color="auto"/>
        <w:right w:val="none" w:sz="0" w:space="0" w:color="auto"/>
      </w:divBdr>
      <w:divsChild>
        <w:div w:id="313527810">
          <w:marLeft w:val="0"/>
          <w:marRight w:val="0"/>
          <w:marTop w:val="0"/>
          <w:marBottom w:val="0"/>
          <w:divBdr>
            <w:top w:val="none" w:sz="0" w:space="0" w:color="auto"/>
            <w:left w:val="none" w:sz="0" w:space="0" w:color="auto"/>
            <w:bottom w:val="none" w:sz="0" w:space="0" w:color="auto"/>
            <w:right w:val="none" w:sz="0" w:space="0" w:color="auto"/>
          </w:divBdr>
        </w:div>
        <w:div w:id="470755047">
          <w:marLeft w:val="0"/>
          <w:marRight w:val="0"/>
          <w:marTop w:val="0"/>
          <w:marBottom w:val="0"/>
          <w:divBdr>
            <w:top w:val="none" w:sz="0" w:space="0" w:color="auto"/>
            <w:left w:val="none" w:sz="0" w:space="0" w:color="auto"/>
            <w:bottom w:val="none" w:sz="0" w:space="0" w:color="auto"/>
            <w:right w:val="none" w:sz="0" w:space="0" w:color="auto"/>
          </w:divBdr>
          <w:divsChild>
            <w:div w:id="39399378">
              <w:marLeft w:val="0"/>
              <w:marRight w:val="0"/>
              <w:marTop w:val="0"/>
              <w:marBottom w:val="0"/>
              <w:divBdr>
                <w:top w:val="none" w:sz="0" w:space="0" w:color="auto"/>
                <w:left w:val="none" w:sz="0" w:space="0" w:color="auto"/>
                <w:bottom w:val="none" w:sz="0" w:space="0" w:color="auto"/>
                <w:right w:val="none" w:sz="0" w:space="0" w:color="auto"/>
              </w:divBdr>
            </w:div>
            <w:div w:id="69011903">
              <w:marLeft w:val="0"/>
              <w:marRight w:val="0"/>
              <w:marTop w:val="0"/>
              <w:marBottom w:val="0"/>
              <w:divBdr>
                <w:top w:val="none" w:sz="0" w:space="0" w:color="auto"/>
                <w:left w:val="none" w:sz="0" w:space="0" w:color="auto"/>
                <w:bottom w:val="none" w:sz="0" w:space="0" w:color="auto"/>
                <w:right w:val="none" w:sz="0" w:space="0" w:color="auto"/>
              </w:divBdr>
            </w:div>
            <w:div w:id="77942698">
              <w:marLeft w:val="0"/>
              <w:marRight w:val="0"/>
              <w:marTop w:val="0"/>
              <w:marBottom w:val="0"/>
              <w:divBdr>
                <w:top w:val="none" w:sz="0" w:space="0" w:color="auto"/>
                <w:left w:val="none" w:sz="0" w:space="0" w:color="auto"/>
                <w:bottom w:val="none" w:sz="0" w:space="0" w:color="auto"/>
                <w:right w:val="none" w:sz="0" w:space="0" w:color="auto"/>
              </w:divBdr>
            </w:div>
            <w:div w:id="569118415">
              <w:marLeft w:val="0"/>
              <w:marRight w:val="0"/>
              <w:marTop w:val="0"/>
              <w:marBottom w:val="0"/>
              <w:divBdr>
                <w:top w:val="none" w:sz="0" w:space="0" w:color="auto"/>
                <w:left w:val="none" w:sz="0" w:space="0" w:color="auto"/>
                <w:bottom w:val="none" w:sz="0" w:space="0" w:color="auto"/>
                <w:right w:val="none" w:sz="0" w:space="0" w:color="auto"/>
              </w:divBdr>
            </w:div>
            <w:div w:id="617221293">
              <w:marLeft w:val="0"/>
              <w:marRight w:val="0"/>
              <w:marTop w:val="0"/>
              <w:marBottom w:val="0"/>
              <w:divBdr>
                <w:top w:val="none" w:sz="0" w:space="0" w:color="auto"/>
                <w:left w:val="none" w:sz="0" w:space="0" w:color="auto"/>
                <w:bottom w:val="none" w:sz="0" w:space="0" w:color="auto"/>
                <w:right w:val="none" w:sz="0" w:space="0" w:color="auto"/>
              </w:divBdr>
            </w:div>
            <w:div w:id="695235130">
              <w:marLeft w:val="0"/>
              <w:marRight w:val="0"/>
              <w:marTop w:val="0"/>
              <w:marBottom w:val="0"/>
              <w:divBdr>
                <w:top w:val="none" w:sz="0" w:space="0" w:color="auto"/>
                <w:left w:val="none" w:sz="0" w:space="0" w:color="auto"/>
                <w:bottom w:val="none" w:sz="0" w:space="0" w:color="auto"/>
                <w:right w:val="none" w:sz="0" w:space="0" w:color="auto"/>
              </w:divBdr>
            </w:div>
            <w:div w:id="698968627">
              <w:marLeft w:val="0"/>
              <w:marRight w:val="0"/>
              <w:marTop w:val="0"/>
              <w:marBottom w:val="0"/>
              <w:divBdr>
                <w:top w:val="none" w:sz="0" w:space="0" w:color="auto"/>
                <w:left w:val="none" w:sz="0" w:space="0" w:color="auto"/>
                <w:bottom w:val="none" w:sz="0" w:space="0" w:color="auto"/>
                <w:right w:val="none" w:sz="0" w:space="0" w:color="auto"/>
              </w:divBdr>
            </w:div>
            <w:div w:id="825704939">
              <w:marLeft w:val="0"/>
              <w:marRight w:val="0"/>
              <w:marTop w:val="0"/>
              <w:marBottom w:val="0"/>
              <w:divBdr>
                <w:top w:val="none" w:sz="0" w:space="0" w:color="auto"/>
                <w:left w:val="none" w:sz="0" w:space="0" w:color="auto"/>
                <w:bottom w:val="none" w:sz="0" w:space="0" w:color="auto"/>
                <w:right w:val="none" w:sz="0" w:space="0" w:color="auto"/>
              </w:divBdr>
            </w:div>
            <w:div w:id="915700904">
              <w:marLeft w:val="0"/>
              <w:marRight w:val="0"/>
              <w:marTop w:val="0"/>
              <w:marBottom w:val="0"/>
              <w:divBdr>
                <w:top w:val="none" w:sz="0" w:space="0" w:color="auto"/>
                <w:left w:val="none" w:sz="0" w:space="0" w:color="auto"/>
                <w:bottom w:val="none" w:sz="0" w:space="0" w:color="auto"/>
                <w:right w:val="none" w:sz="0" w:space="0" w:color="auto"/>
              </w:divBdr>
            </w:div>
            <w:div w:id="955142737">
              <w:marLeft w:val="0"/>
              <w:marRight w:val="0"/>
              <w:marTop w:val="0"/>
              <w:marBottom w:val="0"/>
              <w:divBdr>
                <w:top w:val="none" w:sz="0" w:space="0" w:color="auto"/>
                <w:left w:val="none" w:sz="0" w:space="0" w:color="auto"/>
                <w:bottom w:val="none" w:sz="0" w:space="0" w:color="auto"/>
                <w:right w:val="none" w:sz="0" w:space="0" w:color="auto"/>
              </w:divBdr>
            </w:div>
            <w:div w:id="1019968771">
              <w:marLeft w:val="0"/>
              <w:marRight w:val="0"/>
              <w:marTop w:val="0"/>
              <w:marBottom w:val="0"/>
              <w:divBdr>
                <w:top w:val="none" w:sz="0" w:space="0" w:color="auto"/>
                <w:left w:val="none" w:sz="0" w:space="0" w:color="auto"/>
                <w:bottom w:val="none" w:sz="0" w:space="0" w:color="auto"/>
                <w:right w:val="none" w:sz="0" w:space="0" w:color="auto"/>
              </w:divBdr>
            </w:div>
            <w:div w:id="1121800912">
              <w:marLeft w:val="0"/>
              <w:marRight w:val="0"/>
              <w:marTop w:val="0"/>
              <w:marBottom w:val="0"/>
              <w:divBdr>
                <w:top w:val="none" w:sz="0" w:space="0" w:color="auto"/>
                <w:left w:val="none" w:sz="0" w:space="0" w:color="auto"/>
                <w:bottom w:val="none" w:sz="0" w:space="0" w:color="auto"/>
                <w:right w:val="none" w:sz="0" w:space="0" w:color="auto"/>
              </w:divBdr>
            </w:div>
            <w:div w:id="1183519503">
              <w:marLeft w:val="0"/>
              <w:marRight w:val="0"/>
              <w:marTop w:val="0"/>
              <w:marBottom w:val="0"/>
              <w:divBdr>
                <w:top w:val="none" w:sz="0" w:space="0" w:color="auto"/>
                <w:left w:val="none" w:sz="0" w:space="0" w:color="auto"/>
                <w:bottom w:val="none" w:sz="0" w:space="0" w:color="auto"/>
                <w:right w:val="none" w:sz="0" w:space="0" w:color="auto"/>
              </w:divBdr>
            </w:div>
            <w:div w:id="1232885656">
              <w:marLeft w:val="0"/>
              <w:marRight w:val="0"/>
              <w:marTop w:val="0"/>
              <w:marBottom w:val="0"/>
              <w:divBdr>
                <w:top w:val="none" w:sz="0" w:space="0" w:color="auto"/>
                <w:left w:val="none" w:sz="0" w:space="0" w:color="auto"/>
                <w:bottom w:val="none" w:sz="0" w:space="0" w:color="auto"/>
                <w:right w:val="none" w:sz="0" w:space="0" w:color="auto"/>
              </w:divBdr>
            </w:div>
            <w:div w:id="1315717007">
              <w:marLeft w:val="0"/>
              <w:marRight w:val="0"/>
              <w:marTop w:val="0"/>
              <w:marBottom w:val="0"/>
              <w:divBdr>
                <w:top w:val="none" w:sz="0" w:space="0" w:color="auto"/>
                <w:left w:val="none" w:sz="0" w:space="0" w:color="auto"/>
                <w:bottom w:val="none" w:sz="0" w:space="0" w:color="auto"/>
                <w:right w:val="none" w:sz="0" w:space="0" w:color="auto"/>
              </w:divBdr>
            </w:div>
            <w:div w:id="1328939029">
              <w:marLeft w:val="0"/>
              <w:marRight w:val="0"/>
              <w:marTop w:val="0"/>
              <w:marBottom w:val="0"/>
              <w:divBdr>
                <w:top w:val="none" w:sz="0" w:space="0" w:color="auto"/>
                <w:left w:val="none" w:sz="0" w:space="0" w:color="auto"/>
                <w:bottom w:val="none" w:sz="0" w:space="0" w:color="auto"/>
                <w:right w:val="none" w:sz="0" w:space="0" w:color="auto"/>
              </w:divBdr>
            </w:div>
            <w:div w:id="1621917304">
              <w:marLeft w:val="0"/>
              <w:marRight w:val="0"/>
              <w:marTop w:val="0"/>
              <w:marBottom w:val="0"/>
              <w:divBdr>
                <w:top w:val="none" w:sz="0" w:space="0" w:color="auto"/>
                <w:left w:val="none" w:sz="0" w:space="0" w:color="auto"/>
                <w:bottom w:val="none" w:sz="0" w:space="0" w:color="auto"/>
                <w:right w:val="none" w:sz="0" w:space="0" w:color="auto"/>
              </w:divBdr>
            </w:div>
            <w:div w:id="1740861757">
              <w:marLeft w:val="0"/>
              <w:marRight w:val="0"/>
              <w:marTop w:val="0"/>
              <w:marBottom w:val="0"/>
              <w:divBdr>
                <w:top w:val="none" w:sz="0" w:space="0" w:color="auto"/>
                <w:left w:val="none" w:sz="0" w:space="0" w:color="auto"/>
                <w:bottom w:val="none" w:sz="0" w:space="0" w:color="auto"/>
                <w:right w:val="none" w:sz="0" w:space="0" w:color="auto"/>
              </w:divBdr>
            </w:div>
            <w:div w:id="1953972457">
              <w:marLeft w:val="0"/>
              <w:marRight w:val="0"/>
              <w:marTop w:val="0"/>
              <w:marBottom w:val="0"/>
              <w:divBdr>
                <w:top w:val="none" w:sz="0" w:space="0" w:color="auto"/>
                <w:left w:val="none" w:sz="0" w:space="0" w:color="auto"/>
                <w:bottom w:val="none" w:sz="0" w:space="0" w:color="auto"/>
                <w:right w:val="none" w:sz="0" w:space="0" w:color="auto"/>
              </w:divBdr>
            </w:div>
            <w:div w:id="2077896895">
              <w:marLeft w:val="0"/>
              <w:marRight w:val="0"/>
              <w:marTop w:val="0"/>
              <w:marBottom w:val="0"/>
              <w:divBdr>
                <w:top w:val="none" w:sz="0" w:space="0" w:color="auto"/>
                <w:left w:val="none" w:sz="0" w:space="0" w:color="auto"/>
                <w:bottom w:val="none" w:sz="0" w:space="0" w:color="auto"/>
                <w:right w:val="none" w:sz="0" w:space="0" w:color="auto"/>
              </w:divBdr>
            </w:div>
          </w:divsChild>
        </w:div>
        <w:div w:id="529612336">
          <w:marLeft w:val="0"/>
          <w:marRight w:val="0"/>
          <w:marTop w:val="0"/>
          <w:marBottom w:val="0"/>
          <w:divBdr>
            <w:top w:val="none" w:sz="0" w:space="0" w:color="auto"/>
            <w:left w:val="none" w:sz="0" w:space="0" w:color="auto"/>
            <w:bottom w:val="none" w:sz="0" w:space="0" w:color="auto"/>
            <w:right w:val="none" w:sz="0" w:space="0" w:color="auto"/>
          </w:divBdr>
          <w:divsChild>
            <w:div w:id="5910170">
              <w:marLeft w:val="0"/>
              <w:marRight w:val="0"/>
              <w:marTop w:val="0"/>
              <w:marBottom w:val="0"/>
              <w:divBdr>
                <w:top w:val="none" w:sz="0" w:space="0" w:color="auto"/>
                <w:left w:val="none" w:sz="0" w:space="0" w:color="auto"/>
                <w:bottom w:val="none" w:sz="0" w:space="0" w:color="auto"/>
                <w:right w:val="none" w:sz="0" w:space="0" w:color="auto"/>
              </w:divBdr>
            </w:div>
            <w:div w:id="7561779">
              <w:marLeft w:val="0"/>
              <w:marRight w:val="0"/>
              <w:marTop w:val="0"/>
              <w:marBottom w:val="0"/>
              <w:divBdr>
                <w:top w:val="none" w:sz="0" w:space="0" w:color="auto"/>
                <w:left w:val="none" w:sz="0" w:space="0" w:color="auto"/>
                <w:bottom w:val="none" w:sz="0" w:space="0" w:color="auto"/>
                <w:right w:val="none" w:sz="0" w:space="0" w:color="auto"/>
              </w:divBdr>
            </w:div>
            <w:div w:id="195167990">
              <w:marLeft w:val="0"/>
              <w:marRight w:val="0"/>
              <w:marTop w:val="0"/>
              <w:marBottom w:val="0"/>
              <w:divBdr>
                <w:top w:val="none" w:sz="0" w:space="0" w:color="auto"/>
                <w:left w:val="none" w:sz="0" w:space="0" w:color="auto"/>
                <w:bottom w:val="none" w:sz="0" w:space="0" w:color="auto"/>
                <w:right w:val="none" w:sz="0" w:space="0" w:color="auto"/>
              </w:divBdr>
            </w:div>
            <w:div w:id="356545100">
              <w:marLeft w:val="0"/>
              <w:marRight w:val="0"/>
              <w:marTop w:val="0"/>
              <w:marBottom w:val="0"/>
              <w:divBdr>
                <w:top w:val="none" w:sz="0" w:space="0" w:color="auto"/>
                <w:left w:val="none" w:sz="0" w:space="0" w:color="auto"/>
                <w:bottom w:val="none" w:sz="0" w:space="0" w:color="auto"/>
                <w:right w:val="none" w:sz="0" w:space="0" w:color="auto"/>
              </w:divBdr>
            </w:div>
            <w:div w:id="368452438">
              <w:marLeft w:val="0"/>
              <w:marRight w:val="0"/>
              <w:marTop w:val="0"/>
              <w:marBottom w:val="0"/>
              <w:divBdr>
                <w:top w:val="none" w:sz="0" w:space="0" w:color="auto"/>
                <w:left w:val="none" w:sz="0" w:space="0" w:color="auto"/>
                <w:bottom w:val="none" w:sz="0" w:space="0" w:color="auto"/>
                <w:right w:val="none" w:sz="0" w:space="0" w:color="auto"/>
              </w:divBdr>
            </w:div>
            <w:div w:id="412823629">
              <w:marLeft w:val="0"/>
              <w:marRight w:val="0"/>
              <w:marTop w:val="0"/>
              <w:marBottom w:val="0"/>
              <w:divBdr>
                <w:top w:val="none" w:sz="0" w:space="0" w:color="auto"/>
                <w:left w:val="none" w:sz="0" w:space="0" w:color="auto"/>
                <w:bottom w:val="none" w:sz="0" w:space="0" w:color="auto"/>
                <w:right w:val="none" w:sz="0" w:space="0" w:color="auto"/>
              </w:divBdr>
            </w:div>
            <w:div w:id="573047780">
              <w:marLeft w:val="0"/>
              <w:marRight w:val="0"/>
              <w:marTop w:val="0"/>
              <w:marBottom w:val="0"/>
              <w:divBdr>
                <w:top w:val="none" w:sz="0" w:space="0" w:color="auto"/>
                <w:left w:val="none" w:sz="0" w:space="0" w:color="auto"/>
                <w:bottom w:val="none" w:sz="0" w:space="0" w:color="auto"/>
                <w:right w:val="none" w:sz="0" w:space="0" w:color="auto"/>
              </w:divBdr>
            </w:div>
            <w:div w:id="753361031">
              <w:marLeft w:val="0"/>
              <w:marRight w:val="0"/>
              <w:marTop w:val="0"/>
              <w:marBottom w:val="0"/>
              <w:divBdr>
                <w:top w:val="none" w:sz="0" w:space="0" w:color="auto"/>
                <w:left w:val="none" w:sz="0" w:space="0" w:color="auto"/>
                <w:bottom w:val="none" w:sz="0" w:space="0" w:color="auto"/>
                <w:right w:val="none" w:sz="0" w:space="0" w:color="auto"/>
              </w:divBdr>
            </w:div>
            <w:div w:id="849299117">
              <w:marLeft w:val="0"/>
              <w:marRight w:val="0"/>
              <w:marTop w:val="0"/>
              <w:marBottom w:val="0"/>
              <w:divBdr>
                <w:top w:val="none" w:sz="0" w:space="0" w:color="auto"/>
                <w:left w:val="none" w:sz="0" w:space="0" w:color="auto"/>
                <w:bottom w:val="none" w:sz="0" w:space="0" w:color="auto"/>
                <w:right w:val="none" w:sz="0" w:space="0" w:color="auto"/>
              </w:divBdr>
            </w:div>
            <w:div w:id="883062400">
              <w:marLeft w:val="0"/>
              <w:marRight w:val="0"/>
              <w:marTop w:val="0"/>
              <w:marBottom w:val="0"/>
              <w:divBdr>
                <w:top w:val="none" w:sz="0" w:space="0" w:color="auto"/>
                <w:left w:val="none" w:sz="0" w:space="0" w:color="auto"/>
                <w:bottom w:val="none" w:sz="0" w:space="0" w:color="auto"/>
                <w:right w:val="none" w:sz="0" w:space="0" w:color="auto"/>
              </w:divBdr>
            </w:div>
            <w:div w:id="924875840">
              <w:marLeft w:val="0"/>
              <w:marRight w:val="0"/>
              <w:marTop w:val="0"/>
              <w:marBottom w:val="0"/>
              <w:divBdr>
                <w:top w:val="none" w:sz="0" w:space="0" w:color="auto"/>
                <w:left w:val="none" w:sz="0" w:space="0" w:color="auto"/>
                <w:bottom w:val="none" w:sz="0" w:space="0" w:color="auto"/>
                <w:right w:val="none" w:sz="0" w:space="0" w:color="auto"/>
              </w:divBdr>
            </w:div>
            <w:div w:id="940335585">
              <w:marLeft w:val="0"/>
              <w:marRight w:val="0"/>
              <w:marTop w:val="0"/>
              <w:marBottom w:val="0"/>
              <w:divBdr>
                <w:top w:val="none" w:sz="0" w:space="0" w:color="auto"/>
                <w:left w:val="none" w:sz="0" w:space="0" w:color="auto"/>
                <w:bottom w:val="none" w:sz="0" w:space="0" w:color="auto"/>
                <w:right w:val="none" w:sz="0" w:space="0" w:color="auto"/>
              </w:divBdr>
            </w:div>
            <w:div w:id="994452473">
              <w:marLeft w:val="0"/>
              <w:marRight w:val="0"/>
              <w:marTop w:val="0"/>
              <w:marBottom w:val="0"/>
              <w:divBdr>
                <w:top w:val="none" w:sz="0" w:space="0" w:color="auto"/>
                <w:left w:val="none" w:sz="0" w:space="0" w:color="auto"/>
                <w:bottom w:val="none" w:sz="0" w:space="0" w:color="auto"/>
                <w:right w:val="none" w:sz="0" w:space="0" w:color="auto"/>
              </w:divBdr>
            </w:div>
            <w:div w:id="1224217259">
              <w:marLeft w:val="0"/>
              <w:marRight w:val="0"/>
              <w:marTop w:val="0"/>
              <w:marBottom w:val="0"/>
              <w:divBdr>
                <w:top w:val="none" w:sz="0" w:space="0" w:color="auto"/>
                <w:left w:val="none" w:sz="0" w:space="0" w:color="auto"/>
                <w:bottom w:val="none" w:sz="0" w:space="0" w:color="auto"/>
                <w:right w:val="none" w:sz="0" w:space="0" w:color="auto"/>
              </w:divBdr>
            </w:div>
            <w:div w:id="1312712336">
              <w:marLeft w:val="0"/>
              <w:marRight w:val="0"/>
              <w:marTop w:val="0"/>
              <w:marBottom w:val="0"/>
              <w:divBdr>
                <w:top w:val="none" w:sz="0" w:space="0" w:color="auto"/>
                <w:left w:val="none" w:sz="0" w:space="0" w:color="auto"/>
                <w:bottom w:val="none" w:sz="0" w:space="0" w:color="auto"/>
                <w:right w:val="none" w:sz="0" w:space="0" w:color="auto"/>
              </w:divBdr>
            </w:div>
            <w:div w:id="1551189906">
              <w:marLeft w:val="0"/>
              <w:marRight w:val="0"/>
              <w:marTop w:val="0"/>
              <w:marBottom w:val="0"/>
              <w:divBdr>
                <w:top w:val="none" w:sz="0" w:space="0" w:color="auto"/>
                <w:left w:val="none" w:sz="0" w:space="0" w:color="auto"/>
                <w:bottom w:val="none" w:sz="0" w:space="0" w:color="auto"/>
                <w:right w:val="none" w:sz="0" w:space="0" w:color="auto"/>
              </w:divBdr>
            </w:div>
            <w:div w:id="1610550958">
              <w:marLeft w:val="0"/>
              <w:marRight w:val="0"/>
              <w:marTop w:val="0"/>
              <w:marBottom w:val="0"/>
              <w:divBdr>
                <w:top w:val="none" w:sz="0" w:space="0" w:color="auto"/>
                <w:left w:val="none" w:sz="0" w:space="0" w:color="auto"/>
                <w:bottom w:val="none" w:sz="0" w:space="0" w:color="auto"/>
                <w:right w:val="none" w:sz="0" w:space="0" w:color="auto"/>
              </w:divBdr>
            </w:div>
            <w:div w:id="1807816547">
              <w:marLeft w:val="0"/>
              <w:marRight w:val="0"/>
              <w:marTop w:val="0"/>
              <w:marBottom w:val="0"/>
              <w:divBdr>
                <w:top w:val="none" w:sz="0" w:space="0" w:color="auto"/>
                <w:left w:val="none" w:sz="0" w:space="0" w:color="auto"/>
                <w:bottom w:val="none" w:sz="0" w:space="0" w:color="auto"/>
                <w:right w:val="none" w:sz="0" w:space="0" w:color="auto"/>
              </w:divBdr>
            </w:div>
            <w:div w:id="1905219883">
              <w:marLeft w:val="0"/>
              <w:marRight w:val="0"/>
              <w:marTop w:val="0"/>
              <w:marBottom w:val="0"/>
              <w:divBdr>
                <w:top w:val="none" w:sz="0" w:space="0" w:color="auto"/>
                <w:left w:val="none" w:sz="0" w:space="0" w:color="auto"/>
                <w:bottom w:val="none" w:sz="0" w:space="0" w:color="auto"/>
                <w:right w:val="none" w:sz="0" w:space="0" w:color="auto"/>
              </w:divBdr>
            </w:div>
            <w:div w:id="2030058184">
              <w:marLeft w:val="0"/>
              <w:marRight w:val="0"/>
              <w:marTop w:val="0"/>
              <w:marBottom w:val="0"/>
              <w:divBdr>
                <w:top w:val="none" w:sz="0" w:space="0" w:color="auto"/>
                <w:left w:val="none" w:sz="0" w:space="0" w:color="auto"/>
                <w:bottom w:val="none" w:sz="0" w:space="0" w:color="auto"/>
                <w:right w:val="none" w:sz="0" w:space="0" w:color="auto"/>
              </w:divBdr>
            </w:div>
          </w:divsChild>
        </w:div>
        <w:div w:id="1071925838">
          <w:marLeft w:val="0"/>
          <w:marRight w:val="0"/>
          <w:marTop w:val="0"/>
          <w:marBottom w:val="0"/>
          <w:divBdr>
            <w:top w:val="none" w:sz="0" w:space="0" w:color="auto"/>
            <w:left w:val="none" w:sz="0" w:space="0" w:color="auto"/>
            <w:bottom w:val="none" w:sz="0" w:space="0" w:color="auto"/>
            <w:right w:val="none" w:sz="0" w:space="0" w:color="auto"/>
          </w:divBdr>
          <w:divsChild>
            <w:div w:id="173810864">
              <w:marLeft w:val="0"/>
              <w:marRight w:val="0"/>
              <w:marTop w:val="0"/>
              <w:marBottom w:val="0"/>
              <w:divBdr>
                <w:top w:val="none" w:sz="0" w:space="0" w:color="auto"/>
                <w:left w:val="none" w:sz="0" w:space="0" w:color="auto"/>
                <w:bottom w:val="none" w:sz="0" w:space="0" w:color="auto"/>
                <w:right w:val="none" w:sz="0" w:space="0" w:color="auto"/>
              </w:divBdr>
            </w:div>
            <w:div w:id="224342352">
              <w:marLeft w:val="0"/>
              <w:marRight w:val="0"/>
              <w:marTop w:val="0"/>
              <w:marBottom w:val="0"/>
              <w:divBdr>
                <w:top w:val="none" w:sz="0" w:space="0" w:color="auto"/>
                <w:left w:val="none" w:sz="0" w:space="0" w:color="auto"/>
                <w:bottom w:val="none" w:sz="0" w:space="0" w:color="auto"/>
                <w:right w:val="none" w:sz="0" w:space="0" w:color="auto"/>
              </w:divBdr>
            </w:div>
            <w:div w:id="318071500">
              <w:marLeft w:val="0"/>
              <w:marRight w:val="0"/>
              <w:marTop w:val="0"/>
              <w:marBottom w:val="0"/>
              <w:divBdr>
                <w:top w:val="none" w:sz="0" w:space="0" w:color="auto"/>
                <w:left w:val="none" w:sz="0" w:space="0" w:color="auto"/>
                <w:bottom w:val="none" w:sz="0" w:space="0" w:color="auto"/>
                <w:right w:val="none" w:sz="0" w:space="0" w:color="auto"/>
              </w:divBdr>
            </w:div>
            <w:div w:id="387994018">
              <w:marLeft w:val="0"/>
              <w:marRight w:val="0"/>
              <w:marTop w:val="0"/>
              <w:marBottom w:val="0"/>
              <w:divBdr>
                <w:top w:val="none" w:sz="0" w:space="0" w:color="auto"/>
                <w:left w:val="none" w:sz="0" w:space="0" w:color="auto"/>
                <w:bottom w:val="none" w:sz="0" w:space="0" w:color="auto"/>
                <w:right w:val="none" w:sz="0" w:space="0" w:color="auto"/>
              </w:divBdr>
            </w:div>
            <w:div w:id="471824070">
              <w:marLeft w:val="0"/>
              <w:marRight w:val="0"/>
              <w:marTop w:val="0"/>
              <w:marBottom w:val="0"/>
              <w:divBdr>
                <w:top w:val="none" w:sz="0" w:space="0" w:color="auto"/>
                <w:left w:val="none" w:sz="0" w:space="0" w:color="auto"/>
                <w:bottom w:val="none" w:sz="0" w:space="0" w:color="auto"/>
                <w:right w:val="none" w:sz="0" w:space="0" w:color="auto"/>
              </w:divBdr>
            </w:div>
            <w:div w:id="476843806">
              <w:marLeft w:val="0"/>
              <w:marRight w:val="0"/>
              <w:marTop w:val="0"/>
              <w:marBottom w:val="0"/>
              <w:divBdr>
                <w:top w:val="none" w:sz="0" w:space="0" w:color="auto"/>
                <w:left w:val="none" w:sz="0" w:space="0" w:color="auto"/>
                <w:bottom w:val="none" w:sz="0" w:space="0" w:color="auto"/>
                <w:right w:val="none" w:sz="0" w:space="0" w:color="auto"/>
              </w:divBdr>
            </w:div>
            <w:div w:id="539561505">
              <w:marLeft w:val="0"/>
              <w:marRight w:val="0"/>
              <w:marTop w:val="0"/>
              <w:marBottom w:val="0"/>
              <w:divBdr>
                <w:top w:val="none" w:sz="0" w:space="0" w:color="auto"/>
                <w:left w:val="none" w:sz="0" w:space="0" w:color="auto"/>
                <w:bottom w:val="none" w:sz="0" w:space="0" w:color="auto"/>
                <w:right w:val="none" w:sz="0" w:space="0" w:color="auto"/>
              </w:divBdr>
            </w:div>
            <w:div w:id="805201096">
              <w:marLeft w:val="0"/>
              <w:marRight w:val="0"/>
              <w:marTop w:val="0"/>
              <w:marBottom w:val="0"/>
              <w:divBdr>
                <w:top w:val="none" w:sz="0" w:space="0" w:color="auto"/>
                <w:left w:val="none" w:sz="0" w:space="0" w:color="auto"/>
                <w:bottom w:val="none" w:sz="0" w:space="0" w:color="auto"/>
                <w:right w:val="none" w:sz="0" w:space="0" w:color="auto"/>
              </w:divBdr>
            </w:div>
            <w:div w:id="898828451">
              <w:marLeft w:val="0"/>
              <w:marRight w:val="0"/>
              <w:marTop w:val="0"/>
              <w:marBottom w:val="0"/>
              <w:divBdr>
                <w:top w:val="none" w:sz="0" w:space="0" w:color="auto"/>
                <w:left w:val="none" w:sz="0" w:space="0" w:color="auto"/>
                <w:bottom w:val="none" w:sz="0" w:space="0" w:color="auto"/>
                <w:right w:val="none" w:sz="0" w:space="0" w:color="auto"/>
              </w:divBdr>
            </w:div>
            <w:div w:id="1159733414">
              <w:marLeft w:val="0"/>
              <w:marRight w:val="0"/>
              <w:marTop w:val="0"/>
              <w:marBottom w:val="0"/>
              <w:divBdr>
                <w:top w:val="none" w:sz="0" w:space="0" w:color="auto"/>
                <w:left w:val="none" w:sz="0" w:space="0" w:color="auto"/>
                <w:bottom w:val="none" w:sz="0" w:space="0" w:color="auto"/>
                <w:right w:val="none" w:sz="0" w:space="0" w:color="auto"/>
              </w:divBdr>
            </w:div>
            <w:div w:id="1186290683">
              <w:marLeft w:val="0"/>
              <w:marRight w:val="0"/>
              <w:marTop w:val="0"/>
              <w:marBottom w:val="0"/>
              <w:divBdr>
                <w:top w:val="none" w:sz="0" w:space="0" w:color="auto"/>
                <w:left w:val="none" w:sz="0" w:space="0" w:color="auto"/>
                <w:bottom w:val="none" w:sz="0" w:space="0" w:color="auto"/>
                <w:right w:val="none" w:sz="0" w:space="0" w:color="auto"/>
              </w:divBdr>
            </w:div>
            <w:div w:id="1208880192">
              <w:marLeft w:val="0"/>
              <w:marRight w:val="0"/>
              <w:marTop w:val="0"/>
              <w:marBottom w:val="0"/>
              <w:divBdr>
                <w:top w:val="none" w:sz="0" w:space="0" w:color="auto"/>
                <w:left w:val="none" w:sz="0" w:space="0" w:color="auto"/>
                <w:bottom w:val="none" w:sz="0" w:space="0" w:color="auto"/>
                <w:right w:val="none" w:sz="0" w:space="0" w:color="auto"/>
              </w:divBdr>
            </w:div>
            <w:div w:id="1487823353">
              <w:marLeft w:val="0"/>
              <w:marRight w:val="0"/>
              <w:marTop w:val="0"/>
              <w:marBottom w:val="0"/>
              <w:divBdr>
                <w:top w:val="none" w:sz="0" w:space="0" w:color="auto"/>
                <w:left w:val="none" w:sz="0" w:space="0" w:color="auto"/>
                <w:bottom w:val="none" w:sz="0" w:space="0" w:color="auto"/>
                <w:right w:val="none" w:sz="0" w:space="0" w:color="auto"/>
              </w:divBdr>
            </w:div>
            <w:div w:id="1659922501">
              <w:marLeft w:val="0"/>
              <w:marRight w:val="0"/>
              <w:marTop w:val="0"/>
              <w:marBottom w:val="0"/>
              <w:divBdr>
                <w:top w:val="none" w:sz="0" w:space="0" w:color="auto"/>
                <w:left w:val="none" w:sz="0" w:space="0" w:color="auto"/>
                <w:bottom w:val="none" w:sz="0" w:space="0" w:color="auto"/>
                <w:right w:val="none" w:sz="0" w:space="0" w:color="auto"/>
              </w:divBdr>
            </w:div>
            <w:div w:id="1662153127">
              <w:marLeft w:val="0"/>
              <w:marRight w:val="0"/>
              <w:marTop w:val="0"/>
              <w:marBottom w:val="0"/>
              <w:divBdr>
                <w:top w:val="none" w:sz="0" w:space="0" w:color="auto"/>
                <w:left w:val="none" w:sz="0" w:space="0" w:color="auto"/>
                <w:bottom w:val="none" w:sz="0" w:space="0" w:color="auto"/>
                <w:right w:val="none" w:sz="0" w:space="0" w:color="auto"/>
              </w:divBdr>
            </w:div>
            <w:div w:id="1936396685">
              <w:marLeft w:val="0"/>
              <w:marRight w:val="0"/>
              <w:marTop w:val="0"/>
              <w:marBottom w:val="0"/>
              <w:divBdr>
                <w:top w:val="none" w:sz="0" w:space="0" w:color="auto"/>
                <w:left w:val="none" w:sz="0" w:space="0" w:color="auto"/>
                <w:bottom w:val="none" w:sz="0" w:space="0" w:color="auto"/>
                <w:right w:val="none" w:sz="0" w:space="0" w:color="auto"/>
              </w:divBdr>
            </w:div>
            <w:div w:id="1936589437">
              <w:marLeft w:val="0"/>
              <w:marRight w:val="0"/>
              <w:marTop w:val="0"/>
              <w:marBottom w:val="0"/>
              <w:divBdr>
                <w:top w:val="none" w:sz="0" w:space="0" w:color="auto"/>
                <w:left w:val="none" w:sz="0" w:space="0" w:color="auto"/>
                <w:bottom w:val="none" w:sz="0" w:space="0" w:color="auto"/>
                <w:right w:val="none" w:sz="0" w:space="0" w:color="auto"/>
              </w:divBdr>
            </w:div>
            <w:div w:id="1969891920">
              <w:marLeft w:val="0"/>
              <w:marRight w:val="0"/>
              <w:marTop w:val="0"/>
              <w:marBottom w:val="0"/>
              <w:divBdr>
                <w:top w:val="none" w:sz="0" w:space="0" w:color="auto"/>
                <w:left w:val="none" w:sz="0" w:space="0" w:color="auto"/>
                <w:bottom w:val="none" w:sz="0" w:space="0" w:color="auto"/>
                <w:right w:val="none" w:sz="0" w:space="0" w:color="auto"/>
              </w:divBdr>
            </w:div>
            <w:div w:id="2115132784">
              <w:marLeft w:val="0"/>
              <w:marRight w:val="0"/>
              <w:marTop w:val="0"/>
              <w:marBottom w:val="0"/>
              <w:divBdr>
                <w:top w:val="none" w:sz="0" w:space="0" w:color="auto"/>
                <w:left w:val="none" w:sz="0" w:space="0" w:color="auto"/>
                <w:bottom w:val="none" w:sz="0" w:space="0" w:color="auto"/>
                <w:right w:val="none" w:sz="0" w:space="0" w:color="auto"/>
              </w:divBdr>
            </w:div>
            <w:div w:id="2135174141">
              <w:marLeft w:val="0"/>
              <w:marRight w:val="0"/>
              <w:marTop w:val="0"/>
              <w:marBottom w:val="0"/>
              <w:divBdr>
                <w:top w:val="none" w:sz="0" w:space="0" w:color="auto"/>
                <w:left w:val="none" w:sz="0" w:space="0" w:color="auto"/>
                <w:bottom w:val="none" w:sz="0" w:space="0" w:color="auto"/>
                <w:right w:val="none" w:sz="0" w:space="0" w:color="auto"/>
              </w:divBdr>
            </w:div>
          </w:divsChild>
        </w:div>
        <w:div w:id="1383678285">
          <w:marLeft w:val="0"/>
          <w:marRight w:val="0"/>
          <w:marTop w:val="0"/>
          <w:marBottom w:val="0"/>
          <w:divBdr>
            <w:top w:val="none" w:sz="0" w:space="0" w:color="auto"/>
            <w:left w:val="none" w:sz="0" w:space="0" w:color="auto"/>
            <w:bottom w:val="none" w:sz="0" w:space="0" w:color="auto"/>
            <w:right w:val="none" w:sz="0" w:space="0" w:color="auto"/>
          </w:divBdr>
          <w:divsChild>
            <w:div w:id="67583458">
              <w:marLeft w:val="0"/>
              <w:marRight w:val="0"/>
              <w:marTop w:val="0"/>
              <w:marBottom w:val="0"/>
              <w:divBdr>
                <w:top w:val="none" w:sz="0" w:space="0" w:color="auto"/>
                <w:left w:val="none" w:sz="0" w:space="0" w:color="auto"/>
                <w:bottom w:val="none" w:sz="0" w:space="0" w:color="auto"/>
                <w:right w:val="none" w:sz="0" w:space="0" w:color="auto"/>
              </w:divBdr>
            </w:div>
            <w:div w:id="94249263">
              <w:marLeft w:val="0"/>
              <w:marRight w:val="0"/>
              <w:marTop w:val="0"/>
              <w:marBottom w:val="0"/>
              <w:divBdr>
                <w:top w:val="none" w:sz="0" w:space="0" w:color="auto"/>
                <w:left w:val="none" w:sz="0" w:space="0" w:color="auto"/>
                <w:bottom w:val="none" w:sz="0" w:space="0" w:color="auto"/>
                <w:right w:val="none" w:sz="0" w:space="0" w:color="auto"/>
              </w:divBdr>
            </w:div>
            <w:div w:id="238910644">
              <w:marLeft w:val="0"/>
              <w:marRight w:val="0"/>
              <w:marTop w:val="0"/>
              <w:marBottom w:val="0"/>
              <w:divBdr>
                <w:top w:val="none" w:sz="0" w:space="0" w:color="auto"/>
                <w:left w:val="none" w:sz="0" w:space="0" w:color="auto"/>
                <w:bottom w:val="none" w:sz="0" w:space="0" w:color="auto"/>
                <w:right w:val="none" w:sz="0" w:space="0" w:color="auto"/>
              </w:divBdr>
            </w:div>
            <w:div w:id="254092919">
              <w:marLeft w:val="0"/>
              <w:marRight w:val="0"/>
              <w:marTop w:val="0"/>
              <w:marBottom w:val="0"/>
              <w:divBdr>
                <w:top w:val="none" w:sz="0" w:space="0" w:color="auto"/>
                <w:left w:val="none" w:sz="0" w:space="0" w:color="auto"/>
                <w:bottom w:val="none" w:sz="0" w:space="0" w:color="auto"/>
                <w:right w:val="none" w:sz="0" w:space="0" w:color="auto"/>
              </w:divBdr>
            </w:div>
            <w:div w:id="261573414">
              <w:marLeft w:val="0"/>
              <w:marRight w:val="0"/>
              <w:marTop w:val="0"/>
              <w:marBottom w:val="0"/>
              <w:divBdr>
                <w:top w:val="none" w:sz="0" w:space="0" w:color="auto"/>
                <w:left w:val="none" w:sz="0" w:space="0" w:color="auto"/>
                <w:bottom w:val="none" w:sz="0" w:space="0" w:color="auto"/>
                <w:right w:val="none" w:sz="0" w:space="0" w:color="auto"/>
              </w:divBdr>
            </w:div>
            <w:div w:id="403916475">
              <w:marLeft w:val="0"/>
              <w:marRight w:val="0"/>
              <w:marTop w:val="0"/>
              <w:marBottom w:val="0"/>
              <w:divBdr>
                <w:top w:val="none" w:sz="0" w:space="0" w:color="auto"/>
                <w:left w:val="none" w:sz="0" w:space="0" w:color="auto"/>
                <w:bottom w:val="none" w:sz="0" w:space="0" w:color="auto"/>
                <w:right w:val="none" w:sz="0" w:space="0" w:color="auto"/>
              </w:divBdr>
            </w:div>
            <w:div w:id="481238714">
              <w:marLeft w:val="0"/>
              <w:marRight w:val="0"/>
              <w:marTop w:val="0"/>
              <w:marBottom w:val="0"/>
              <w:divBdr>
                <w:top w:val="none" w:sz="0" w:space="0" w:color="auto"/>
                <w:left w:val="none" w:sz="0" w:space="0" w:color="auto"/>
                <w:bottom w:val="none" w:sz="0" w:space="0" w:color="auto"/>
                <w:right w:val="none" w:sz="0" w:space="0" w:color="auto"/>
              </w:divBdr>
            </w:div>
            <w:div w:id="550307624">
              <w:marLeft w:val="0"/>
              <w:marRight w:val="0"/>
              <w:marTop w:val="0"/>
              <w:marBottom w:val="0"/>
              <w:divBdr>
                <w:top w:val="none" w:sz="0" w:space="0" w:color="auto"/>
                <w:left w:val="none" w:sz="0" w:space="0" w:color="auto"/>
                <w:bottom w:val="none" w:sz="0" w:space="0" w:color="auto"/>
                <w:right w:val="none" w:sz="0" w:space="0" w:color="auto"/>
              </w:divBdr>
            </w:div>
            <w:div w:id="591203753">
              <w:marLeft w:val="0"/>
              <w:marRight w:val="0"/>
              <w:marTop w:val="0"/>
              <w:marBottom w:val="0"/>
              <w:divBdr>
                <w:top w:val="none" w:sz="0" w:space="0" w:color="auto"/>
                <w:left w:val="none" w:sz="0" w:space="0" w:color="auto"/>
                <w:bottom w:val="none" w:sz="0" w:space="0" w:color="auto"/>
                <w:right w:val="none" w:sz="0" w:space="0" w:color="auto"/>
              </w:divBdr>
            </w:div>
            <w:div w:id="602154765">
              <w:marLeft w:val="0"/>
              <w:marRight w:val="0"/>
              <w:marTop w:val="0"/>
              <w:marBottom w:val="0"/>
              <w:divBdr>
                <w:top w:val="none" w:sz="0" w:space="0" w:color="auto"/>
                <w:left w:val="none" w:sz="0" w:space="0" w:color="auto"/>
                <w:bottom w:val="none" w:sz="0" w:space="0" w:color="auto"/>
                <w:right w:val="none" w:sz="0" w:space="0" w:color="auto"/>
              </w:divBdr>
            </w:div>
            <w:div w:id="636835635">
              <w:marLeft w:val="0"/>
              <w:marRight w:val="0"/>
              <w:marTop w:val="0"/>
              <w:marBottom w:val="0"/>
              <w:divBdr>
                <w:top w:val="none" w:sz="0" w:space="0" w:color="auto"/>
                <w:left w:val="none" w:sz="0" w:space="0" w:color="auto"/>
                <w:bottom w:val="none" w:sz="0" w:space="0" w:color="auto"/>
                <w:right w:val="none" w:sz="0" w:space="0" w:color="auto"/>
              </w:divBdr>
            </w:div>
            <w:div w:id="642470404">
              <w:marLeft w:val="0"/>
              <w:marRight w:val="0"/>
              <w:marTop w:val="0"/>
              <w:marBottom w:val="0"/>
              <w:divBdr>
                <w:top w:val="none" w:sz="0" w:space="0" w:color="auto"/>
                <w:left w:val="none" w:sz="0" w:space="0" w:color="auto"/>
                <w:bottom w:val="none" w:sz="0" w:space="0" w:color="auto"/>
                <w:right w:val="none" w:sz="0" w:space="0" w:color="auto"/>
              </w:divBdr>
            </w:div>
            <w:div w:id="689841561">
              <w:marLeft w:val="0"/>
              <w:marRight w:val="0"/>
              <w:marTop w:val="0"/>
              <w:marBottom w:val="0"/>
              <w:divBdr>
                <w:top w:val="none" w:sz="0" w:space="0" w:color="auto"/>
                <w:left w:val="none" w:sz="0" w:space="0" w:color="auto"/>
                <w:bottom w:val="none" w:sz="0" w:space="0" w:color="auto"/>
                <w:right w:val="none" w:sz="0" w:space="0" w:color="auto"/>
              </w:divBdr>
            </w:div>
            <w:div w:id="769590633">
              <w:marLeft w:val="0"/>
              <w:marRight w:val="0"/>
              <w:marTop w:val="0"/>
              <w:marBottom w:val="0"/>
              <w:divBdr>
                <w:top w:val="none" w:sz="0" w:space="0" w:color="auto"/>
                <w:left w:val="none" w:sz="0" w:space="0" w:color="auto"/>
                <w:bottom w:val="none" w:sz="0" w:space="0" w:color="auto"/>
                <w:right w:val="none" w:sz="0" w:space="0" w:color="auto"/>
              </w:divBdr>
            </w:div>
            <w:div w:id="1032536922">
              <w:marLeft w:val="0"/>
              <w:marRight w:val="0"/>
              <w:marTop w:val="0"/>
              <w:marBottom w:val="0"/>
              <w:divBdr>
                <w:top w:val="none" w:sz="0" w:space="0" w:color="auto"/>
                <w:left w:val="none" w:sz="0" w:space="0" w:color="auto"/>
                <w:bottom w:val="none" w:sz="0" w:space="0" w:color="auto"/>
                <w:right w:val="none" w:sz="0" w:space="0" w:color="auto"/>
              </w:divBdr>
            </w:div>
            <w:div w:id="1221794367">
              <w:marLeft w:val="0"/>
              <w:marRight w:val="0"/>
              <w:marTop w:val="0"/>
              <w:marBottom w:val="0"/>
              <w:divBdr>
                <w:top w:val="none" w:sz="0" w:space="0" w:color="auto"/>
                <w:left w:val="none" w:sz="0" w:space="0" w:color="auto"/>
                <w:bottom w:val="none" w:sz="0" w:space="0" w:color="auto"/>
                <w:right w:val="none" w:sz="0" w:space="0" w:color="auto"/>
              </w:divBdr>
            </w:div>
            <w:div w:id="1377463066">
              <w:marLeft w:val="0"/>
              <w:marRight w:val="0"/>
              <w:marTop w:val="0"/>
              <w:marBottom w:val="0"/>
              <w:divBdr>
                <w:top w:val="none" w:sz="0" w:space="0" w:color="auto"/>
                <w:left w:val="none" w:sz="0" w:space="0" w:color="auto"/>
                <w:bottom w:val="none" w:sz="0" w:space="0" w:color="auto"/>
                <w:right w:val="none" w:sz="0" w:space="0" w:color="auto"/>
              </w:divBdr>
            </w:div>
            <w:div w:id="1711412337">
              <w:marLeft w:val="0"/>
              <w:marRight w:val="0"/>
              <w:marTop w:val="0"/>
              <w:marBottom w:val="0"/>
              <w:divBdr>
                <w:top w:val="none" w:sz="0" w:space="0" w:color="auto"/>
                <w:left w:val="none" w:sz="0" w:space="0" w:color="auto"/>
                <w:bottom w:val="none" w:sz="0" w:space="0" w:color="auto"/>
                <w:right w:val="none" w:sz="0" w:space="0" w:color="auto"/>
              </w:divBdr>
            </w:div>
            <w:div w:id="1712223708">
              <w:marLeft w:val="0"/>
              <w:marRight w:val="0"/>
              <w:marTop w:val="0"/>
              <w:marBottom w:val="0"/>
              <w:divBdr>
                <w:top w:val="none" w:sz="0" w:space="0" w:color="auto"/>
                <w:left w:val="none" w:sz="0" w:space="0" w:color="auto"/>
                <w:bottom w:val="none" w:sz="0" w:space="0" w:color="auto"/>
                <w:right w:val="none" w:sz="0" w:space="0" w:color="auto"/>
              </w:divBdr>
            </w:div>
            <w:div w:id="1999653290">
              <w:marLeft w:val="0"/>
              <w:marRight w:val="0"/>
              <w:marTop w:val="0"/>
              <w:marBottom w:val="0"/>
              <w:divBdr>
                <w:top w:val="none" w:sz="0" w:space="0" w:color="auto"/>
                <w:left w:val="none" w:sz="0" w:space="0" w:color="auto"/>
                <w:bottom w:val="none" w:sz="0" w:space="0" w:color="auto"/>
                <w:right w:val="none" w:sz="0" w:space="0" w:color="auto"/>
              </w:divBdr>
            </w:div>
          </w:divsChild>
        </w:div>
        <w:div w:id="1588224932">
          <w:marLeft w:val="0"/>
          <w:marRight w:val="0"/>
          <w:marTop w:val="0"/>
          <w:marBottom w:val="0"/>
          <w:divBdr>
            <w:top w:val="none" w:sz="0" w:space="0" w:color="auto"/>
            <w:left w:val="none" w:sz="0" w:space="0" w:color="auto"/>
            <w:bottom w:val="none" w:sz="0" w:space="0" w:color="auto"/>
            <w:right w:val="none" w:sz="0" w:space="0" w:color="auto"/>
          </w:divBdr>
        </w:div>
        <w:div w:id="1641113981">
          <w:marLeft w:val="0"/>
          <w:marRight w:val="0"/>
          <w:marTop w:val="0"/>
          <w:marBottom w:val="0"/>
          <w:divBdr>
            <w:top w:val="none" w:sz="0" w:space="0" w:color="auto"/>
            <w:left w:val="none" w:sz="0" w:space="0" w:color="auto"/>
            <w:bottom w:val="none" w:sz="0" w:space="0" w:color="auto"/>
            <w:right w:val="none" w:sz="0" w:space="0" w:color="auto"/>
          </w:divBdr>
          <w:divsChild>
            <w:div w:id="109864974">
              <w:marLeft w:val="0"/>
              <w:marRight w:val="0"/>
              <w:marTop w:val="0"/>
              <w:marBottom w:val="0"/>
              <w:divBdr>
                <w:top w:val="none" w:sz="0" w:space="0" w:color="auto"/>
                <w:left w:val="none" w:sz="0" w:space="0" w:color="auto"/>
                <w:bottom w:val="none" w:sz="0" w:space="0" w:color="auto"/>
                <w:right w:val="none" w:sz="0" w:space="0" w:color="auto"/>
              </w:divBdr>
            </w:div>
            <w:div w:id="248854910">
              <w:marLeft w:val="0"/>
              <w:marRight w:val="0"/>
              <w:marTop w:val="0"/>
              <w:marBottom w:val="0"/>
              <w:divBdr>
                <w:top w:val="none" w:sz="0" w:space="0" w:color="auto"/>
                <w:left w:val="none" w:sz="0" w:space="0" w:color="auto"/>
                <w:bottom w:val="none" w:sz="0" w:space="0" w:color="auto"/>
                <w:right w:val="none" w:sz="0" w:space="0" w:color="auto"/>
              </w:divBdr>
            </w:div>
            <w:div w:id="277179266">
              <w:marLeft w:val="0"/>
              <w:marRight w:val="0"/>
              <w:marTop w:val="0"/>
              <w:marBottom w:val="0"/>
              <w:divBdr>
                <w:top w:val="none" w:sz="0" w:space="0" w:color="auto"/>
                <w:left w:val="none" w:sz="0" w:space="0" w:color="auto"/>
                <w:bottom w:val="none" w:sz="0" w:space="0" w:color="auto"/>
                <w:right w:val="none" w:sz="0" w:space="0" w:color="auto"/>
              </w:divBdr>
            </w:div>
            <w:div w:id="290600054">
              <w:marLeft w:val="0"/>
              <w:marRight w:val="0"/>
              <w:marTop w:val="0"/>
              <w:marBottom w:val="0"/>
              <w:divBdr>
                <w:top w:val="none" w:sz="0" w:space="0" w:color="auto"/>
                <w:left w:val="none" w:sz="0" w:space="0" w:color="auto"/>
                <w:bottom w:val="none" w:sz="0" w:space="0" w:color="auto"/>
                <w:right w:val="none" w:sz="0" w:space="0" w:color="auto"/>
              </w:divBdr>
            </w:div>
            <w:div w:id="474416724">
              <w:marLeft w:val="0"/>
              <w:marRight w:val="0"/>
              <w:marTop w:val="0"/>
              <w:marBottom w:val="0"/>
              <w:divBdr>
                <w:top w:val="none" w:sz="0" w:space="0" w:color="auto"/>
                <w:left w:val="none" w:sz="0" w:space="0" w:color="auto"/>
                <w:bottom w:val="none" w:sz="0" w:space="0" w:color="auto"/>
                <w:right w:val="none" w:sz="0" w:space="0" w:color="auto"/>
              </w:divBdr>
            </w:div>
            <w:div w:id="553152621">
              <w:marLeft w:val="0"/>
              <w:marRight w:val="0"/>
              <w:marTop w:val="0"/>
              <w:marBottom w:val="0"/>
              <w:divBdr>
                <w:top w:val="none" w:sz="0" w:space="0" w:color="auto"/>
                <w:left w:val="none" w:sz="0" w:space="0" w:color="auto"/>
                <w:bottom w:val="none" w:sz="0" w:space="0" w:color="auto"/>
                <w:right w:val="none" w:sz="0" w:space="0" w:color="auto"/>
              </w:divBdr>
            </w:div>
            <w:div w:id="567106603">
              <w:marLeft w:val="0"/>
              <w:marRight w:val="0"/>
              <w:marTop w:val="0"/>
              <w:marBottom w:val="0"/>
              <w:divBdr>
                <w:top w:val="none" w:sz="0" w:space="0" w:color="auto"/>
                <w:left w:val="none" w:sz="0" w:space="0" w:color="auto"/>
                <w:bottom w:val="none" w:sz="0" w:space="0" w:color="auto"/>
                <w:right w:val="none" w:sz="0" w:space="0" w:color="auto"/>
              </w:divBdr>
            </w:div>
            <w:div w:id="692803633">
              <w:marLeft w:val="0"/>
              <w:marRight w:val="0"/>
              <w:marTop w:val="0"/>
              <w:marBottom w:val="0"/>
              <w:divBdr>
                <w:top w:val="none" w:sz="0" w:space="0" w:color="auto"/>
                <w:left w:val="none" w:sz="0" w:space="0" w:color="auto"/>
                <w:bottom w:val="none" w:sz="0" w:space="0" w:color="auto"/>
                <w:right w:val="none" w:sz="0" w:space="0" w:color="auto"/>
              </w:divBdr>
            </w:div>
            <w:div w:id="858473377">
              <w:marLeft w:val="0"/>
              <w:marRight w:val="0"/>
              <w:marTop w:val="0"/>
              <w:marBottom w:val="0"/>
              <w:divBdr>
                <w:top w:val="none" w:sz="0" w:space="0" w:color="auto"/>
                <w:left w:val="none" w:sz="0" w:space="0" w:color="auto"/>
                <w:bottom w:val="none" w:sz="0" w:space="0" w:color="auto"/>
                <w:right w:val="none" w:sz="0" w:space="0" w:color="auto"/>
              </w:divBdr>
            </w:div>
            <w:div w:id="862208636">
              <w:marLeft w:val="0"/>
              <w:marRight w:val="0"/>
              <w:marTop w:val="0"/>
              <w:marBottom w:val="0"/>
              <w:divBdr>
                <w:top w:val="none" w:sz="0" w:space="0" w:color="auto"/>
                <w:left w:val="none" w:sz="0" w:space="0" w:color="auto"/>
                <w:bottom w:val="none" w:sz="0" w:space="0" w:color="auto"/>
                <w:right w:val="none" w:sz="0" w:space="0" w:color="auto"/>
              </w:divBdr>
            </w:div>
            <w:div w:id="905721939">
              <w:marLeft w:val="0"/>
              <w:marRight w:val="0"/>
              <w:marTop w:val="0"/>
              <w:marBottom w:val="0"/>
              <w:divBdr>
                <w:top w:val="none" w:sz="0" w:space="0" w:color="auto"/>
                <w:left w:val="none" w:sz="0" w:space="0" w:color="auto"/>
                <w:bottom w:val="none" w:sz="0" w:space="0" w:color="auto"/>
                <w:right w:val="none" w:sz="0" w:space="0" w:color="auto"/>
              </w:divBdr>
            </w:div>
            <w:div w:id="1177111496">
              <w:marLeft w:val="0"/>
              <w:marRight w:val="0"/>
              <w:marTop w:val="0"/>
              <w:marBottom w:val="0"/>
              <w:divBdr>
                <w:top w:val="none" w:sz="0" w:space="0" w:color="auto"/>
                <w:left w:val="none" w:sz="0" w:space="0" w:color="auto"/>
                <w:bottom w:val="none" w:sz="0" w:space="0" w:color="auto"/>
                <w:right w:val="none" w:sz="0" w:space="0" w:color="auto"/>
              </w:divBdr>
            </w:div>
            <w:div w:id="1498811586">
              <w:marLeft w:val="0"/>
              <w:marRight w:val="0"/>
              <w:marTop w:val="0"/>
              <w:marBottom w:val="0"/>
              <w:divBdr>
                <w:top w:val="none" w:sz="0" w:space="0" w:color="auto"/>
                <w:left w:val="none" w:sz="0" w:space="0" w:color="auto"/>
                <w:bottom w:val="none" w:sz="0" w:space="0" w:color="auto"/>
                <w:right w:val="none" w:sz="0" w:space="0" w:color="auto"/>
              </w:divBdr>
            </w:div>
            <w:div w:id="1668364276">
              <w:marLeft w:val="0"/>
              <w:marRight w:val="0"/>
              <w:marTop w:val="0"/>
              <w:marBottom w:val="0"/>
              <w:divBdr>
                <w:top w:val="none" w:sz="0" w:space="0" w:color="auto"/>
                <w:left w:val="none" w:sz="0" w:space="0" w:color="auto"/>
                <w:bottom w:val="none" w:sz="0" w:space="0" w:color="auto"/>
                <w:right w:val="none" w:sz="0" w:space="0" w:color="auto"/>
              </w:divBdr>
            </w:div>
            <w:div w:id="1725638549">
              <w:marLeft w:val="0"/>
              <w:marRight w:val="0"/>
              <w:marTop w:val="0"/>
              <w:marBottom w:val="0"/>
              <w:divBdr>
                <w:top w:val="none" w:sz="0" w:space="0" w:color="auto"/>
                <w:left w:val="none" w:sz="0" w:space="0" w:color="auto"/>
                <w:bottom w:val="none" w:sz="0" w:space="0" w:color="auto"/>
                <w:right w:val="none" w:sz="0" w:space="0" w:color="auto"/>
              </w:divBdr>
            </w:div>
            <w:div w:id="1793088346">
              <w:marLeft w:val="0"/>
              <w:marRight w:val="0"/>
              <w:marTop w:val="0"/>
              <w:marBottom w:val="0"/>
              <w:divBdr>
                <w:top w:val="none" w:sz="0" w:space="0" w:color="auto"/>
                <w:left w:val="none" w:sz="0" w:space="0" w:color="auto"/>
                <w:bottom w:val="none" w:sz="0" w:space="0" w:color="auto"/>
                <w:right w:val="none" w:sz="0" w:space="0" w:color="auto"/>
              </w:divBdr>
            </w:div>
            <w:div w:id="1827284995">
              <w:marLeft w:val="0"/>
              <w:marRight w:val="0"/>
              <w:marTop w:val="0"/>
              <w:marBottom w:val="0"/>
              <w:divBdr>
                <w:top w:val="none" w:sz="0" w:space="0" w:color="auto"/>
                <w:left w:val="none" w:sz="0" w:space="0" w:color="auto"/>
                <w:bottom w:val="none" w:sz="0" w:space="0" w:color="auto"/>
                <w:right w:val="none" w:sz="0" w:space="0" w:color="auto"/>
              </w:divBdr>
            </w:div>
            <w:div w:id="1839154688">
              <w:marLeft w:val="0"/>
              <w:marRight w:val="0"/>
              <w:marTop w:val="0"/>
              <w:marBottom w:val="0"/>
              <w:divBdr>
                <w:top w:val="none" w:sz="0" w:space="0" w:color="auto"/>
                <w:left w:val="none" w:sz="0" w:space="0" w:color="auto"/>
                <w:bottom w:val="none" w:sz="0" w:space="0" w:color="auto"/>
                <w:right w:val="none" w:sz="0" w:space="0" w:color="auto"/>
              </w:divBdr>
            </w:div>
            <w:div w:id="1867982577">
              <w:marLeft w:val="0"/>
              <w:marRight w:val="0"/>
              <w:marTop w:val="0"/>
              <w:marBottom w:val="0"/>
              <w:divBdr>
                <w:top w:val="none" w:sz="0" w:space="0" w:color="auto"/>
                <w:left w:val="none" w:sz="0" w:space="0" w:color="auto"/>
                <w:bottom w:val="none" w:sz="0" w:space="0" w:color="auto"/>
                <w:right w:val="none" w:sz="0" w:space="0" w:color="auto"/>
              </w:divBdr>
            </w:div>
            <w:div w:id="2127117369">
              <w:marLeft w:val="0"/>
              <w:marRight w:val="0"/>
              <w:marTop w:val="0"/>
              <w:marBottom w:val="0"/>
              <w:divBdr>
                <w:top w:val="none" w:sz="0" w:space="0" w:color="auto"/>
                <w:left w:val="none" w:sz="0" w:space="0" w:color="auto"/>
                <w:bottom w:val="none" w:sz="0" w:space="0" w:color="auto"/>
                <w:right w:val="none" w:sz="0" w:space="0" w:color="auto"/>
              </w:divBdr>
            </w:div>
          </w:divsChild>
        </w:div>
        <w:div w:id="2126265707">
          <w:marLeft w:val="0"/>
          <w:marRight w:val="0"/>
          <w:marTop w:val="0"/>
          <w:marBottom w:val="0"/>
          <w:divBdr>
            <w:top w:val="none" w:sz="0" w:space="0" w:color="auto"/>
            <w:left w:val="none" w:sz="0" w:space="0" w:color="auto"/>
            <w:bottom w:val="none" w:sz="0" w:space="0" w:color="auto"/>
            <w:right w:val="none" w:sz="0" w:space="0" w:color="auto"/>
          </w:divBdr>
          <w:divsChild>
            <w:div w:id="226958377">
              <w:marLeft w:val="0"/>
              <w:marRight w:val="0"/>
              <w:marTop w:val="0"/>
              <w:marBottom w:val="0"/>
              <w:divBdr>
                <w:top w:val="none" w:sz="0" w:space="0" w:color="auto"/>
                <w:left w:val="none" w:sz="0" w:space="0" w:color="auto"/>
                <w:bottom w:val="none" w:sz="0" w:space="0" w:color="auto"/>
                <w:right w:val="none" w:sz="0" w:space="0" w:color="auto"/>
              </w:divBdr>
            </w:div>
            <w:div w:id="376009132">
              <w:marLeft w:val="0"/>
              <w:marRight w:val="0"/>
              <w:marTop w:val="0"/>
              <w:marBottom w:val="0"/>
              <w:divBdr>
                <w:top w:val="none" w:sz="0" w:space="0" w:color="auto"/>
                <w:left w:val="none" w:sz="0" w:space="0" w:color="auto"/>
                <w:bottom w:val="none" w:sz="0" w:space="0" w:color="auto"/>
                <w:right w:val="none" w:sz="0" w:space="0" w:color="auto"/>
              </w:divBdr>
            </w:div>
            <w:div w:id="1183083066">
              <w:marLeft w:val="0"/>
              <w:marRight w:val="0"/>
              <w:marTop w:val="0"/>
              <w:marBottom w:val="0"/>
              <w:divBdr>
                <w:top w:val="none" w:sz="0" w:space="0" w:color="auto"/>
                <w:left w:val="none" w:sz="0" w:space="0" w:color="auto"/>
                <w:bottom w:val="none" w:sz="0" w:space="0" w:color="auto"/>
                <w:right w:val="none" w:sz="0" w:space="0" w:color="auto"/>
              </w:divBdr>
            </w:div>
            <w:div w:id="1276475905">
              <w:marLeft w:val="0"/>
              <w:marRight w:val="0"/>
              <w:marTop w:val="0"/>
              <w:marBottom w:val="0"/>
              <w:divBdr>
                <w:top w:val="none" w:sz="0" w:space="0" w:color="auto"/>
                <w:left w:val="none" w:sz="0" w:space="0" w:color="auto"/>
                <w:bottom w:val="none" w:sz="0" w:space="0" w:color="auto"/>
                <w:right w:val="none" w:sz="0" w:space="0" w:color="auto"/>
              </w:divBdr>
            </w:div>
            <w:div w:id="1371954141">
              <w:marLeft w:val="0"/>
              <w:marRight w:val="0"/>
              <w:marTop w:val="0"/>
              <w:marBottom w:val="0"/>
              <w:divBdr>
                <w:top w:val="none" w:sz="0" w:space="0" w:color="auto"/>
                <w:left w:val="none" w:sz="0" w:space="0" w:color="auto"/>
                <w:bottom w:val="none" w:sz="0" w:space="0" w:color="auto"/>
                <w:right w:val="none" w:sz="0" w:space="0" w:color="auto"/>
              </w:divBdr>
            </w:div>
            <w:div w:id="1904099294">
              <w:marLeft w:val="0"/>
              <w:marRight w:val="0"/>
              <w:marTop w:val="0"/>
              <w:marBottom w:val="0"/>
              <w:divBdr>
                <w:top w:val="none" w:sz="0" w:space="0" w:color="auto"/>
                <w:left w:val="none" w:sz="0" w:space="0" w:color="auto"/>
                <w:bottom w:val="none" w:sz="0" w:space="0" w:color="auto"/>
                <w:right w:val="none" w:sz="0" w:space="0" w:color="auto"/>
              </w:divBdr>
            </w:div>
            <w:div w:id="1914272396">
              <w:marLeft w:val="0"/>
              <w:marRight w:val="0"/>
              <w:marTop w:val="0"/>
              <w:marBottom w:val="0"/>
              <w:divBdr>
                <w:top w:val="none" w:sz="0" w:space="0" w:color="auto"/>
                <w:left w:val="none" w:sz="0" w:space="0" w:color="auto"/>
                <w:bottom w:val="none" w:sz="0" w:space="0" w:color="auto"/>
                <w:right w:val="none" w:sz="0" w:space="0" w:color="auto"/>
              </w:divBdr>
            </w:div>
            <w:div w:id="19182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87838">
      <w:bodyDiv w:val="1"/>
      <w:marLeft w:val="0"/>
      <w:marRight w:val="0"/>
      <w:marTop w:val="0"/>
      <w:marBottom w:val="0"/>
      <w:divBdr>
        <w:top w:val="none" w:sz="0" w:space="0" w:color="auto"/>
        <w:left w:val="none" w:sz="0" w:space="0" w:color="auto"/>
        <w:bottom w:val="none" w:sz="0" w:space="0" w:color="auto"/>
        <w:right w:val="none" w:sz="0" w:space="0" w:color="auto"/>
      </w:divBdr>
      <w:divsChild>
        <w:div w:id="560671724">
          <w:marLeft w:val="0"/>
          <w:marRight w:val="0"/>
          <w:marTop w:val="0"/>
          <w:marBottom w:val="0"/>
          <w:divBdr>
            <w:top w:val="none" w:sz="0" w:space="0" w:color="auto"/>
            <w:left w:val="none" w:sz="0" w:space="0" w:color="auto"/>
            <w:bottom w:val="none" w:sz="0" w:space="0" w:color="auto"/>
            <w:right w:val="none" w:sz="0" w:space="0" w:color="auto"/>
          </w:divBdr>
        </w:div>
        <w:div w:id="880896378">
          <w:marLeft w:val="0"/>
          <w:marRight w:val="0"/>
          <w:marTop w:val="0"/>
          <w:marBottom w:val="0"/>
          <w:divBdr>
            <w:top w:val="none" w:sz="0" w:space="0" w:color="auto"/>
            <w:left w:val="none" w:sz="0" w:space="0" w:color="auto"/>
            <w:bottom w:val="none" w:sz="0" w:space="0" w:color="auto"/>
            <w:right w:val="none" w:sz="0" w:space="0" w:color="auto"/>
          </w:divBdr>
          <w:divsChild>
            <w:div w:id="201064663">
              <w:marLeft w:val="-75"/>
              <w:marRight w:val="0"/>
              <w:marTop w:val="30"/>
              <w:marBottom w:val="30"/>
              <w:divBdr>
                <w:top w:val="none" w:sz="0" w:space="0" w:color="auto"/>
                <w:left w:val="none" w:sz="0" w:space="0" w:color="auto"/>
                <w:bottom w:val="none" w:sz="0" w:space="0" w:color="auto"/>
                <w:right w:val="none" w:sz="0" w:space="0" w:color="auto"/>
              </w:divBdr>
              <w:divsChild>
                <w:div w:id="199976364">
                  <w:marLeft w:val="0"/>
                  <w:marRight w:val="0"/>
                  <w:marTop w:val="0"/>
                  <w:marBottom w:val="0"/>
                  <w:divBdr>
                    <w:top w:val="none" w:sz="0" w:space="0" w:color="auto"/>
                    <w:left w:val="none" w:sz="0" w:space="0" w:color="auto"/>
                    <w:bottom w:val="none" w:sz="0" w:space="0" w:color="auto"/>
                    <w:right w:val="none" w:sz="0" w:space="0" w:color="auto"/>
                  </w:divBdr>
                  <w:divsChild>
                    <w:div w:id="1816410330">
                      <w:marLeft w:val="0"/>
                      <w:marRight w:val="0"/>
                      <w:marTop w:val="0"/>
                      <w:marBottom w:val="0"/>
                      <w:divBdr>
                        <w:top w:val="none" w:sz="0" w:space="0" w:color="auto"/>
                        <w:left w:val="none" w:sz="0" w:space="0" w:color="auto"/>
                        <w:bottom w:val="none" w:sz="0" w:space="0" w:color="auto"/>
                        <w:right w:val="none" w:sz="0" w:space="0" w:color="auto"/>
                      </w:divBdr>
                    </w:div>
                  </w:divsChild>
                </w:div>
                <w:div w:id="224529624">
                  <w:marLeft w:val="0"/>
                  <w:marRight w:val="0"/>
                  <w:marTop w:val="0"/>
                  <w:marBottom w:val="0"/>
                  <w:divBdr>
                    <w:top w:val="none" w:sz="0" w:space="0" w:color="auto"/>
                    <w:left w:val="none" w:sz="0" w:space="0" w:color="auto"/>
                    <w:bottom w:val="none" w:sz="0" w:space="0" w:color="auto"/>
                    <w:right w:val="none" w:sz="0" w:space="0" w:color="auto"/>
                  </w:divBdr>
                  <w:divsChild>
                    <w:div w:id="990981303">
                      <w:marLeft w:val="0"/>
                      <w:marRight w:val="0"/>
                      <w:marTop w:val="0"/>
                      <w:marBottom w:val="0"/>
                      <w:divBdr>
                        <w:top w:val="none" w:sz="0" w:space="0" w:color="auto"/>
                        <w:left w:val="none" w:sz="0" w:space="0" w:color="auto"/>
                        <w:bottom w:val="none" w:sz="0" w:space="0" w:color="auto"/>
                        <w:right w:val="none" w:sz="0" w:space="0" w:color="auto"/>
                      </w:divBdr>
                    </w:div>
                  </w:divsChild>
                </w:div>
                <w:div w:id="248389933">
                  <w:marLeft w:val="0"/>
                  <w:marRight w:val="0"/>
                  <w:marTop w:val="0"/>
                  <w:marBottom w:val="0"/>
                  <w:divBdr>
                    <w:top w:val="none" w:sz="0" w:space="0" w:color="auto"/>
                    <w:left w:val="none" w:sz="0" w:space="0" w:color="auto"/>
                    <w:bottom w:val="none" w:sz="0" w:space="0" w:color="auto"/>
                    <w:right w:val="none" w:sz="0" w:space="0" w:color="auto"/>
                  </w:divBdr>
                  <w:divsChild>
                    <w:div w:id="1048457493">
                      <w:marLeft w:val="0"/>
                      <w:marRight w:val="0"/>
                      <w:marTop w:val="0"/>
                      <w:marBottom w:val="0"/>
                      <w:divBdr>
                        <w:top w:val="none" w:sz="0" w:space="0" w:color="auto"/>
                        <w:left w:val="none" w:sz="0" w:space="0" w:color="auto"/>
                        <w:bottom w:val="none" w:sz="0" w:space="0" w:color="auto"/>
                        <w:right w:val="none" w:sz="0" w:space="0" w:color="auto"/>
                      </w:divBdr>
                    </w:div>
                  </w:divsChild>
                </w:div>
                <w:div w:id="332298524">
                  <w:marLeft w:val="0"/>
                  <w:marRight w:val="0"/>
                  <w:marTop w:val="0"/>
                  <w:marBottom w:val="0"/>
                  <w:divBdr>
                    <w:top w:val="none" w:sz="0" w:space="0" w:color="auto"/>
                    <w:left w:val="none" w:sz="0" w:space="0" w:color="auto"/>
                    <w:bottom w:val="none" w:sz="0" w:space="0" w:color="auto"/>
                    <w:right w:val="none" w:sz="0" w:space="0" w:color="auto"/>
                  </w:divBdr>
                  <w:divsChild>
                    <w:div w:id="1950971612">
                      <w:marLeft w:val="0"/>
                      <w:marRight w:val="0"/>
                      <w:marTop w:val="0"/>
                      <w:marBottom w:val="0"/>
                      <w:divBdr>
                        <w:top w:val="none" w:sz="0" w:space="0" w:color="auto"/>
                        <w:left w:val="none" w:sz="0" w:space="0" w:color="auto"/>
                        <w:bottom w:val="none" w:sz="0" w:space="0" w:color="auto"/>
                        <w:right w:val="none" w:sz="0" w:space="0" w:color="auto"/>
                      </w:divBdr>
                    </w:div>
                  </w:divsChild>
                </w:div>
                <w:div w:id="354430814">
                  <w:marLeft w:val="0"/>
                  <w:marRight w:val="0"/>
                  <w:marTop w:val="0"/>
                  <w:marBottom w:val="0"/>
                  <w:divBdr>
                    <w:top w:val="none" w:sz="0" w:space="0" w:color="auto"/>
                    <w:left w:val="none" w:sz="0" w:space="0" w:color="auto"/>
                    <w:bottom w:val="none" w:sz="0" w:space="0" w:color="auto"/>
                    <w:right w:val="none" w:sz="0" w:space="0" w:color="auto"/>
                  </w:divBdr>
                  <w:divsChild>
                    <w:div w:id="1138693499">
                      <w:marLeft w:val="0"/>
                      <w:marRight w:val="0"/>
                      <w:marTop w:val="0"/>
                      <w:marBottom w:val="0"/>
                      <w:divBdr>
                        <w:top w:val="none" w:sz="0" w:space="0" w:color="auto"/>
                        <w:left w:val="none" w:sz="0" w:space="0" w:color="auto"/>
                        <w:bottom w:val="none" w:sz="0" w:space="0" w:color="auto"/>
                        <w:right w:val="none" w:sz="0" w:space="0" w:color="auto"/>
                      </w:divBdr>
                    </w:div>
                  </w:divsChild>
                </w:div>
                <w:div w:id="364065339">
                  <w:marLeft w:val="0"/>
                  <w:marRight w:val="0"/>
                  <w:marTop w:val="0"/>
                  <w:marBottom w:val="0"/>
                  <w:divBdr>
                    <w:top w:val="none" w:sz="0" w:space="0" w:color="auto"/>
                    <w:left w:val="none" w:sz="0" w:space="0" w:color="auto"/>
                    <w:bottom w:val="none" w:sz="0" w:space="0" w:color="auto"/>
                    <w:right w:val="none" w:sz="0" w:space="0" w:color="auto"/>
                  </w:divBdr>
                  <w:divsChild>
                    <w:div w:id="1887064010">
                      <w:marLeft w:val="0"/>
                      <w:marRight w:val="0"/>
                      <w:marTop w:val="0"/>
                      <w:marBottom w:val="0"/>
                      <w:divBdr>
                        <w:top w:val="none" w:sz="0" w:space="0" w:color="auto"/>
                        <w:left w:val="none" w:sz="0" w:space="0" w:color="auto"/>
                        <w:bottom w:val="none" w:sz="0" w:space="0" w:color="auto"/>
                        <w:right w:val="none" w:sz="0" w:space="0" w:color="auto"/>
                      </w:divBdr>
                    </w:div>
                  </w:divsChild>
                </w:div>
                <w:div w:id="367294729">
                  <w:marLeft w:val="0"/>
                  <w:marRight w:val="0"/>
                  <w:marTop w:val="0"/>
                  <w:marBottom w:val="0"/>
                  <w:divBdr>
                    <w:top w:val="none" w:sz="0" w:space="0" w:color="auto"/>
                    <w:left w:val="none" w:sz="0" w:space="0" w:color="auto"/>
                    <w:bottom w:val="none" w:sz="0" w:space="0" w:color="auto"/>
                    <w:right w:val="none" w:sz="0" w:space="0" w:color="auto"/>
                  </w:divBdr>
                  <w:divsChild>
                    <w:div w:id="1459688453">
                      <w:marLeft w:val="0"/>
                      <w:marRight w:val="0"/>
                      <w:marTop w:val="0"/>
                      <w:marBottom w:val="0"/>
                      <w:divBdr>
                        <w:top w:val="none" w:sz="0" w:space="0" w:color="auto"/>
                        <w:left w:val="none" w:sz="0" w:space="0" w:color="auto"/>
                        <w:bottom w:val="none" w:sz="0" w:space="0" w:color="auto"/>
                        <w:right w:val="none" w:sz="0" w:space="0" w:color="auto"/>
                      </w:divBdr>
                    </w:div>
                  </w:divsChild>
                </w:div>
                <w:div w:id="389960367">
                  <w:marLeft w:val="0"/>
                  <w:marRight w:val="0"/>
                  <w:marTop w:val="0"/>
                  <w:marBottom w:val="0"/>
                  <w:divBdr>
                    <w:top w:val="none" w:sz="0" w:space="0" w:color="auto"/>
                    <w:left w:val="none" w:sz="0" w:space="0" w:color="auto"/>
                    <w:bottom w:val="none" w:sz="0" w:space="0" w:color="auto"/>
                    <w:right w:val="none" w:sz="0" w:space="0" w:color="auto"/>
                  </w:divBdr>
                  <w:divsChild>
                    <w:div w:id="2136945104">
                      <w:marLeft w:val="0"/>
                      <w:marRight w:val="0"/>
                      <w:marTop w:val="0"/>
                      <w:marBottom w:val="0"/>
                      <w:divBdr>
                        <w:top w:val="none" w:sz="0" w:space="0" w:color="auto"/>
                        <w:left w:val="none" w:sz="0" w:space="0" w:color="auto"/>
                        <w:bottom w:val="none" w:sz="0" w:space="0" w:color="auto"/>
                        <w:right w:val="none" w:sz="0" w:space="0" w:color="auto"/>
                      </w:divBdr>
                    </w:div>
                  </w:divsChild>
                </w:div>
                <w:div w:id="405883968">
                  <w:marLeft w:val="0"/>
                  <w:marRight w:val="0"/>
                  <w:marTop w:val="0"/>
                  <w:marBottom w:val="0"/>
                  <w:divBdr>
                    <w:top w:val="none" w:sz="0" w:space="0" w:color="auto"/>
                    <w:left w:val="none" w:sz="0" w:space="0" w:color="auto"/>
                    <w:bottom w:val="none" w:sz="0" w:space="0" w:color="auto"/>
                    <w:right w:val="none" w:sz="0" w:space="0" w:color="auto"/>
                  </w:divBdr>
                  <w:divsChild>
                    <w:div w:id="15236646">
                      <w:marLeft w:val="0"/>
                      <w:marRight w:val="0"/>
                      <w:marTop w:val="0"/>
                      <w:marBottom w:val="0"/>
                      <w:divBdr>
                        <w:top w:val="none" w:sz="0" w:space="0" w:color="auto"/>
                        <w:left w:val="none" w:sz="0" w:space="0" w:color="auto"/>
                        <w:bottom w:val="none" w:sz="0" w:space="0" w:color="auto"/>
                        <w:right w:val="none" w:sz="0" w:space="0" w:color="auto"/>
                      </w:divBdr>
                    </w:div>
                  </w:divsChild>
                </w:div>
                <w:div w:id="440345206">
                  <w:marLeft w:val="0"/>
                  <w:marRight w:val="0"/>
                  <w:marTop w:val="0"/>
                  <w:marBottom w:val="0"/>
                  <w:divBdr>
                    <w:top w:val="none" w:sz="0" w:space="0" w:color="auto"/>
                    <w:left w:val="none" w:sz="0" w:space="0" w:color="auto"/>
                    <w:bottom w:val="none" w:sz="0" w:space="0" w:color="auto"/>
                    <w:right w:val="none" w:sz="0" w:space="0" w:color="auto"/>
                  </w:divBdr>
                  <w:divsChild>
                    <w:div w:id="876428173">
                      <w:marLeft w:val="0"/>
                      <w:marRight w:val="0"/>
                      <w:marTop w:val="0"/>
                      <w:marBottom w:val="0"/>
                      <w:divBdr>
                        <w:top w:val="none" w:sz="0" w:space="0" w:color="auto"/>
                        <w:left w:val="none" w:sz="0" w:space="0" w:color="auto"/>
                        <w:bottom w:val="none" w:sz="0" w:space="0" w:color="auto"/>
                        <w:right w:val="none" w:sz="0" w:space="0" w:color="auto"/>
                      </w:divBdr>
                    </w:div>
                  </w:divsChild>
                </w:div>
                <w:div w:id="448208602">
                  <w:marLeft w:val="0"/>
                  <w:marRight w:val="0"/>
                  <w:marTop w:val="0"/>
                  <w:marBottom w:val="0"/>
                  <w:divBdr>
                    <w:top w:val="none" w:sz="0" w:space="0" w:color="auto"/>
                    <w:left w:val="none" w:sz="0" w:space="0" w:color="auto"/>
                    <w:bottom w:val="none" w:sz="0" w:space="0" w:color="auto"/>
                    <w:right w:val="none" w:sz="0" w:space="0" w:color="auto"/>
                  </w:divBdr>
                  <w:divsChild>
                    <w:div w:id="2083403383">
                      <w:marLeft w:val="0"/>
                      <w:marRight w:val="0"/>
                      <w:marTop w:val="0"/>
                      <w:marBottom w:val="0"/>
                      <w:divBdr>
                        <w:top w:val="none" w:sz="0" w:space="0" w:color="auto"/>
                        <w:left w:val="none" w:sz="0" w:space="0" w:color="auto"/>
                        <w:bottom w:val="none" w:sz="0" w:space="0" w:color="auto"/>
                        <w:right w:val="none" w:sz="0" w:space="0" w:color="auto"/>
                      </w:divBdr>
                    </w:div>
                  </w:divsChild>
                </w:div>
                <w:div w:id="546068453">
                  <w:marLeft w:val="0"/>
                  <w:marRight w:val="0"/>
                  <w:marTop w:val="0"/>
                  <w:marBottom w:val="0"/>
                  <w:divBdr>
                    <w:top w:val="none" w:sz="0" w:space="0" w:color="auto"/>
                    <w:left w:val="none" w:sz="0" w:space="0" w:color="auto"/>
                    <w:bottom w:val="none" w:sz="0" w:space="0" w:color="auto"/>
                    <w:right w:val="none" w:sz="0" w:space="0" w:color="auto"/>
                  </w:divBdr>
                  <w:divsChild>
                    <w:div w:id="1396735449">
                      <w:marLeft w:val="0"/>
                      <w:marRight w:val="0"/>
                      <w:marTop w:val="0"/>
                      <w:marBottom w:val="0"/>
                      <w:divBdr>
                        <w:top w:val="none" w:sz="0" w:space="0" w:color="auto"/>
                        <w:left w:val="none" w:sz="0" w:space="0" w:color="auto"/>
                        <w:bottom w:val="none" w:sz="0" w:space="0" w:color="auto"/>
                        <w:right w:val="none" w:sz="0" w:space="0" w:color="auto"/>
                      </w:divBdr>
                    </w:div>
                  </w:divsChild>
                </w:div>
                <w:div w:id="590506661">
                  <w:marLeft w:val="0"/>
                  <w:marRight w:val="0"/>
                  <w:marTop w:val="0"/>
                  <w:marBottom w:val="0"/>
                  <w:divBdr>
                    <w:top w:val="none" w:sz="0" w:space="0" w:color="auto"/>
                    <w:left w:val="none" w:sz="0" w:space="0" w:color="auto"/>
                    <w:bottom w:val="none" w:sz="0" w:space="0" w:color="auto"/>
                    <w:right w:val="none" w:sz="0" w:space="0" w:color="auto"/>
                  </w:divBdr>
                  <w:divsChild>
                    <w:div w:id="1354845327">
                      <w:marLeft w:val="0"/>
                      <w:marRight w:val="0"/>
                      <w:marTop w:val="0"/>
                      <w:marBottom w:val="0"/>
                      <w:divBdr>
                        <w:top w:val="none" w:sz="0" w:space="0" w:color="auto"/>
                        <w:left w:val="none" w:sz="0" w:space="0" w:color="auto"/>
                        <w:bottom w:val="none" w:sz="0" w:space="0" w:color="auto"/>
                        <w:right w:val="none" w:sz="0" w:space="0" w:color="auto"/>
                      </w:divBdr>
                    </w:div>
                  </w:divsChild>
                </w:div>
                <w:div w:id="601039102">
                  <w:marLeft w:val="0"/>
                  <w:marRight w:val="0"/>
                  <w:marTop w:val="0"/>
                  <w:marBottom w:val="0"/>
                  <w:divBdr>
                    <w:top w:val="none" w:sz="0" w:space="0" w:color="auto"/>
                    <w:left w:val="none" w:sz="0" w:space="0" w:color="auto"/>
                    <w:bottom w:val="none" w:sz="0" w:space="0" w:color="auto"/>
                    <w:right w:val="none" w:sz="0" w:space="0" w:color="auto"/>
                  </w:divBdr>
                  <w:divsChild>
                    <w:div w:id="931863018">
                      <w:marLeft w:val="0"/>
                      <w:marRight w:val="0"/>
                      <w:marTop w:val="0"/>
                      <w:marBottom w:val="0"/>
                      <w:divBdr>
                        <w:top w:val="none" w:sz="0" w:space="0" w:color="auto"/>
                        <w:left w:val="none" w:sz="0" w:space="0" w:color="auto"/>
                        <w:bottom w:val="none" w:sz="0" w:space="0" w:color="auto"/>
                        <w:right w:val="none" w:sz="0" w:space="0" w:color="auto"/>
                      </w:divBdr>
                    </w:div>
                  </w:divsChild>
                </w:div>
                <w:div w:id="654341048">
                  <w:marLeft w:val="0"/>
                  <w:marRight w:val="0"/>
                  <w:marTop w:val="0"/>
                  <w:marBottom w:val="0"/>
                  <w:divBdr>
                    <w:top w:val="none" w:sz="0" w:space="0" w:color="auto"/>
                    <w:left w:val="none" w:sz="0" w:space="0" w:color="auto"/>
                    <w:bottom w:val="none" w:sz="0" w:space="0" w:color="auto"/>
                    <w:right w:val="none" w:sz="0" w:space="0" w:color="auto"/>
                  </w:divBdr>
                  <w:divsChild>
                    <w:div w:id="1423797093">
                      <w:marLeft w:val="0"/>
                      <w:marRight w:val="0"/>
                      <w:marTop w:val="0"/>
                      <w:marBottom w:val="0"/>
                      <w:divBdr>
                        <w:top w:val="none" w:sz="0" w:space="0" w:color="auto"/>
                        <w:left w:val="none" w:sz="0" w:space="0" w:color="auto"/>
                        <w:bottom w:val="none" w:sz="0" w:space="0" w:color="auto"/>
                        <w:right w:val="none" w:sz="0" w:space="0" w:color="auto"/>
                      </w:divBdr>
                    </w:div>
                  </w:divsChild>
                </w:div>
                <w:div w:id="685332264">
                  <w:marLeft w:val="0"/>
                  <w:marRight w:val="0"/>
                  <w:marTop w:val="0"/>
                  <w:marBottom w:val="0"/>
                  <w:divBdr>
                    <w:top w:val="none" w:sz="0" w:space="0" w:color="auto"/>
                    <w:left w:val="none" w:sz="0" w:space="0" w:color="auto"/>
                    <w:bottom w:val="none" w:sz="0" w:space="0" w:color="auto"/>
                    <w:right w:val="none" w:sz="0" w:space="0" w:color="auto"/>
                  </w:divBdr>
                  <w:divsChild>
                    <w:div w:id="176585134">
                      <w:marLeft w:val="0"/>
                      <w:marRight w:val="0"/>
                      <w:marTop w:val="0"/>
                      <w:marBottom w:val="0"/>
                      <w:divBdr>
                        <w:top w:val="none" w:sz="0" w:space="0" w:color="auto"/>
                        <w:left w:val="none" w:sz="0" w:space="0" w:color="auto"/>
                        <w:bottom w:val="none" w:sz="0" w:space="0" w:color="auto"/>
                        <w:right w:val="none" w:sz="0" w:space="0" w:color="auto"/>
                      </w:divBdr>
                    </w:div>
                    <w:div w:id="357197873">
                      <w:marLeft w:val="0"/>
                      <w:marRight w:val="0"/>
                      <w:marTop w:val="0"/>
                      <w:marBottom w:val="0"/>
                      <w:divBdr>
                        <w:top w:val="none" w:sz="0" w:space="0" w:color="auto"/>
                        <w:left w:val="none" w:sz="0" w:space="0" w:color="auto"/>
                        <w:bottom w:val="none" w:sz="0" w:space="0" w:color="auto"/>
                        <w:right w:val="none" w:sz="0" w:space="0" w:color="auto"/>
                      </w:divBdr>
                    </w:div>
                    <w:div w:id="1200556544">
                      <w:marLeft w:val="0"/>
                      <w:marRight w:val="0"/>
                      <w:marTop w:val="0"/>
                      <w:marBottom w:val="0"/>
                      <w:divBdr>
                        <w:top w:val="none" w:sz="0" w:space="0" w:color="auto"/>
                        <w:left w:val="none" w:sz="0" w:space="0" w:color="auto"/>
                        <w:bottom w:val="none" w:sz="0" w:space="0" w:color="auto"/>
                        <w:right w:val="none" w:sz="0" w:space="0" w:color="auto"/>
                      </w:divBdr>
                    </w:div>
                  </w:divsChild>
                </w:div>
                <w:div w:id="689142482">
                  <w:marLeft w:val="0"/>
                  <w:marRight w:val="0"/>
                  <w:marTop w:val="0"/>
                  <w:marBottom w:val="0"/>
                  <w:divBdr>
                    <w:top w:val="none" w:sz="0" w:space="0" w:color="auto"/>
                    <w:left w:val="none" w:sz="0" w:space="0" w:color="auto"/>
                    <w:bottom w:val="none" w:sz="0" w:space="0" w:color="auto"/>
                    <w:right w:val="none" w:sz="0" w:space="0" w:color="auto"/>
                  </w:divBdr>
                  <w:divsChild>
                    <w:div w:id="1836798419">
                      <w:marLeft w:val="0"/>
                      <w:marRight w:val="0"/>
                      <w:marTop w:val="0"/>
                      <w:marBottom w:val="0"/>
                      <w:divBdr>
                        <w:top w:val="none" w:sz="0" w:space="0" w:color="auto"/>
                        <w:left w:val="none" w:sz="0" w:space="0" w:color="auto"/>
                        <w:bottom w:val="none" w:sz="0" w:space="0" w:color="auto"/>
                        <w:right w:val="none" w:sz="0" w:space="0" w:color="auto"/>
                      </w:divBdr>
                    </w:div>
                  </w:divsChild>
                </w:div>
                <w:div w:id="724573788">
                  <w:marLeft w:val="0"/>
                  <w:marRight w:val="0"/>
                  <w:marTop w:val="0"/>
                  <w:marBottom w:val="0"/>
                  <w:divBdr>
                    <w:top w:val="none" w:sz="0" w:space="0" w:color="auto"/>
                    <w:left w:val="none" w:sz="0" w:space="0" w:color="auto"/>
                    <w:bottom w:val="none" w:sz="0" w:space="0" w:color="auto"/>
                    <w:right w:val="none" w:sz="0" w:space="0" w:color="auto"/>
                  </w:divBdr>
                  <w:divsChild>
                    <w:div w:id="1035277751">
                      <w:marLeft w:val="0"/>
                      <w:marRight w:val="0"/>
                      <w:marTop w:val="0"/>
                      <w:marBottom w:val="0"/>
                      <w:divBdr>
                        <w:top w:val="none" w:sz="0" w:space="0" w:color="auto"/>
                        <w:left w:val="none" w:sz="0" w:space="0" w:color="auto"/>
                        <w:bottom w:val="none" w:sz="0" w:space="0" w:color="auto"/>
                        <w:right w:val="none" w:sz="0" w:space="0" w:color="auto"/>
                      </w:divBdr>
                    </w:div>
                  </w:divsChild>
                </w:div>
                <w:div w:id="751008014">
                  <w:marLeft w:val="0"/>
                  <w:marRight w:val="0"/>
                  <w:marTop w:val="0"/>
                  <w:marBottom w:val="0"/>
                  <w:divBdr>
                    <w:top w:val="none" w:sz="0" w:space="0" w:color="auto"/>
                    <w:left w:val="none" w:sz="0" w:space="0" w:color="auto"/>
                    <w:bottom w:val="none" w:sz="0" w:space="0" w:color="auto"/>
                    <w:right w:val="none" w:sz="0" w:space="0" w:color="auto"/>
                  </w:divBdr>
                  <w:divsChild>
                    <w:div w:id="5402286">
                      <w:marLeft w:val="0"/>
                      <w:marRight w:val="0"/>
                      <w:marTop w:val="0"/>
                      <w:marBottom w:val="0"/>
                      <w:divBdr>
                        <w:top w:val="none" w:sz="0" w:space="0" w:color="auto"/>
                        <w:left w:val="none" w:sz="0" w:space="0" w:color="auto"/>
                        <w:bottom w:val="none" w:sz="0" w:space="0" w:color="auto"/>
                        <w:right w:val="none" w:sz="0" w:space="0" w:color="auto"/>
                      </w:divBdr>
                    </w:div>
                  </w:divsChild>
                </w:div>
                <w:div w:id="794249585">
                  <w:marLeft w:val="0"/>
                  <w:marRight w:val="0"/>
                  <w:marTop w:val="0"/>
                  <w:marBottom w:val="0"/>
                  <w:divBdr>
                    <w:top w:val="none" w:sz="0" w:space="0" w:color="auto"/>
                    <w:left w:val="none" w:sz="0" w:space="0" w:color="auto"/>
                    <w:bottom w:val="none" w:sz="0" w:space="0" w:color="auto"/>
                    <w:right w:val="none" w:sz="0" w:space="0" w:color="auto"/>
                  </w:divBdr>
                  <w:divsChild>
                    <w:div w:id="1721173067">
                      <w:marLeft w:val="0"/>
                      <w:marRight w:val="0"/>
                      <w:marTop w:val="0"/>
                      <w:marBottom w:val="0"/>
                      <w:divBdr>
                        <w:top w:val="none" w:sz="0" w:space="0" w:color="auto"/>
                        <w:left w:val="none" w:sz="0" w:space="0" w:color="auto"/>
                        <w:bottom w:val="none" w:sz="0" w:space="0" w:color="auto"/>
                        <w:right w:val="none" w:sz="0" w:space="0" w:color="auto"/>
                      </w:divBdr>
                    </w:div>
                  </w:divsChild>
                </w:div>
                <w:div w:id="893197539">
                  <w:marLeft w:val="0"/>
                  <w:marRight w:val="0"/>
                  <w:marTop w:val="0"/>
                  <w:marBottom w:val="0"/>
                  <w:divBdr>
                    <w:top w:val="none" w:sz="0" w:space="0" w:color="auto"/>
                    <w:left w:val="none" w:sz="0" w:space="0" w:color="auto"/>
                    <w:bottom w:val="none" w:sz="0" w:space="0" w:color="auto"/>
                    <w:right w:val="none" w:sz="0" w:space="0" w:color="auto"/>
                  </w:divBdr>
                  <w:divsChild>
                    <w:div w:id="269626723">
                      <w:marLeft w:val="0"/>
                      <w:marRight w:val="0"/>
                      <w:marTop w:val="0"/>
                      <w:marBottom w:val="0"/>
                      <w:divBdr>
                        <w:top w:val="none" w:sz="0" w:space="0" w:color="auto"/>
                        <w:left w:val="none" w:sz="0" w:space="0" w:color="auto"/>
                        <w:bottom w:val="none" w:sz="0" w:space="0" w:color="auto"/>
                        <w:right w:val="none" w:sz="0" w:space="0" w:color="auto"/>
                      </w:divBdr>
                    </w:div>
                  </w:divsChild>
                </w:div>
                <w:div w:id="916717650">
                  <w:marLeft w:val="0"/>
                  <w:marRight w:val="0"/>
                  <w:marTop w:val="0"/>
                  <w:marBottom w:val="0"/>
                  <w:divBdr>
                    <w:top w:val="none" w:sz="0" w:space="0" w:color="auto"/>
                    <w:left w:val="none" w:sz="0" w:space="0" w:color="auto"/>
                    <w:bottom w:val="none" w:sz="0" w:space="0" w:color="auto"/>
                    <w:right w:val="none" w:sz="0" w:space="0" w:color="auto"/>
                  </w:divBdr>
                  <w:divsChild>
                    <w:div w:id="1519150">
                      <w:marLeft w:val="0"/>
                      <w:marRight w:val="0"/>
                      <w:marTop w:val="0"/>
                      <w:marBottom w:val="0"/>
                      <w:divBdr>
                        <w:top w:val="none" w:sz="0" w:space="0" w:color="auto"/>
                        <w:left w:val="none" w:sz="0" w:space="0" w:color="auto"/>
                        <w:bottom w:val="none" w:sz="0" w:space="0" w:color="auto"/>
                        <w:right w:val="none" w:sz="0" w:space="0" w:color="auto"/>
                      </w:divBdr>
                    </w:div>
                  </w:divsChild>
                </w:div>
                <w:div w:id="985205963">
                  <w:marLeft w:val="0"/>
                  <w:marRight w:val="0"/>
                  <w:marTop w:val="0"/>
                  <w:marBottom w:val="0"/>
                  <w:divBdr>
                    <w:top w:val="none" w:sz="0" w:space="0" w:color="auto"/>
                    <w:left w:val="none" w:sz="0" w:space="0" w:color="auto"/>
                    <w:bottom w:val="none" w:sz="0" w:space="0" w:color="auto"/>
                    <w:right w:val="none" w:sz="0" w:space="0" w:color="auto"/>
                  </w:divBdr>
                  <w:divsChild>
                    <w:div w:id="1711804168">
                      <w:marLeft w:val="0"/>
                      <w:marRight w:val="0"/>
                      <w:marTop w:val="0"/>
                      <w:marBottom w:val="0"/>
                      <w:divBdr>
                        <w:top w:val="none" w:sz="0" w:space="0" w:color="auto"/>
                        <w:left w:val="none" w:sz="0" w:space="0" w:color="auto"/>
                        <w:bottom w:val="none" w:sz="0" w:space="0" w:color="auto"/>
                        <w:right w:val="none" w:sz="0" w:space="0" w:color="auto"/>
                      </w:divBdr>
                    </w:div>
                  </w:divsChild>
                </w:div>
                <w:div w:id="989596694">
                  <w:marLeft w:val="0"/>
                  <w:marRight w:val="0"/>
                  <w:marTop w:val="0"/>
                  <w:marBottom w:val="0"/>
                  <w:divBdr>
                    <w:top w:val="none" w:sz="0" w:space="0" w:color="auto"/>
                    <w:left w:val="none" w:sz="0" w:space="0" w:color="auto"/>
                    <w:bottom w:val="none" w:sz="0" w:space="0" w:color="auto"/>
                    <w:right w:val="none" w:sz="0" w:space="0" w:color="auto"/>
                  </w:divBdr>
                  <w:divsChild>
                    <w:div w:id="1805149339">
                      <w:marLeft w:val="0"/>
                      <w:marRight w:val="0"/>
                      <w:marTop w:val="0"/>
                      <w:marBottom w:val="0"/>
                      <w:divBdr>
                        <w:top w:val="none" w:sz="0" w:space="0" w:color="auto"/>
                        <w:left w:val="none" w:sz="0" w:space="0" w:color="auto"/>
                        <w:bottom w:val="none" w:sz="0" w:space="0" w:color="auto"/>
                        <w:right w:val="none" w:sz="0" w:space="0" w:color="auto"/>
                      </w:divBdr>
                    </w:div>
                  </w:divsChild>
                </w:div>
                <w:div w:id="1114135833">
                  <w:marLeft w:val="0"/>
                  <w:marRight w:val="0"/>
                  <w:marTop w:val="0"/>
                  <w:marBottom w:val="0"/>
                  <w:divBdr>
                    <w:top w:val="none" w:sz="0" w:space="0" w:color="auto"/>
                    <w:left w:val="none" w:sz="0" w:space="0" w:color="auto"/>
                    <w:bottom w:val="none" w:sz="0" w:space="0" w:color="auto"/>
                    <w:right w:val="none" w:sz="0" w:space="0" w:color="auto"/>
                  </w:divBdr>
                  <w:divsChild>
                    <w:div w:id="1362710282">
                      <w:marLeft w:val="0"/>
                      <w:marRight w:val="0"/>
                      <w:marTop w:val="0"/>
                      <w:marBottom w:val="0"/>
                      <w:divBdr>
                        <w:top w:val="none" w:sz="0" w:space="0" w:color="auto"/>
                        <w:left w:val="none" w:sz="0" w:space="0" w:color="auto"/>
                        <w:bottom w:val="none" w:sz="0" w:space="0" w:color="auto"/>
                        <w:right w:val="none" w:sz="0" w:space="0" w:color="auto"/>
                      </w:divBdr>
                    </w:div>
                  </w:divsChild>
                </w:div>
                <w:div w:id="1231581520">
                  <w:marLeft w:val="0"/>
                  <w:marRight w:val="0"/>
                  <w:marTop w:val="0"/>
                  <w:marBottom w:val="0"/>
                  <w:divBdr>
                    <w:top w:val="none" w:sz="0" w:space="0" w:color="auto"/>
                    <w:left w:val="none" w:sz="0" w:space="0" w:color="auto"/>
                    <w:bottom w:val="none" w:sz="0" w:space="0" w:color="auto"/>
                    <w:right w:val="none" w:sz="0" w:space="0" w:color="auto"/>
                  </w:divBdr>
                  <w:divsChild>
                    <w:div w:id="1126041195">
                      <w:marLeft w:val="0"/>
                      <w:marRight w:val="0"/>
                      <w:marTop w:val="0"/>
                      <w:marBottom w:val="0"/>
                      <w:divBdr>
                        <w:top w:val="none" w:sz="0" w:space="0" w:color="auto"/>
                        <w:left w:val="none" w:sz="0" w:space="0" w:color="auto"/>
                        <w:bottom w:val="none" w:sz="0" w:space="0" w:color="auto"/>
                        <w:right w:val="none" w:sz="0" w:space="0" w:color="auto"/>
                      </w:divBdr>
                    </w:div>
                  </w:divsChild>
                </w:div>
                <w:div w:id="1274946036">
                  <w:marLeft w:val="0"/>
                  <w:marRight w:val="0"/>
                  <w:marTop w:val="0"/>
                  <w:marBottom w:val="0"/>
                  <w:divBdr>
                    <w:top w:val="none" w:sz="0" w:space="0" w:color="auto"/>
                    <w:left w:val="none" w:sz="0" w:space="0" w:color="auto"/>
                    <w:bottom w:val="none" w:sz="0" w:space="0" w:color="auto"/>
                    <w:right w:val="none" w:sz="0" w:space="0" w:color="auto"/>
                  </w:divBdr>
                  <w:divsChild>
                    <w:div w:id="1847474899">
                      <w:marLeft w:val="0"/>
                      <w:marRight w:val="0"/>
                      <w:marTop w:val="0"/>
                      <w:marBottom w:val="0"/>
                      <w:divBdr>
                        <w:top w:val="none" w:sz="0" w:space="0" w:color="auto"/>
                        <w:left w:val="none" w:sz="0" w:space="0" w:color="auto"/>
                        <w:bottom w:val="none" w:sz="0" w:space="0" w:color="auto"/>
                        <w:right w:val="none" w:sz="0" w:space="0" w:color="auto"/>
                      </w:divBdr>
                    </w:div>
                  </w:divsChild>
                </w:div>
                <w:div w:id="1323893043">
                  <w:marLeft w:val="0"/>
                  <w:marRight w:val="0"/>
                  <w:marTop w:val="0"/>
                  <w:marBottom w:val="0"/>
                  <w:divBdr>
                    <w:top w:val="none" w:sz="0" w:space="0" w:color="auto"/>
                    <w:left w:val="none" w:sz="0" w:space="0" w:color="auto"/>
                    <w:bottom w:val="none" w:sz="0" w:space="0" w:color="auto"/>
                    <w:right w:val="none" w:sz="0" w:space="0" w:color="auto"/>
                  </w:divBdr>
                  <w:divsChild>
                    <w:div w:id="1261715819">
                      <w:marLeft w:val="0"/>
                      <w:marRight w:val="0"/>
                      <w:marTop w:val="0"/>
                      <w:marBottom w:val="0"/>
                      <w:divBdr>
                        <w:top w:val="none" w:sz="0" w:space="0" w:color="auto"/>
                        <w:left w:val="none" w:sz="0" w:space="0" w:color="auto"/>
                        <w:bottom w:val="none" w:sz="0" w:space="0" w:color="auto"/>
                        <w:right w:val="none" w:sz="0" w:space="0" w:color="auto"/>
                      </w:divBdr>
                    </w:div>
                  </w:divsChild>
                </w:div>
                <w:div w:id="1329602814">
                  <w:marLeft w:val="0"/>
                  <w:marRight w:val="0"/>
                  <w:marTop w:val="0"/>
                  <w:marBottom w:val="0"/>
                  <w:divBdr>
                    <w:top w:val="none" w:sz="0" w:space="0" w:color="auto"/>
                    <w:left w:val="none" w:sz="0" w:space="0" w:color="auto"/>
                    <w:bottom w:val="none" w:sz="0" w:space="0" w:color="auto"/>
                    <w:right w:val="none" w:sz="0" w:space="0" w:color="auto"/>
                  </w:divBdr>
                  <w:divsChild>
                    <w:div w:id="1191798663">
                      <w:marLeft w:val="0"/>
                      <w:marRight w:val="0"/>
                      <w:marTop w:val="0"/>
                      <w:marBottom w:val="0"/>
                      <w:divBdr>
                        <w:top w:val="none" w:sz="0" w:space="0" w:color="auto"/>
                        <w:left w:val="none" w:sz="0" w:space="0" w:color="auto"/>
                        <w:bottom w:val="none" w:sz="0" w:space="0" w:color="auto"/>
                        <w:right w:val="none" w:sz="0" w:space="0" w:color="auto"/>
                      </w:divBdr>
                    </w:div>
                  </w:divsChild>
                </w:div>
                <w:div w:id="1335498837">
                  <w:marLeft w:val="0"/>
                  <w:marRight w:val="0"/>
                  <w:marTop w:val="0"/>
                  <w:marBottom w:val="0"/>
                  <w:divBdr>
                    <w:top w:val="none" w:sz="0" w:space="0" w:color="auto"/>
                    <w:left w:val="none" w:sz="0" w:space="0" w:color="auto"/>
                    <w:bottom w:val="none" w:sz="0" w:space="0" w:color="auto"/>
                    <w:right w:val="none" w:sz="0" w:space="0" w:color="auto"/>
                  </w:divBdr>
                  <w:divsChild>
                    <w:div w:id="109012711">
                      <w:marLeft w:val="0"/>
                      <w:marRight w:val="0"/>
                      <w:marTop w:val="0"/>
                      <w:marBottom w:val="0"/>
                      <w:divBdr>
                        <w:top w:val="none" w:sz="0" w:space="0" w:color="auto"/>
                        <w:left w:val="none" w:sz="0" w:space="0" w:color="auto"/>
                        <w:bottom w:val="none" w:sz="0" w:space="0" w:color="auto"/>
                        <w:right w:val="none" w:sz="0" w:space="0" w:color="auto"/>
                      </w:divBdr>
                    </w:div>
                  </w:divsChild>
                </w:div>
                <w:div w:id="1364096317">
                  <w:marLeft w:val="0"/>
                  <w:marRight w:val="0"/>
                  <w:marTop w:val="0"/>
                  <w:marBottom w:val="0"/>
                  <w:divBdr>
                    <w:top w:val="none" w:sz="0" w:space="0" w:color="auto"/>
                    <w:left w:val="none" w:sz="0" w:space="0" w:color="auto"/>
                    <w:bottom w:val="none" w:sz="0" w:space="0" w:color="auto"/>
                    <w:right w:val="none" w:sz="0" w:space="0" w:color="auto"/>
                  </w:divBdr>
                  <w:divsChild>
                    <w:div w:id="1001079755">
                      <w:marLeft w:val="0"/>
                      <w:marRight w:val="0"/>
                      <w:marTop w:val="0"/>
                      <w:marBottom w:val="0"/>
                      <w:divBdr>
                        <w:top w:val="none" w:sz="0" w:space="0" w:color="auto"/>
                        <w:left w:val="none" w:sz="0" w:space="0" w:color="auto"/>
                        <w:bottom w:val="none" w:sz="0" w:space="0" w:color="auto"/>
                        <w:right w:val="none" w:sz="0" w:space="0" w:color="auto"/>
                      </w:divBdr>
                    </w:div>
                  </w:divsChild>
                </w:div>
                <w:div w:id="1417706525">
                  <w:marLeft w:val="0"/>
                  <w:marRight w:val="0"/>
                  <w:marTop w:val="0"/>
                  <w:marBottom w:val="0"/>
                  <w:divBdr>
                    <w:top w:val="none" w:sz="0" w:space="0" w:color="auto"/>
                    <w:left w:val="none" w:sz="0" w:space="0" w:color="auto"/>
                    <w:bottom w:val="none" w:sz="0" w:space="0" w:color="auto"/>
                    <w:right w:val="none" w:sz="0" w:space="0" w:color="auto"/>
                  </w:divBdr>
                  <w:divsChild>
                    <w:div w:id="207495940">
                      <w:marLeft w:val="0"/>
                      <w:marRight w:val="0"/>
                      <w:marTop w:val="0"/>
                      <w:marBottom w:val="0"/>
                      <w:divBdr>
                        <w:top w:val="none" w:sz="0" w:space="0" w:color="auto"/>
                        <w:left w:val="none" w:sz="0" w:space="0" w:color="auto"/>
                        <w:bottom w:val="none" w:sz="0" w:space="0" w:color="auto"/>
                        <w:right w:val="none" w:sz="0" w:space="0" w:color="auto"/>
                      </w:divBdr>
                    </w:div>
                  </w:divsChild>
                </w:div>
                <w:div w:id="1441223548">
                  <w:marLeft w:val="0"/>
                  <w:marRight w:val="0"/>
                  <w:marTop w:val="0"/>
                  <w:marBottom w:val="0"/>
                  <w:divBdr>
                    <w:top w:val="none" w:sz="0" w:space="0" w:color="auto"/>
                    <w:left w:val="none" w:sz="0" w:space="0" w:color="auto"/>
                    <w:bottom w:val="none" w:sz="0" w:space="0" w:color="auto"/>
                    <w:right w:val="none" w:sz="0" w:space="0" w:color="auto"/>
                  </w:divBdr>
                  <w:divsChild>
                    <w:div w:id="1328633254">
                      <w:marLeft w:val="0"/>
                      <w:marRight w:val="0"/>
                      <w:marTop w:val="0"/>
                      <w:marBottom w:val="0"/>
                      <w:divBdr>
                        <w:top w:val="none" w:sz="0" w:space="0" w:color="auto"/>
                        <w:left w:val="none" w:sz="0" w:space="0" w:color="auto"/>
                        <w:bottom w:val="none" w:sz="0" w:space="0" w:color="auto"/>
                        <w:right w:val="none" w:sz="0" w:space="0" w:color="auto"/>
                      </w:divBdr>
                    </w:div>
                  </w:divsChild>
                </w:div>
                <w:div w:id="1599020065">
                  <w:marLeft w:val="0"/>
                  <w:marRight w:val="0"/>
                  <w:marTop w:val="0"/>
                  <w:marBottom w:val="0"/>
                  <w:divBdr>
                    <w:top w:val="none" w:sz="0" w:space="0" w:color="auto"/>
                    <w:left w:val="none" w:sz="0" w:space="0" w:color="auto"/>
                    <w:bottom w:val="none" w:sz="0" w:space="0" w:color="auto"/>
                    <w:right w:val="none" w:sz="0" w:space="0" w:color="auto"/>
                  </w:divBdr>
                  <w:divsChild>
                    <w:div w:id="1829134272">
                      <w:marLeft w:val="0"/>
                      <w:marRight w:val="0"/>
                      <w:marTop w:val="0"/>
                      <w:marBottom w:val="0"/>
                      <w:divBdr>
                        <w:top w:val="none" w:sz="0" w:space="0" w:color="auto"/>
                        <w:left w:val="none" w:sz="0" w:space="0" w:color="auto"/>
                        <w:bottom w:val="none" w:sz="0" w:space="0" w:color="auto"/>
                        <w:right w:val="none" w:sz="0" w:space="0" w:color="auto"/>
                      </w:divBdr>
                    </w:div>
                  </w:divsChild>
                </w:div>
                <w:div w:id="1727676179">
                  <w:marLeft w:val="0"/>
                  <w:marRight w:val="0"/>
                  <w:marTop w:val="0"/>
                  <w:marBottom w:val="0"/>
                  <w:divBdr>
                    <w:top w:val="none" w:sz="0" w:space="0" w:color="auto"/>
                    <w:left w:val="none" w:sz="0" w:space="0" w:color="auto"/>
                    <w:bottom w:val="none" w:sz="0" w:space="0" w:color="auto"/>
                    <w:right w:val="none" w:sz="0" w:space="0" w:color="auto"/>
                  </w:divBdr>
                  <w:divsChild>
                    <w:div w:id="1648822308">
                      <w:marLeft w:val="0"/>
                      <w:marRight w:val="0"/>
                      <w:marTop w:val="0"/>
                      <w:marBottom w:val="0"/>
                      <w:divBdr>
                        <w:top w:val="none" w:sz="0" w:space="0" w:color="auto"/>
                        <w:left w:val="none" w:sz="0" w:space="0" w:color="auto"/>
                        <w:bottom w:val="none" w:sz="0" w:space="0" w:color="auto"/>
                        <w:right w:val="none" w:sz="0" w:space="0" w:color="auto"/>
                      </w:divBdr>
                    </w:div>
                  </w:divsChild>
                </w:div>
                <w:div w:id="1754619283">
                  <w:marLeft w:val="0"/>
                  <w:marRight w:val="0"/>
                  <w:marTop w:val="0"/>
                  <w:marBottom w:val="0"/>
                  <w:divBdr>
                    <w:top w:val="none" w:sz="0" w:space="0" w:color="auto"/>
                    <w:left w:val="none" w:sz="0" w:space="0" w:color="auto"/>
                    <w:bottom w:val="none" w:sz="0" w:space="0" w:color="auto"/>
                    <w:right w:val="none" w:sz="0" w:space="0" w:color="auto"/>
                  </w:divBdr>
                  <w:divsChild>
                    <w:div w:id="1698964699">
                      <w:marLeft w:val="0"/>
                      <w:marRight w:val="0"/>
                      <w:marTop w:val="0"/>
                      <w:marBottom w:val="0"/>
                      <w:divBdr>
                        <w:top w:val="none" w:sz="0" w:space="0" w:color="auto"/>
                        <w:left w:val="none" w:sz="0" w:space="0" w:color="auto"/>
                        <w:bottom w:val="none" w:sz="0" w:space="0" w:color="auto"/>
                        <w:right w:val="none" w:sz="0" w:space="0" w:color="auto"/>
                      </w:divBdr>
                    </w:div>
                  </w:divsChild>
                </w:div>
                <w:div w:id="1825848658">
                  <w:marLeft w:val="0"/>
                  <w:marRight w:val="0"/>
                  <w:marTop w:val="0"/>
                  <w:marBottom w:val="0"/>
                  <w:divBdr>
                    <w:top w:val="none" w:sz="0" w:space="0" w:color="auto"/>
                    <w:left w:val="none" w:sz="0" w:space="0" w:color="auto"/>
                    <w:bottom w:val="none" w:sz="0" w:space="0" w:color="auto"/>
                    <w:right w:val="none" w:sz="0" w:space="0" w:color="auto"/>
                  </w:divBdr>
                  <w:divsChild>
                    <w:div w:id="1861895182">
                      <w:marLeft w:val="0"/>
                      <w:marRight w:val="0"/>
                      <w:marTop w:val="0"/>
                      <w:marBottom w:val="0"/>
                      <w:divBdr>
                        <w:top w:val="none" w:sz="0" w:space="0" w:color="auto"/>
                        <w:left w:val="none" w:sz="0" w:space="0" w:color="auto"/>
                        <w:bottom w:val="none" w:sz="0" w:space="0" w:color="auto"/>
                        <w:right w:val="none" w:sz="0" w:space="0" w:color="auto"/>
                      </w:divBdr>
                    </w:div>
                  </w:divsChild>
                </w:div>
                <w:div w:id="1833569555">
                  <w:marLeft w:val="0"/>
                  <w:marRight w:val="0"/>
                  <w:marTop w:val="0"/>
                  <w:marBottom w:val="0"/>
                  <w:divBdr>
                    <w:top w:val="none" w:sz="0" w:space="0" w:color="auto"/>
                    <w:left w:val="none" w:sz="0" w:space="0" w:color="auto"/>
                    <w:bottom w:val="none" w:sz="0" w:space="0" w:color="auto"/>
                    <w:right w:val="none" w:sz="0" w:space="0" w:color="auto"/>
                  </w:divBdr>
                  <w:divsChild>
                    <w:div w:id="15620785">
                      <w:marLeft w:val="0"/>
                      <w:marRight w:val="0"/>
                      <w:marTop w:val="0"/>
                      <w:marBottom w:val="0"/>
                      <w:divBdr>
                        <w:top w:val="none" w:sz="0" w:space="0" w:color="auto"/>
                        <w:left w:val="none" w:sz="0" w:space="0" w:color="auto"/>
                        <w:bottom w:val="none" w:sz="0" w:space="0" w:color="auto"/>
                        <w:right w:val="none" w:sz="0" w:space="0" w:color="auto"/>
                      </w:divBdr>
                    </w:div>
                  </w:divsChild>
                </w:div>
                <w:div w:id="1904947416">
                  <w:marLeft w:val="0"/>
                  <w:marRight w:val="0"/>
                  <w:marTop w:val="0"/>
                  <w:marBottom w:val="0"/>
                  <w:divBdr>
                    <w:top w:val="none" w:sz="0" w:space="0" w:color="auto"/>
                    <w:left w:val="none" w:sz="0" w:space="0" w:color="auto"/>
                    <w:bottom w:val="none" w:sz="0" w:space="0" w:color="auto"/>
                    <w:right w:val="none" w:sz="0" w:space="0" w:color="auto"/>
                  </w:divBdr>
                  <w:divsChild>
                    <w:div w:id="2064136863">
                      <w:marLeft w:val="0"/>
                      <w:marRight w:val="0"/>
                      <w:marTop w:val="0"/>
                      <w:marBottom w:val="0"/>
                      <w:divBdr>
                        <w:top w:val="none" w:sz="0" w:space="0" w:color="auto"/>
                        <w:left w:val="none" w:sz="0" w:space="0" w:color="auto"/>
                        <w:bottom w:val="none" w:sz="0" w:space="0" w:color="auto"/>
                        <w:right w:val="none" w:sz="0" w:space="0" w:color="auto"/>
                      </w:divBdr>
                    </w:div>
                  </w:divsChild>
                </w:div>
                <w:div w:id="1935161078">
                  <w:marLeft w:val="0"/>
                  <w:marRight w:val="0"/>
                  <w:marTop w:val="0"/>
                  <w:marBottom w:val="0"/>
                  <w:divBdr>
                    <w:top w:val="none" w:sz="0" w:space="0" w:color="auto"/>
                    <w:left w:val="none" w:sz="0" w:space="0" w:color="auto"/>
                    <w:bottom w:val="none" w:sz="0" w:space="0" w:color="auto"/>
                    <w:right w:val="none" w:sz="0" w:space="0" w:color="auto"/>
                  </w:divBdr>
                  <w:divsChild>
                    <w:div w:id="1803112223">
                      <w:marLeft w:val="0"/>
                      <w:marRight w:val="0"/>
                      <w:marTop w:val="0"/>
                      <w:marBottom w:val="0"/>
                      <w:divBdr>
                        <w:top w:val="none" w:sz="0" w:space="0" w:color="auto"/>
                        <w:left w:val="none" w:sz="0" w:space="0" w:color="auto"/>
                        <w:bottom w:val="none" w:sz="0" w:space="0" w:color="auto"/>
                        <w:right w:val="none" w:sz="0" w:space="0" w:color="auto"/>
                      </w:divBdr>
                    </w:div>
                  </w:divsChild>
                </w:div>
                <w:div w:id="1985231375">
                  <w:marLeft w:val="0"/>
                  <w:marRight w:val="0"/>
                  <w:marTop w:val="0"/>
                  <w:marBottom w:val="0"/>
                  <w:divBdr>
                    <w:top w:val="none" w:sz="0" w:space="0" w:color="auto"/>
                    <w:left w:val="none" w:sz="0" w:space="0" w:color="auto"/>
                    <w:bottom w:val="none" w:sz="0" w:space="0" w:color="auto"/>
                    <w:right w:val="none" w:sz="0" w:space="0" w:color="auto"/>
                  </w:divBdr>
                  <w:divsChild>
                    <w:div w:id="1432165134">
                      <w:marLeft w:val="0"/>
                      <w:marRight w:val="0"/>
                      <w:marTop w:val="0"/>
                      <w:marBottom w:val="0"/>
                      <w:divBdr>
                        <w:top w:val="none" w:sz="0" w:space="0" w:color="auto"/>
                        <w:left w:val="none" w:sz="0" w:space="0" w:color="auto"/>
                        <w:bottom w:val="none" w:sz="0" w:space="0" w:color="auto"/>
                        <w:right w:val="none" w:sz="0" w:space="0" w:color="auto"/>
                      </w:divBdr>
                    </w:div>
                  </w:divsChild>
                </w:div>
                <w:div w:id="2094355118">
                  <w:marLeft w:val="0"/>
                  <w:marRight w:val="0"/>
                  <w:marTop w:val="0"/>
                  <w:marBottom w:val="0"/>
                  <w:divBdr>
                    <w:top w:val="none" w:sz="0" w:space="0" w:color="auto"/>
                    <w:left w:val="none" w:sz="0" w:space="0" w:color="auto"/>
                    <w:bottom w:val="none" w:sz="0" w:space="0" w:color="auto"/>
                    <w:right w:val="none" w:sz="0" w:space="0" w:color="auto"/>
                  </w:divBdr>
                  <w:divsChild>
                    <w:div w:id="5906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116174">
          <w:marLeft w:val="0"/>
          <w:marRight w:val="0"/>
          <w:marTop w:val="0"/>
          <w:marBottom w:val="0"/>
          <w:divBdr>
            <w:top w:val="none" w:sz="0" w:space="0" w:color="auto"/>
            <w:left w:val="none" w:sz="0" w:space="0" w:color="auto"/>
            <w:bottom w:val="none" w:sz="0" w:space="0" w:color="auto"/>
            <w:right w:val="none" w:sz="0" w:space="0" w:color="auto"/>
          </w:divBdr>
        </w:div>
      </w:divsChild>
    </w:div>
    <w:div w:id="556430456">
      <w:bodyDiv w:val="1"/>
      <w:marLeft w:val="0"/>
      <w:marRight w:val="0"/>
      <w:marTop w:val="0"/>
      <w:marBottom w:val="0"/>
      <w:divBdr>
        <w:top w:val="none" w:sz="0" w:space="0" w:color="auto"/>
        <w:left w:val="none" w:sz="0" w:space="0" w:color="auto"/>
        <w:bottom w:val="none" w:sz="0" w:space="0" w:color="auto"/>
        <w:right w:val="none" w:sz="0" w:space="0" w:color="auto"/>
      </w:divBdr>
    </w:div>
    <w:div w:id="557325573">
      <w:bodyDiv w:val="1"/>
      <w:marLeft w:val="0"/>
      <w:marRight w:val="0"/>
      <w:marTop w:val="0"/>
      <w:marBottom w:val="0"/>
      <w:divBdr>
        <w:top w:val="none" w:sz="0" w:space="0" w:color="auto"/>
        <w:left w:val="none" w:sz="0" w:space="0" w:color="auto"/>
        <w:bottom w:val="none" w:sz="0" w:space="0" w:color="auto"/>
        <w:right w:val="none" w:sz="0" w:space="0" w:color="auto"/>
      </w:divBdr>
      <w:divsChild>
        <w:div w:id="133377274">
          <w:marLeft w:val="0"/>
          <w:marRight w:val="0"/>
          <w:marTop w:val="0"/>
          <w:marBottom w:val="0"/>
          <w:divBdr>
            <w:top w:val="none" w:sz="0" w:space="0" w:color="auto"/>
            <w:left w:val="none" w:sz="0" w:space="0" w:color="auto"/>
            <w:bottom w:val="none" w:sz="0" w:space="0" w:color="auto"/>
            <w:right w:val="none" w:sz="0" w:space="0" w:color="auto"/>
          </w:divBdr>
          <w:divsChild>
            <w:div w:id="29041662">
              <w:marLeft w:val="0"/>
              <w:marRight w:val="0"/>
              <w:marTop w:val="0"/>
              <w:marBottom w:val="0"/>
              <w:divBdr>
                <w:top w:val="none" w:sz="0" w:space="0" w:color="auto"/>
                <w:left w:val="none" w:sz="0" w:space="0" w:color="auto"/>
                <w:bottom w:val="none" w:sz="0" w:space="0" w:color="auto"/>
                <w:right w:val="none" w:sz="0" w:space="0" w:color="auto"/>
              </w:divBdr>
            </w:div>
            <w:div w:id="139536647">
              <w:marLeft w:val="0"/>
              <w:marRight w:val="0"/>
              <w:marTop w:val="0"/>
              <w:marBottom w:val="0"/>
              <w:divBdr>
                <w:top w:val="none" w:sz="0" w:space="0" w:color="auto"/>
                <w:left w:val="none" w:sz="0" w:space="0" w:color="auto"/>
                <w:bottom w:val="none" w:sz="0" w:space="0" w:color="auto"/>
                <w:right w:val="none" w:sz="0" w:space="0" w:color="auto"/>
              </w:divBdr>
            </w:div>
            <w:div w:id="289211568">
              <w:marLeft w:val="0"/>
              <w:marRight w:val="0"/>
              <w:marTop w:val="0"/>
              <w:marBottom w:val="0"/>
              <w:divBdr>
                <w:top w:val="none" w:sz="0" w:space="0" w:color="auto"/>
                <w:left w:val="none" w:sz="0" w:space="0" w:color="auto"/>
                <w:bottom w:val="none" w:sz="0" w:space="0" w:color="auto"/>
                <w:right w:val="none" w:sz="0" w:space="0" w:color="auto"/>
              </w:divBdr>
            </w:div>
            <w:div w:id="723455439">
              <w:marLeft w:val="0"/>
              <w:marRight w:val="0"/>
              <w:marTop w:val="0"/>
              <w:marBottom w:val="0"/>
              <w:divBdr>
                <w:top w:val="none" w:sz="0" w:space="0" w:color="auto"/>
                <w:left w:val="none" w:sz="0" w:space="0" w:color="auto"/>
                <w:bottom w:val="none" w:sz="0" w:space="0" w:color="auto"/>
                <w:right w:val="none" w:sz="0" w:space="0" w:color="auto"/>
              </w:divBdr>
            </w:div>
            <w:div w:id="839395029">
              <w:marLeft w:val="0"/>
              <w:marRight w:val="0"/>
              <w:marTop w:val="0"/>
              <w:marBottom w:val="0"/>
              <w:divBdr>
                <w:top w:val="none" w:sz="0" w:space="0" w:color="auto"/>
                <w:left w:val="none" w:sz="0" w:space="0" w:color="auto"/>
                <w:bottom w:val="none" w:sz="0" w:space="0" w:color="auto"/>
                <w:right w:val="none" w:sz="0" w:space="0" w:color="auto"/>
              </w:divBdr>
            </w:div>
            <w:div w:id="866404976">
              <w:marLeft w:val="0"/>
              <w:marRight w:val="0"/>
              <w:marTop w:val="0"/>
              <w:marBottom w:val="0"/>
              <w:divBdr>
                <w:top w:val="none" w:sz="0" w:space="0" w:color="auto"/>
                <w:left w:val="none" w:sz="0" w:space="0" w:color="auto"/>
                <w:bottom w:val="none" w:sz="0" w:space="0" w:color="auto"/>
                <w:right w:val="none" w:sz="0" w:space="0" w:color="auto"/>
              </w:divBdr>
            </w:div>
            <w:div w:id="878280309">
              <w:marLeft w:val="0"/>
              <w:marRight w:val="0"/>
              <w:marTop w:val="0"/>
              <w:marBottom w:val="0"/>
              <w:divBdr>
                <w:top w:val="none" w:sz="0" w:space="0" w:color="auto"/>
                <w:left w:val="none" w:sz="0" w:space="0" w:color="auto"/>
                <w:bottom w:val="none" w:sz="0" w:space="0" w:color="auto"/>
                <w:right w:val="none" w:sz="0" w:space="0" w:color="auto"/>
              </w:divBdr>
            </w:div>
            <w:div w:id="1173566191">
              <w:marLeft w:val="0"/>
              <w:marRight w:val="0"/>
              <w:marTop w:val="0"/>
              <w:marBottom w:val="0"/>
              <w:divBdr>
                <w:top w:val="none" w:sz="0" w:space="0" w:color="auto"/>
                <w:left w:val="none" w:sz="0" w:space="0" w:color="auto"/>
                <w:bottom w:val="none" w:sz="0" w:space="0" w:color="auto"/>
                <w:right w:val="none" w:sz="0" w:space="0" w:color="auto"/>
              </w:divBdr>
            </w:div>
            <w:div w:id="1174152918">
              <w:marLeft w:val="0"/>
              <w:marRight w:val="0"/>
              <w:marTop w:val="0"/>
              <w:marBottom w:val="0"/>
              <w:divBdr>
                <w:top w:val="none" w:sz="0" w:space="0" w:color="auto"/>
                <w:left w:val="none" w:sz="0" w:space="0" w:color="auto"/>
                <w:bottom w:val="none" w:sz="0" w:space="0" w:color="auto"/>
                <w:right w:val="none" w:sz="0" w:space="0" w:color="auto"/>
              </w:divBdr>
            </w:div>
            <w:div w:id="1267543101">
              <w:marLeft w:val="0"/>
              <w:marRight w:val="0"/>
              <w:marTop w:val="0"/>
              <w:marBottom w:val="0"/>
              <w:divBdr>
                <w:top w:val="none" w:sz="0" w:space="0" w:color="auto"/>
                <w:left w:val="none" w:sz="0" w:space="0" w:color="auto"/>
                <w:bottom w:val="none" w:sz="0" w:space="0" w:color="auto"/>
                <w:right w:val="none" w:sz="0" w:space="0" w:color="auto"/>
              </w:divBdr>
            </w:div>
            <w:div w:id="1314330226">
              <w:marLeft w:val="0"/>
              <w:marRight w:val="0"/>
              <w:marTop w:val="0"/>
              <w:marBottom w:val="0"/>
              <w:divBdr>
                <w:top w:val="none" w:sz="0" w:space="0" w:color="auto"/>
                <w:left w:val="none" w:sz="0" w:space="0" w:color="auto"/>
                <w:bottom w:val="none" w:sz="0" w:space="0" w:color="auto"/>
                <w:right w:val="none" w:sz="0" w:space="0" w:color="auto"/>
              </w:divBdr>
            </w:div>
            <w:div w:id="1373768565">
              <w:marLeft w:val="0"/>
              <w:marRight w:val="0"/>
              <w:marTop w:val="0"/>
              <w:marBottom w:val="0"/>
              <w:divBdr>
                <w:top w:val="none" w:sz="0" w:space="0" w:color="auto"/>
                <w:left w:val="none" w:sz="0" w:space="0" w:color="auto"/>
                <w:bottom w:val="none" w:sz="0" w:space="0" w:color="auto"/>
                <w:right w:val="none" w:sz="0" w:space="0" w:color="auto"/>
              </w:divBdr>
            </w:div>
            <w:div w:id="1375932579">
              <w:marLeft w:val="0"/>
              <w:marRight w:val="0"/>
              <w:marTop w:val="0"/>
              <w:marBottom w:val="0"/>
              <w:divBdr>
                <w:top w:val="none" w:sz="0" w:space="0" w:color="auto"/>
                <w:left w:val="none" w:sz="0" w:space="0" w:color="auto"/>
                <w:bottom w:val="none" w:sz="0" w:space="0" w:color="auto"/>
                <w:right w:val="none" w:sz="0" w:space="0" w:color="auto"/>
              </w:divBdr>
            </w:div>
            <w:div w:id="1422681339">
              <w:marLeft w:val="0"/>
              <w:marRight w:val="0"/>
              <w:marTop w:val="0"/>
              <w:marBottom w:val="0"/>
              <w:divBdr>
                <w:top w:val="none" w:sz="0" w:space="0" w:color="auto"/>
                <w:left w:val="none" w:sz="0" w:space="0" w:color="auto"/>
                <w:bottom w:val="none" w:sz="0" w:space="0" w:color="auto"/>
                <w:right w:val="none" w:sz="0" w:space="0" w:color="auto"/>
              </w:divBdr>
            </w:div>
            <w:div w:id="1482234970">
              <w:marLeft w:val="0"/>
              <w:marRight w:val="0"/>
              <w:marTop w:val="0"/>
              <w:marBottom w:val="0"/>
              <w:divBdr>
                <w:top w:val="none" w:sz="0" w:space="0" w:color="auto"/>
                <w:left w:val="none" w:sz="0" w:space="0" w:color="auto"/>
                <w:bottom w:val="none" w:sz="0" w:space="0" w:color="auto"/>
                <w:right w:val="none" w:sz="0" w:space="0" w:color="auto"/>
              </w:divBdr>
            </w:div>
            <w:div w:id="1596398669">
              <w:marLeft w:val="0"/>
              <w:marRight w:val="0"/>
              <w:marTop w:val="0"/>
              <w:marBottom w:val="0"/>
              <w:divBdr>
                <w:top w:val="none" w:sz="0" w:space="0" w:color="auto"/>
                <w:left w:val="none" w:sz="0" w:space="0" w:color="auto"/>
                <w:bottom w:val="none" w:sz="0" w:space="0" w:color="auto"/>
                <w:right w:val="none" w:sz="0" w:space="0" w:color="auto"/>
              </w:divBdr>
            </w:div>
            <w:div w:id="1635912150">
              <w:marLeft w:val="0"/>
              <w:marRight w:val="0"/>
              <w:marTop w:val="0"/>
              <w:marBottom w:val="0"/>
              <w:divBdr>
                <w:top w:val="none" w:sz="0" w:space="0" w:color="auto"/>
                <w:left w:val="none" w:sz="0" w:space="0" w:color="auto"/>
                <w:bottom w:val="none" w:sz="0" w:space="0" w:color="auto"/>
                <w:right w:val="none" w:sz="0" w:space="0" w:color="auto"/>
              </w:divBdr>
            </w:div>
            <w:div w:id="1964801279">
              <w:marLeft w:val="0"/>
              <w:marRight w:val="0"/>
              <w:marTop w:val="0"/>
              <w:marBottom w:val="0"/>
              <w:divBdr>
                <w:top w:val="none" w:sz="0" w:space="0" w:color="auto"/>
                <w:left w:val="none" w:sz="0" w:space="0" w:color="auto"/>
                <w:bottom w:val="none" w:sz="0" w:space="0" w:color="auto"/>
                <w:right w:val="none" w:sz="0" w:space="0" w:color="auto"/>
              </w:divBdr>
            </w:div>
            <w:div w:id="2013726191">
              <w:marLeft w:val="0"/>
              <w:marRight w:val="0"/>
              <w:marTop w:val="0"/>
              <w:marBottom w:val="0"/>
              <w:divBdr>
                <w:top w:val="none" w:sz="0" w:space="0" w:color="auto"/>
                <w:left w:val="none" w:sz="0" w:space="0" w:color="auto"/>
                <w:bottom w:val="none" w:sz="0" w:space="0" w:color="auto"/>
                <w:right w:val="none" w:sz="0" w:space="0" w:color="auto"/>
              </w:divBdr>
            </w:div>
            <w:div w:id="2058161108">
              <w:marLeft w:val="0"/>
              <w:marRight w:val="0"/>
              <w:marTop w:val="0"/>
              <w:marBottom w:val="0"/>
              <w:divBdr>
                <w:top w:val="none" w:sz="0" w:space="0" w:color="auto"/>
                <w:left w:val="none" w:sz="0" w:space="0" w:color="auto"/>
                <w:bottom w:val="none" w:sz="0" w:space="0" w:color="auto"/>
                <w:right w:val="none" w:sz="0" w:space="0" w:color="auto"/>
              </w:divBdr>
            </w:div>
          </w:divsChild>
        </w:div>
        <w:div w:id="223412406">
          <w:marLeft w:val="0"/>
          <w:marRight w:val="0"/>
          <w:marTop w:val="0"/>
          <w:marBottom w:val="0"/>
          <w:divBdr>
            <w:top w:val="none" w:sz="0" w:space="0" w:color="auto"/>
            <w:left w:val="none" w:sz="0" w:space="0" w:color="auto"/>
            <w:bottom w:val="none" w:sz="0" w:space="0" w:color="auto"/>
            <w:right w:val="none" w:sz="0" w:space="0" w:color="auto"/>
          </w:divBdr>
        </w:div>
        <w:div w:id="333995762">
          <w:marLeft w:val="0"/>
          <w:marRight w:val="0"/>
          <w:marTop w:val="0"/>
          <w:marBottom w:val="0"/>
          <w:divBdr>
            <w:top w:val="none" w:sz="0" w:space="0" w:color="auto"/>
            <w:left w:val="none" w:sz="0" w:space="0" w:color="auto"/>
            <w:bottom w:val="none" w:sz="0" w:space="0" w:color="auto"/>
            <w:right w:val="none" w:sz="0" w:space="0" w:color="auto"/>
          </w:divBdr>
        </w:div>
        <w:div w:id="406734633">
          <w:marLeft w:val="0"/>
          <w:marRight w:val="0"/>
          <w:marTop w:val="0"/>
          <w:marBottom w:val="0"/>
          <w:divBdr>
            <w:top w:val="none" w:sz="0" w:space="0" w:color="auto"/>
            <w:left w:val="none" w:sz="0" w:space="0" w:color="auto"/>
            <w:bottom w:val="none" w:sz="0" w:space="0" w:color="auto"/>
            <w:right w:val="none" w:sz="0" w:space="0" w:color="auto"/>
          </w:divBdr>
        </w:div>
        <w:div w:id="416102487">
          <w:marLeft w:val="0"/>
          <w:marRight w:val="0"/>
          <w:marTop w:val="0"/>
          <w:marBottom w:val="0"/>
          <w:divBdr>
            <w:top w:val="none" w:sz="0" w:space="0" w:color="auto"/>
            <w:left w:val="none" w:sz="0" w:space="0" w:color="auto"/>
            <w:bottom w:val="none" w:sz="0" w:space="0" w:color="auto"/>
            <w:right w:val="none" w:sz="0" w:space="0" w:color="auto"/>
          </w:divBdr>
        </w:div>
        <w:div w:id="478575523">
          <w:marLeft w:val="0"/>
          <w:marRight w:val="0"/>
          <w:marTop w:val="0"/>
          <w:marBottom w:val="0"/>
          <w:divBdr>
            <w:top w:val="none" w:sz="0" w:space="0" w:color="auto"/>
            <w:left w:val="none" w:sz="0" w:space="0" w:color="auto"/>
            <w:bottom w:val="none" w:sz="0" w:space="0" w:color="auto"/>
            <w:right w:val="none" w:sz="0" w:space="0" w:color="auto"/>
          </w:divBdr>
          <w:divsChild>
            <w:div w:id="359478561">
              <w:marLeft w:val="0"/>
              <w:marRight w:val="0"/>
              <w:marTop w:val="0"/>
              <w:marBottom w:val="0"/>
              <w:divBdr>
                <w:top w:val="none" w:sz="0" w:space="0" w:color="auto"/>
                <w:left w:val="none" w:sz="0" w:space="0" w:color="auto"/>
                <w:bottom w:val="none" w:sz="0" w:space="0" w:color="auto"/>
                <w:right w:val="none" w:sz="0" w:space="0" w:color="auto"/>
              </w:divBdr>
            </w:div>
            <w:div w:id="435370519">
              <w:marLeft w:val="0"/>
              <w:marRight w:val="0"/>
              <w:marTop w:val="0"/>
              <w:marBottom w:val="0"/>
              <w:divBdr>
                <w:top w:val="none" w:sz="0" w:space="0" w:color="auto"/>
                <w:left w:val="none" w:sz="0" w:space="0" w:color="auto"/>
                <w:bottom w:val="none" w:sz="0" w:space="0" w:color="auto"/>
                <w:right w:val="none" w:sz="0" w:space="0" w:color="auto"/>
              </w:divBdr>
            </w:div>
            <w:div w:id="733358845">
              <w:marLeft w:val="0"/>
              <w:marRight w:val="0"/>
              <w:marTop w:val="0"/>
              <w:marBottom w:val="0"/>
              <w:divBdr>
                <w:top w:val="none" w:sz="0" w:space="0" w:color="auto"/>
                <w:left w:val="none" w:sz="0" w:space="0" w:color="auto"/>
                <w:bottom w:val="none" w:sz="0" w:space="0" w:color="auto"/>
                <w:right w:val="none" w:sz="0" w:space="0" w:color="auto"/>
              </w:divBdr>
            </w:div>
            <w:div w:id="915474235">
              <w:marLeft w:val="0"/>
              <w:marRight w:val="0"/>
              <w:marTop w:val="0"/>
              <w:marBottom w:val="0"/>
              <w:divBdr>
                <w:top w:val="none" w:sz="0" w:space="0" w:color="auto"/>
                <w:left w:val="none" w:sz="0" w:space="0" w:color="auto"/>
                <w:bottom w:val="none" w:sz="0" w:space="0" w:color="auto"/>
                <w:right w:val="none" w:sz="0" w:space="0" w:color="auto"/>
              </w:divBdr>
            </w:div>
            <w:div w:id="983851767">
              <w:marLeft w:val="0"/>
              <w:marRight w:val="0"/>
              <w:marTop w:val="0"/>
              <w:marBottom w:val="0"/>
              <w:divBdr>
                <w:top w:val="none" w:sz="0" w:space="0" w:color="auto"/>
                <w:left w:val="none" w:sz="0" w:space="0" w:color="auto"/>
                <w:bottom w:val="none" w:sz="0" w:space="0" w:color="auto"/>
                <w:right w:val="none" w:sz="0" w:space="0" w:color="auto"/>
              </w:divBdr>
            </w:div>
            <w:div w:id="1023869538">
              <w:marLeft w:val="0"/>
              <w:marRight w:val="0"/>
              <w:marTop w:val="0"/>
              <w:marBottom w:val="0"/>
              <w:divBdr>
                <w:top w:val="none" w:sz="0" w:space="0" w:color="auto"/>
                <w:left w:val="none" w:sz="0" w:space="0" w:color="auto"/>
                <w:bottom w:val="none" w:sz="0" w:space="0" w:color="auto"/>
                <w:right w:val="none" w:sz="0" w:space="0" w:color="auto"/>
              </w:divBdr>
            </w:div>
            <w:div w:id="1122114083">
              <w:marLeft w:val="0"/>
              <w:marRight w:val="0"/>
              <w:marTop w:val="0"/>
              <w:marBottom w:val="0"/>
              <w:divBdr>
                <w:top w:val="none" w:sz="0" w:space="0" w:color="auto"/>
                <w:left w:val="none" w:sz="0" w:space="0" w:color="auto"/>
                <w:bottom w:val="none" w:sz="0" w:space="0" w:color="auto"/>
                <w:right w:val="none" w:sz="0" w:space="0" w:color="auto"/>
              </w:divBdr>
            </w:div>
            <w:div w:id="1223369288">
              <w:marLeft w:val="0"/>
              <w:marRight w:val="0"/>
              <w:marTop w:val="0"/>
              <w:marBottom w:val="0"/>
              <w:divBdr>
                <w:top w:val="none" w:sz="0" w:space="0" w:color="auto"/>
                <w:left w:val="none" w:sz="0" w:space="0" w:color="auto"/>
                <w:bottom w:val="none" w:sz="0" w:space="0" w:color="auto"/>
                <w:right w:val="none" w:sz="0" w:space="0" w:color="auto"/>
              </w:divBdr>
            </w:div>
            <w:div w:id="1813787632">
              <w:marLeft w:val="0"/>
              <w:marRight w:val="0"/>
              <w:marTop w:val="0"/>
              <w:marBottom w:val="0"/>
              <w:divBdr>
                <w:top w:val="none" w:sz="0" w:space="0" w:color="auto"/>
                <w:left w:val="none" w:sz="0" w:space="0" w:color="auto"/>
                <w:bottom w:val="none" w:sz="0" w:space="0" w:color="auto"/>
                <w:right w:val="none" w:sz="0" w:space="0" w:color="auto"/>
              </w:divBdr>
            </w:div>
            <w:div w:id="1867986017">
              <w:marLeft w:val="0"/>
              <w:marRight w:val="0"/>
              <w:marTop w:val="0"/>
              <w:marBottom w:val="0"/>
              <w:divBdr>
                <w:top w:val="none" w:sz="0" w:space="0" w:color="auto"/>
                <w:left w:val="none" w:sz="0" w:space="0" w:color="auto"/>
                <w:bottom w:val="none" w:sz="0" w:space="0" w:color="auto"/>
                <w:right w:val="none" w:sz="0" w:space="0" w:color="auto"/>
              </w:divBdr>
            </w:div>
            <w:div w:id="2042631861">
              <w:marLeft w:val="0"/>
              <w:marRight w:val="0"/>
              <w:marTop w:val="0"/>
              <w:marBottom w:val="0"/>
              <w:divBdr>
                <w:top w:val="none" w:sz="0" w:space="0" w:color="auto"/>
                <w:left w:val="none" w:sz="0" w:space="0" w:color="auto"/>
                <w:bottom w:val="none" w:sz="0" w:space="0" w:color="auto"/>
                <w:right w:val="none" w:sz="0" w:space="0" w:color="auto"/>
              </w:divBdr>
            </w:div>
          </w:divsChild>
        </w:div>
        <w:div w:id="727069819">
          <w:marLeft w:val="0"/>
          <w:marRight w:val="0"/>
          <w:marTop w:val="0"/>
          <w:marBottom w:val="0"/>
          <w:divBdr>
            <w:top w:val="none" w:sz="0" w:space="0" w:color="auto"/>
            <w:left w:val="none" w:sz="0" w:space="0" w:color="auto"/>
            <w:bottom w:val="none" w:sz="0" w:space="0" w:color="auto"/>
            <w:right w:val="none" w:sz="0" w:space="0" w:color="auto"/>
          </w:divBdr>
        </w:div>
        <w:div w:id="1079597839">
          <w:marLeft w:val="0"/>
          <w:marRight w:val="0"/>
          <w:marTop w:val="0"/>
          <w:marBottom w:val="0"/>
          <w:divBdr>
            <w:top w:val="none" w:sz="0" w:space="0" w:color="auto"/>
            <w:left w:val="none" w:sz="0" w:space="0" w:color="auto"/>
            <w:bottom w:val="none" w:sz="0" w:space="0" w:color="auto"/>
            <w:right w:val="none" w:sz="0" w:space="0" w:color="auto"/>
          </w:divBdr>
        </w:div>
        <w:div w:id="1124034118">
          <w:marLeft w:val="0"/>
          <w:marRight w:val="0"/>
          <w:marTop w:val="0"/>
          <w:marBottom w:val="0"/>
          <w:divBdr>
            <w:top w:val="none" w:sz="0" w:space="0" w:color="auto"/>
            <w:left w:val="none" w:sz="0" w:space="0" w:color="auto"/>
            <w:bottom w:val="none" w:sz="0" w:space="0" w:color="auto"/>
            <w:right w:val="none" w:sz="0" w:space="0" w:color="auto"/>
          </w:divBdr>
        </w:div>
        <w:div w:id="1755467442">
          <w:marLeft w:val="0"/>
          <w:marRight w:val="0"/>
          <w:marTop w:val="0"/>
          <w:marBottom w:val="0"/>
          <w:divBdr>
            <w:top w:val="none" w:sz="0" w:space="0" w:color="auto"/>
            <w:left w:val="none" w:sz="0" w:space="0" w:color="auto"/>
            <w:bottom w:val="none" w:sz="0" w:space="0" w:color="auto"/>
            <w:right w:val="none" w:sz="0" w:space="0" w:color="auto"/>
          </w:divBdr>
        </w:div>
        <w:div w:id="1924758340">
          <w:marLeft w:val="0"/>
          <w:marRight w:val="0"/>
          <w:marTop w:val="0"/>
          <w:marBottom w:val="0"/>
          <w:divBdr>
            <w:top w:val="none" w:sz="0" w:space="0" w:color="auto"/>
            <w:left w:val="none" w:sz="0" w:space="0" w:color="auto"/>
            <w:bottom w:val="none" w:sz="0" w:space="0" w:color="auto"/>
            <w:right w:val="none" w:sz="0" w:space="0" w:color="auto"/>
          </w:divBdr>
        </w:div>
        <w:div w:id="2043745039">
          <w:marLeft w:val="0"/>
          <w:marRight w:val="0"/>
          <w:marTop w:val="0"/>
          <w:marBottom w:val="0"/>
          <w:divBdr>
            <w:top w:val="none" w:sz="0" w:space="0" w:color="auto"/>
            <w:left w:val="none" w:sz="0" w:space="0" w:color="auto"/>
            <w:bottom w:val="none" w:sz="0" w:space="0" w:color="auto"/>
            <w:right w:val="none" w:sz="0" w:space="0" w:color="auto"/>
          </w:divBdr>
        </w:div>
        <w:div w:id="2107114858">
          <w:marLeft w:val="0"/>
          <w:marRight w:val="0"/>
          <w:marTop w:val="0"/>
          <w:marBottom w:val="0"/>
          <w:divBdr>
            <w:top w:val="none" w:sz="0" w:space="0" w:color="auto"/>
            <w:left w:val="none" w:sz="0" w:space="0" w:color="auto"/>
            <w:bottom w:val="none" w:sz="0" w:space="0" w:color="auto"/>
            <w:right w:val="none" w:sz="0" w:space="0" w:color="auto"/>
          </w:divBdr>
        </w:div>
      </w:divsChild>
    </w:div>
    <w:div w:id="575894704">
      <w:bodyDiv w:val="1"/>
      <w:marLeft w:val="0"/>
      <w:marRight w:val="0"/>
      <w:marTop w:val="0"/>
      <w:marBottom w:val="0"/>
      <w:divBdr>
        <w:top w:val="none" w:sz="0" w:space="0" w:color="auto"/>
        <w:left w:val="none" w:sz="0" w:space="0" w:color="auto"/>
        <w:bottom w:val="none" w:sz="0" w:space="0" w:color="auto"/>
        <w:right w:val="none" w:sz="0" w:space="0" w:color="auto"/>
      </w:divBdr>
      <w:divsChild>
        <w:div w:id="191186554">
          <w:marLeft w:val="0"/>
          <w:marRight w:val="0"/>
          <w:marTop w:val="0"/>
          <w:marBottom w:val="0"/>
          <w:divBdr>
            <w:top w:val="none" w:sz="0" w:space="0" w:color="auto"/>
            <w:left w:val="none" w:sz="0" w:space="0" w:color="auto"/>
            <w:bottom w:val="none" w:sz="0" w:space="0" w:color="auto"/>
            <w:right w:val="none" w:sz="0" w:space="0" w:color="auto"/>
          </w:divBdr>
        </w:div>
        <w:div w:id="1268390841">
          <w:marLeft w:val="0"/>
          <w:marRight w:val="0"/>
          <w:marTop w:val="0"/>
          <w:marBottom w:val="0"/>
          <w:divBdr>
            <w:top w:val="none" w:sz="0" w:space="0" w:color="auto"/>
            <w:left w:val="none" w:sz="0" w:space="0" w:color="auto"/>
            <w:bottom w:val="none" w:sz="0" w:space="0" w:color="auto"/>
            <w:right w:val="none" w:sz="0" w:space="0" w:color="auto"/>
          </w:divBdr>
        </w:div>
      </w:divsChild>
    </w:div>
    <w:div w:id="584532426">
      <w:bodyDiv w:val="1"/>
      <w:marLeft w:val="0"/>
      <w:marRight w:val="0"/>
      <w:marTop w:val="0"/>
      <w:marBottom w:val="0"/>
      <w:divBdr>
        <w:top w:val="none" w:sz="0" w:space="0" w:color="auto"/>
        <w:left w:val="none" w:sz="0" w:space="0" w:color="auto"/>
        <w:bottom w:val="none" w:sz="0" w:space="0" w:color="auto"/>
        <w:right w:val="none" w:sz="0" w:space="0" w:color="auto"/>
      </w:divBdr>
      <w:divsChild>
        <w:div w:id="141969317">
          <w:marLeft w:val="0"/>
          <w:marRight w:val="0"/>
          <w:marTop w:val="0"/>
          <w:marBottom w:val="0"/>
          <w:divBdr>
            <w:top w:val="none" w:sz="0" w:space="0" w:color="auto"/>
            <w:left w:val="none" w:sz="0" w:space="0" w:color="auto"/>
            <w:bottom w:val="none" w:sz="0" w:space="0" w:color="auto"/>
            <w:right w:val="none" w:sz="0" w:space="0" w:color="auto"/>
          </w:divBdr>
        </w:div>
        <w:div w:id="190807191">
          <w:marLeft w:val="0"/>
          <w:marRight w:val="0"/>
          <w:marTop w:val="0"/>
          <w:marBottom w:val="0"/>
          <w:divBdr>
            <w:top w:val="none" w:sz="0" w:space="0" w:color="auto"/>
            <w:left w:val="none" w:sz="0" w:space="0" w:color="auto"/>
            <w:bottom w:val="none" w:sz="0" w:space="0" w:color="auto"/>
            <w:right w:val="none" w:sz="0" w:space="0" w:color="auto"/>
          </w:divBdr>
        </w:div>
        <w:div w:id="197478454">
          <w:marLeft w:val="0"/>
          <w:marRight w:val="0"/>
          <w:marTop w:val="0"/>
          <w:marBottom w:val="0"/>
          <w:divBdr>
            <w:top w:val="none" w:sz="0" w:space="0" w:color="auto"/>
            <w:left w:val="none" w:sz="0" w:space="0" w:color="auto"/>
            <w:bottom w:val="none" w:sz="0" w:space="0" w:color="auto"/>
            <w:right w:val="none" w:sz="0" w:space="0" w:color="auto"/>
          </w:divBdr>
        </w:div>
        <w:div w:id="209466803">
          <w:marLeft w:val="0"/>
          <w:marRight w:val="0"/>
          <w:marTop w:val="0"/>
          <w:marBottom w:val="0"/>
          <w:divBdr>
            <w:top w:val="none" w:sz="0" w:space="0" w:color="auto"/>
            <w:left w:val="none" w:sz="0" w:space="0" w:color="auto"/>
            <w:bottom w:val="none" w:sz="0" w:space="0" w:color="auto"/>
            <w:right w:val="none" w:sz="0" w:space="0" w:color="auto"/>
          </w:divBdr>
        </w:div>
        <w:div w:id="249236013">
          <w:marLeft w:val="0"/>
          <w:marRight w:val="0"/>
          <w:marTop w:val="0"/>
          <w:marBottom w:val="0"/>
          <w:divBdr>
            <w:top w:val="none" w:sz="0" w:space="0" w:color="auto"/>
            <w:left w:val="none" w:sz="0" w:space="0" w:color="auto"/>
            <w:bottom w:val="none" w:sz="0" w:space="0" w:color="auto"/>
            <w:right w:val="none" w:sz="0" w:space="0" w:color="auto"/>
          </w:divBdr>
        </w:div>
        <w:div w:id="305280699">
          <w:marLeft w:val="0"/>
          <w:marRight w:val="0"/>
          <w:marTop w:val="0"/>
          <w:marBottom w:val="0"/>
          <w:divBdr>
            <w:top w:val="none" w:sz="0" w:space="0" w:color="auto"/>
            <w:left w:val="none" w:sz="0" w:space="0" w:color="auto"/>
            <w:bottom w:val="none" w:sz="0" w:space="0" w:color="auto"/>
            <w:right w:val="none" w:sz="0" w:space="0" w:color="auto"/>
          </w:divBdr>
        </w:div>
        <w:div w:id="414866260">
          <w:marLeft w:val="0"/>
          <w:marRight w:val="0"/>
          <w:marTop w:val="0"/>
          <w:marBottom w:val="0"/>
          <w:divBdr>
            <w:top w:val="none" w:sz="0" w:space="0" w:color="auto"/>
            <w:left w:val="none" w:sz="0" w:space="0" w:color="auto"/>
            <w:bottom w:val="none" w:sz="0" w:space="0" w:color="auto"/>
            <w:right w:val="none" w:sz="0" w:space="0" w:color="auto"/>
          </w:divBdr>
        </w:div>
        <w:div w:id="443351377">
          <w:marLeft w:val="0"/>
          <w:marRight w:val="0"/>
          <w:marTop w:val="0"/>
          <w:marBottom w:val="0"/>
          <w:divBdr>
            <w:top w:val="none" w:sz="0" w:space="0" w:color="auto"/>
            <w:left w:val="none" w:sz="0" w:space="0" w:color="auto"/>
            <w:bottom w:val="none" w:sz="0" w:space="0" w:color="auto"/>
            <w:right w:val="none" w:sz="0" w:space="0" w:color="auto"/>
          </w:divBdr>
        </w:div>
        <w:div w:id="516773772">
          <w:marLeft w:val="0"/>
          <w:marRight w:val="0"/>
          <w:marTop w:val="0"/>
          <w:marBottom w:val="0"/>
          <w:divBdr>
            <w:top w:val="none" w:sz="0" w:space="0" w:color="auto"/>
            <w:left w:val="none" w:sz="0" w:space="0" w:color="auto"/>
            <w:bottom w:val="none" w:sz="0" w:space="0" w:color="auto"/>
            <w:right w:val="none" w:sz="0" w:space="0" w:color="auto"/>
          </w:divBdr>
        </w:div>
        <w:div w:id="539173855">
          <w:marLeft w:val="0"/>
          <w:marRight w:val="0"/>
          <w:marTop w:val="0"/>
          <w:marBottom w:val="0"/>
          <w:divBdr>
            <w:top w:val="none" w:sz="0" w:space="0" w:color="auto"/>
            <w:left w:val="none" w:sz="0" w:space="0" w:color="auto"/>
            <w:bottom w:val="none" w:sz="0" w:space="0" w:color="auto"/>
            <w:right w:val="none" w:sz="0" w:space="0" w:color="auto"/>
          </w:divBdr>
        </w:div>
        <w:div w:id="589386843">
          <w:marLeft w:val="0"/>
          <w:marRight w:val="0"/>
          <w:marTop w:val="0"/>
          <w:marBottom w:val="0"/>
          <w:divBdr>
            <w:top w:val="none" w:sz="0" w:space="0" w:color="auto"/>
            <w:left w:val="none" w:sz="0" w:space="0" w:color="auto"/>
            <w:bottom w:val="none" w:sz="0" w:space="0" w:color="auto"/>
            <w:right w:val="none" w:sz="0" w:space="0" w:color="auto"/>
          </w:divBdr>
        </w:div>
        <w:div w:id="665476551">
          <w:marLeft w:val="0"/>
          <w:marRight w:val="0"/>
          <w:marTop w:val="0"/>
          <w:marBottom w:val="0"/>
          <w:divBdr>
            <w:top w:val="none" w:sz="0" w:space="0" w:color="auto"/>
            <w:left w:val="none" w:sz="0" w:space="0" w:color="auto"/>
            <w:bottom w:val="none" w:sz="0" w:space="0" w:color="auto"/>
            <w:right w:val="none" w:sz="0" w:space="0" w:color="auto"/>
          </w:divBdr>
        </w:div>
        <w:div w:id="683016383">
          <w:marLeft w:val="0"/>
          <w:marRight w:val="0"/>
          <w:marTop w:val="0"/>
          <w:marBottom w:val="0"/>
          <w:divBdr>
            <w:top w:val="none" w:sz="0" w:space="0" w:color="auto"/>
            <w:left w:val="none" w:sz="0" w:space="0" w:color="auto"/>
            <w:bottom w:val="none" w:sz="0" w:space="0" w:color="auto"/>
            <w:right w:val="none" w:sz="0" w:space="0" w:color="auto"/>
          </w:divBdr>
        </w:div>
        <w:div w:id="720596545">
          <w:marLeft w:val="0"/>
          <w:marRight w:val="0"/>
          <w:marTop w:val="0"/>
          <w:marBottom w:val="0"/>
          <w:divBdr>
            <w:top w:val="none" w:sz="0" w:space="0" w:color="auto"/>
            <w:left w:val="none" w:sz="0" w:space="0" w:color="auto"/>
            <w:bottom w:val="none" w:sz="0" w:space="0" w:color="auto"/>
            <w:right w:val="none" w:sz="0" w:space="0" w:color="auto"/>
          </w:divBdr>
        </w:div>
        <w:div w:id="787897822">
          <w:marLeft w:val="0"/>
          <w:marRight w:val="0"/>
          <w:marTop w:val="0"/>
          <w:marBottom w:val="0"/>
          <w:divBdr>
            <w:top w:val="none" w:sz="0" w:space="0" w:color="auto"/>
            <w:left w:val="none" w:sz="0" w:space="0" w:color="auto"/>
            <w:bottom w:val="none" w:sz="0" w:space="0" w:color="auto"/>
            <w:right w:val="none" w:sz="0" w:space="0" w:color="auto"/>
          </w:divBdr>
        </w:div>
        <w:div w:id="794173632">
          <w:marLeft w:val="0"/>
          <w:marRight w:val="0"/>
          <w:marTop w:val="0"/>
          <w:marBottom w:val="0"/>
          <w:divBdr>
            <w:top w:val="none" w:sz="0" w:space="0" w:color="auto"/>
            <w:left w:val="none" w:sz="0" w:space="0" w:color="auto"/>
            <w:bottom w:val="none" w:sz="0" w:space="0" w:color="auto"/>
            <w:right w:val="none" w:sz="0" w:space="0" w:color="auto"/>
          </w:divBdr>
        </w:div>
        <w:div w:id="926839966">
          <w:marLeft w:val="0"/>
          <w:marRight w:val="0"/>
          <w:marTop w:val="0"/>
          <w:marBottom w:val="0"/>
          <w:divBdr>
            <w:top w:val="none" w:sz="0" w:space="0" w:color="auto"/>
            <w:left w:val="none" w:sz="0" w:space="0" w:color="auto"/>
            <w:bottom w:val="none" w:sz="0" w:space="0" w:color="auto"/>
            <w:right w:val="none" w:sz="0" w:space="0" w:color="auto"/>
          </w:divBdr>
        </w:div>
        <w:div w:id="1075934981">
          <w:marLeft w:val="0"/>
          <w:marRight w:val="0"/>
          <w:marTop w:val="0"/>
          <w:marBottom w:val="0"/>
          <w:divBdr>
            <w:top w:val="none" w:sz="0" w:space="0" w:color="auto"/>
            <w:left w:val="none" w:sz="0" w:space="0" w:color="auto"/>
            <w:bottom w:val="none" w:sz="0" w:space="0" w:color="auto"/>
            <w:right w:val="none" w:sz="0" w:space="0" w:color="auto"/>
          </w:divBdr>
        </w:div>
        <w:div w:id="1085689493">
          <w:marLeft w:val="0"/>
          <w:marRight w:val="0"/>
          <w:marTop w:val="0"/>
          <w:marBottom w:val="0"/>
          <w:divBdr>
            <w:top w:val="none" w:sz="0" w:space="0" w:color="auto"/>
            <w:left w:val="none" w:sz="0" w:space="0" w:color="auto"/>
            <w:bottom w:val="none" w:sz="0" w:space="0" w:color="auto"/>
            <w:right w:val="none" w:sz="0" w:space="0" w:color="auto"/>
          </w:divBdr>
        </w:div>
        <w:div w:id="1108887028">
          <w:marLeft w:val="0"/>
          <w:marRight w:val="0"/>
          <w:marTop w:val="0"/>
          <w:marBottom w:val="0"/>
          <w:divBdr>
            <w:top w:val="none" w:sz="0" w:space="0" w:color="auto"/>
            <w:left w:val="none" w:sz="0" w:space="0" w:color="auto"/>
            <w:bottom w:val="none" w:sz="0" w:space="0" w:color="auto"/>
            <w:right w:val="none" w:sz="0" w:space="0" w:color="auto"/>
          </w:divBdr>
        </w:div>
        <w:div w:id="1148279615">
          <w:marLeft w:val="0"/>
          <w:marRight w:val="0"/>
          <w:marTop w:val="0"/>
          <w:marBottom w:val="0"/>
          <w:divBdr>
            <w:top w:val="none" w:sz="0" w:space="0" w:color="auto"/>
            <w:left w:val="none" w:sz="0" w:space="0" w:color="auto"/>
            <w:bottom w:val="none" w:sz="0" w:space="0" w:color="auto"/>
            <w:right w:val="none" w:sz="0" w:space="0" w:color="auto"/>
          </w:divBdr>
        </w:div>
        <w:div w:id="1210415845">
          <w:marLeft w:val="0"/>
          <w:marRight w:val="0"/>
          <w:marTop w:val="0"/>
          <w:marBottom w:val="0"/>
          <w:divBdr>
            <w:top w:val="none" w:sz="0" w:space="0" w:color="auto"/>
            <w:left w:val="none" w:sz="0" w:space="0" w:color="auto"/>
            <w:bottom w:val="none" w:sz="0" w:space="0" w:color="auto"/>
            <w:right w:val="none" w:sz="0" w:space="0" w:color="auto"/>
          </w:divBdr>
        </w:div>
        <w:div w:id="1247300584">
          <w:marLeft w:val="0"/>
          <w:marRight w:val="0"/>
          <w:marTop w:val="0"/>
          <w:marBottom w:val="0"/>
          <w:divBdr>
            <w:top w:val="none" w:sz="0" w:space="0" w:color="auto"/>
            <w:left w:val="none" w:sz="0" w:space="0" w:color="auto"/>
            <w:bottom w:val="none" w:sz="0" w:space="0" w:color="auto"/>
            <w:right w:val="none" w:sz="0" w:space="0" w:color="auto"/>
          </w:divBdr>
        </w:div>
        <w:div w:id="1288972962">
          <w:marLeft w:val="0"/>
          <w:marRight w:val="0"/>
          <w:marTop w:val="0"/>
          <w:marBottom w:val="0"/>
          <w:divBdr>
            <w:top w:val="none" w:sz="0" w:space="0" w:color="auto"/>
            <w:left w:val="none" w:sz="0" w:space="0" w:color="auto"/>
            <w:bottom w:val="none" w:sz="0" w:space="0" w:color="auto"/>
            <w:right w:val="none" w:sz="0" w:space="0" w:color="auto"/>
          </w:divBdr>
        </w:div>
        <w:div w:id="1396925992">
          <w:marLeft w:val="0"/>
          <w:marRight w:val="0"/>
          <w:marTop w:val="0"/>
          <w:marBottom w:val="0"/>
          <w:divBdr>
            <w:top w:val="none" w:sz="0" w:space="0" w:color="auto"/>
            <w:left w:val="none" w:sz="0" w:space="0" w:color="auto"/>
            <w:bottom w:val="none" w:sz="0" w:space="0" w:color="auto"/>
            <w:right w:val="none" w:sz="0" w:space="0" w:color="auto"/>
          </w:divBdr>
        </w:div>
        <w:div w:id="1449933355">
          <w:marLeft w:val="0"/>
          <w:marRight w:val="0"/>
          <w:marTop w:val="0"/>
          <w:marBottom w:val="0"/>
          <w:divBdr>
            <w:top w:val="none" w:sz="0" w:space="0" w:color="auto"/>
            <w:left w:val="none" w:sz="0" w:space="0" w:color="auto"/>
            <w:bottom w:val="none" w:sz="0" w:space="0" w:color="auto"/>
            <w:right w:val="none" w:sz="0" w:space="0" w:color="auto"/>
          </w:divBdr>
        </w:div>
        <w:div w:id="1533349283">
          <w:marLeft w:val="0"/>
          <w:marRight w:val="0"/>
          <w:marTop w:val="0"/>
          <w:marBottom w:val="0"/>
          <w:divBdr>
            <w:top w:val="none" w:sz="0" w:space="0" w:color="auto"/>
            <w:left w:val="none" w:sz="0" w:space="0" w:color="auto"/>
            <w:bottom w:val="none" w:sz="0" w:space="0" w:color="auto"/>
            <w:right w:val="none" w:sz="0" w:space="0" w:color="auto"/>
          </w:divBdr>
        </w:div>
        <w:div w:id="1559196631">
          <w:marLeft w:val="0"/>
          <w:marRight w:val="0"/>
          <w:marTop w:val="0"/>
          <w:marBottom w:val="0"/>
          <w:divBdr>
            <w:top w:val="none" w:sz="0" w:space="0" w:color="auto"/>
            <w:left w:val="none" w:sz="0" w:space="0" w:color="auto"/>
            <w:bottom w:val="none" w:sz="0" w:space="0" w:color="auto"/>
            <w:right w:val="none" w:sz="0" w:space="0" w:color="auto"/>
          </w:divBdr>
        </w:div>
        <w:div w:id="1597136363">
          <w:marLeft w:val="0"/>
          <w:marRight w:val="0"/>
          <w:marTop w:val="0"/>
          <w:marBottom w:val="0"/>
          <w:divBdr>
            <w:top w:val="none" w:sz="0" w:space="0" w:color="auto"/>
            <w:left w:val="none" w:sz="0" w:space="0" w:color="auto"/>
            <w:bottom w:val="none" w:sz="0" w:space="0" w:color="auto"/>
            <w:right w:val="none" w:sz="0" w:space="0" w:color="auto"/>
          </w:divBdr>
        </w:div>
        <w:div w:id="1619338714">
          <w:marLeft w:val="0"/>
          <w:marRight w:val="0"/>
          <w:marTop w:val="0"/>
          <w:marBottom w:val="0"/>
          <w:divBdr>
            <w:top w:val="none" w:sz="0" w:space="0" w:color="auto"/>
            <w:left w:val="none" w:sz="0" w:space="0" w:color="auto"/>
            <w:bottom w:val="none" w:sz="0" w:space="0" w:color="auto"/>
            <w:right w:val="none" w:sz="0" w:space="0" w:color="auto"/>
          </w:divBdr>
        </w:div>
        <w:div w:id="1725251823">
          <w:marLeft w:val="0"/>
          <w:marRight w:val="0"/>
          <w:marTop w:val="0"/>
          <w:marBottom w:val="0"/>
          <w:divBdr>
            <w:top w:val="none" w:sz="0" w:space="0" w:color="auto"/>
            <w:left w:val="none" w:sz="0" w:space="0" w:color="auto"/>
            <w:bottom w:val="none" w:sz="0" w:space="0" w:color="auto"/>
            <w:right w:val="none" w:sz="0" w:space="0" w:color="auto"/>
          </w:divBdr>
        </w:div>
        <w:div w:id="1752462963">
          <w:marLeft w:val="0"/>
          <w:marRight w:val="0"/>
          <w:marTop w:val="0"/>
          <w:marBottom w:val="0"/>
          <w:divBdr>
            <w:top w:val="none" w:sz="0" w:space="0" w:color="auto"/>
            <w:left w:val="none" w:sz="0" w:space="0" w:color="auto"/>
            <w:bottom w:val="none" w:sz="0" w:space="0" w:color="auto"/>
            <w:right w:val="none" w:sz="0" w:space="0" w:color="auto"/>
          </w:divBdr>
        </w:div>
        <w:div w:id="1760178476">
          <w:marLeft w:val="0"/>
          <w:marRight w:val="0"/>
          <w:marTop w:val="0"/>
          <w:marBottom w:val="0"/>
          <w:divBdr>
            <w:top w:val="none" w:sz="0" w:space="0" w:color="auto"/>
            <w:left w:val="none" w:sz="0" w:space="0" w:color="auto"/>
            <w:bottom w:val="none" w:sz="0" w:space="0" w:color="auto"/>
            <w:right w:val="none" w:sz="0" w:space="0" w:color="auto"/>
          </w:divBdr>
        </w:div>
        <w:div w:id="1857957450">
          <w:marLeft w:val="0"/>
          <w:marRight w:val="0"/>
          <w:marTop w:val="0"/>
          <w:marBottom w:val="0"/>
          <w:divBdr>
            <w:top w:val="none" w:sz="0" w:space="0" w:color="auto"/>
            <w:left w:val="none" w:sz="0" w:space="0" w:color="auto"/>
            <w:bottom w:val="none" w:sz="0" w:space="0" w:color="auto"/>
            <w:right w:val="none" w:sz="0" w:space="0" w:color="auto"/>
          </w:divBdr>
        </w:div>
        <w:div w:id="1902903918">
          <w:marLeft w:val="0"/>
          <w:marRight w:val="0"/>
          <w:marTop w:val="0"/>
          <w:marBottom w:val="0"/>
          <w:divBdr>
            <w:top w:val="none" w:sz="0" w:space="0" w:color="auto"/>
            <w:left w:val="none" w:sz="0" w:space="0" w:color="auto"/>
            <w:bottom w:val="none" w:sz="0" w:space="0" w:color="auto"/>
            <w:right w:val="none" w:sz="0" w:space="0" w:color="auto"/>
          </w:divBdr>
        </w:div>
        <w:div w:id="1962304102">
          <w:marLeft w:val="0"/>
          <w:marRight w:val="0"/>
          <w:marTop w:val="0"/>
          <w:marBottom w:val="0"/>
          <w:divBdr>
            <w:top w:val="none" w:sz="0" w:space="0" w:color="auto"/>
            <w:left w:val="none" w:sz="0" w:space="0" w:color="auto"/>
            <w:bottom w:val="none" w:sz="0" w:space="0" w:color="auto"/>
            <w:right w:val="none" w:sz="0" w:space="0" w:color="auto"/>
          </w:divBdr>
        </w:div>
        <w:div w:id="2101752511">
          <w:marLeft w:val="0"/>
          <w:marRight w:val="0"/>
          <w:marTop w:val="0"/>
          <w:marBottom w:val="0"/>
          <w:divBdr>
            <w:top w:val="none" w:sz="0" w:space="0" w:color="auto"/>
            <w:left w:val="none" w:sz="0" w:space="0" w:color="auto"/>
            <w:bottom w:val="none" w:sz="0" w:space="0" w:color="auto"/>
            <w:right w:val="none" w:sz="0" w:space="0" w:color="auto"/>
          </w:divBdr>
        </w:div>
        <w:div w:id="2126383052">
          <w:marLeft w:val="0"/>
          <w:marRight w:val="0"/>
          <w:marTop w:val="0"/>
          <w:marBottom w:val="0"/>
          <w:divBdr>
            <w:top w:val="none" w:sz="0" w:space="0" w:color="auto"/>
            <w:left w:val="none" w:sz="0" w:space="0" w:color="auto"/>
            <w:bottom w:val="none" w:sz="0" w:space="0" w:color="auto"/>
            <w:right w:val="none" w:sz="0" w:space="0" w:color="auto"/>
          </w:divBdr>
        </w:div>
      </w:divsChild>
    </w:div>
    <w:div w:id="597443762">
      <w:bodyDiv w:val="1"/>
      <w:marLeft w:val="0"/>
      <w:marRight w:val="0"/>
      <w:marTop w:val="0"/>
      <w:marBottom w:val="0"/>
      <w:divBdr>
        <w:top w:val="none" w:sz="0" w:space="0" w:color="auto"/>
        <w:left w:val="none" w:sz="0" w:space="0" w:color="auto"/>
        <w:bottom w:val="none" w:sz="0" w:space="0" w:color="auto"/>
        <w:right w:val="none" w:sz="0" w:space="0" w:color="auto"/>
      </w:divBdr>
      <w:divsChild>
        <w:div w:id="56560159">
          <w:marLeft w:val="0"/>
          <w:marRight w:val="0"/>
          <w:marTop w:val="0"/>
          <w:marBottom w:val="0"/>
          <w:divBdr>
            <w:top w:val="none" w:sz="0" w:space="0" w:color="auto"/>
            <w:left w:val="none" w:sz="0" w:space="0" w:color="auto"/>
            <w:bottom w:val="none" w:sz="0" w:space="0" w:color="auto"/>
            <w:right w:val="none" w:sz="0" w:space="0" w:color="auto"/>
          </w:divBdr>
        </w:div>
        <w:div w:id="251087381">
          <w:marLeft w:val="0"/>
          <w:marRight w:val="0"/>
          <w:marTop w:val="0"/>
          <w:marBottom w:val="0"/>
          <w:divBdr>
            <w:top w:val="none" w:sz="0" w:space="0" w:color="auto"/>
            <w:left w:val="none" w:sz="0" w:space="0" w:color="auto"/>
            <w:bottom w:val="none" w:sz="0" w:space="0" w:color="auto"/>
            <w:right w:val="none" w:sz="0" w:space="0" w:color="auto"/>
          </w:divBdr>
        </w:div>
        <w:div w:id="597982297">
          <w:marLeft w:val="0"/>
          <w:marRight w:val="0"/>
          <w:marTop w:val="0"/>
          <w:marBottom w:val="0"/>
          <w:divBdr>
            <w:top w:val="none" w:sz="0" w:space="0" w:color="auto"/>
            <w:left w:val="none" w:sz="0" w:space="0" w:color="auto"/>
            <w:bottom w:val="none" w:sz="0" w:space="0" w:color="auto"/>
            <w:right w:val="none" w:sz="0" w:space="0" w:color="auto"/>
          </w:divBdr>
        </w:div>
        <w:div w:id="862325305">
          <w:marLeft w:val="0"/>
          <w:marRight w:val="0"/>
          <w:marTop w:val="0"/>
          <w:marBottom w:val="0"/>
          <w:divBdr>
            <w:top w:val="none" w:sz="0" w:space="0" w:color="auto"/>
            <w:left w:val="none" w:sz="0" w:space="0" w:color="auto"/>
            <w:bottom w:val="none" w:sz="0" w:space="0" w:color="auto"/>
            <w:right w:val="none" w:sz="0" w:space="0" w:color="auto"/>
          </w:divBdr>
        </w:div>
        <w:div w:id="909463710">
          <w:marLeft w:val="0"/>
          <w:marRight w:val="0"/>
          <w:marTop w:val="0"/>
          <w:marBottom w:val="0"/>
          <w:divBdr>
            <w:top w:val="none" w:sz="0" w:space="0" w:color="auto"/>
            <w:left w:val="none" w:sz="0" w:space="0" w:color="auto"/>
            <w:bottom w:val="none" w:sz="0" w:space="0" w:color="auto"/>
            <w:right w:val="none" w:sz="0" w:space="0" w:color="auto"/>
          </w:divBdr>
        </w:div>
        <w:div w:id="935745179">
          <w:marLeft w:val="0"/>
          <w:marRight w:val="0"/>
          <w:marTop w:val="0"/>
          <w:marBottom w:val="0"/>
          <w:divBdr>
            <w:top w:val="none" w:sz="0" w:space="0" w:color="auto"/>
            <w:left w:val="none" w:sz="0" w:space="0" w:color="auto"/>
            <w:bottom w:val="none" w:sz="0" w:space="0" w:color="auto"/>
            <w:right w:val="none" w:sz="0" w:space="0" w:color="auto"/>
          </w:divBdr>
          <w:divsChild>
            <w:div w:id="1880585222">
              <w:marLeft w:val="-75"/>
              <w:marRight w:val="0"/>
              <w:marTop w:val="30"/>
              <w:marBottom w:val="30"/>
              <w:divBdr>
                <w:top w:val="none" w:sz="0" w:space="0" w:color="auto"/>
                <w:left w:val="none" w:sz="0" w:space="0" w:color="auto"/>
                <w:bottom w:val="none" w:sz="0" w:space="0" w:color="auto"/>
                <w:right w:val="none" w:sz="0" w:space="0" w:color="auto"/>
              </w:divBdr>
              <w:divsChild>
                <w:div w:id="270207816">
                  <w:marLeft w:val="0"/>
                  <w:marRight w:val="0"/>
                  <w:marTop w:val="0"/>
                  <w:marBottom w:val="0"/>
                  <w:divBdr>
                    <w:top w:val="none" w:sz="0" w:space="0" w:color="auto"/>
                    <w:left w:val="none" w:sz="0" w:space="0" w:color="auto"/>
                    <w:bottom w:val="none" w:sz="0" w:space="0" w:color="auto"/>
                    <w:right w:val="none" w:sz="0" w:space="0" w:color="auto"/>
                  </w:divBdr>
                  <w:divsChild>
                    <w:div w:id="607935038">
                      <w:marLeft w:val="0"/>
                      <w:marRight w:val="0"/>
                      <w:marTop w:val="0"/>
                      <w:marBottom w:val="0"/>
                      <w:divBdr>
                        <w:top w:val="none" w:sz="0" w:space="0" w:color="auto"/>
                        <w:left w:val="none" w:sz="0" w:space="0" w:color="auto"/>
                        <w:bottom w:val="none" w:sz="0" w:space="0" w:color="auto"/>
                        <w:right w:val="none" w:sz="0" w:space="0" w:color="auto"/>
                      </w:divBdr>
                    </w:div>
                  </w:divsChild>
                </w:div>
                <w:div w:id="307905451">
                  <w:marLeft w:val="0"/>
                  <w:marRight w:val="0"/>
                  <w:marTop w:val="0"/>
                  <w:marBottom w:val="0"/>
                  <w:divBdr>
                    <w:top w:val="none" w:sz="0" w:space="0" w:color="auto"/>
                    <w:left w:val="none" w:sz="0" w:space="0" w:color="auto"/>
                    <w:bottom w:val="none" w:sz="0" w:space="0" w:color="auto"/>
                    <w:right w:val="none" w:sz="0" w:space="0" w:color="auto"/>
                  </w:divBdr>
                  <w:divsChild>
                    <w:div w:id="960764183">
                      <w:marLeft w:val="0"/>
                      <w:marRight w:val="0"/>
                      <w:marTop w:val="0"/>
                      <w:marBottom w:val="0"/>
                      <w:divBdr>
                        <w:top w:val="none" w:sz="0" w:space="0" w:color="auto"/>
                        <w:left w:val="none" w:sz="0" w:space="0" w:color="auto"/>
                        <w:bottom w:val="none" w:sz="0" w:space="0" w:color="auto"/>
                        <w:right w:val="none" w:sz="0" w:space="0" w:color="auto"/>
                      </w:divBdr>
                    </w:div>
                  </w:divsChild>
                </w:div>
                <w:div w:id="383255866">
                  <w:marLeft w:val="0"/>
                  <w:marRight w:val="0"/>
                  <w:marTop w:val="0"/>
                  <w:marBottom w:val="0"/>
                  <w:divBdr>
                    <w:top w:val="none" w:sz="0" w:space="0" w:color="auto"/>
                    <w:left w:val="none" w:sz="0" w:space="0" w:color="auto"/>
                    <w:bottom w:val="none" w:sz="0" w:space="0" w:color="auto"/>
                    <w:right w:val="none" w:sz="0" w:space="0" w:color="auto"/>
                  </w:divBdr>
                  <w:divsChild>
                    <w:div w:id="248387563">
                      <w:marLeft w:val="0"/>
                      <w:marRight w:val="0"/>
                      <w:marTop w:val="0"/>
                      <w:marBottom w:val="0"/>
                      <w:divBdr>
                        <w:top w:val="none" w:sz="0" w:space="0" w:color="auto"/>
                        <w:left w:val="none" w:sz="0" w:space="0" w:color="auto"/>
                        <w:bottom w:val="none" w:sz="0" w:space="0" w:color="auto"/>
                        <w:right w:val="none" w:sz="0" w:space="0" w:color="auto"/>
                      </w:divBdr>
                    </w:div>
                  </w:divsChild>
                </w:div>
                <w:div w:id="444155040">
                  <w:marLeft w:val="0"/>
                  <w:marRight w:val="0"/>
                  <w:marTop w:val="0"/>
                  <w:marBottom w:val="0"/>
                  <w:divBdr>
                    <w:top w:val="none" w:sz="0" w:space="0" w:color="auto"/>
                    <w:left w:val="none" w:sz="0" w:space="0" w:color="auto"/>
                    <w:bottom w:val="none" w:sz="0" w:space="0" w:color="auto"/>
                    <w:right w:val="none" w:sz="0" w:space="0" w:color="auto"/>
                  </w:divBdr>
                  <w:divsChild>
                    <w:div w:id="1999572747">
                      <w:marLeft w:val="0"/>
                      <w:marRight w:val="0"/>
                      <w:marTop w:val="0"/>
                      <w:marBottom w:val="0"/>
                      <w:divBdr>
                        <w:top w:val="none" w:sz="0" w:space="0" w:color="auto"/>
                        <w:left w:val="none" w:sz="0" w:space="0" w:color="auto"/>
                        <w:bottom w:val="none" w:sz="0" w:space="0" w:color="auto"/>
                        <w:right w:val="none" w:sz="0" w:space="0" w:color="auto"/>
                      </w:divBdr>
                    </w:div>
                  </w:divsChild>
                </w:div>
                <w:div w:id="477648166">
                  <w:marLeft w:val="0"/>
                  <w:marRight w:val="0"/>
                  <w:marTop w:val="0"/>
                  <w:marBottom w:val="0"/>
                  <w:divBdr>
                    <w:top w:val="none" w:sz="0" w:space="0" w:color="auto"/>
                    <w:left w:val="none" w:sz="0" w:space="0" w:color="auto"/>
                    <w:bottom w:val="none" w:sz="0" w:space="0" w:color="auto"/>
                    <w:right w:val="none" w:sz="0" w:space="0" w:color="auto"/>
                  </w:divBdr>
                  <w:divsChild>
                    <w:div w:id="185870066">
                      <w:marLeft w:val="0"/>
                      <w:marRight w:val="0"/>
                      <w:marTop w:val="0"/>
                      <w:marBottom w:val="0"/>
                      <w:divBdr>
                        <w:top w:val="none" w:sz="0" w:space="0" w:color="auto"/>
                        <w:left w:val="none" w:sz="0" w:space="0" w:color="auto"/>
                        <w:bottom w:val="none" w:sz="0" w:space="0" w:color="auto"/>
                        <w:right w:val="none" w:sz="0" w:space="0" w:color="auto"/>
                      </w:divBdr>
                    </w:div>
                  </w:divsChild>
                </w:div>
                <w:div w:id="536309806">
                  <w:marLeft w:val="0"/>
                  <w:marRight w:val="0"/>
                  <w:marTop w:val="0"/>
                  <w:marBottom w:val="0"/>
                  <w:divBdr>
                    <w:top w:val="none" w:sz="0" w:space="0" w:color="auto"/>
                    <w:left w:val="none" w:sz="0" w:space="0" w:color="auto"/>
                    <w:bottom w:val="none" w:sz="0" w:space="0" w:color="auto"/>
                    <w:right w:val="none" w:sz="0" w:space="0" w:color="auto"/>
                  </w:divBdr>
                  <w:divsChild>
                    <w:div w:id="371150821">
                      <w:marLeft w:val="0"/>
                      <w:marRight w:val="0"/>
                      <w:marTop w:val="0"/>
                      <w:marBottom w:val="0"/>
                      <w:divBdr>
                        <w:top w:val="none" w:sz="0" w:space="0" w:color="auto"/>
                        <w:left w:val="none" w:sz="0" w:space="0" w:color="auto"/>
                        <w:bottom w:val="none" w:sz="0" w:space="0" w:color="auto"/>
                        <w:right w:val="none" w:sz="0" w:space="0" w:color="auto"/>
                      </w:divBdr>
                    </w:div>
                  </w:divsChild>
                </w:div>
                <w:div w:id="608396962">
                  <w:marLeft w:val="0"/>
                  <w:marRight w:val="0"/>
                  <w:marTop w:val="0"/>
                  <w:marBottom w:val="0"/>
                  <w:divBdr>
                    <w:top w:val="none" w:sz="0" w:space="0" w:color="auto"/>
                    <w:left w:val="none" w:sz="0" w:space="0" w:color="auto"/>
                    <w:bottom w:val="none" w:sz="0" w:space="0" w:color="auto"/>
                    <w:right w:val="none" w:sz="0" w:space="0" w:color="auto"/>
                  </w:divBdr>
                  <w:divsChild>
                    <w:div w:id="1303778196">
                      <w:marLeft w:val="0"/>
                      <w:marRight w:val="0"/>
                      <w:marTop w:val="0"/>
                      <w:marBottom w:val="0"/>
                      <w:divBdr>
                        <w:top w:val="none" w:sz="0" w:space="0" w:color="auto"/>
                        <w:left w:val="none" w:sz="0" w:space="0" w:color="auto"/>
                        <w:bottom w:val="none" w:sz="0" w:space="0" w:color="auto"/>
                        <w:right w:val="none" w:sz="0" w:space="0" w:color="auto"/>
                      </w:divBdr>
                    </w:div>
                  </w:divsChild>
                </w:div>
                <w:div w:id="816999247">
                  <w:marLeft w:val="0"/>
                  <w:marRight w:val="0"/>
                  <w:marTop w:val="0"/>
                  <w:marBottom w:val="0"/>
                  <w:divBdr>
                    <w:top w:val="none" w:sz="0" w:space="0" w:color="auto"/>
                    <w:left w:val="none" w:sz="0" w:space="0" w:color="auto"/>
                    <w:bottom w:val="none" w:sz="0" w:space="0" w:color="auto"/>
                    <w:right w:val="none" w:sz="0" w:space="0" w:color="auto"/>
                  </w:divBdr>
                  <w:divsChild>
                    <w:div w:id="1228808729">
                      <w:marLeft w:val="0"/>
                      <w:marRight w:val="0"/>
                      <w:marTop w:val="0"/>
                      <w:marBottom w:val="0"/>
                      <w:divBdr>
                        <w:top w:val="none" w:sz="0" w:space="0" w:color="auto"/>
                        <w:left w:val="none" w:sz="0" w:space="0" w:color="auto"/>
                        <w:bottom w:val="none" w:sz="0" w:space="0" w:color="auto"/>
                        <w:right w:val="none" w:sz="0" w:space="0" w:color="auto"/>
                      </w:divBdr>
                    </w:div>
                  </w:divsChild>
                </w:div>
                <w:div w:id="832183762">
                  <w:marLeft w:val="0"/>
                  <w:marRight w:val="0"/>
                  <w:marTop w:val="0"/>
                  <w:marBottom w:val="0"/>
                  <w:divBdr>
                    <w:top w:val="none" w:sz="0" w:space="0" w:color="auto"/>
                    <w:left w:val="none" w:sz="0" w:space="0" w:color="auto"/>
                    <w:bottom w:val="none" w:sz="0" w:space="0" w:color="auto"/>
                    <w:right w:val="none" w:sz="0" w:space="0" w:color="auto"/>
                  </w:divBdr>
                  <w:divsChild>
                    <w:div w:id="178128040">
                      <w:marLeft w:val="0"/>
                      <w:marRight w:val="0"/>
                      <w:marTop w:val="0"/>
                      <w:marBottom w:val="0"/>
                      <w:divBdr>
                        <w:top w:val="none" w:sz="0" w:space="0" w:color="auto"/>
                        <w:left w:val="none" w:sz="0" w:space="0" w:color="auto"/>
                        <w:bottom w:val="none" w:sz="0" w:space="0" w:color="auto"/>
                        <w:right w:val="none" w:sz="0" w:space="0" w:color="auto"/>
                      </w:divBdr>
                    </w:div>
                  </w:divsChild>
                </w:div>
                <w:div w:id="904923051">
                  <w:marLeft w:val="0"/>
                  <w:marRight w:val="0"/>
                  <w:marTop w:val="0"/>
                  <w:marBottom w:val="0"/>
                  <w:divBdr>
                    <w:top w:val="none" w:sz="0" w:space="0" w:color="auto"/>
                    <w:left w:val="none" w:sz="0" w:space="0" w:color="auto"/>
                    <w:bottom w:val="none" w:sz="0" w:space="0" w:color="auto"/>
                    <w:right w:val="none" w:sz="0" w:space="0" w:color="auto"/>
                  </w:divBdr>
                  <w:divsChild>
                    <w:div w:id="515072515">
                      <w:marLeft w:val="0"/>
                      <w:marRight w:val="0"/>
                      <w:marTop w:val="0"/>
                      <w:marBottom w:val="0"/>
                      <w:divBdr>
                        <w:top w:val="none" w:sz="0" w:space="0" w:color="auto"/>
                        <w:left w:val="none" w:sz="0" w:space="0" w:color="auto"/>
                        <w:bottom w:val="none" w:sz="0" w:space="0" w:color="auto"/>
                        <w:right w:val="none" w:sz="0" w:space="0" w:color="auto"/>
                      </w:divBdr>
                    </w:div>
                  </w:divsChild>
                </w:div>
                <w:div w:id="942032240">
                  <w:marLeft w:val="0"/>
                  <w:marRight w:val="0"/>
                  <w:marTop w:val="0"/>
                  <w:marBottom w:val="0"/>
                  <w:divBdr>
                    <w:top w:val="none" w:sz="0" w:space="0" w:color="auto"/>
                    <w:left w:val="none" w:sz="0" w:space="0" w:color="auto"/>
                    <w:bottom w:val="none" w:sz="0" w:space="0" w:color="auto"/>
                    <w:right w:val="none" w:sz="0" w:space="0" w:color="auto"/>
                  </w:divBdr>
                  <w:divsChild>
                    <w:div w:id="1054933197">
                      <w:marLeft w:val="0"/>
                      <w:marRight w:val="0"/>
                      <w:marTop w:val="0"/>
                      <w:marBottom w:val="0"/>
                      <w:divBdr>
                        <w:top w:val="none" w:sz="0" w:space="0" w:color="auto"/>
                        <w:left w:val="none" w:sz="0" w:space="0" w:color="auto"/>
                        <w:bottom w:val="none" w:sz="0" w:space="0" w:color="auto"/>
                        <w:right w:val="none" w:sz="0" w:space="0" w:color="auto"/>
                      </w:divBdr>
                    </w:div>
                  </w:divsChild>
                </w:div>
                <w:div w:id="1119642197">
                  <w:marLeft w:val="0"/>
                  <w:marRight w:val="0"/>
                  <w:marTop w:val="0"/>
                  <w:marBottom w:val="0"/>
                  <w:divBdr>
                    <w:top w:val="none" w:sz="0" w:space="0" w:color="auto"/>
                    <w:left w:val="none" w:sz="0" w:space="0" w:color="auto"/>
                    <w:bottom w:val="none" w:sz="0" w:space="0" w:color="auto"/>
                    <w:right w:val="none" w:sz="0" w:space="0" w:color="auto"/>
                  </w:divBdr>
                  <w:divsChild>
                    <w:div w:id="1590771484">
                      <w:marLeft w:val="0"/>
                      <w:marRight w:val="0"/>
                      <w:marTop w:val="0"/>
                      <w:marBottom w:val="0"/>
                      <w:divBdr>
                        <w:top w:val="none" w:sz="0" w:space="0" w:color="auto"/>
                        <w:left w:val="none" w:sz="0" w:space="0" w:color="auto"/>
                        <w:bottom w:val="none" w:sz="0" w:space="0" w:color="auto"/>
                        <w:right w:val="none" w:sz="0" w:space="0" w:color="auto"/>
                      </w:divBdr>
                    </w:div>
                  </w:divsChild>
                </w:div>
                <w:div w:id="1501311909">
                  <w:marLeft w:val="0"/>
                  <w:marRight w:val="0"/>
                  <w:marTop w:val="0"/>
                  <w:marBottom w:val="0"/>
                  <w:divBdr>
                    <w:top w:val="none" w:sz="0" w:space="0" w:color="auto"/>
                    <w:left w:val="none" w:sz="0" w:space="0" w:color="auto"/>
                    <w:bottom w:val="none" w:sz="0" w:space="0" w:color="auto"/>
                    <w:right w:val="none" w:sz="0" w:space="0" w:color="auto"/>
                  </w:divBdr>
                  <w:divsChild>
                    <w:div w:id="327099200">
                      <w:marLeft w:val="0"/>
                      <w:marRight w:val="0"/>
                      <w:marTop w:val="0"/>
                      <w:marBottom w:val="0"/>
                      <w:divBdr>
                        <w:top w:val="none" w:sz="0" w:space="0" w:color="auto"/>
                        <w:left w:val="none" w:sz="0" w:space="0" w:color="auto"/>
                        <w:bottom w:val="none" w:sz="0" w:space="0" w:color="auto"/>
                        <w:right w:val="none" w:sz="0" w:space="0" w:color="auto"/>
                      </w:divBdr>
                    </w:div>
                  </w:divsChild>
                </w:div>
                <w:div w:id="1684670371">
                  <w:marLeft w:val="0"/>
                  <w:marRight w:val="0"/>
                  <w:marTop w:val="0"/>
                  <w:marBottom w:val="0"/>
                  <w:divBdr>
                    <w:top w:val="none" w:sz="0" w:space="0" w:color="auto"/>
                    <w:left w:val="none" w:sz="0" w:space="0" w:color="auto"/>
                    <w:bottom w:val="none" w:sz="0" w:space="0" w:color="auto"/>
                    <w:right w:val="none" w:sz="0" w:space="0" w:color="auto"/>
                  </w:divBdr>
                  <w:divsChild>
                    <w:div w:id="710494879">
                      <w:marLeft w:val="0"/>
                      <w:marRight w:val="0"/>
                      <w:marTop w:val="0"/>
                      <w:marBottom w:val="0"/>
                      <w:divBdr>
                        <w:top w:val="none" w:sz="0" w:space="0" w:color="auto"/>
                        <w:left w:val="none" w:sz="0" w:space="0" w:color="auto"/>
                        <w:bottom w:val="none" w:sz="0" w:space="0" w:color="auto"/>
                        <w:right w:val="none" w:sz="0" w:space="0" w:color="auto"/>
                      </w:divBdr>
                    </w:div>
                  </w:divsChild>
                </w:div>
                <w:div w:id="1899827728">
                  <w:marLeft w:val="0"/>
                  <w:marRight w:val="0"/>
                  <w:marTop w:val="0"/>
                  <w:marBottom w:val="0"/>
                  <w:divBdr>
                    <w:top w:val="none" w:sz="0" w:space="0" w:color="auto"/>
                    <w:left w:val="none" w:sz="0" w:space="0" w:color="auto"/>
                    <w:bottom w:val="none" w:sz="0" w:space="0" w:color="auto"/>
                    <w:right w:val="none" w:sz="0" w:space="0" w:color="auto"/>
                  </w:divBdr>
                  <w:divsChild>
                    <w:div w:id="146253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728603">
          <w:marLeft w:val="0"/>
          <w:marRight w:val="0"/>
          <w:marTop w:val="0"/>
          <w:marBottom w:val="0"/>
          <w:divBdr>
            <w:top w:val="none" w:sz="0" w:space="0" w:color="auto"/>
            <w:left w:val="none" w:sz="0" w:space="0" w:color="auto"/>
            <w:bottom w:val="none" w:sz="0" w:space="0" w:color="auto"/>
            <w:right w:val="none" w:sz="0" w:space="0" w:color="auto"/>
          </w:divBdr>
        </w:div>
        <w:div w:id="1778599944">
          <w:marLeft w:val="0"/>
          <w:marRight w:val="0"/>
          <w:marTop w:val="0"/>
          <w:marBottom w:val="0"/>
          <w:divBdr>
            <w:top w:val="none" w:sz="0" w:space="0" w:color="auto"/>
            <w:left w:val="none" w:sz="0" w:space="0" w:color="auto"/>
            <w:bottom w:val="none" w:sz="0" w:space="0" w:color="auto"/>
            <w:right w:val="none" w:sz="0" w:space="0" w:color="auto"/>
          </w:divBdr>
          <w:divsChild>
            <w:div w:id="1153451573">
              <w:marLeft w:val="-75"/>
              <w:marRight w:val="0"/>
              <w:marTop w:val="30"/>
              <w:marBottom w:val="30"/>
              <w:divBdr>
                <w:top w:val="none" w:sz="0" w:space="0" w:color="auto"/>
                <w:left w:val="none" w:sz="0" w:space="0" w:color="auto"/>
                <w:bottom w:val="none" w:sz="0" w:space="0" w:color="auto"/>
                <w:right w:val="none" w:sz="0" w:space="0" w:color="auto"/>
              </w:divBdr>
              <w:divsChild>
                <w:div w:id="9306674">
                  <w:marLeft w:val="0"/>
                  <w:marRight w:val="0"/>
                  <w:marTop w:val="0"/>
                  <w:marBottom w:val="0"/>
                  <w:divBdr>
                    <w:top w:val="none" w:sz="0" w:space="0" w:color="auto"/>
                    <w:left w:val="none" w:sz="0" w:space="0" w:color="auto"/>
                    <w:bottom w:val="none" w:sz="0" w:space="0" w:color="auto"/>
                    <w:right w:val="none" w:sz="0" w:space="0" w:color="auto"/>
                  </w:divBdr>
                  <w:divsChild>
                    <w:div w:id="1797064144">
                      <w:marLeft w:val="0"/>
                      <w:marRight w:val="0"/>
                      <w:marTop w:val="0"/>
                      <w:marBottom w:val="0"/>
                      <w:divBdr>
                        <w:top w:val="none" w:sz="0" w:space="0" w:color="auto"/>
                        <w:left w:val="none" w:sz="0" w:space="0" w:color="auto"/>
                        <w:bottom w:val="none" w:sz="0" w:space="0" w:color="auto"/>
                        <w:right w:val="none" w:sz="0" w:space="0" w:color="auto"/>
                      </w:divBdr>
                    </w:div>
                  </w:divsChild>
                </w:div>
                <w:div w:id="1087116492">
                  <w:marLeft w:val="0"/>
                  <w:marRight w:val="0"/>
                  <w:marTop w:val="0"/>
                  <w:marBottom w:val="0"/>
                  <w:divBdr>
                    <w:top w:val="none" w:sz="0" w:space="0" w:color="auto"/>
                    <w:left w:val="none" w:sz="0" w:space="0" w:color="auto"/>
                    <w:bottom w:val="none" w:sz="0" w:space="0" w:color="auto"/>
                    <w:right w:val="none" w:sz="0" w:space="0" w:color="auto"/>
                  </w:divBdr>
                  <w:divsChild>
                    <w:div w:id="1543638293">
                      <w:marLeft w:val="0"/>
                      <w:marRight w:val="0"/>
                      <w:marTop w:val="0"/>
                      <w:marBottom w:val="0"/>
                      <w:divBdr>
                        <w:top w:val="none" w:sz="0" w:space="0" w:color="auto"/>
                        <w:left w:val="none" w:sz="0" w:space="0" w:color="auto"/>
                        <w:bottom w:val="none" w:sz="0" w:space="0" w:color="auto"/>
                        <w:right w:val="none" w:sz="0" w:space="0" w:color="auto"/>
                      </w:divBdr>
                    </w:div>
                    <w:div w:id="2080251571">
                      <w:marLeft w:val="0"/>
                      <w:marRight w:val="0"/>
                      <w:marTop w:val="0"/>
                      <w:marBottom w:val="0"/>
                      <w:divBdr>
                        <w:top w:val="none" w:sz="0" w:space="0" w:color="auto"/>
                        <w:left w:val="none" w:sz="0" w:space="0" w:color="auto"/>
                        <w:bottom w:val="none" w:sz="0" w:space="0" w:color="auto"/>
                        <w:right w:val="none" w:sz="0" w:space="0" w:color="auto"/>
                      </w:divBdr>
                    </w:div>
                  </w:divsChild>
                </w:div>
                <w:div w:id="1823157774">
                  <w:marLeft w:val="0"/>
                  <w:marRight w:val="0"/>
                  <w:marTop w:val="0"/>
                  <w:marBottom w:val="0"/>
                  <w:divBdr>
                    <w:top w:val="none" w:sz="0" w:space="0" w:color="auto"/>
                    <w:left w:val="none" w:sz="0" w:space="0" w:color="auto"/>
                    <w:bottom w:val="none" w:sz="0" w:space="0" w:color="auto"/>
                    <w:right w:val="none" w:sz="0" w:space="0" w:color="auto"/>
                  </w:divBdr>
                  <w:divsChild>
                    <w:div w:id="585726137">
                      <w:marLeft w:val="0"/>
                      <w:marRight w:val="0"/>
                      <w:marTop w:val="0"/>
                      <w:marBottom w:val="0"/>
                      <w:divBdr>
                        <w:top w:val="none" w:sz="0" w:space="0" w:color="auto"/>
                        <w:left w:val="none" w:sz="0" w:space="0" w:color="auto"/>
                        <w:bottom w:val="none" w:sz="0" w:space="0" w:color="auto"/>
                        <w:right w:val="none" w:sz="0" w:space="0" w:color="auto"/>
                      </w:divBdr>
                    </w:div>
                    <w:div w:id="1230924428">
                      <w:marLeft w:val="0"/>
                      <w:marRight w:val="0"/>
                      <w:marTop w:val="0"/>
                      <w:marBottom w:val="0"/>
                      <w:divBdr>
                        <w:top w:val="none" w:sz="0" w:space="0" w:color="auto"/>
                        <w:left w:val="none" w:sz="0" w:space="0" w:color="auto"/>
                        <w:bottom w:val="none" w:sz="0" w:space="0" w:color="auto"/>
                        <w:right w:val="none" w:sz="0" w:space="0" w:color="auto"/>
                      </w:divBdr>
                    </w:div>
                    <w:div w:id="1279795561">
                      <w:marLeft w:val="0"/>
                      <w:marRight w:val="0"/>
                      <w:marTop w:val="0"/>
                      <w:marBottom w:val="0"/>
                      <w:divBdr>
                        <w:top w:val="none" w:sz="0" w:space="0" w:color="auto"/>
                        <w:left w:val="none" w:sz="0" w:space="0" w:color="auto"/>
                        <w:bottom w:val="none" w:sz="0" w:space="0" w:color="auto"/>
                        <w:right w:val="none" w:sz="0" w:space="0" w:color="auto"/>
                      </w:divBdr>
                    </w:div>
                    <w:div w:id="1523323491">
                      <w:marLeft w:val="0"/>
                      <w:marRight w:val="0"/>
                      <w:marTop w:val="0"/>
                      <w:marBottom w:val="0"/>
                      <w:divBdr>
                        <w:top w:val="none" w:sz="0" w:space="0" w:color="auto"/>
                        <w:left w:val="none" w:sz="0" w:space="0" w:color="auto"/>
                        <w:bottom w:val="none" w:sz="0" w:space="0" w:color="auto"/>
                        <w:right w:val="none" w:sz="0" w:space="0" w:color="auto"/>
                      </w:divBdr>
                    </w:div>
                    <w:div w:id="2111587241">
                      <w:marLeft w:val="0"/>
                      <w:marRight w:val="0"/>
                      <w:marTop w:val="0"/>
                      <w:marBottom w:val="0"/>
                      <w:divBdr>
                        <w:top w:val="none" w:sz="0" w:space="0" w:color="auto"/>
                        <w:left w:val="none" w:sz="0" w:space="0" w:color="auto"/>
                        <w:bottom w:val="none" w:sz="0" w:space="0" w:color="auto"/>
                        <w:right w:val="none" w:sz="0" w:space="0" w:color="auto"/>
                      </w:divBdr>
                    </w:div>
                  </w:divsChild>
                </w:div>
                <w:div w:id="1923828997">
                  <w:marLeft w:val="0"/>
                  <w:marRight w:val="0"/>
                  <w:marTop w:val="0"/>
                  <w:marBottom w:val="0"/>
                  <w:divBdr>
                    <w:top w:val="none" w:sz="0" w:space="0" w:color="auto"/>
                    <w:left w:val="none" w:sz="0" w:space="0" w:color="auto"/>
                    <w:bottom w:val="none" w:sz="0" w:space="0" w:color="auto"/>
                    <w:right w:val="none" w:sz="0" w:space="0" w:color="auto"/>
                  </w:divBdr>
                  <w:divsChild>
                    <w:div w:id="1346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594894">
          <w:marLeft w:val="0"/>
          <w:marRight w:val="0"/>
          <w:marTop w:val="0"/>
          <w:marBottom w:val="0"/>
          <w:divBdr>
            <w:top w:val="none" w:sz="0" w:space="0" w:color="auto"/>
            <w:left w:val="none" w:sz="0" w:space="0" w:color="auto"/>
            <w:bottom w:val="none" w:sz="0" w:space="0" w:color="auto"/>
            <w:right w:val="none" w:sz="0" w:space="0" w:color="auto"/>
          </w:divBdr>
        </w:div>
      </w:divsChild>
    </w:div>
    <w:div w:id="603000296">
      <w:bodyDiv w:val="1"/>
      <w:marLeft w:val="0"/>
      <w:marRight w:val="0"/>
      <w:marTop w:val="0"/>
      <w:marBottom w:val="0"/>
      <w:divBdr>
        <w:top w:val="none" w:sz="0" w:space="0" w:color="auto"/>
        <w:left w:val="none" w:sz="0" w:space="0" w:color="auto"/>
        <w:bottom w:val="none" w:sz="0" w:space="0" w:color="auto"/>
        <w:right w:val="none" w:sz="0" w:space="0" w:color="auto"/>
      </w:divBdr>
      <w:divsChild>
        <w:div w:id="117182972">
          <w:marLeft w:val="0"/>
          <w:marRight w:val="0"/>
          <w:marTop w:val="0"/>
          <w:marBottom w:val="0"/>
          <w:divBdr>
            <w:top w:val="none" w:sz="0" w:space="0" w:color="auto"/>
            <w:left w:val="none" w:sz="0" w:space="0" w:color="auto"/>
            <w:bottom w:val="none" w:sz="0" w:space="0" w:color="auto"/>
            <w:right w:val="none" w:sz="0" w:space="0" w:color="auto"/>
          </w:divBdr>
        </w:div>
        <w:div w:id="146824690">
          <w:marLeft w:val="0"/>
          <w:marRight w:val="0"/>
          <w:marTop w:val="0"/>
          <w:marBottom w:val="0"/>
          <w:divBdr>
            <w:top w:val="none" w:sz="0" w:space="0" w:color="auto"/>
            <w:left w:val="none" w:sz="0" w:space="0" w:color="auto"/>
            <w:bottom w:val="none" w:sz="0" w:space="0" w:color="auto"/>
            <w:right w:val="none" w:sz="0" w:space="0" w:color="auto"/>
          </w:divBdr>
        </w:div>
        <w:div w:id="271518685">
          <w:marLeft w:val="0"/>
          <w:marRight w:val="0"/>
          <w:marTop w:val="0"/>
          <w:marBottom w:val="0"/>
          <w:divBdr>
            <w:top w:val="none" w:sz="0" w:space="0" w:color="auto"/>
            <w:left w:val="none" w:sz="0" w:space="0" w:color="auto"/>
            <w:bottom w:val="none" w:sz="0" w:space="0" w:color="auto"/>
            <w:right w:val="none" w:sz="0" w:space="0" w:color="auto"/>
          </w:divBdr>
        </w:div>
        <w:div w:id="278879210">
          <w:marLeft w:val="0"/>
          <w:marRight w:val="0"/>
          <w:marTop w:val="0"/>
          <w:marBottom w:val="0"/>
          <w:divBdr>
            <w:top w:val="none" w:sz="0" w:space="0" w:color="auto"/>
            <w:left w:val="none" w:sz="0" w:space="0" w:color="auto"/>
            <w:bottom w:val="none" w:sz="0" w:space="0" w:color="auto"/>
            <w:right w:val="none" w:sz="0" w:space="0" w:color="auto"/>
          </w:divBdr>
        </w:div>
        <w:div w:id="382795804">
          <w:marLeft w:val="0"/>
          <w:marRight w:val="0"/>
          <w:marTop w:val="0"/>
          <w:marBottom w:val="0"/>
          <w:divBdr>
            <w:top w:val="none" w:sz="0" w:space="0" w:color="auto"/>
            <w:left w:val="none" w:sz="0" w:space="0" w:color="auto"/>
            <w:bottom w:val="none" w:sz="0" w:space="0" w:color="auto"/>
            <w:right w:val="none" w:sz="0" w:space="0" w:color="auto"/>
          </w:divBdr>
        </w:div>
        <w:div w:id="393160281">
          <w:marLeft w:val="0"/>
          <w:marRight w:val="0"/>
          <w:marTop w:val="0"/>
          <w:marBottom w:val="0"/>
          <w:divBdr>
            <w:top w:val="none" w:sz="0" w:space="0" w:color="auto"/>
            <w:left w:val="none" w:sz="0" w:space="0" w:color="auto"/>
            <w:bottom w:val="none" w:sz="0" w:space="0" w:color="auto"/>
            <w:right w:val="none" w:sz="0" w:space="0" w:color="auto"/>
          </w:divBdr>
        </w:div>
        <w:div w:id="414669715">
          <w:marLeft w:val="0"/>
          <w:marRight w:val="0"/>
          <w:marTop w:val="0"/>
          <w:marBottom w:val="0"/>
          <w:divBdr>
            <w:top w:val="none" w:sz="0" w:space="0" w:color="auto"/>
            <w:left w:val="none" w:sz="0" w:space="0" w:color="auto"/>
            <w:bottom w:val="none" w:sz="0" w:space="0" w:color="auto"/>
            <w:right w:val="none" w:sz="0" w:space="0" w:color="auto"/>
          </w:divBdr>
        </w:div>
        <w:div w:id="423112906">
          <w:marLeft w:val="0"/>
          <w:marRight w:val="0"/>
          <w:marTop w:val="0"/>
          <w:marBottom w:val="0"/>
          <w:divBdr>
            <w:top w:val="none" w:sz="0" w:space="0" w:color="auto"/>
            <w:left w:val="none" w:sz="0" w:space="0" w:color="auto"/>
            <w:bottom w:val="none" w:sz="0" w:space="0" w:color="auto"/>
            <w:right w:val="none" w:sz="0" w:space="0" w:color="auto"/>
          </w:divBdr>
        </w:div>
        <w:div w:id="567806943">
          <w:marLeft w:val="0"/>
          <w:marRight w:val="0"/>
          <w:marTop w:val="0"/>
          <w:marBottom w:val="0"/>
          <w:divBdr>
            <w:top w:val="none" w:sz="0" w:space="0" w:color="auto"/>
            <w:left w:val="none" w:sz="0" w:space="0" w:color="auto"/>
            <w:bottom w:val="none" w:sz="0" w:space="0" w:color="auto"/>
            <w:right w:val="none" w:sz="0" w:space="0" w:color="auto"/>
          </w:divBdr>
        </w:div>
        <w:div w:id="647826510">
          <w:marLeft w:val="0"/>
          <w:marRight w:val="0"/>
          <w:marTop w:val="0"/>
          <w:marBottom w:val="0"/>
          <w:divBdr>
            <w:top w:val="none" w:sz="0" w:space="0" w:color="auto"/>
            <w:left w:val="none" w:sz="0" w:space="0" w:color="auto"/>
            <w:bottom w:val="none" w:sz="0" w:space="0" w:color="auto"/>
            <w:right w:val="none" w:sz="0" w:space="0" w:color="auto"/>
          </w:divBdr>
        </w:div>
        <w:div w:id="715274360">
          <w:marLeft w:val="0"/>
          <w:marRight w:val="0"/>
          <w:marTop w:val="0"/>
          <w:marBottom w:val="0"/>
          <w:divBdr>
            <w:top w:val="none" w:sz="0" w:space="0" w:color="auto"/>
            <w:left w:val="none" w:sz="0" w:space="0" w:color="auto"/>
            <w:bottom w:val="none" w:sz="0" w:space="0" w:color="auto"/>
            <w:right w:val="none" w:sz="0" w:space="0" w:color="auto"/>
          </w:divBdr>
        </w:div>
        <w:div w:id="892734947">
          <w:marLeft w:val="0"/>
          <w:marRight w:val="0"/>
          <w:marTop w:val="0"/>
          <w:marBottom w:val="0"/>
          <w:divBdr>
            <w:top w:val="none" w:sz="0" w:space="0" w:color="auto"/>
            <w:left w:val="none" w:sz="0" w:space="0" w:color="auto"/>
            <w:bottom w:val="none" w:sz="0" w:space="0" w:color="auto"/>
            <w:right w:val="none" w:sz="0" w:space="0" w:color="auto"/>
          </w:divBdr>
        </w:div>
        <w:div w:id="950935468">
          <w:marLeft w:val="0"/>
          <w:marRight w:val="0"/>
          <w:marTop w:val="0"/>
          <w:marBottom w:val="0"/>
          <w:divBdr>
            <w:top w:val="none" w:sz="0" w:space="0" w:color="auto"/>
            <w:left w:val="none" w:sz="0" w:space="0" w:color="auto"/>
            <w:bottom w:val="none" w:sz="0" w:space="0" w:color="auto"/>
            <w:right w:val="none" w:sz="0" w:space="0" w:color="auto"/>
          </w:divBdr>
        </w:div>
        <w:div w:id="956253418">
          <w:marLeft w:val="0"/>
          <w:marRight w:val="0"/>
          <w:marTop w:val="0"/>
          <w:marBottom w:val="0"/>
          <w:divBdr>
            <w:top w:val="none" w:sz="0" w:space="0" w:color="auto"/>
            <w:left w:val="none" w:sz="0" w:space="0" w:color="auto"/>
            <w:bottom w:val="none" w:sz="0" w:space="0" w:color="auto"/>
            <w:right w:val="none" w:sz="0" w:space="0" w:color="auto"/>
          </w:divBdr>
        </w:div>
        <w:div w:id="1092363273">
          <w:marLeft w:val="0"/>
          <w:marRight w:val="0"/>
          <w:marTop w:val="0"/>
          <w:marBottom w:val="0"/>
          <w:divBdr>
            <w:top w:val="none" w:sz="0" w:space="0" w:color="auto"/>
            <w:left w:val="none" w:sz="0" w:space="0" w:color="auto"/>
            <w:bottom w:val="none" w:sz="0" w:space="0" w:color="auto"/>
            <w:right w:val="none" w:sz="0" w:space="0" w:color="auto"/>
          </w:divBdr>
        </w:div>
        <w:div w:id="1093092248">
          <w:marLeft w:val="0"/>
          <w:marRight w:val="0"/>
          <w:marTop w:val="0"/>
          <w:marBottom w:val="0"/>
          <w:divBdr>
            <w:top w:val="none" w:sz="0" w:space="0" w:color="auto"/>
            <w:left w:val="none" w:sz="0" w:space="0" w:color="auto"/>
            <w:bottom w:val="none" w:sz="0" w:space="0" w:color="auto"/>
            <w:right w:val="none" w:sz="0" w:space="0" w:color="auto"/>
          </w:divBdr>
        </w:div>
        <w:div w:id="1103723802">
          <w:marLeft w:val="0"/>
          <w:marRight w:val="0"/>
          <w:marTop w:val="0"/>
          <w:marBottom w:val="0"/>
          <w:divBdr>
            <w:top w:val="none" w:sz="0" w:space="0" w:color="auto"/>
            <w:left w:val="none" w:sz="0" w:space="0" w:color="auto"/>
            <w:bottom w:val="none" w:sz="0" w:space="0" w:color="auto"/>
            <w:right w:val="none" w:sz="0" w:space="0" w:color="auto"/>
          </w:divBdr>
        </w:div>
        <w:div w:id="1191455945">
          <w:marLeft w:val="0"/>
          <w:marRight w:val="0"/>
          <w:marTop w:val="0"/>
          <w:marBottom w:val="0"/>
          <w:divBdr>
            <w:top w:val="none" w:sz="0" w:space="0" w:color="auto"/>
            <w:left w:val="none" w:sz="0" w:space="0" w:color="auto"/>
            <w:bottom w:val="none" w:sz="0" w:space="0" w:color="auto"/>
            <w:right w:val="none" w:sz="0" w:space="0" w:color="auto"/>
          </w:divBdr>
        </w:div>
        <w:div w:id="1357655536">
          <w:marLeft w:val="0"/>
          <w:marRight w:val="0"/>
          <w:marTop w:val="0"/>
          <w:marBottom w:val="0"/>
          <w:divBdr>
            <w:top w:val="none" w:sz="0" w:space="0" w:color="auto"/>
            <w:left w:val="none" w:sz="0" w:space="0" w:color="auto"/>
            <w:bottom w:val="none" w:sz="0" w:space="0" w:color="auto"/>
            <w:right w:val="none" w:sz="0" w:space="0" w:color="auto"/>
          </w:divBdr>
        </w:div>
        <w:div w:id="1405493963">
          <w:marLeft w:val="0"/>
          <w:marRight w:val="0"/>
          <w:marTop w:val="0"/>
          <w:marBottom w:val="0"/>
          <w:divBdr>
            <w:top w:val="none" w:sz="0" w:space="0" w:color="auto"/>
            <w:left w:val="none" w:sz="0" w:space="0" w:color="auto"/>
            <w:bottom w:val="none" w:sz="0" w:space="0" w:color="auto"/>
            <w:right w:val="none" w:sz="0" w:space="0" w:color="auto"/>
          </w:divBdr>
        </w:div>
        <w:div w:id="1423409058">
          <w:marLeft w:val="0"/>
          <w:marRight w:val="0"/>
          <w:marTop w:val="0"/>
          <w:marBottom w:val="0"/>
          <w:divBdr>
            <w:top w:val="none" w:sz="0" w:space="0" w:color="auto"/>
            <w:left w:val="none" w:sz="0" w:space="0" w:color="auto"/>
            <w:bottom w:val="none" w:sz="0" w:space="0" w:color="auto"/>
            <w:right w:val="none" w:sz="0" w:space="0" w:color="auto"/>
          </w:divBdr>
        </w:div>
        <w:div w:id="1508015172">
          <w:marLeft w:val="0"/>
          <w:marRight w:val="0"/>
          <w:marTop w:val="0"/>
          <w:marBottom w:val="0"/>
          <w:divBdr>
            <w:top w:val="none" w:sz="0" w:space="0" w:color="auto"/>
            <w:left w:val="none" w:sz="0" w:space="0" w:color="auto"/>
            <w:bottom w:val="none" w:sz="0" w:space="0" w:color="auto"/>
            <w:right w:val="none" w:sz="0" w:space="0" w:color="auto"/>
          </w:divBdr>
        </w:div>
        <w:div w:id="1682198050">
          <w:marLeft w:val="0"/>
          <w:marRight w:val="0"/>
          <w:marTop w:val="0"/>
          <w:marBottom w:val="0"/>
          <w:divBdr>
            <w:top w:val="none" w:sz="0" w:space="0" w:color="auto"/>
            <w:left w:val="none" w:sz="0" w:space="0" w:color="auto"/>
            <w:bottom w:val="none" w:sz="0" w:space="0" w:color="auto"/>
            <w:right w:val="none" w:sz="0" w:space="0" w:color="auto"/>
          </w:divBdr>
        </w:div>
        <w:div w:id="1685129461">
          <w:marLeft w:val="0"/>
          <w:marRight w:val="0"/>
          <w:marTop w:val="0"/>
          <w:marBottom w:val="0"/>
          <w:divBdr>
            <w:top w:val="none" w:sz="0" w:space="0" w:color="auto"/>
            <w:left w:val="none" w:sz="0" w:space="0" w:color="auto"/>
            <w:bottom w:val="none" w:sz="0" w:space="0" w:color="auto"/>
            <w:right w:val="none" w:sz="0" w:space="0" w:color="auto"/>
          </w:divBdr>
        </w:div>
        <w:div w:id="1922567696">
          <w:marLeft w:val="0"/>
          <w:marRight w:val="0"/>
          <w:marTop w:val="0"/>
          <w:marBottom w:val="0"/>
          <w:divBdr>
            <w:top w:val="none" w:sz="0" w:space="0" w:color="auto"/>
            <w:left w:val="none" w:sz="0" w:space="0" w:color="auto"/>
            <w:bottom w:val="none" w:sz="0" w:space="0" w:color="auto"/>
            <w:right w:val="none" w:sz="0" w:space="0" w:color="auto"/>
          </w:divBdr>
        </w:div>
        <w:div w:id="1968660973">
          <w:marLeft w:val="0"/>
          <w:marRight w:val="0"/>
          <w:marTop w:val="0"/>
          <w:marBottom w:val="0"/>
          <w:divBdr>
            <w:top w:val="none" w:sz="0" w:space="0" w:color="auto"/>
            <w:left w:val="none" w:sz="0" w:space="0" w:color="auto"/>
            <w:bottom w:val="none" w:sz="0" w:space="0" w:color="auto"/>
            <w:right w:val="none" w:sz="0" w:space="0" w:color="auto"/>
          </w:divBdr>
        </w:div>
        <w:div w:id="1971206505">
          <w:marLeft w:val="0"/>
          <w:marRight w:val="0"/>
          <w:marTop w:val="0"/>
          <w:marBottom w:val="0"/>
          <w:divBdr>
            <w:top w:val="none" w:sz="0" w:space="0" w:color="auto"/>
            <w:left w:val="none" w:sz="0" w:space="0" w:color="auto"/>
            <w:bottom w:val="none" w:sz="0" w:space="0" w:color="auto"/>
            <w:right w:val="none" w:sz="0" w:space="0" w:color="auto"/>
          </w:divBdr>
        </w:div>
        <w:div w:id="1992172813">
          <w:marLeft w:val="0"/>
          <w:marRight w:val="0"/>
          <w:marTop w:val="0"/>
          <w:marBottom w:val="0"/>
          <w:divBdr>
            <w:top w:val="none" w:sz="0" w:space="0" w:color="auto"/>
            <w:left w:val="none" w:sz="0" w:space="0" w:color="auto"/>
            <w:bottom w:val="none" w:sz="0" w:space="0" w:color="auto"/>
            <w:right w:val="none" w:sz="0" w:space="0" w:color="auto"/>
          </w:divBdr>
        </w:div>
        <w:div w:id="2118600411">
          <w:marLeft w:val="0"/>
          <w:marRight w:val="0"/>
          <w:marTop w:val="0"/>
          <w:marBottom w:val="0"/>
          <w:divBdr>
            <w:top w:val="none" w:sz="0" w:space="0" w:color="auto"/>
            <w:left w:val="none" w:sz="0" w:space="0" w:color="auto"/>
            <w:bottom w:val="none" w:sz="0" w:space="0" w:color="auto"/>
            <w:right w:val="none" w:sz="0" w:space="0" w:color="auto"/>
          </w:divBdr>
        </w:div>
      </w:divsChild>
    </w:div>
    <w:div w:id="603344291">
      <w:bodyDiv w:val="1"/>
      <w:marLeft w:val="0"/>
      <w:marRight w:val="0"/>
      <w:marTop w:val="0"/>
      <w:marBottom w:val="0"/>
      <w:divBdr>
        <w:top w:val="none" w:sz="0" w:space="0" w:color="auto"/>
        <w:left w:val="none" w:sz="0" w:space="0" w:color="auto"/>
        <w:bottom w:val="none" w:sz="0" w:space="0" w:color="auto"/>
        <w:right w:val="none" w:sz="0" w:space="0" w:color="auto"/>
      </w:divBdr>
      <w:divsChild>
        <w:div w:id="226191695">
          <w:marLeft w:val="0"/>
          <w:marRight w:val="0"/>
          <w:marTop w:val="0"/>
          <w:marBottom w:val="0"/>
          <w:divBdr>
            <w:top w:val="none" w:sz="0" w:space="0" w:color="auto"/>
            <w:left w:val="none" w:sz="0" w:space="0" w:color="auto"/>
            <w:bottom w:val="none" w:sz="0" w:space="0" w:color="auto"/>
            <w:right w:val="none" w:sz="0" w:space="0" w:color="auto"/>
          </w:divBdr>
        </w:div>
        <w:div w:id="276135646">
          <w:marLeft w:val="0"/>
          <w:marRight w:val="0"/>
          <w:marTop w:val="0"/>
          <w:marBottom w:val="0"/>
          <w:divBdr>
            <w:top w:val="none" w:sz="0" w:space="0" w:color="auto"/>
            <w:left w:val="none" w:sz="0" w:space="0" w:color="auto"/>
            <w:bottom w:val="none" w:sz="0" w:space="0" w:color="auto"/>
            <w:right w:val="none" w:sz="0" w:space="0" w:color="auto"/>
          </w:divBdr>
        </w:div>
        <w:div w:id="769007000">
          <w:marLeft w:val="0"/>
          <w:marRight w:val="0"/>
          <w:marTop w:val="0"/>
          <w:marBottom w:val="0"/>
          <w:divBdr>
            <w:top w:val="none" w:sz="0" w:space="0" w:color="auto"/>
            <w:left w:val="none" w:sz="0" w:space="0" w:color="auto"/>
            <w:bottom w:val="none" w:sz="0" w:space="0" w:color="auto"/>
            <w:right w:val="none" w:sz="0" w:space="0" w:color="auto"/>
          </w:divBdr>
        </w:div>
        <w:div w:id="774835206">
          <w:marLeft w:val="0"/>
          <w:marRight w:val="0"/>
          <w:marTop w:val="0"/>
          <w:marBottom w:val="0"/>
          <w:divBdr>
            <w:top w:val="none" w:sz="0" w:space="0" w:color="auto"/>
            <w:left w:val="none" w:sz="0" w:space="0" w:color="auto"/>
            <w:bottom w:val="none" w:sz="0" w:space="0" w:color="auto"/>
            <w:right w:val="none" w:sz="0" w:space="0" w:color="auto"/>
          </w:divBdr>
        </w:div>
        <w:div w:id="972447504">
          <w:marLeft w:val="0"/>
          <w:marRight w:val="0"/>
          <w:marTop w:val="0"/>
          <w:marBottom w:val="0"/>
          <w:divBdr>
            <w:top w:val="none" w:sz="0" w:space="0" w:color="auto"/>
            <w:left w:val="none" w:sz="0" w:space="0" w:color="auto"/>
            <w:bottom w:val="none" w:sz="0" w:space="0" w:color="auto"/>
            <w:right w:val="none" w:sz="0" w:space="0" w:color="auto"/>
          </w:divBdr>
        </w:div>
        <w:div w:id="1161312823">
          <w:marLeft w:val="0"/>
          <w:marRight w:val="0"/>
          <w:marTop w:val="0"/>
          <w:marBottom w:val="0"/>
          <w:divBdr>
            <w:top w:val="none" w:sz="0" w:space="0" w:color="auto"/>
            <w:left w:val="none" w:sz="0" w:space="0" w:color="auto"/>
            <w:bottom w:val="none" w:sz="0" w:space="0" w:color="auto"/>
            <w:right w:val="none" w:sz="0" w:space="0" w:color="auto"/>
          </w:divBdr>
        </w:div>
        <w:div w:id="1384983113">
          <w:marLeft w:val="0"/>
          <w:marRight w:val="0"/>
          <w:marTop w:val="0"/>
          <w:marBottom w:val="0"/>
          <w:divBdr>
            <w:top w:val="none" w:sz="0" w:space="0" w:color="auto"/>
            <w:left w:val="none" w:sz="0" w:space="0" w:color="auto"/>
            <w:bottom w:val="none" w:sz="0" w:space="0" w:color="auto"/>
            <w:right w:val="none" w:sz="0" w:space="0" w:color="auto"/>
          </w:divBdr>
        </w:div>
        <w:div w:id="1602881422">
          <w:marLeft w:val="0"/>
          <w:marRight w:val="0"/>
          <w:marTop w:val="0"/>
          <w:marBottom w:val="0"/>
          <w:divBdr>
            <w:top w:val="none" w:sz="0" w:space="0" w:color="auto"/>
            <w:left w:val="none" w:sz="0" w:space="0" w:color="auto"/>
            <w:bottom w:val="none" w:sz="0" w:space="0" w:color="auto"/>
            <w:right w:val="none" w:sz="0" w:space="0" w:color="auto"/>
          </w:divBdr>
        </w:div>
        <w:div w:id="1661081632">
          <w:marLeft w:val="0"/>
          <w:marRight w:val="0"/>
          <w:marTop w:val="0"/>
          <w:marBottom w:val="0"/>
          <w:divBdr>
            <w:top w:val="none" w:sz="0" w:space="0" w:color="auto"/>
            <w:left w:val="none" w:sz="0" w:space="0" w:color="auto"/>
            <w:bottom w:val="none" w:sz="0" w:space="0" w:color="auto"/>
            <w:right w:val="none" w:sz="0" w:space="0" w:color="auto"/>
          </w:divBdr>
        </w:div>
        <w:div w:id="1732341282">
          <w:marLeft w:val="0"/>
          <w:marRight w:val="0"/>
          <w:marTop w:val="0"/>
          <w:marBottom w:val="0"/>
          <w:divBdr>
            <w:top w:val="none" w:sz="0" w:space="0" w:color="auto"/>
            <w:left w:val="none" w:sz="0" w:space="0" w:color="auto"/>
            <w:bottom w:val="none" w:sz="0" w:space="0" w:color="auto"/>
            <w:right w:val="none" w:sz="0" w:space="0" w:color="auto"/>
          </w:divBdr>
        </w:div>
      </w:divsChild>
    </w:div>
    <w:div w:id="604463140">
      <w:bodyDiv w:val="1"/>
      <w:marLeft w:val="0"/>
      <w:marRight w:val="0"/>
      <w:marTop w:val="0"/>
      <w:marBottom w:val="0"/>
      <w:divBdr>
        <w:top w:val="none" w:sz="0" w:space="0" w:color="auto"/>
        <w:left w:val="none" w:sz="0" w:space="0" w:color="auto"/>
        <w:bottom w:val="none" w:sz="0" w:space="0" w:color="auto"/>
        <w:right w:val="none" w:sz="0" w:space="0" w:color="auto"/>
      </w:divBdr>
    </w:div>
    <w:div w:id="638268948">
      <w:bodyDiv w:val="1"/>
      <w:marLeft w:val="0"/>
      <w:marRight w:val="0"/>
      <w:marTop w:val="0"/>
      <w:marBottom w:val="0"/>
      <w:divBdr>
        <w:top w:val="none" w:sz="0" w:space="0" w:color="auto"/>
        <w:left w:val="none" w:sz="0" w:space="0" w:color="auto"/>
        <w:bottom w:val="none" w:sz="0" w:space="0" w:color="auto"/>
        <w:right w:val="none" w:sz="0" w:space="0" w:color="auto"/>
      </w:divBdr>
      <w:divsChild>
        <w:div w:id="388188181">
          <w:marLeft w:val="0"/>
          <w:marRight w:val="0"/>
          <w:marTop w:val="0"/>
          <w:marBottom w:val="0"/>
          <w:divBdr>
            <w:top w:val="none" w:sz="0" w:space="0" w:color="auto"/>
            <w:left w:val="none" w:sz="0" w:space="0" w:color="auto"/>
            <w:bottom w:val="none" w:sz="0" w:space="0" w:color="auto"/>
            <w:right w:val="none" w:sz="0" w:space="0" w:color="auto"/>
          </w:divBdr>
          <w:divsChild>
            <w:div w:id="821116719">
              <w:marLeft w:val="-75"/>
              <w:marRight w:val="0"/>
              <w:marTop w:val="30"/>
              <w:marBottom w:val="30"/>
              <w:divBdr>
                <w:top w:val="none" w:sz="0" w:space="0" w:color="auto"/>
                <w:left w:val="none" w:sz="0" w:space="0" w:color="auto"/>
                <w:bottom w:val="none" w:sz="0" w:space="0" w:color="auto"/>
                <w:right w:val="none" w:sz="0" w:space="0" w:color="auto"/>
              </w:divBdr>
              <w:divsChild>
                <w:div w:id="16388912">
                  <w:marLeft w:val="0"/>
                  <w:marRight w:val="0"/>
                  <w:marTop w:val="0"/>
                  <w:marBottom w:val="0"/>
                  <w:divBdr>
                    <w:top w:val="none" w:sz="0" w:space="0" w:color="auto"/>
                    <w:left w:val="none" w:sz="0" w:space="0" w:color="auto"/>
                    <w:bottom w:val="none" w:sz="0" w:space="0" w:color="auto"/>
                    <w:right w:val="none" w:sz="0" w:space="0" w:color="auto"/>
                  </w:divBdr>
                  <w:divsChild>
                    <w:div w:id="1417554573">
                      <w:marLeft w:val="0"/>
                      <w:marRight w:val="0"/>
                      <w:marTop w:val="0"/>
                      <w:marBottom w:val="0"/>
                      <w:divBdr>
                        <w:top w:val="none" w:sz="0" w:space="0" w:color="auto"/>
                        <w:left w:val="none" w:sz="0" w:space="0" w:color="auto"/>
                        <w:bottom w:val="none" w:sz="0" w:space="0" w:color="auto"/>
                        <w:right w:val="none" w:sz="0" w:space="0" w:color="auto"/>
                      </w:divBdr>
                    </w:div>
                  </w:divsChild>
                </w:div>
                <w:div w:id="208957216">
                  <w:marLeft w:val="0"/>
                  <w:marRight w:val="0"/>
                  <w:marTop w:val="0"/>
                  <w:marBottom w:val="0"/>
                  <w:divBdr>
                    <w:top w:val="none" w:sz="0" w:space="0" w:color="auto"/>
                    <w:left w:val="none" w:sz="0" w:space="0" w:color="auto"/>
                    <w:bottom w:val="none" w:sz="0" w:space="0" w:color="auto"/>
                    <w:right w:val="none" w:sz="0" w:space="0" w:color="auto"/>
                  </w:divBdr>
                  <w:divsChild>
                    <w:div w:id="844978479">
                      <w:marLeft w:val="0"/>
                      <w:marRight w:val="0"/>
                      <w:marTop w:val="0"/>
                      <w:marBottom w:val="0"/>
                      <w:divBdr>
                        <w:top w:val="none" w:sz="0" w:space="0" w:color="auto"/>
                        <w:left w:val="none" w:sz="0" w:space="0" w:color="auto"/>
                        <w:bottom w:val="none" w:sz="0" w:space="0" w:color="auto"/>
                        <w:right w:val="none" w:sz="0" w:space="0" w:color="auto"/>
                      </w:divBdr>
                    </w:div>
                  </w:divsChild>
                </w:div>
                <w:div w:id="907421188">
                  <w:marLeft w:val="0"/>
                  <w:marRight w:val="0"/>
                  <w:marTop w:val="0"/>
                  <w:marBottom w:val="0"/>
                  <w:divBdr>
                    <w:top w:val="none" w:sz="0" w:space="0" w:color="auto"/>
                    <w:left w:val="none" w:sz="0" w:space="0" w:color="auto"/>
                    <w:bottom w:val="none" w:sz="0" w:space="0" w:color="auto"/>
                    <w:right w:val="none" w:sz="0" w:space="0" w:color="auto"/>
                  </w:divBdr>
                  <w:divsChild>
                    <w:div w:id="260646672">
                      <w:marLeft w:val="0"/>
                      <w:marRight w:val="0"/>
                      <w:marTop w:val="0"/>
                      <w:marBottom w:val="0"/>
                      <w:divBdr>
                        <w:top w:val="none" w:sz="0" w:space="0" w:color="auto"/>
                        <w:left w:val="none" w:sz="0" w:space="0" w:color="auto"/>
                        <w:bottom w:val="none" w:sz="0" w:space="0" w:color="auto"/>
                        <w:right w:val="none" w:sz="0" w:space="0" w:color="auto"/>
                      </w:divBdr>
                    </w:div>
                  </w:divsChild>
                </w:div>
                <w:div w:id="944458127">
                  <w:marLeft w:val="0"/>
                  <w:marRight w:val="0"/>
                  <w:marTop w:val="0"/>
                  <w:marBottom w:val="0"/>
                  <w:divBdr>
                    <w:top w:val="none" w:sz="0" w:space="0" w:color="auto"/>
                    <w:left w:val="none" w:sz="0" w:space="0" w:color="auto"/>
                    <w:bottom w:val="none" w:sz="0" w:space="0" w:color="auto"/>
                    <w:right w:val="none" w:sz="0" w:space="0" w:color="auto"/>
                  </w:divBdr>
                  <w:divsChild>
                    <w:div w:id="1199783272">
                      <w:marLeft w:val="0"/>
                      <w:marRight w:val="0"/>
                      <w:marTop w:val="0"/>
                      <w:marBottom w:val="0"/>
                      <w:divBdr>
                        <w:top w:val="none" w:sz="0" w:space="0" w:color="auto"/>
                        <w:left w:val="none" w:sz="0" w:space="0" w:color="auto"/>
                        <w:bottom w:val="none" w:sz="0" w:space="0" w:color="auto"/>
                        <w:right w:val="none" w:sz="0" w:space="0" w:color="auto"/>
                      </w:divBdr>
                    </w:div>
                    <w:div w:id="1326127708">
                      <w:marLeft w:val="0"/>
                      <w:marRight w:val="0"/>
                      <w:marTop w:val="0"/>
                      <w:marBottom w:val="0"/>
                      <w:divBdr>
                        <w:top w:val="none" w:sz="0" w:space="0" w:color="auto"/>
                        <w:left w:val="none" w:sz="0" w:space="0" w:color="auto"/>
                        <w:bottom w:val="none" w:sz="0" w:space="0" w:color="auto"/>
                        <w:right w:val="none" w:sz="0" w:space="0" w:color="auto"/>
                      </w:divBdr>
                    </w:div>
                  </w:divsChild>
                </w:div>
                <w:div w:id="1541939894">
                  <w:marLeft w:val="0"/>
                  <w:marRight w:val="0"/>
                  <w:marTop w:val="0"/>
                  <w:marBottom w:val="0"/>
                  <w:divBdr>
                    <w:top w:val="none" w:sz="0" w:space="0" w:color="auto"/>
                    <w:left w:val="none" w:sz="0" w:space="0" w:color="auto"/>
                    <w:bottom w:val="none" w:sz="0" w:space="0" w:color="auto"/>
                    <w:right w:val="none" w:sz="0" w:space="0" w:color="auto"/>
                  </w:divBdr>
                  <w:divsChild>
                    <w:div w:id="1712222568">
                      <w:marLeft w:val="0"/>
                      <w:marRight w:val="0"/>
                      <w:marTop w:val="0"/>
                      <w:marBottom w:val="0"/>
                      <w:divBdr>
                        <w:top w:val="none" w:sz="0" w:space="0" w:color="auto"/>
                        <w:left w:val="none" w:sz="0" w:space="0" w:color="auto"/>
                        <w:bottom w:val="none" w:sz="0" w:space="0" w:color="auto"/>
                        <w:right w:val="none" w:sz="0" w:space="0" w:color="auto"/>
                      </w:divBdr>
                    </w:div>
                  </w:divsChild>
                </w:div>
                <w:div w:id="1628967717">
                  <w:marLeft w:val="0"/>
                  <w:marRight w:val="0"/>
                  <w:marTop w:val="0"/>
                  <w:marBottom w:val="0"/>
                  <w:divBdr>
                    <w:top w:val="none" w:sz="0" w:space="0" w:color="auto"/>
                    <w:left w:val="none" w:sz="0" w:space="0" w:color="auto"/>
                    <w:bottom w:val="none" w:sz="0" w:space="0" w:color="auto"/>
                    <w:right w:val="none" w:sz="0" w:space="0" w:color="auto"/>
                  </w:divBdr>
                  <w:divsChild>
                    <w:div w:id="809052148">
                      <w:marLeft w:val="0"/>
                      <w:marRight w:val="0"/>
                      <w:marTop w:val="0"/>
                      <w:marBottom w:val="0"/>
                      <w:divBdr>
                        <w:top w:val="none" w:sz="0" w:space="0" w:color="auto"/>
                        <w:left w:val="none" w:sz="0" w:space="0" w:color="auto"/>
                        <w:bottom w:val="none" w:sz="0" w:space="0" w:color="auto"/>
                        <w:right w:val="none" w:sz="0" w:space="0" w:color="auto"/>
                      </w:divBdr>
                    </w:div>
                  </w:divsChild>
                </w:div>
                <w:div w:id="1951205422">
                  <w:marLeft w:val="0"/>
                  <w:marRight w:val="0"/>
                  <w:marTop w:val="0"/>
                  <w:marBottom w:val="0"/>
                  <w:divBdr>
                    <w:top w:val="none" w:sz="0" w:space="0" w:color="auto"/>
                    <w:left w:val="none" w:sz="0" w:space="0" w:color="auto"/>
                    <w:bottom w:val="none" w:sz="0" w:space="0" w:color="auto"/>
                    <w:right w:val="none" w:sz="0" w:space="0" w:color="auto"/>
                  </w:divBdr>
                  <w:divsChild>
                    <w:div w:id="554200615">
                      <w:marLeft w:val="0"/>
                      <w:marRight w:val="0"/>
                      <w:marTop w:val="0"/>
                      <w:marBottom w:val="0"/>
                      <w:divBdr>
                        <w:top w:val="none" w:sz="0" w:space="0" w:color="auto"/>
                        <w:left w:val="none" w:sz="0" w:space="0" w:color="auto"/>
                        <w:bottom w:val="none" w:sz="0" w:space="0" w:color="auto"/>
                        <w:right w:val="none" w:sz="0" w:space="0" w:color="auto"/>
                      </w:divBdr>
                    </w:div>
                  </w:divsChild>
                </w:div>
                <w:div w:id="2064058578">
                  <w:marLeft w:val="0"/>
                  <w:marRight w:val="0"/>
                  <w:marTop w:val="0"/>
                  <w:marBottom w:val="0"/>
                  <w:divBdr>
                    <w:top w:val="none" w:sz="0" w:space="0" w:color="auto"/>
                    <w:left w:val="none" w:sz="0" w:space="0" w:color="auto"/>
                    <w:bottom w:val="none" w:sz="0" w:space="0" w:color="auto"/>
                    <w:right w:val="none" w:sz="0" w:space="0" w:color="auto"/>
                  </w:divBdr>
                  <w:divsChild>
                    <w:div w:id="1053651802">
                      <w:marLeft w:val="0"/>
                      <w:marRight w:val="0"/>
                      <w:marTop w:val="0"/>
                      <w:marBottom w:val="0"/>
                      <w:divBdr>
                        <w:top w:val="none" w:sz="0" w:space="0" w:color="auto"/>
                        <w:left w:val="none" w:sz="0" w:space="0" w:color="auto"/>
                        <w:bottom w:val="none" w:sz="0" w:space="0" w:color="auto"/>
                        <w:right w:val="none" w:sz="0" w:space="0" w:color="auto"/>
                      </w:divBdr>
                    </w:div>
                  </w:divsChild>
                </w:div>
                <w:div w:id="2134051440">
                  <w:marLeft w:val="0"/>
                  <w:marRight w:val="0"/>
                  <w:marTop w:val="0"/>
                  <w:marBottom w:val="0"/>
                  <w:divBdr>
                    <w:top w:val="none" w:sz="0" w:space="0" w:color="auto"/>
                    <w:left w:val="none" w:sz="0" w:space="0" w:color="auto"/>
                    <w:bottom w:val="none" w:sz="0" w:space="0" w:color="auto"/>
                    <w:right w:val="none" w:sz="0" w:space="0" w:color="auto"/>
                  </w:divBdr>
                  <w:divsChild>
                    <w:div w:id="486557589">
                      <w:marLeft w:val="0"/>
                      <w:marRight w:val="0"/>
                      <w:marTop w:val="0"/>
                      <w:marBottom w:val="0"/>
                      <w:divBdr>
                        <w:top w:val="none" w:sz="0" w:space="0" w:color="auto"/>
                        <w:left w:val="none" w:sz="0" w:space="0" w:color="auto"/>
                        <w:bottom w:val="none" w:sz="0" w:space="0" w:color="auto"/>
                        <w:right w:val="none" w:sz="0" w:space="0" w:color="auto"/>
                      </w:divBdr>
                    </w:div>
                    <w:div w:id="858471164">
                      <w:marLeft w:val="0"/>
                      <w:marRight w:val="0"/>
                      <w:marTop w:val="0"/>
                      <w:marBottom w:val="0"/>
                      <w:divBdr>
                        <w:top w:val="none" w:sz="0" w:space="0" w:color="auto"/>
                        <w:left w:val="none" w:sz="0" w:space="0" w:color="auto"/>
                        <w:bottom w:val="none" w:sz="0" w:space="0" w:color="auto"/>
                        <w:right w:val="none" w:sz="0" w:space="0" w:color="auto"/>
                      </w:divBdr>
                    </w:div>
                  </w:divsChild>
                </w:div>
                <w:div w:id="2134403721">
                  <w:marLeft w:val="0"/>
                  <w:marRight w:val="0"/>
                  <w:marTop w:val="0"/>
                  <w:marBottom w:val="0"/>
                  <w:divBdr>
                    <w:top w:val="none" w:sz="0" w:space="0" w:color="auto"/>
                    <w:left w:val="none" w:sz="0" w:space="0" w:color="auto"/>
                    <w:bottom w:val="none" w:sz="0" w:space="0" w:color="auto"/>
                    <w:right w:val="none" w:sz="0" w:space="0" w:color="auto"/>
                  </w:divBdr>
                  <w:divsChild>
                    <w:div w:id="208340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7412">
          <w:marLeft w:val="0"/>
          <w:marRight w:val="0"/>
          <w:marTop w:val="0"/>
          <w:marBottom w:val="0"/>
          <w:divBdr>
            <w:top w:val="none" w:sz="0" w:space="0" w:color="auto"/>
            <w:left w:val="none" w:sz="0" w:space="0" w:color="auto"/>
            <w:bottom w:val="none" w:sz="0" w:space="0" w:color="auto"/>
            <w:right w:val="none" w:sz="0" w:space="0" w:color="auto"/>
          </w:divBdr>
        </w:div>
        <w:div w:id="741409690">
          <w:marLeft w:val="0"/>
          <w:marRight w:val="0"/>
          <w:marTop w:val="0"/>
          <w:marBottom w:val="0"/>
          <w:divBdr>
            <w:top w:val="none" w:sz="0" w:space="0" w:color="auto"/>
            <w:left w:val="none" w:sz="0" w:space="0" w:color="auto"/>
            <w:bottom w:val="none" w:sz="0" w:space="0" w:color="auto"/>
            <w:right w:val="none" w:sz="0" w:space="0" w:color="auto"/>
          </w:divBdr>
        </w:div>
        <w:div w:id="778918500">
          <w:marLeft w:val="0"/>
          <w:marRight w:val="0"/>
          <w:marTop w:val="0"/>
          <w:marBottom w:val="0"/>
          <w:divBdr>
            <w:top w:val="none" w:sz="0" w:space="0" w:color="auto"/>
            <w:left w:val="none" w:sz="0" w:space="0" w:color="auto"/>
            <w:bottom w:val="none" w:sz="0" w:space="0" w:color="auto"/>
            <w:right w:val="none" w:sz="0" w:space="0" w:color="auto"/>
          </w:divBdr>
        </w:div>
        <w:div w:id="1231885661">
          <w:marLeft w:val="0"/>
          <w:marRight w:val="0"/>
          <w:marTop w:val="0"/>
          <w:marBottom w:val="0"/>
          <w:divBdr>
            <w:top w:val="none" w:sz="0" w:space="0" w:color="auto"/>
            <w:left w:val="none" w:sz="0" w:space="0" w:color="auto"/>
            <w:bottom w:val="none" w:sz="0" w:space="0" w:color="auto"/>
            <w:right w:val="none" w:sz="0" w:space="0" w:color="auto"/>
          </w:divBdr>
        </w:div>
        <w:div w:id="1309557861">
          <w:marLeft w:val="0"/>
          <w:marRight w:val="0"/>
          <w:marTop w:val="0"/>
          <w:marBottom w:val="0"/>
          <w:divBdr>
            <w:top w:val="none" w:sz="0" w:space="0" w:color="auto"/>
            <w:left w:val="none" w:sz="0" w:space="0" w:color="auto"/>
            <w:bottom w:val="none" w:sz="0" w:space="0" w:color="auto"/>
            <w:right w:val="none" w:sz="0" w:space="0" w:color="auto"/>
          </w:divBdr>
          <w:divsChild>
            <w:div w:id="295263110">
              <w:marLeft w:val="-75"/>
              <w:marRight w:val="0"/>
              <w:marTop w:val="30"/>
              <w:marBottom w:val="30"/>
              <w:divBdr>
                <w:top w:val="none" w:sz="0" w:space="0" w:color="auto"/>
                <w:left w:val="none" w:sz="0" w:space="0" w:color="auto"/>
                <w:bottom w:val="none" w:sz="0" w:space="0" w:color="auto"/>
                <w:right w:val="none" w:sz="0" w:space="0" w:color="auto"/>
              </w:divBdr>
              <w:divsChild>
                <w:div w:id="84352350">
                  <w:marLeft w:val="0"/>
                  <w:marRight w:val="0"/>
                  <w:marTop w:val="0"/>
                  <w:marBottom w:val="0"/>
                  <w:divBdr>
                    <w:top w:val="none" w:sz="0" w:space="0" w:color="auto"/>
                    <w:left w:val="none" w:sz="0" w:space="0" w:color="auto"/>
                    <w:bottom w:val="none" w:sz="0" w:space="0" w:color="auto"/>
                    <w:right w:val="none" w:sz="0" w:space="0" w:color="auto"/>
                  </w:divBdr>
                  <w:divsChild>
                    <w:div w:id="1263607330">
                      <w:marLeft w:val="0"/>
                      <w:marRight w:val="0"/>
                      <w:marTop w:val="0"/>
                      <w:marBottom w:val="0"/>
                      <w:divBdr>
                        <w:top w:val="none" w:sz="0" w:space="0" w:color="auto"/>
                        <w:left w:val="none" w:sz="0" w:space="0" w:color="auto"/>
                        <w:bottom w:val="none" w:sz="0" w:space="0" w:color="auto"/>
                        <w:right w:val="none" w:sz="0" w:space="0" w:color="auto"/>
                      </w:divBdr>
                    </w:div>
                  </w:divsChild>
                </w:div>
                <w:div w:id="192809373">
                  <w:marLeft w:val="0"/>
                  <w:marRight w:val="0"/>
                  <w:marTop w:val="0"/>
                  <w:marBottom w:val="0"/>
                  <w:divBdr>
                    <w:top w:val="none" w:sz="0" w:space="0" w:color="auto"/>
                    <w:left w:val="none" w:sz="0" w:space="0" w:color="auto"/>
                    <w:bottom w:val="none" w:sz="0" w:space="0" w:color="auto"/>
                    <w:right w:val="none" w:sz="0" w:space="0" w:color="auto"/>
                  </w:divBdr>
                  <w:divsChild>
                    <w:div w:id="69887177">
                      <w:marLeft w:val="0"/>
                      <w:marRight w:val="0"/>
                      <w:marTop w:val="0"/>
                      <w:marBottom w:val="0"/>
                      <w:divBdr>
                        <w:top w:val="none" w:sz="0" w:space="0" w:color="auto"/>
                        <w:left w:val="none" w:sz="0" w:space="0" w:color="auto"/>
                        <w:bottom w:val="none" w:sz="0" w:space="0" w:color="auto"/>
                        <w:right w:val="none" w:sz="0" w:space="0" w:color="auto"/>
                      </w:divBdr>
                    </w:div>
                  </w:divsChild>
                </w:div>
                <w:div w:id="458033429">
                  <w:marLeft w:val="0"/>
                  <w:marRight w:val="0"/>
                  <w:marTop w:val="0"/>
                  <w:marBottom w:val="0"/>
                  <w:divBdr>
                    <w:top w:val="none" w:sz="0" w:space="0" w:color="auto"/>
                    <w:left w:val="none" w:sz="0" w:space="0" w:color="auto"/>
                    <w:bottom w:val="none" w:sz="0" w:space="0" w:color="auto"/>
                    <w:right w:val="none" w:sz="0" w:space="0" w:color="auto"/>
                  </w:divBdr>
                  <w:divsChild>
                    <w:div w:id="1056784332">
                      <w:marLeft w:val="0"/>
                      <w:marRight w:val="0"/>
                      <w:marTop w:val="0"/>
                      <w:marBottom w:val="0"/>
                      <w:divBdr>
                        <w:top w:val="none" w:sz="0" w:space="0" w:color="auto"/>
                        <w:left w:val="none" w:sz="0" w:space="0" w:color="auto"/>
                        <w:bottom w:val="none" w:sz="0" w:space="0" w:color="auto"/>
                        <w:right w:val="none" w:sz="0" w:space="0" w:color="auto"/>
                      </w:divBdr>
                    </w:div>
                  </w:divsChild>
                </w:div>
                <w:div w:id="783890306">
                  <w:marLeft w:val="0"/>
                  <w:marRight w:val="0"/>
                  <w:marTop w:val="0"/>
                  <w:marBottom w:val="0"/>
                  <w:divBdr>
                    <w:top w:val="none" w:sz="0" w:space="0" w:color="auto"/>
                    <w:left w:val="none" w:sz="0" w:space="0" w:color="auto"/>
                    <w:bottom w:val="none" w:sz="0" w:space="0" w:color="auto"/>
                    <w:right w:val="none" w:sz="0" w:space="0" w:color="auto"/>
                  </w:divBdr>
                  <w:divsChild>
                    <w:div w:id="358043868">
                      <w:marLeft w:val="0"/>
                      <w:marRight w:val="0"/>
                      <w:marTop w:val="0"/>
                      <w:marBottom w:val="0"/>
                      <w:divBdr>
                        <w:top w:val="none" w:sz="0" w:space="0" w:color="auto"/>
                        <w:left w:val="none" w:sz="0" w:space="0" w:color="auto"/>
                        <w:bottom w:val="none" w:sz="0" w:space="0" w:color="auto"/>
                        <w:right w:val="none" w:sz="0" w:space="0" w:color="auto"/>
                      </w:divBdr>
                    </w:div>
                  </w:divsChild>
                </w:div>
                <w:div w:id="796097695">
                  <w:marLeft w:val="0"/>
                  <w:marRight w:val="0"/>
                  <w:marTop w:val="0"/>
                  <w:marBottom w:val="0"/>
                  <w:divBdr>
                    <w:top w:val="none" w:sz="0" w:space="0" w:color="auto"/>
                    <w:left w:val="none" w:sz="0" w:space="0" w:color="auto"/>
                    <w:bottom w:val="none" w:sz="0" w:space="0" w:color="auto"/>
                    <w:right w:val="none" w:sz="0" w:space="0" w:color="auto"/>
                  </w:divBdr>
                  <w:divsChild>
                    <w:div w:id="96557987">
                      <w:marLeft w:val="0"/>
                      <w:marRight w:val="0"/>
                      <w:marTop w:val="0"/>
                      <w:marBottom w:val="0"/>
                      <w:divBdr>
                        <w:top w:val="none" w:sz="0" w:space="0" w:color="auto"/>
                        <w:left w:val="none" w:sz="0" w:space="0" w:color="auto"/>
                        <w:bottom w:val="none" w:sz="0" w:space="0" w:color="auto"/>
                        <w:right w:val="none" w:sz="0" w:space="0" w:color="auto"/>
                      </w:divBdr>
                    </w:div>
                  </w:divsChild>
                </w:div>
                <w:div w:id="806164295">
                  <w:marLeft w:val="0"/>
                  <w:marRight w:val="0"/>
                  <w:marTop w:val="0"/>
                  <w:marBottom w:val="0"/>
                  <w:divBdr>
                    <w:top w:val="none" w:sz="0" w:space="0" w:color="auto"/>
                    <w:left w:val="none" w:sz="0" w:space="0" w:color="auto"/>
                    <w:bottom w:val="none" w:sz="0" w:space="0" w:color="auto"/>
                    <w:right w:val="none" w:sz="0" w:space="0" w:color="auto"/>
                  </w:divBdr>
                  <w:divsChild>
                    <w:div w:id="96413937">
                      <w:marLeft w:val="0"/>
                      <w:marRight w:val="0"/>
                      <w:marTop w:val="0"/>
                      <w:marBottom w:val="0"/>
                      <w:divBdr>
                        <w:top w:val="none" w:sz="0" w:space="0" w:color="auto"/>
                        <w:left w:val="none" w:sz="0" w:space="0" w:color="auto"/>
                        <w:bottom w:val="none" w:sz="0" w:space="0" w:color="auto"/>
                        <w:right w:val="none" w:sz="0" w:space="0" w:color="auto"/>
                      </w:divBdr>
                    </w:div>
                  </w:divsChild>
                </w:div>
                <w:div w:id="1432120246">
                  <w:marLeft w:val="0"/>
                  <w:marRight w:val="0"/>
                  <w:marTop w:val="0"/>
                  <w:marBottom w:val="0"/>
                  <w:divBdr>
                    <w:top w:val="none" w:sz="0" w:space="0" w:color="auto"/>
                    <w:left w:val="none" w:sz="0" w:space="0" w:color="auto"/>
                    <w:bottom w:val="none" w:sz="0" w:space="0" w:color="auto"/>
                    <w:right w:val="none" w:sz="0" w:space="0" w:color="auto"/>
                  </w:divBdr>
                  <w:divsChild>
                    <w:div w:id="1423377420">
                      <w:marLeft w:val="0"/>
                      <w:marRight w:val="0"/>
                      <w:marTop w:val="0"/>
                      <w:marBottom w:val="0"/>
                      <w:divBdr>
                        <w:top w:val="none" w:sz="0" w:space="0" w:color="auto"/>
                        <w:left w:val="none" w:sz="0" w:space="0" w:color="auto"/>
                        <w:bottom w:val="none" w:sz="0" w:space="0" w:color="auto"/>
                        <w:right w:val="none" w:sz="0" w:space="0" w:color="auto"/>
                      </w:divBdr>
                    </w:div>
                  </w:divsChild>
                </w:div>
                <w:div w:id="1618827680">
                  <w:marLeft w:val="0"/>
                  <w:marRight w:val="0"/>
                  <w:marTop w:val="0"/>
                  <w:marBottom w:val="0"/>
                  <w:divBdr>
                    <w:top w:val="none" w:sz="0" w:space="0" w:color="auto"/>
                    <w:left w:val="none" w:sz="0" w:space="0" w:color="auto"/>
                    <w:bottom w:val="none" w:sz="0" w:space="0" w:color="auto"/>
                    <w:right w:val="none" w:sz="0" w:space="0" w:color="auto"/>
                  </w:divBdr>
                  <w:divsChild>
                    <w:div w:id="1291594557">
                      <w:marLeft w:val="0"/>
                      <w:marRight w:val="0"/>
                      <w:marTop w:val="0"/>
                      <w:marBottom w:val="0"/>
                      <w:divBdr>
                        <w:top w:val="none" w:sz="0" w:space="0" w:color="auto"/>
                        <w:left w:val="none" w:sz="0" w:space="0" w:color="auto"/>
                        <w:bottom w:val="none" w:sz="0" w:space="0" w:color="auto"/>
                        <w:right w:val="none" w:sz="0" w:space="0" w:color="auto"/>
                      </w:divBdr>
                    </w:div>
                  </w:divsChild>
                </w:div>
                <w:div w:id="1630428671">
                  <w:marLeft w:val="0"/>
                  <w:marRight w:val="0"/>
                  <w:marTop w:val="0"/>
                  <w:marBottom w:val="0"/>
                  <w:divBdr>
                    <w:top w:val="none" w:sz="0" w:space="0" w:color="auto"/>
                    <w:left w:val="none" w:sz="0" w:space="0" w:color="auto"/>
                    <w:bottom w:val="none" w:sz="0" w:space="0" w:color="auto"/>
                    <w:right w:val="none" w:sz="0" w:space="0" w:color="auto"/>
                  </w:divBdr>
                  <w:divsChild>
                    <w:div w:id="318583033">
                      <w:marLeft w:val="0"/>
                      <w:marRight w:val="0"/>
                      <w:marTop w:val="0"/>
                      <w:marBottom w:val="0"/>
                      <w:divBdr>
                        <w:top w:val="none" w:sz="0" w:space="0" w:color="auto"/>
                        <w:left w:val="none" w:sz="0" w:space="0" w:color="auto"/>
                        <w:bottom w:val="none" w:sz="0" w:space="0" w:color="auto"/>
                        <w:right w:val="none" w:sz="0" w:space="0" w:color="auto"/>
                      </w:divBdr>
                    </w:div>
                  </w:divsChild>
                </w:div>
                <w:div w:id="1636325069">
                  <w:marLeft w:val="0"/>
                  <w:marRight w:val="0"/>
                  <w:marTop w:val="0"/>
                  <w:marBottom w:val="0"/>
                  <w:divBdr>
                    <w:top w:val="none" w:sz="0" w:space="0" w:color="auto"/>
                    <w:left w:val="none" w:sz="0" w:space="0" w:color="auto"/>
                    <w:bottom w:val="none" w:sz="0" w:space="0" w:color="auto"/>
                    <w:right w:val="none" w:sz="0" w:space="0" w:color="auto"/>
                  </w:divBdr>
                  <w:divsChild>
                    <w:div w:id="2091192424">
                      <w:marLeft w:val="0"/>
                      <w:marRight w:val="0"/>
                      <w:marTop w:val="0"/>
                      <w:marBottom w:val="0"/>
                      <w:divBdr>
                        <w:top w:val="none" w:sz="0" w:space="0" w:color="auto"/>
                        <w:left w:val="none" w:sz="0" w:space="0" w:color="auto"/>
                        <w:bottom w:val="none" w:sz="0" w:space="0" w:color="auto"/>
                        <w:right w:val="none" w:sz="0" w:space="0" w:color="auto"/>
                      </w:divBdr>
                    </w:div>
                  </w:divsChild>
                </w:div>
                <w:div w:id="2055227180">
                  <w:marLeft w:val="0"/>
                  <w:marRight w:val="0"/>
                  <w:marTop w:val="0"/>
                  <w:marBottom w:val="0"/>
                  <w:divBdr>
                    <w:top w:val="none" w:sz="0" w:space="0" w:color="auto"/>
                    <w:left w:val="none" w:sz="0" w:space="0" w:color="auto"/>
                    <w:bottom w:val="none" w:sz="0" w:space="0" w:color="auto"/>
                    <w:right w:val="none" w:sz="0" w:space="0" w:color="auto"/>
                  </w:divBdr>
                  <w:divsChild>
                    <w:div w:id="171724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8322830">
          <w:marLeft w:val="0"/>
          <w:marRight w:val="0"/>
          <w:marTop w:val="0"/>
          <w:marBottom w:val="0"/>
          <w:divBdr>
            <w:top w:val="none" w:sz="0" w:space="0" w:color="auto"/>
            <w:left w:val="none" w:sz="0" w:space="0" w:color="auto"/>
            <w:bottom w:val="none" w:sz="0" w:space="0" w:color="auto"/>
            <w:right w:val="none" w:sz="0" w:space="0" w:color="auto"/>
          </w:divBdr>
        </w:div>
        <w:div w:id="1661929064">
          <w:marLeft w:val="0"/>
          <w:marRight w:val="0"/>
          <w:marTop w:val="0"/>
          <w:marBottom w:val="0"/>
          <w:divBdr>
            <w:top w:val="none" w:sz="0" w:space="0" w:color="auto"/>
            <w:left w:val="none" w:sz="0" w:space="0" w:color="auto"/>
            <w:bottom w:val="none" w:sz="0" w:space="0" w:color="auto"/>
            <w:right w:val="none" w:sz="0" w:space="0" w:color="auto"/>
          </w:divBdr>
          <w:divsChild>
            <w:div w:id="970138542">
              <w:marLeft w:val="0"/>
              <w:marRight w:val="0"/>
              <w:marTop w:val="0"/>
              <w:marBottom w:val="0"/>
              <w:divBdr>
                <w:top w:val="none" w:sz="0" w:space="0" w:color="auto"/>
                <w:left w:val="none" w:sz="0" w:space="0" w:color="auto"/>
                <w:bottom w:val="none" w:sz="0" w:space="0" w:color="auto"/>
                <w:right w:val="none" w:sz="0" w:space="0" w:color="auto"/>
              </w:divBdr>
            </w:div>
            <w:div w:id="1085223344">
              <w:marLeft w:val="0"/>
              <w:marRight w:val="0"/>
              <w:marTop w:val="0"/>
              <w:marBottom w:val="0"/>
              <w:divBdr>
                <w:top w:val="none" w:sz="0" w:space="0" w:color="auto"/>
                <w:left w:val="none" w:sz="0" w:space="0" w:color="auto"/>
                <w:bottom w:val="none" w:sz="0" w:space="0" w:color="auto"/>
                <w:right w:val="none" w:sz="0" w:space="0" w:color="auto"/>
              </w:divBdr>
            </w:div>
            <w:div w:id="1306424371">
              <w:marLeft w:val="0"/>
              <w:marRight w:val="0"/>
              <w:marTop w:val="0"/>
              <w:marBottom w:val="0"/>
              <w:divBdr>
                <w:top w:val="none" w:sz="0" w:space="0" w:color="auto"/>
                <w:left w:val="none" w:sz="0" w:space="0" w:color="auto"/>
                <w:bottom w:val="none" w:sz="0" w:space="0" w:color="auto"/>
                <w:right w:val="none" w:sz="0" w:space="0" w:color="auto"/>
              </w:divBdr>
            </w:div>
            <w:div w:id="209303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41861">
      <w:bodyDiv w:val="1"/>
      <w:marLeft w:val="0"/>
      <w:marRight w:val="0"/>
      <w:marTop w:val="0"/>
      <w:marBottom w:val="0"/>
      <w:divBdr>
        <w:top w:val="none" w:sz="0" w:space="0" w:color="auto"/>
        <w:left w:val="none" w:sz="0" w:space="0" w:color="auto"/>
        <w:bottom w:val="none" w:sz="0" w:space="0" w:color="auto"/>
        <w:right w:val="none" w:sz="0" w:space="0" w:color="auto"/>
      </w:divBdr>
      <w:divsChild>
        <w:div w:id="199436989">
          <w:marLeft w:val="0"/>
          <w:marRight w:val="0"/>
          <w:marTop w:val="0"/>
          <w:marBottom w:val="0"/>
          <w:divBdr>
            <w:top w:val="none" w:sz="0" w:space="0" w:color="auto"/>
            <w:left w:val="none" w:sz="0" w:space="0" w:color="auto"/>
            <w:bottom w:val="none" w:sz="0" w:space="0" w:color="auto"/>
            <w:right w:val="none" w:sz="0" w:space="0" w:color="auto"/>
          </w:divBdr>
        </w:div>
        <w:div w:id="820316651">
          <w:marLeft w:val="0"/>
          <w:marRight w:val="0"/>
          <w:marTop w:val="0"/>
          <w:marBottom w:val="0"/>
          <w:divBdr>
            <w:top w:val="none" w:sz="0" w:space="0" w:color="auto"/>
            <w:left w:val="none" w:sz="0" w:space="0" w:color="auto"/>
            <w:bottom w:val="none" w:sz="0" w:space="0" w:color="auto"/>
            <w:right w:val="none" w:sz="0" w:space="0" w:color="auto"/>
          </w:divBdr>
        </w:div>
      </w:divsChild>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737171696">
      <w:bodyDiv w:val="1"/>
      <w:marLeft w:val="0"/>
      <w:marRight w:val="0"/>
      <w:marTop w:val="0"/>
      <w:marBottom w:val="0"/>
      <w:divBdr>
        <w:top w:val="none" w:sz="0" w:space="0" w:color="auto"/>
        <w:left w:val="none" w:sz="0" w:space="0" w:color="auto"/>
        <w:bottom w:val="none" w:sz="0" w:space="0" w:color="auto"/>
        <w:right w:val="none" w:sz="0" w:space="0" w:color="auto"/>
      </w:divBdr>
      <w:divsChild>
        <w:div w:id="27686300">
          <w:marLeft w:val="0"/>
          <w:marRight w:val="0"/>
          <w:marTop w:val="0"/>
          <w:marBottom w:val="0"/>
          <w:divBdr>
            <w:top w:val="none" w:sz="0" w:space="0" w:color="auto"/>
            <w:left w:val="none" w:sz="0" w:space="0" w:color="auto"/>
            <w:bottom w:val="none" w:sz="0" w:space="0" w:color="auto"/>
            <w:right w:val="none" w:sz="0" w:space="0" w:color="auto"/>
          </w:divBdr>
        </w:div>
        <w:div w:id="31224712">
          <w:marLeft w:val="0"/>
          <w:marRight w:val="0"/>
          <w:marTop w:val="0"/>
          <w:marBottom w:val="0"/>
          <w:divBdr>
            <w:top w:val="none" w:sz="0" w:space="0" w:color="auto"/>
            <w:left w:val="none" w:sz="0" w:space="0" w:color="auto"/>
            <w:bottom w:val="none" w:sz="0" w:space="0" w:color="auto"/>
            <w:right w:val="none" w:sz="0" w:space="0" w:color="auto"/>
          </w:divBdr>
        </w:div>
        <w:div w:id="70469804">
          <w:marLeft w:val="0"/>
          <w:marRight w:val="0"/>
          <w:marTop w:val="0"/>
          <w:marBottom w:val="0"/>
          <w:divBdr>
            <w:top w:val="none" w:sz="0" w:space="0" w:color="auto"/>
            <w:left w:val="none" w:sz="0" w:space="0" w:color="auto"/>
            <w:bottom w:val="none" w:sz="0" w:space="0" w:color="auto"/>
            <w:right w:val="none" w:sz="0" w:space="0" w:color="auto"/>
          </w:divBdr>
        </w:div>
        <w:div w:id="104934565">
          <w:marLeft w:val="0"/>
          <w:marRight w:val="0"/>
          <w:marTop w:val="0"/>
          <w:marBottom w:val="0"/>
          <w:divBdr>
            <w:top w:val="none" w:sz="0" w:space="0" w:color="auto"/>
            <w:left w:val="none" w:sz="0" w:space="0" w:color="auto"/>
            <w:bottom w:val="none" w:sz="0" w:space="0" w:color="auto"/>
            <w:right w:val="none" w:sz="0" w:space="0" w:color="auto"/>
          </w:divBdr>
        </w:div>
        <w:div w:id="116337692">
          <w:marLeft w:val="0"/>
          <w:marRight w:val="0"/>
          <w:marTop w:val="0"/>
          <w:marBottom w:val="0"/>
          <w:divBdr>
            <w:top w:val="none" w:sz="0" w:space="0" w:color="auto"/>
            <w:left w:val="none" w:sz="0" w:space="0" w:color="auto"/>
            <w:bottom w:val="none" w:sz="0" w:space="0" w:color="auto"/>
            <w:right w:val="none" w:sz="0" w:space="0" w:color="auto"/>
          </w:divBdr>
        </w:div>
        <w:div w:id="133256570">
          <w:marLeft w:val="0"/>
          <w:marRight w:val="0"/>
          <w:marTop w:val="0"/>
          <w:marBottom w:val="0"/>
          <w:divBdr>
            <w:top w:val="none" w:sz="0" w:space="0" w:color="auto"/>
            <w:left w:val="none" w:sz="0" w:space="0" w:color="auto"/>
            <w:bottom w:val="none" w:sz="0" w:space="0" w:color="auto"/>
            <w:right w:val="none" w:sz="0" w:space="0" w:color="auto"/>
          </w:divBdr>
        </w:div>
        <w:div w:id="152843636">
          <w:marLeft w:val="0"/>
          <w:marRight w:val="0"/>
          <w:marTop w:val="0"/>
          <w:marBottom w:val="0"/>
          <w:divBdr>
            <w:top w:val="none" w:sz="0" w:space="0" w:color="auto"/>
            <w:left w:val="none" w:sz="0" w:space="0" w:color="auto"/>
            <w:bottom w:val="none" w:sz="0" w:space="0" w:color="auto"/>
            <w:right w:val="none" w:sz="0" w:space="0" w:color="auto"/>
          </w:divBdr>
        </w:div>
        <w:div w:id="159858684">
          <w:marLeft w:val="0"/>
          <w:marRight w:val="0"/>
          <w:marTop w:val="0"/>
          <w:marBottom w:val="0"/>
          <w:divBdr>
            <w:top w:val="none" w:sz="0" w:space="0" w:color="auto"/>
            <w:left w:val="none" w:sz="0" w:space="0" w:color="auto"/>
            <w:bottom w:val="none" w:sz="0" w:space="0" w:color="auto"/>
            <w:right w:val="none" w:sz="0" w:space="0" w:color="auto"/>
          </w:divBdr>
        </w:div>
        <w:div w:id="174342176">
          <w:marLeft w:val="0"/>
          <w:marRight w:val="0"/>
          <w:marTop w:val="0"/>
          <w:marBottom w:val="0"/>
          <w:divBdr>
            <w:top w:val="none" w:sz="0" w:space="0" w:color="auto"/>
            <w:left w:val="none" w:sz="0" w:space="0" w:color="auto"/>
            <w:bottom w:val="none" w:sz="0" w:space="0" w:color="auto"/>
            <w:right w:val="none" w:sz="0" w:space="0" w:color="auto"/>
          </w:divBdr>
        </w:div>
        <w:div w:id="221411540">
          <w:marLeft w:val="0"/>
          <w:marRight w:val="0"/>
          <w:marTop w:val="0"/>
          <w:marBottom w:val="0"/>
          <w:divBdr>
            <w:top w:val="none" w:sz="0" w:space="0" w:color="auto"/>
            <w:left w:val="none" w:sz="0" w:space="0" w:color="auto"/>
            <w:bottom w:val="none" w:sz="0" w:space="0" w:color="auto"/>
            <w:right w:val="none" w:sz="0" w:space="0" w:color="auto"/>
          </w:divBdr>
        </w:div>
        <w:div w:id="280571124">
          <w:marLeft w:val="0"/>
          <w:marRight w:val="0"/>
          <w:marTop w:val="0"/>
          <w:marBottom w:val="0"/>
          <w:divBdr>
            <w:top w:val="none" w:sz="0" w:space="0" w:color="auto"/>
            <w:left w:val="none" w:sz="0" w:space="0" w:color="auto"/>
            <w:bottom w:val="none" w:sz="0" w:space="0" w:color="auto"/>
            <w:right w:val="none" w:sz="0" w:space="0" w:color="auto"/>
          </w:divBdr>
        </w:div>
        <w:div w:id="296452057">
          <w:marLeft w:val="0"/>
          <w:marRight w:val="0"/>
          <w:marTop w:val="0"/>
          <w:marBottom w:val="0"/>
          <w:divBdr>
            <w:top w:val="none" w:sz="0" w:space="0" w:color="auto"/>
            <w:left w:val="none" w:sz="0" w:space="0" w:color="auto"/>
            <w:bottom w:val="none" w:sz="0" w:space="0" w:color="auto"/>
            <w:right w:val="none" w:sz="0" w:space="0" w:color="auto"/>
          </w:divBdr>
        </w:div>
        <w:div w:id="352614381">
          <w:marLeft w:val="0"/>
          <w:marRight w:val="0"/>
          <w:marTop w:val="0"/>
          <w:marBottom w:val="0"/>
          <w:divBdr>
            <w:top w:val="none" w:sz="0" w:space="0" w:color="auto"/>
            <w:left w:val="none" w:sz="0" w:space="0" w:color="auto"/>
            <w:bottom w:val="none" w:sz="0" w:space="0" w:color="auto"/>
            <w:right w:val="none" w:sz="0" w:space="0" w:color="auto"/>
          </w:divBdr>
        </w:div>
        <w:div w:id="382287887">
          <w:marLeft w:val="0"/>
          <w:marRight w:val="0"/>
          <w:marTop w:val="0"/>
          <w:marBottom w:val="0"/>
          <w:divBdr>
            <w:top w:val="none" w:sz="0" w:space="0" w:color="auto"/>
            <w:left w:val="none" w:sz="0" w:space="0" w:color="auto"/>
            <w:bottom w:val="none" w:sz="0" w:space="0" w:color="auto"/>
            <w:right w:val="none" w:sz="0" w:space="0" w:color="auto"/>
          </w:divBdr>
        </w:div>
        <w:div w:id="394477637">
          <w:marLeft w:val="0"/>
          <w:marRight w:val="0"/>
          <w:marTop w:val="0"/>
          <w:marBottom w:val="0"/>
          <w:divBdr>
            <w:top w:val="none" w:sz="0" w:space="0" w:color="auto"/>
            <w:left w:val="none" w:sz="0" w:space="0" w:color="auto"/>
            <w:bottom w:val="none" w:sz="0" w:space="0" w:color="auto"/>
            <w:right w:val="none" w:sz="0" w:space="0" w:color="auto"/>
          </w:divBdr>
        </w:div>
        <w:div w:id="470484320">
          <w:marLeft w:val="0"/>
          <w:marRight w:val="0"/>
          <w:marTop w:val="0"/>
          <w:marBottom w:val="0"/>
          <w:divBdr>
            <w:top w:val="none" w:sz="0" w:space="0" w:color="auto"/>
            <w:left w:val="none" w:sz="0" w:space="0" w:color="auto"/>
            <w:bottom w:val="none" w:sz="0" w:space="0" w:color="auto"/>
            <w:right w:val="none" w:sz="0" w:space="0" w:color="auto"/>
          </w:divBdr>
        </w:div>
        <w:div w:id="480804098">
          <w:marLeft w:val="0"/>
          <w:marRight w:val="0"/>
          <w:marTop w:val="0"/>
          <w:marBottom w:val="0"/>
          <w:divBdr>
            <w:top w:val="none" w:sz="0" w:space="0" w:color="auto"/>
            <w:left w:val="none" w:sz="0" w:space="0" w:color="auto"/>
            <w:bottom w:val="none" w:sz="0" w:space="0" w:color="auto"/>
            <w:right w:val="none" w:sz="0" w:space="0" w:color="auto"/>
          </w:divBdr>
        </w:div>
        <w:div w:id="484592499">
          <w:marLeft w:val="0"/>
          <w:marRight w:val="0"/>
          <w:marTop w:val="0"/>
          <w:marBottom w:val="0"/>
          <w:divBdr>
            <w:top w:val="none" w:sz="0" w:space="0" w:color="auto"/>
            <w:left w:val="none" w:sz="0" w:space="0" w:color="auto"/>
            <w:bottom w:val="none" w:sz="0" w:space="0" w:color="auto"/>
            <w:right w:val="none" w:sz="0" w:space="0" w:color="auto"/>
          </w:divBdr>
        </w:div>
        <w:div w:id="488252729">
          <w:marLeft w:val="0"/>
          <w:marRight w:val="0"/>
          <w:marTop w:val="0"/>
          <w:marBottom w:val="0"/>
          <w:divBdr>
            <w:top w:val="none" w:sz="0" w:space="0" w:color="auto"/>
            <w:left w:val="none" w:sz="0" w:space="0" w:color="auto"/>
            <w:bottom w:val="none" w:sz="0" w:space="0" w:color="auto"/>
            <w:right w:val="none" w:sz="0" w:space="0" w:color="auto"/>
          </w:divBdr>
        </w:div>
        <w:div w:id="514920649">
          <w:marLeft w:val="0"/>
          <w:marRight w:val="0"/>
          <w:marTop w:val="0"/>
          <w:marBottom w:val="0"/>
          <w:divBdr>
            <w:top w:val="none" w:sz="0" w:space="0" w:color="auto"/>
            <w:left w:val="none" w:sz="0" w:space="0" w:color="auto"/>
            <w:bottom w:val="none" w:sz="0" w:space="0" w:color="auto"/>
            <w:right w:val="none" w:sz="0" w:space="0" w:color="auto"/>
          </w:divBdr>
        </w:div>
        <w:div w:id="529614486">
          <w:marLeft w:val="0"/>
          <w:marRight w:val="0"/>
          <w:marTop w:val="0"/>
          <w:marBottom w:val="0"/>
          <w:divBdr>
            <w:top w:val="none" w:sz="0" w:space="0" w:color="auto"/>
            <w:left w:val="none" w:sz="0" w:space="0" w:color="auto"/>
            <w:bottom w:val="none" w:sz="0" w:space="0" w:color="auto"/>
            <w:right w:val="none" w:sz="0" w:space="0" w:color="auto"/>
          </w:divBdr>
        </w:div>
        <w:div w:id="563295358">
          <w:marLeft w:val="0"/>
          <w:marRight w:val="0"/>
          <w:marTop w:val="0"/>
          <w:marBottom w:val="0"/>
          <w:divBdr>
            <w:top w:val="none" w:sz="0" w:space="0" w:color="auto"/>
            <w:left w:val="none" w:sz="0" w:space="0" w:color="auto"/>
            <w:bottom w:val="none" w:sz="0" w:space="0" w:color="auto"/>
            <w:right w:val="none" w:sz="0" w:space="0" w:color="auto"/>
          </w:divBdr>
        </w:div>
        <w:div w:id="769592558">
          <w:marLeft w:val="0"/>
          <w:marRight w:val="0"/>
          <w:marTop w:val="0"/>
          <w:marBottom w:val="0"/>
          <w:divBdr>
            <w:top w:val="none" w:sz="0" w:space="0" w:color="auto"/>
            <w:left w:val="none" w:sz="0" w:space="0" w:color="auto"/>
            <w:bottom w:val="none" w:sz="0" w:space="0" w:color="auto"/>
            <w:right w:val="none" w:sz="0" w:space="0" w:color="auto"/>
          </w:divBdr>
        </w:div>
        <w:div w:id="826675638">
          <w:marLeft w:val="0"/>
          <w:marRight w:val="0"/>
          <w:marTop w:val="0"/>
          <w:marBottom w:val="0"/>
          <w:divBdr>
            <w:top w:val="none" w:sz="0" w:space="0" w:color="auto"/>
            <w:left w:val="none" w:sz="0" w:space="0" w:color="auto"/>
            <w:bottom w:val="none" w:sz="0" w:space="0" w:color="auto"/>
            <w:right w:val="none" w:sz="0" w:space="0" w:color="auto"/>
          </w:divBdr>
        </w:div>
        <w:div w:id="837035206">
          <w:marLeft w:val="0"/>
          <w:marRight w:val="0"/>
          <w:marTop w:val="0"/>
          <w:marBottom w:val="0"/>
          <w:divBdr>
            <w:top w:val="none" w:sz="0" w:space="0" w:color="auto"/>
            <w:left w:val="none" w:sz="0" w:space="0" w:color="auto"/>
            <w:bottom w:val="none" w:sz="0" w:space="0" w:color="auto"/>
            <w:right w:val="none" w:sz="0" w:space="0" w:color="auto"/>
          </w:divBdr>
        </w:div>
        <w:div w:id="839546233">
          <w:marLeft w:val="0"/>
          <w:marRight w:val="0"/>
          <w:marTop w:val="0"/>
          <w:marBottom w:val="0"/>
          <w:divBdr>
            <w:top w:val="none" w:sz="0" w:space="0" w:color="auto"/>
            <w:left w:val="none" w:sz="0" w:space="0" w:color="auto"/>
            <w:bottom w:val="none" w:sz="0" w:space="0" w:color="auto"/>
            <w:right w:val="none" w:sz="0" w:space="0" w:color="auto"/>
          </w:divBdr>
        </w:div>
        <w:div w:id="848913295">
          <w:marLeft w:val="0"/>
          <w:marRight w:val="0"/>
          <w:marTop w:val="0"/>
          <w:marBottom w:val="0"/>
          <w:divBdr>
            <w:top w:val="none" w:sz="0" w:space="0" w:color="auto"/>
            <w:left w:val="none" w:sz="0" w:space="0" w:color="auto"/>
            <w:bottom w:val="none" w:sz="0" w:space="0" w:color="auto"/>
            <w:right w:val="none" w:sz="0" w:space="0" w:color="auto"/>
          </w:divBdr>
        </w:div>
        <w:div w:id="863254465">
          <w:marLeft w:val="0"/>
          <w:marRight w:val="0"/>
          <w:marTop w:val="0"/>
          <w:marBottom w:val="0"/>
          <w:divBdr>
            <w:top w:val="none" w:sz="0" w:space="0" w:color="auto"/>
            <w:left w:val="none" w:sz="0" w:space="0" w:color="auto"/>
            <w:bottom w:val="none" w:sz="0" w:space="0" w:color="auto"/>
            <w:right w:val="none" w:sz="0" w:space="0" w:color="auto"/>
          </w:divBdr>
        </w:div>
        <w:div w:id="886838617">
          <w:marLeft w:val="-75"/>
          <w:marRight w:val="0"/>
          <w:marTop w:val="30"/>
          <w:marBottom w:val="30"/>
          <w:divBdr>
            <w:top w:val="none" w:sz="0" w:space="0" w:color="auto"/>
            <w:left w:val="none" w:sz="0" w:space="0" w:color="auto"/>
            <w:bottom w:val="none" w:sz="0" w:space="0" w:color="auto"/>
            <w:right w:val="none" w:sz="0" w:space="0" w:color="auto"/>
          </w:divBdr>
          <w:divsChild>
            <w:div w:id="81680997">
              <w:marLeft w:val="0"/>
              <w:marRight w:val="0"/>
              <w:marTop w:val="0"/>
              <w:marBottom w:val="0"/>
              <w:divBdr>
                <w:top w:val="none" w:sz="0" w:space="0" w:color="auto"/>
                <w:left w:val="none" w:sz="0" w:space="0" w:color="auto"/>
                <w:bottom w:val="none" w:sz="0" w:space="0" w:color="auto"/>
                <w:right w:val="none" w:sz="0" w:space="0" w:color="auto"/>
              </w:divBdr>
              <w:divsChild>
                <w:div w:id="181012741">
                  <w:marLeft w:val="0"/>
                  <w:marRight w:val="0"/>
                  <w:marTop w:val="0"/>
                  <w:marBottom w:val="0"/>
                  <w:divBdr>
                    <w:top w:val="none" w:sz="0" w:space="0" w:color="auto"/>
                    <w:left w:val="none" w:sz="0" w:space="0" w:color="auto"/>
                    <w:bottom w:val="none" w:sz="0" w:space="0" w:color="auto"/>
                    <w:right w:val="none" w:sz="0" w:space="0" w:color="auto"/>
                  </w:divBdr>
                </w:div>
              </w:divsChild>
            </w:div>
            <w:div w:id="89280963">
              <w:marLeft w:val="0"/>
              <w:marRight w:val="0"/>
              <w:marTop w:val="0"/>
              <w:marBottom w:val="0"/>
              <w:divBdr>
                <w:top w:val="none" w:sz="0" w:space="0" w:color="auto"/>
                <w:left w:val="none" w:sz="0" w:space="0" w:color="auto"/>
                <w:bottom w:val="none" w:sz="0" w:space="0" w:color="auto"/>
                <w:right w:val="none" w:sz="0" w:space="0" w:color="auto"/>
              </w:divBdr>
              <w:divsChild>
                <w:div w:id="602609272">
                  <w:marLeft w:val="0"/>
                  <w:marRight w:val="0"/>
                  <w:marTop w:val="0"/>
                  <w:marBottom w:val="0"/>
                  <w:divBdr>
                    <w:top w:val="none" w:sz="0" w:space="0" w:color="auto"/>
                    <w:left w:val="none" w:sz="0" w:space="0" w:color="auto"/>
                    <w:bottom w:val="none" w:sz="0" w:space="0" w:color="auto"/>
                    <w:right w:val="none" w:sz="0" w:space="0" w:color="auto"/>
                  </w:divBdr>
                </w:div>
              </w:divsChild>
            </w:div>
            <w:div w:id="126557724">
              <w:marLeft w:val="0"/>
              <w:marRight w:val="0"/>
              <w:marTop w:val="0"/>
              <w:marBottom w:val="0"/>
              <w:divBdr>
                <w:top w:val="none" w:sz="0" w:space="0" w:color="auto"/>
                <w:left w:val="none" w:sz="0" w:space="0" w:color="auto"/>
                <w:bottom w:val="none" w:sz="0" w:space="0" w:color="auto"/>
                <w:right w:val="none" w:sz="0" w:space="0" w:color="auto"/>
              </w:divBdr>
              <w:divsChild>
                <w:div w:id="1305160333">
                  <w:marLeft w:val="0"/>
                  <w:marRight w:val="0"/>
                  <w:marTop w:val="0"/>
                  <w:marBottom w:val="0"/>
                  <w:divBdr>
                    <w:top w:val="none" w:sz="0" w:space="0" w:color="auto"/>
                    <w:left w:val="none" w:sz="0" w:space="0" w:color="auto"/>
                    <w:bottom w:val="none" w:sz="0" w:space="0" w:color="auto"/>
                    <w:right w:val="none" w:sz="0" w:space="0" w:color="auto"/>
                  </w:divBdr>
                </w:div>
              </w:divsChild>
            </w:div>
            <w:div w:id="173618600">
              <w:marLeft w:val="0"/>
              <w:marRight w:val="0"/>
              <w:marTop w:val="0"/>
              <w:marBottom w:val="0"/>
              <w:divBdr>
                <w:top w:val="none" w:sz="0" w:space="0" w:color="auto"/>
                <w:left w:val="none" w:sz="0" w:space="0" w:color="auto"/>
                <w:bottom w:val="none" w:sz="0" w:space="0" w:color="auto"/>
                <w:right w:val="none" w:sz="0" w:space="0" w:color="auto"/>
              </w:divBdr>
              <w:divsChild>
                <w:div w:id="207843890">
                  <w:marLeft w:val="0"/>
                  <w:marRight w:val="0"/>
                  <w:marTop w:val="0"/>
                  <w:marBottom w:val="0"/>
                  <w:divBdr>
                    <w:top w:val="none" w:sz="0" w:space="0" w:color="auto"/>
                    <w:left w:val="none" w:sz="0" w:space="0" w:color="auto"/>
                    <w:bottom w:val="none" w:sz="0" w:space="0" w:color="auto"/>
                    <w:right w:val="none" w:sz="0" w:space="0" w:color="auto"/>
                  </w:divBdr>
                </w:div>
              </w:divsChild>
            </w:div>
            <w:div w:id="199900321">
              <w:marLeft w:val="0"/>
              <w:marRight w:val="0"/>
              <w:marTop w:val="0"/>
              <w:marBottom w:val="0"/>
              <w:divBdr>
                <w:top w:val="none" w:sz="0" w:space="0" w:color="auto"/>
                <w:left w:val="none" w:sz="0" w:space="0" w:color="auto"/>
                <w:bottom w:val="none" w:sz="0" w:space="0" w:color="auto"/>
                <w:right w:val="none" w:sz="0" w:space="0" w:color="auto"/>
              </w:divBdr>
              <w:divsChild>
                <w:div w:id="1946880965">
                  <w:marLeft w:val="0"/>
                  <w:marRight w:val="0"/>
                  <w:marTop w:val="0"/>
                  <w:marBottom w:val="0"/>
                  <w:divBdr>
                    <w:top w:val="none" w:sz="0" w:space="0" w:color="auto"/>
                    <w:left w:val="none" w:sz="0" w:space="0" w:color="auto"/>
                    <w:bottom w:val="none" w:sz="0" w:space="0" w:color="auto"/>
                    <w:right w:val="none" w:sz="0" w:space="0" w:color="auto"/>
                  </w:divBdr>
                </w:div>
              </w:divsChild>
            </w:div>
            <w:div w:id="284506136">
              <w:marLeft w:val="0"/>
              <w:marRight w:val="0"/>
              <w:marTop w:val="0"/>
              <w:marBottom w:val="0"/>
              <w:divBdr>
                <w:top w:val="none" w:sz="0" w:space="0" w:color="auto"/>
                <w:left w:val="none" w:sz="0" w:space="0" w:color="auto"/>
                <w:bottom w:val="none" w:sz="0" w:space="0" w:color="auto"/>
                <w:right w:val="none" w:sz="0" w:space="0" w:color="auto"/>
              </w:divBdr>
              <w:divsChild>
                <w:div w:id="163207762">
                  <w:marLeft w:val="0"/>
                  <w:marRight w:val="0"/>
                  <w:marTop w:val="0"/>
                  <w:marBottom w:val="0"/>
                  <w:divBdr>
                    <w:top w:val="none" w:sz="0" w:space="0" w:color="auto"/>
                    <w:left w:val="none" w:sz="0" w:space="0" w:color="auto"/>
                    <w:bottom w:val="none" w:sz="0" w:space="0" w:color="auto"/>
                    <w:right w:val="none" w:sz="0" w:space="0" w:color="auto"/>
                  </w:divBdr>
                </w:div>
              </w:divsChild>
            </w:div>
            <w:div w:id="341471437">
              <w:marLeft w:val="0"/>
              <w:marRight w:val="0"/>
              <w:marTop w:val="0"/>
              <w:marBottom w:val="0"/>
              <w:divBdr>
                <w:top w:val="none" w:sz="0" w:space="0" w:color="auto"/>
                <w:left w:val="none" w:sz="0" w:space="0" w:color="auto"/>
                <w:bottom w:val="none" w:sz="0" w:space="0" w:color="auto"/>
                <w:right w:val="none" w:sz="0" w:space="0" w:color="auto"/>
              </w:divBdr>
              <w:divsChild>
                <w:div w:id="1438057142">
                  <w:marLeft w:val="0"/>
                  <w:marRight w:val="0"/>
                  <w:marTop w:val="0"/>
                  <w:marBottom w:val="0"/>
                  <w:divBdr>
                    <w:top w:val="none" w:sz="0" w:space="0" w:color="auto"/>
                    <w:left w:val="none" w:sz="0" w:space="0" w:color="auto"/>
                    <w:bottom w:val="none" w:sz="0" w:space="0" w:color="auto"/>
                    <w:right w:val="none" w:sz="0" w:space="0" w:color="auto"/>
                  </w:divBdr>
                </w:div>
              </w:divsChild>
            </w:div>
            <w:div w:id="446435424">
              <w:marLeft w:val="0"/>
              <w:marRight w:val="0"/>
              <w:marTop w:val="0"/>
              <w:marBottom w:val="0"/>
              <w:divBdr>
                <w:top w:val="none" w:sz="0" w:space="0" w:color="auto"/>
                <w:left w:val="none" w:sz="0" w:space="0" w:color="auto"/>
                <w:bottom w:val="none" w:sz="0" w:space="0" w:color="auto"/>
                <w:right w:val="none" w:sz="0" w:space="0" w:color="auto"/>
              </w:divBdr>
              <w:divsChild>
                <w:div w:id="318078548">
                  <w:marLeft w:val="0"/>
                  <w:marRight w:val="0"/>
                  <w:marTop w:val="0"/>
                  <w:marBottom w:val="0"/>
                  <w:divBdr>
                    <w:top w:val="none" w:sz="0" w:space="0" w:color="auto"/>
                    <w:left w:val="none" w:sz="0" w:space="0" w:color="auto"/>
                    <w:bottom w:val="none" w:sz="0" w:space="0" w:color="auto"/>
                    <w:right w:val="none" w:sz="0" w:space="0" w:color="auto"/>
                  </w:divBdr>
                </w:div>
              </w:divsChild>
            </w:div>
            <w:div w:id="504170953">
              <w:marLeft w:val="0"/>
              <w:marRight w:val="0"/>
              <w:marTop w:val="0"/>
              <w:marBottom w:val="0"/>
              <w:divBdr>
                <w:top w:val="none" w:sz="0" w:space="0" w:color="auto"/>
                <w:left w:val="none" w:sz="0" w:space="0" w:color="auto"/>
                <w:bottom w:val="none" w:sz="0" w:space="0" w:color="auto"/>
                <w:right w:val="none" w:sz="0" w:space="0" w:color="auto"/>
              </w:divBdr>
              <w:divsChild>
                <w:div w:id="589434471">
                  <w:marLeft w:val="0"/>
                  <w:marRight w:val="0"/>
                  <w:marTop w:val="0"/>
                  <w:marBottom w:val="0"/>
                  <w:divBdr>
                    <w:top w:val="none" w:sz="0" w:space="0" w:color="auto"/>
                    <w:left w:val="none" w:sz="0" w:space="0" w:color="auto"/>
                    <w:bottom w:val="none" w:sz="0" w:space="0" w:color="auto"/>
                    <w:right w:val="none" w:sz="0" w:space="0" w:color="auto"/>
                  </w:divBdr>
                </w:div>
              </w:divsChild>
            </w:div>
            <w:div w:id="528104840">
              <w:marLeft w:val="0"/>
              <w:marRight w:val="0"/>
              <w:marTop w:val="0"/>
              <w:marBottom w:val="0"/>
              <w:divBdr>
                <w:top w:val="none" w:sz="0" w:space="0" w:color="auto"/>
                <w:left w:val="none" w:sz="0" w:space="0" w:color="auto"/>
                <w:bottom w:val="none" w:sz="0" w:space="0" w:color="auto"/>
                <w:right w:val="none" w:sz="0" w:space="0" w:color="auto"/>
              </w:divBdr>
              <w:divsChild>
                <w:div w:id="1533765290">
                  <w:marLeft w:val="0"/>
                  <w:marRight w:val="0"/>
                  <w:marTop w:val="0"/>
                  <w:marBottom w:val="0"/>
                  <w:divBdr>
                    <w:top w:val="none" w:sz="0" w:space="0" w:color="auto"/>
                    <w:left w:val="none" w:sz="0" w:space="0" w:color="auto"/>
                    <w:bottom w:val="none" w:sz="0" w:space="0" w:color="auto"/>
                    <w:right w:val="none" w:sz="0" w:space="0" w:color="auto"/>
                  </w:divBdr>
                </w:div>
              </w:divsChild>
            </w:div>
            <w:div w:id="649363334">
              <w:marLeft w:val="0"/>
              <w:marRight w:val="0"/>
              <w:marTop w:val="0"/>
              <w:marBottom w:val="0"/>
              <w:divBdr>
                <w:top w:val="none" w:sz="0" w:space="0" w:color="auto"/>
                <w:left w:val="none" w:sz="0" w:space="0" w:color="auto"/>
                <w:bottom w:val="none" w:sz="0" w:space="0" w:color="auto"/>
                <w:right w:val="none" w:sz="0" w:space="0" w:color="auto"/>
              </w:divBdr>
              <w:divsChild>
                <w:div w:id="178349598">
                  <w:marLeft w:val="0"/>
                  <w:marRight w:val="0"/>
                  <w:marTop w:val="0"/>
                  <w:marBottom w:val="0"/>
                  <w:divBdr>
                    <w:top w:val="none" w:sz="0" w:space="0" w:color="auto"/>
                    <w:left w:val="none" w:sz="0" w:space="0" w:color="auto"/>
                    <w:bottom w:val="none" w:sz="0" w:space="0" w:color="auto"/>
                    <w:right w:val="none" w:sz="0" w:space="0" w:color="auto"/>
                  </w:divBdr>
                </w:div>
              </w:divsChild>
            </w:div>
            <w:div w:id="742609694">
              <w:marLeft w:val="0"/>
              <w:marRight w:val="0"/>
              <w:marTop w:val="0"/>
              <w:marBottom w:val="0"/>
              <w:divBdr>
                <w:top w:val="none" w:sz="0" w:space="0" w:color="auto"/>
                <w:left w:val="none" w:sz="0" w:space="0" w:color="auto"/>
                <w:bottom w:val="none" w:sz="0" w:space="0" w:color="auto"/>
                <w:right w:val="none" w:sz="0" w:space="0" w:color="auto"/>
              </w:divBdr>
              <w:divsChild>
                <w:div w:id="572280018">
                  <w:marLeft w:val="0"/>
                  <w:marRight w:val="0"/>
                  <w:marTop w:val="0"/>
                  <w:marBottom w:val="0"/>
                  <w:divBdr>
                    <w:top w:val="none" w:sz="0" w:space="0" w:color="auto"/>
                    <w:left w:val="none" w:sz="0" w:space="0" w:color="auto"/>
                    <w:bottom w:val="none" w:sz="0" w:space="0" w:color="auto"/>
                    <w:right w:val="none" w:sz="0" w:space="0" w:color="auto"/>
                  </w:divBdr>
                </w:div>
              </w:divsChild>
            </w:div>
            <w:div w:id="751313550">
              <w:marLeft w:val="0"/>
              <w:marRight w:val="0"/>
              <w:marTop w:val="0"/>
              <w:marBottom w:val="0"/>
              <w:divBdr>
                <w:top w:val="none" w:sz="0" w:space="0" w:color="auto"/>
                <w:left w:val="none" w:sz="0" w:space="0" w:color="auto"/>
                <w:bottom w:val="none" w:sz="0" w:space="0" w:color="auto"/>
                <w:right w:val="none" w:sz="0" w:space="0" w:color="auto"/>
              </w:divBdr>
              <w:divsChild>
                <w:div w:id="1001616687">
                  <w:marLeft w:val="0"/>
                  <w:marRight w:val="0"/>
                  <w:marTop w:val="0"/>
                  <w:marBottom w:val="0"/>
                  <w:divBdr>
                    <w:top w:val="none" w:sz="0" w:space="0" w:color="auto"/>
                    <w:left w:val="none" w:sz="0" w:space="0" w:color="auto"/>
                    <w:bottom w:val="none" w:sz="0" w:space="0" w:color="auto"/>
                    <w:right w:val="none" w:sz="0" w:space="0" w:color="auto"/>
                  </w:divBdr>
                </w:div>
              </w:divsChild>
            </w:div>
            <w:div w:id="824515276">
              <w:marLeft w:val="0"/>
              <w:marRight w:val="0"/>
              <w:marTop w:val="0"/>
              <w:marBottom w:val="0"/>
              <w:divBdr>
                <w:top w:val="none" w:sz="0" w:space="0" w:color="auto"/>
                <w:left w:val="none" w:sz="0" w:space="0" w:color="auto"/>
                <w:bottom w:val="none" w:sz="0" w:space="0" w:color="auto"/>
                <w:right w:val="none" w:sz="0" w:space="0" w:color="auto"/>
              </w:divBdr>
              <w:divsChild>
                <w:div w:id="1129317201">
                  <w:marLeft w:val="0"/>
                  <w:marRight w:val="0"/>
                  <w:marTop w:val="0"/>
                  <w:marBottom w:val="0"/>
                  <w:divBdr>
                    <w:top w:val="none" w:sz="0" w:space="0" w:color="auto"/>
                    <w:left w:val="none" w:sz="0" w:space="0" w:color="auto"/>
                    <w:bottom w:val="none" w:sz="0" w:space="0" w:color="auto"/>
                    <w:right w:val="none" w:sz="0" w:space="0" w:color="auto"/>
                  </w:divBdr>
                </w:div>
              </w:divsChild>
            </w:div>
            <w:div w:id="845169630">
              <w:marLeft w:val="0"/>
              <w:marRight w:val="0"/>
              <w:marTop w:val="0"/>
              <w:marBottom w:val="0"/>
              <w:divBdr>
                <w:top w:val="none" w:sz="0" w:space="0" w:color="auto"/>
                <w:left w:val="none" w:sz="0" w:space="0" w:color="auto"/>
                <w:bottom w:val="none" w:sz="0" w:space="0" w:color="auto"/>
                <w:right w:val="none" w:sz="0" w:space="0" w:color="auto"/>
              </w:divBdr>
              <w:divsChild>
                <w:div w:id="1146048158">
                  <w:marLeft w:val="0"/>
                  <w:marRight w:val="0"/>
                  <w:marTop w:val="0"/>
                  <w:marBottom w:val="0"/>
                  <w:divBdr>
                    <w:top w:val="none" w:sz="0" w:space="0" w:color="auto"/>
                    <w:left w:val="none" w:sz="0" w:space="0" w:color="auto"/>
                    <w:bottom w:val="none" w:sz="0" w:space="0" w:color="auto"/>
                    <w:right w:val="none" w:sz="0" w:space="0" w:color="auto"/>
                  </w:divBdr>
                </w:div>
              </w:divsChild>
            </w:div>
            <w:div w:id="893589383">
              <w:marLeft w:val="0"/>
              <w:marRight w:val="0"/>
              <w:marTop w:val="0"/>
              <w:marBottom w:val="0"/>
              <w:divBdr>
                <w:top w:val="none" w:sz="0" w:space="0" w:color="auto"/>
                <w:left w:val="none" w:sz="0" w:space="0" w:color="auto"/>
                <w:bottom w:val="none" w:sz="0" w:space="0" w:color="auto"/>
                <w:right w:val="none" w:sz="0" w:space="0" w:color="auto"/>
              </w:divBdr>
              <w:divsChild>
                <w:div w:id="166751821">
                  <w:marLeft w:val="0"/>
                  <w:marRight w:val="0"/>
                  <w:marTop w:val="0"/>
                  <w:marBottom w:val="0"/>
                  <w:divBdr>
                    <w:top w:val="none" w:sz="0" w:space="0" w:color="auto"/>
                    <w:left w:val="none" w:sz="0" w:space="0" w:color="auto"/>
                    <w:bottom w:val="none" w:sz="0" w:space="0" w:color="auto"/>
                    <w:right w:val="none" w:sz="0" w:space="0" w:color="auto"/>
                  </w:divBdr>
                </w:div>
              </w:divsChild>
            </w:div>
            <w:div w:id="916329669">
              <w:marLeft w:val="0"/>
              <w:marRight w:val="0"/>
              <w:marTop w:val="0"/>
              <w:marBottom w:val="0"/>
              <w:divBdr>
                <w:top w:val="none" w:sz="0" w:space="0" w:color="auto"/>
                <w:left w:val="none" w:sz="0" w:space="0" w:color="auto"/>
                <w:bottom w:val="none" w:sz="0" w:space="0" w:color="auto"/>
                <w:right w:val="none" w:sz="0" w:space="0" w:color="auto"/>
              </w:divBdr>
              <w:divsChild>
                <w:div w:id="1643384764">
                  <w:marLeft w:val="0"/>
                  <w:marRight w:val="0"/>
                  <w:marTop w:val="0"/>
                  <w:marBottom w:val="0"/>
                  <w:divBdr>
                    <w:top w:val="none" w:sz="0" w:space="0" w:color="auto"/>
                    <w:left w:val="none" w:sz="0" w:space="0" w:color="auto"/>
                    <w:bottom w:val="none" w:sz="0" w:space="0" w:color="auto"/>
                    <w:right w:val="none" w:sz="0" w:space="0" w:color="auto"/>
                  </w:divBdr>
                </w:div>
              </w:divsChild>
            </w:div>
            <w:div w:id="982196672">
              <w:marLeft w:val="0"/>
              <w:marRight w:val="0"/>
              <w:marTop w:val="0"/>
              <w:marBottom w:val="0"/>
              <w:divBdr>
                <w:top w:val="none" w:sz="0" w:space="0" w:color="auto"/>
                <w:left w:val="none" w:sz="0" w:space="0" w:color="auto"/>
                <w:bottom w:val="none" w:sz="0" w:space="0" w:color="auto"/>
                <w:right w:val="none" w:sz="0" w:space="0" w:color="auto"/>
              </w:divBdr>
              <w:divsChild>
                <w:div w:id="1075590483">
                  <w:marLeft w:val="0"/>
                  <w:marRight w:val="0"/>
                  <w:marTop w:val="0"/>
                  <w:marBottom w:val="0"/>
                  <w:divBdr>
                    <w:top w:val="none" w:sz="0" w:space="0" w:color="auto"/>
                    <w:left w:val="none" w:sz="0" w:space="0" w:color="auto"/>
                    <w:bottom w:val="none" w:sz="0" w:space="0" w:color="auto"/>
                    <w:right w:val="none" w:sz="0" w:space="0" w:color="auto"/>
                  </w:divBdr>
                </w:div>
              </w:divsChild>
            </w:div>
            <w:div w:id="1021932595">
              <w:marLeft w:val="0"/>
              <w:marRight w:val="0"/>
              <w:marTop w:val="0"/>
              <w:marBottom w:val="0"/>
              <w:divBdr>
                <w:top w:val="none" w:sz="0" w:space="0" w:color="auto"/>
                <w:left w:val="none" w:sz="0" w:space="0" w:color="auto"/>
                <w:bottom w:val="none" w:sz="0" w:space="0" w:color="auto"/>
                <w:right w:val="none" w:sz="0" w:space="0" w:color="auto"/>
              </w:divBdr>
              <w:divsChild>
                <w:div w:id="526218366">
                  <w:marLeft w:val="0"/>
                  <w:marRight w:val="0"/>
                  <w:marTop w:val="0"/>
                  <w:marBottom w:val="0"/>
                  <w:divBdr>
                    <w:top w:val="none" w:sz="0" w:space="0" w:color="auto"/>
                    <w:left w:val="none" w:sz="0" w:space="0" w:color="auto"/>
                    <w:bottom w:val="none" w:sz="0" w:space="0" w:color="auto"/>
                    <w:right w:val="none" w:sz="0" w:space="0" w:color="auto"/>
                  </w:divBdr>
                </w:div>
              </w:divsChild>
            </w:div>
            <w:div w:id="1041394124">
              <w:marLeft w:val="0"/>
              <w:marRight w:val="0"/>
              <w:marTop w:val="0"/>
              <w:marBottom w:val="0"/>
              <w:divBdr>
                <w:top w:val="none" w:sz="0" w:space="0" w:color="auto"/>
                <w:left w:val="none" w:sz="0" w:space="0" w:color="auto"/>
                <w:bottom w:val="none" w:sz="0" w:space="0" w:color="auto"/>
                <w:right w:val="none" w:sz="0" w:space="0" w:color="auto"/>
              </w:divBdr>
              <w:divsChild>
                <w:div w:id="1841654413">
                  <w:marLeft w:val="0"/>
                  <w:marRight w:val="0"/>
                  <w:marTop w:val="0"/>
                  <w:marBottom w:val="0"/>
                  <w:divBdr>
                    <w:top w:val="none" w:sz="0" w:space="0" w:color="auto"/>
                    <w:left w:val="none" w:sz="0" w:space="0" w:color="auto"/>
                    <w:bottom w:val="none" w:sz="0" w:space="0" w:color="auto"/>
                    <w:right w:val="none" w:sz="0" w:space="0" w:color="auto"/>
                  </w:divBdr>
                </w:div>
              </w:divsChild>
            </w:div>
            <w:div w:id="1068652171">
              <w:marLeft w:val="0"/>
              <w:marRight w:val="0"/>
              <w:marTop w:val="0"/>
              <w:marBottom w:val="0"/>
              <w:divBdr>
                <w:top w:val="none" w:sz="0" w:space="0" w:color="auto"/>
                <w:left w:val="none" w:sz="0" w:space="0" w:color="auto"/>
                <w:bottom w:val="none" w:sz="0" w:space="0" w:color="auto"/>
                <w:right w:val="none" w:sz="0" w:space="0" w:color="auto"/>
              </w:divBdr>
              <w:divsChild>
                <w:div w:id="1931038267">
                  <w:marLeft w:val="0"/>
                  <w:marRight w:val="0"/>
                  <w:marTop w:val="0"/>
                  <w:marBottom w:val="0"/>
                  <w:divBdr>
                    <w:top w:val="none" w:sz="0" w:space="0" w:color="auto"/>
                    <w:left w:val="none" w:sz="0" w:space="0" w:color="auto"/>
                    <w:bottom w:val="none" w:sz="0" w:space="0" w:color="auto"/>
                    <w:right w:val="none" w:sz="0" w:space="0" w:color="auto"/>
                  </w:divBdr>
                </w:div>
              </w:divsChild>
            </w:div>
            <w:div w:id="1113016591">
              <w:marLeft w:val="0"/>
              <w:marRight w:val="0"/>
              <w:marTop w:val="0"/>
              <w:marBottom w:val="0"/>
              <w:divBdr>
                <w:top w:val="none" w:sz="0" w:space="0" w:color="auto"/>
                <w:left w:val="none" w:sz="0" w:space="0" w:color="auto"/>
                <w:bottom w:val="none" w:sz="0" w:space="0" w:color="auto"/>
                <w:right w:val="none" w:sz="0" w:space="0" w:color="auto"/>
              </w:divBdr>
              <w:divsChild>
                <w:div w:id="1332684301">
                  <w:marLeft w:val="0"/>
                  <w:marRight w:val="0"/>
                  <w:marTop w:val="0"/>
                  <w:marBottom w:val="0"/>
                  <w:divBdr>
                    <w:top w:val="none" w:sz="0" w:space="0" w:color="auto"/>
                    <w:left w:val="none" w:sz="0" w:space="0" w:color="auto"/>
                    <w:bottom w:val="none" w:sz="0" w:space="0" w:color="auto"/>
                    <w:right w:val="none" w:sz="0" w:space="0" w:color="auto"/>
                  </w:divBdr>
                </w:div>
              </w:divsChild>
            </w:div>
            <w:div w:id="1120220933">
              <w:marLeft w:val="0"/>
              <w:marRight w:val="0"/>
              <w:marTop w:val="0"/>
              <w:marBottom w:val="0"/>
              <w:divBdr>
                <w:top w:val="none" w:sz="0" w:space="0" w:color="auto"/>
                <w:left w:val="none" w:sz="0" w:space="0" w:color="auto"/>
                <w:bottom w:val="none" w:sz="0" w:space="0" w:color="auto"/>
                <w:right w:val="none" w:sz="0" w:space="0" w:color="auto"/>
              </w:divBdr>
              <w:divsChild>
                <w:div w:id="1105660977">
                  <w:marLeft w:val="0"/>
                  <w:marRight w:val="0"/>
                  <w:marTop w:val="0"/>
                  <w:marBottom w:val="0"/>
                  <w:divBdr>
                    <w:top w:val="none" w:sz="0" w:space="0" w:color="auto"/>
                    <w:left w:val="none" w:sz="0" w:space="0" w:color="auto"/>
                    <w:bottom w:val="none" w:sz="0" w:space="0" w:color="auto"/>
                    <w:right w:val="none" w:sz="0" w:space="0" w:color="auto"/>
                  </w:divBdr>
                </w:div>
              </w:divsChild>
            </w:div>
            <w:div w:id="1135828891">
              <w:marLeft w:val="0"/>
              <w:marRight w:val="0"/>
              <w:marTop w:val="0"/>
              <w:marBottom w:val="0"/>
              <w:divBdr>
                <w:top w:val="none" w:sz="0" w:space="0" w:color="auto"/>
                <w:left w:val="none" w:sz="0" w:space="0" w:color="auto"/>
                <w:bottom w:val="none" w:sz="0" w:space="0" w:color="auto"/>
                <w:right w:val="none" w:sz="0" w:space="0" w:color="auto"/>
              </w:divBdr>
              <w:divsChild>
                <w:div w:id="1613589550">
                  <w:marLeft w:val="0"/>
                  <w:marRight w:val="0"/>
                  <w:marTop w:val="0"/>
                  <w:marBottom w:val="0"/>
                  <w:divBdr>
                    <w:top w:val="none" w:sz="0" w:space="0" w:color="auto"/>
                    <w:left w:val="none" w:sz="0" w:space="0" w:color="auto"/>
                    <w:bottom w:val="none" w:sz="0" w:space="0" w:color="auto"/>
                    <w:right w:val="none" w:sz="0" w:space="0" w:color="auto"/>
                  </w:divBdr>
                </w:div>
              </w:divsChild>
            </w:div>
            <w:div w:id="1207987435">
              <w:marLeft w:val="0"/>
              <w:marRight w:val="0"/>
              <w:marTop w:val="0"/>
              <w:marBottom w:val="0"/>
              <w:divBdr>
                <w:top w:val="none" w:sz="0" w:space="0" w:color="auto"/>
                <w:left w:val="none" w:sz="0" w:space="0" w:color="auto"/>
                <w:bottom w:val="none" w:sz="0" w:space="0" w:color="auto"/>
                <w:right w:val="none" w:sz="0" w:space="0" w:color="auto"/>
              </w:divBdr>
              <w:divsChild>
                <w:div w:id="1008947818">
                  <w:marLeft w:val="0"/>
                  <w:marRight w:val="0"/>
                  <w:marTop w:val="0"/>
                  <w:marBottom w:val="0"/>
                  <w:divBdr>
                    <w:top w:val="none" w:sz="0" w:space="0" w:color="auto"/>
                    <w:left w:val="none" w:sz="0" w:space="0" w:color="auto"/>
                    <w:bottom w:val="none" w:sz="0" w:space="0" w:color="auto"/>
                    <w:right w:val="none" w:sz="0" w:space="0" w:color="auto"/>
                  </w:divBdr>
                </w:div>
              </w:divsChild>
            </w:div>
            <w:div w:id="1229343232">
              <w:marLeft w:val="0"/>
              <w:marRight w:val="0"/>
              <w:marTop w:val="0"/>
              <w:marBottom w:val="0"/>
              <w:divBdr>
                <w:top w:val="none" w:sz="0" w:space="0" w:color="auto"/>
                <w:left w:val="none" w:sz="0" w:space="0" w:color="auto"/>
                <w:bottom w:val="none" w:sz="0" w:space="0" w:color="auto"/>
                <w:right w:val="none" w:sz="0" w:space="0" w:color="auto"/>
              </w:divBdr>
              <w:divsChild>
                <w:div w:id="26688398">
                  <w:marLeft w:val="0"/>
                  <w:marRight w:val="0"/>
                  <w:marTop w:val="0"/>
                  <w:marBottom w:val="0"/>
                  <w:divBdr>
                    <w:top w:val="none" w:sz="0" w:space="0" w:color="auto"/>
                    <w:left w:val="none" w:sz="0" w:space="0" w:color="auto"/>
                    <w:bottom w:val="none" w:sz="0" w:space="0" w:color="auto"/>
                    <w:right w:val="none" w:sz="0" w:space="0" w:color="auto"/>
                  </w:divBdr>
                </w:div>
              </w:divsChild>
            </w:div>
            <w:div w:id="1232539584">
              <w:marLeft w:val="0"/>
              <w:marRight w:val="0"/>
              <w:marTop w:val="0"/>
              <w:marBottom w:val="0"/>
              <w:divBdr>
                <w:top w:val="none" w:sz="0" w:space="0" w:color="auto"/>
                <w:left w:val="none" w:sz="0" w:space="0" w:color="auto"/>
                <w:bottom w:val="none" w:sz="0" w:space="0" w:color="auto"/>
                <w:right w:val="none" w:sz="0" w:space="0" w:color="auto"/>
              </w:divBdr>
              <w:divsChild>
                <w:div w:id="1288967535">
                  <w:marLeft w:val="0"/>
                  <w:marRight w:val="0"/>
                  <w:marTop w:val="0"/>
                  <w:marBottom w:val="0"/>
                  <w:divBdr>
                    <w:top w:val="none" w:sz="0" w:space="0" w:color="auto"/>
                    <w:left w:val="none" w:sz="0" w:space="0" w:color="auto"/>
                    <w:bottom w:val="none" w:sz="0" w:space="0" w:color="auto"/>
                    <w:right w:val="none" w:sz="0" w:space="0" w:color="auto"/>
                  </w:divBdr>
                </w:div>
              </w:divsChild>
            </w:div>
            <w:div w:id="1233272090">
              <w:marLeft w:val="0"/>
              <w:marRight w:val="0"/>
              <w:marTop w:val="0"/>
              <w:marBottom w:val="0"/>
              <w:divBdr>
                <w:top w:val="none" w:sz="0" w:space="0" w:color="auto"/>
                <w:left w:val="none" w:sz="0" w:space="0" w:color="auto"/>
                <w:bottom w:val="none" w:sz="0" w:space="0" w:color="auto"/>
                <w:right w:val="none" w:sz="0" w:space="0" w:color="auto"/>
              </w:divBdr>
              <w:divsChild>
                <w:div w:id="1979723578">
                  <w:marLeft w:val="0"/>
                  <w:marRight w:val="0"/>
                  <w:marTop w:val="0"/>
                  <w:marBottom w:val="0"/>
                  <w:divBdr>
                    <w:top w:val="none" w:sz="0" w:space="0" w:color="auto"/>
                    <w:left w:val="none" w:sz="0" w:space="0" w:color="auto"/>
                    <w:bottom w:val="none" w:sz="0" w:space="0" w:color="auto"/>
                    <w:right w:val="none" w:sz="0" w:space="0" w:color="auto"/>
                  </w:divBdr>
                </w:div>
              </w:divsChild>
            </w:div>
            <w:div w:id="1233738040">
              <w:marLeft w:val="0"/>
              <w:marRight w:val="0"/>
              <w:marTop w:val="0"/>
              <w:marBottom w:val="0"/>
              <w:divBdr>
                <w:top w:val="none" w:sz="0" w:space="0" w:color="auto"/>
                <w:left w:val="none" w:sz="0" w:space="0" w:color="auto"/>
                <w:bottom w:val="none" w:sz="0" w:space="0" w:color="auto"/>
                <w:right w:val="none" w:sz="0" w:space="0" w:color="auto"/>
              </w:divBdr>
              <w:divsChild>
                <w:div w:id="43718836">
                  <w:marLeft w:val="0"/>
                  <w:marRight w:val="0"/>
                  <w:marTop w:val="0"/>
                  <w:marBottom w:val="0"/>
                  <w:divBdr>
                    <w:top w:val="none" w:sz="0" w:space="0" w:color="auto"/>
                    <w:left w:val="none" w:sz="0" w:space="0" w:color="auto"/>
                    <w:bottom w:val="none" w:sz="0" w:space="0" w:color="auto"/>
                    <w:right w:val="none" w:sz="0" w:space="0" w:color="auto"/>
                  </w:divBdr>
                </w:div>
              </w:divsChild>
            </w:div>
            <w:div w:id="1246261799">
              <w:marLeft w:val="0"/>
              <w:marRight w:val="0"/>
              <w:marTop w:val="0"/>
              <w:marBottom w:val="0"/>
              <w:divBdr>
                <w:top w:val="none" w:sz="0" w:space="0" w:color="auto"/>
                <w:left w:val="none" w:sz="0" w:space="0" w:color="auto"/>
                <w:bottom w:val="none" w:sz="0" w:space="0" w:color="auto"/>
                <w:right w:val="none" w:sz="0" w:space="0" w:color="auto"/>
              </w:divBdr>
              <w:divsChild>
                <w:div w:id="914972771">
                  <w:marLeft w:val="0"/>
                  <w:marRight w:val="0"/>
                  <w:marTop w:val="0"/>
                  <w:marBottom w:val="0"/>
                  <w:divBdr>
                    <w:top w:val="none" w:sz="0" w:space="0" w:color="auto"/>
                    <w:left w:val="none" w:sz="0" w:space="0" w:color="auto"/>
                    <w:bottom w:val="none" w:sz="0" w:space="0" w:color="auto"/>
                    <w:right w:val="none" w:sz="0" w:space="0" w:color="auto"/>
                  </w:divBdr>
                </w:div>
                <w:div w:id="1524049864">
                  <w:marLeft w:val="0"/>
                  <w:marRight w:val="0"/>
                  <w:marTop w:val="0"/>
                  <w:marBottom w:val="0"/>
                  <w:divBdr>
                    <w:top w:val="none" w:sz="0" w:space="0" w:color="auto"/>
                    <w:left w:val="none" w:sz="0" w:space="0" w:color="auto"/>
                    <w:bottom w:val="none" w:sz="0" w:space="0" w:color="auto"/>
                    <w:right w:val="none" w:sz="0" w:space="0" w:color="auto"/>
                  </w:divBdr>
                </w:div>
              </w:divsChild>
            </w:div>
            <w:div w:id="1267546052">
              <w:marLeft w:val="0"/>
              <w:marRight w:val="0"/>
              <w:marTop w:val="0"/>
              <w:marBottom w:val="0"/>
              <w:divBdr>
                <w:top w:val="none" w:sz="0" w:space="0" w:color="auto"/>
                <w:left w:val="none" w:sz="0" w:space="0" w:color="auto"/>
                <w:bottom w:val="none" w:sz="0" w:space="0" w:color="auto"/>
                <w:right w:val="none" w:sz="0" w:space="0" w:color="auto"/>
              </w:divBdr>
              <w:divsChild>
                <w:div w:id="1804693744">
                  <w:marLeft w:val="0"/>
                  <w:marRight w:val="0"/>
                  <w:marTop w:val="0"/>
                  <w:marBottom w:val="0"/>
                  <w:divBdr>
                    <w:top w:val="none" w:sz="0" w:space="0" w:color="auto"/>
                    <w:left w:val="none" w:sz="0" w:space="0" w:color="auto"/>
                    <w:bottom w:val="none" w:sz="0" w:space="0" w:color="auto"/>
                    <w:right w:val="none" w:sz="0" w:space="0" w:color="auto"/>
                  </w:divBdr>
                </w:div>
              </w:divsChild>
            </w:div>
            <w:div w:id="1271279776">
              <w:marLeft w:val="0"/>
              <w:marRight w:val="0"/>
              <w:marTop w:val="0"/>
              <w:marBottom w:val="0"/>
              <w:divBdr>
                <w:top w:val="none" w:sz="0" w:space="0" w:color="auto"/>
                <w:left w:val="none" w:sz="0" w:space="0" w:color="auto"/>
                <w:bottom w:val="none" w:sz="0" w:space="0" w:color="auto"/>
                <w:right w:val="none" w:sz="0" w:space="0" w:color="auto"/>
              </w:divBdr>
              <w:divsChild>
                <w:div w:id="937368463">
                  <w:marLeft w:val="0"/>
                  <w:marRight w:val="0"/>
                  <w:marTop w:val="0"/>
                  <w:marBottom w:val="0"/>
                  <w:divBdr>
                    <w:top w:val="none" w:sz="0" w:space="0" w:color="auto"/>
                    <w:left w:val="none" w:sz="0" w:space="0" w:color="auto"/>
                    <w:bottom w:val="none" w:sz="0" w:space="0" w:color="auto"/>
                    <w:right w:val="none" w:sz="0" w:space="0" w:color="auto"/>
                  </w:divBdr>
                </w:div>
              </w:divsChild>
            </w:div>
            <w:div w:id="1322075074">
              <w:marLeft w:val="0"/>
              <w:marRight w:val="0"/>
              <w:marTop w:val="0"/>
              <w:marBottom w:val="0"/>
              <w:divBdr>
                <w:top w:val="none" w:sz="0" w:space="0" w:color="auto"/>
                <w:left w:val="none" w:sz="0" w:space="0" w:color="auto"/>
                <w:bottom w:val="none" w:sz="0" w:space="0" w:color="auto"/>
                <w:right w:val="none" w:sz="0" w:space="0" w:color="auto"/>
              </w:divBdr>
              <w:divsChild>
                <w:div w:id="850336285">
                  <w:marLeft w:val="0"/>
                  <w:marRight w:val="0"/>
                  <w:marTop w:val="0"/>
                  <w:marBottom w:val="0"/>
                  <w:divBdr>
                    <w:top w:val="none" w:sz="0" w:space="0" w:color="auto"/>
                    <w:left w:val="none" w:sz="0" w:space="0" w:color="auto"/>
                    <w:bottom w:val="none" w:sz="0" w:space="0" w:color="auto"/>
                    <w:right w:val="none" w:sz="0" w:space="0" w:color="auto"/>
                  </w:divBdr>
                </w:div>
              </w:divsChild>
            </w:div>
            <w:div w:id="1457334996">
              <w:marLeft w:val="0"/>
              <w:marRight w:val="0"/>
              <w:marTop w:val="0"/>
              <w:marBottom w:val="0"/>
              <w:divBdr>
                <w:top w:val="none" w:sz="0" w:space="0" w:color="auto"/>
                <w:left w:val="none" w:sz="0" w:space="0" w:color="auto"/>
                <w:bottom w:val="none" w:sz="0" w:space="0" w:color="auto"/>
                <w:right w:val="none" w:sz="0" w:space="0" w:color="auto"/>
              </w:divBdr>
              <w:divsChild>
                <w:div w:id="198737514">
                  <w:marLeft w:val="0"/>
                  <w:marRight w:val="0"/>
                  <w:marTop w:val="0"/>
                  <w:marBottom w:val="0"/>
                  <w:divBdr>
                    <w:top w:val="none" w:sz="0" w:space="0" w:color="auto"/>
                    <w:left w:val="none" w:sz="0" w:space="0" w:color="auto"/>
                    <w:bottom w:val="none" w:sz="0" w:space="0" w:color="auto"/>
                    <w:right w:val="none" w:sz="0" w:space="0" w:color="auto"/>
                  </w:divBdr>
                </w:div>
              </w:divsChild>
            </w:div>
            <w:div w:id="1486822846">
              <w:marLeft w:val="0"/>
              <w:marRight w:val="0"/>
              <w:marTop w:val="0"/>
              <w:marBottom w:val="0"/>
              <w:divBdr>
                <w:top w:val="none" w:sz="0" w:space="0" w:color="auto"/>
                <w:left w:val="none" w:sz="0" w:space="0" w:color="auto"/>
                <w:bottom w:val="none" w:sz="0" w:space="0" w:color="auto"/>
                <w:right w:val="none" w:sz="0" w:space="0" w:color="auto"/>
              </w:divBdr>
              <w:divsChild>
                <w:div w:id="1192180772">
                  <w:marLeft w:val="0"/>
                  <w:marRight w:val="0"/>
                  <w:marTop w:val="0"/>
                  <w:marBottom w:val="0"/>
                  <w:divBdr>
                    <w:top w:val="none" w:sz="0" w:space="0" w:color="auto"/>
                    <w:left w:val="none" w:sz="0" w:space="0" w:color="auto"/>
                    <w:bottom w:val="none" w:sz="0" w:space="0" w:color="auto"/>
                    <w:right w:val="none" w:sz="0" w:space="0" w:color="auto"/>
                  </w:divBdr>
                </w:div>
              </w:divsChild>
            </w:div>
            <w:div w:id="1590045163">
              <w:marLeft w:val="0"/>
              <w:marRight w:val="0"/>
              <w:marTop w:val="0"/>
              <w:marBottom w:val="0"/>
              <w:divBdr>
                <w:top w:val="none" w:sz="0" w:space="0" w:color="auto"/>
                <w:left w:val="none" w:sz="0" w:space="0" w:color="auto"/>
                <w:bottom w:val="none" w:sz="0" w:space="0" w:color="auto"/>
                <w:right w:val="none" w:sz="0" w:space="0" w:color="auto"/>
              </w:divBdr>
              <w:divsChild>
                <w:div w:id="1754082136">
                  <w:marLeft w:val="0"/>
                  <w:marRight w:val="0"/>
                  <w:marTop w:val="0"/>
                  <w:marBottom w:val="0"/>
                  <w:divBdr>
                    <w:top w:val="none" w:sz="0" w:space="0" w:color="auto"/>
                    <w:left w:val="none" w:sz="0" w:space="0" w:color="auto"/>
                    <w:bottom w:val="none" w:sz="0" w:space="0" w:color="auto"/>
                    <w:right w:val="none" w:sz="0" w:space="0" w:color="auto"/>
                  </w:divBdr>
                </w:div>
              </w:divsChild>
            </w:div>
            <w:div w:id="1649091877">
              <w:marLeft w:val="0"/>
              <w:marRight w:val="0"/>
              <w:marTop w:val="0"/>
              <w:marBottom w:val="0"/>
              <w:divBdr>
                <w:top w:val="none" w:sz="0" w:space="0" w:color="auto"/>
                <w:left w:val="none" w:sz="0" w:space="0" w:color="auto"/>
                <w:bottom w:val="none" w:sz="0" w:space="0" w:color="auto"/>
                <w:right w:val="none" w:sz="0" w:space="0" w:color="auto"/>
              </w:divBdr>
              <w:divsChild>
                <w:div w:id="711076739">
                  <w:marLeft w:val="0"/>
                  <w:marRight w:val="0"/>
                  <w:marTop w:val="0"/>
                  <w:marBottom w:val="0"/>
                  <w:divBdr>
                    <w:top w:val="none" w:sz="0" w:space="0" w:color="auto"/>
                    <w:left w:val="none" w:sz="0" w:space="0" w:color="auto"/>
                    <w:bottom w:val="none" w:sz="0" w:space="0" w:color="auto"/>
                    <w:right w:val="none" w:sz="0" w:space="0" w:color="auto"/>
                  </w:divBdr>
                </w:div>
              </w:divsChild>
            </w:div>
            <w:div w:id="1786584601">
              <w:marLeft w:val="0"/>
              <w:marRight w:val="0"/>
              <w:marTop w:val="0"/>
              <w:marBottom w:val="0"/>
              <w:divBdr>
                <w:top w:val="none" w:sz="0" w:space="0" w:color="auto"/>
                <w:left w:val="none" w:sz="0" w:space="0" w:color="auto"/>
                <w:bottom w:val="none" w:sz="0" w:space="0" w:color="auto"/>
                <w:right w:val="none" w:sz="0" w:space="0" w:color="auto"/>
              </w:divBdr>
              <w:divsChild>
                <w:div w:id="1529372424">
                  <w:marLeft w:val="0"/>
                  <w:marRight w:val="0"/>
                  <w:marTop w:val="0"/>
                  <w:marBottom w:val="0"/>
                  <w:divBdr>
                    <w:top w:val="none" w:sz="0" w:space="0" w:color="auto"/>
                    <w:left w:val="none" w:sz="0" w:space="0" w:color="auto"/>
                    <w:bottom w:val="none" w:sz="0" w:space="0" w:color="auto"/>
                    <w:right w:val="none" w:sz="0" w:space="0" w:color="auto"/>
                  </w:divBdr>
                </w:div>
              </w:divsChild>
            </w:div>
            <w:div w:id="1813132860">
              <w:marLeft w:val="0"/>
              <w:marRight w:val="0"/>
              <w:marTop w:val="0"/>
              <w:marBottom w:val="0"/>
              <w:divBdr>
                <w:top w:val="none" w:sz="0" w:space="0" w:color="auto"/>
                <w:left w:val="none" w:sz="0" w:space="0" w:color="auto"/>
                <w:bottom w:val="none" w:sz="0" w:space="0" w:color="auto"/>
                <w:right w:val="none" w:sz="0" w:space="0" w:color="auto"/>
              </w:divBdr>
              <w:divsChild>
                <w:div w:id="995838700">
                  <w:marLeft w:val="0"/>
                  <w:marRight w:val="0"/>
                  <w:marTop w:val="0"/>
                  <w:marBottom w:val="0"/>
                  <w:divBdr>
                    <w:top w:val="none" w:sz="0" w:space="0" w:color="auto"/>
                    <w:left w:val="none" w:sz="0" w:space="0" w:color="auto"/>
                    <w:bottom w:val="none" w:sz="0" w:space="0" w:color="auto"/>
                    <w:right w:val="none" w:sz="0" w:space="0" w:color="auto"/>
                  </w:divBdr>
                </w:div>
              </w:divsChild>
            </w:div>
            <w:div w:id="1827748625">
              <w:marLeft w:val="0"/>
              <w:marRight w:val="0"/>
              <w:marTop w:val="0"/>
              <w:marBottom w:val="0"/>
              <w:divBdr>
                <w:top w:val="none" w:sz="0" w:space="0" w:color="auto"/>
                <w:left w:val="none" w:sz="0" w:space="0" w:color="auto"/>
                <w:bottom w:val="none" w:sz="0" w:space="0" w:color="auto"/>
                <w:right w:val="none" w:sz="0" w:space="0" w:color="auto"/>
              </w:divBdr>
              <w:divsChild>
                <w:div w:id="1260865817">
                  <w:marLeft w:val="0"/>
                  <w:marRight w:val="0"/>
                  <w:marTop w:val="0"/>
                  <w:marBottom w:val="0"/>
                  <w:divBdr>
                    <w:top w:val="none" w:sz="0" w:space="0" w:color="auto"/>
                    <w:left w:val="none" w:sz="0" w:space="0" w:color="auto"/>
                    <w:bottom w:val="none" w:sz="0" w:space="0" w:color="auto"/>
                    <w:right w:val="none" w:sz="0" w:space="0" w:color="auto"/>
                  </w:divBdr>
                </w:div>
              </w:divsChild>
            </w:div>
            <w:div w:id="1832133733">
              <w:marLeft w:val="0"/>
              <w:marRight w:val="0"/>
              <w:marTop w:val="0"/>
              <w:marBottom w:val="0"/>
              <w:divBdr>
                <w:top w:val="none" w:sz="0" w:space="0" w:color="auto"/>
                <w:left w:val="none" w:sz="0" w:space="0" w:color="auto"/>
                <w:bottom w:val="none" w:sz="0" w:space="0" w:color="auto"/>
                <w:right w:val="none" w:sz="0" w:space="0" w:color="auto"/>
              </w:divBdr>
              <w:divsChild>
                <w:div w:id="454450749">
                  <w:marLeft w:val="0"/>
                  <w:marRight w:val="0"/>
                  <w:marTop w:val="0"/>
                  <w:marBottom w:val="0"/>
                  <w:divBdr>
                    <w:top w:val="none" w:sz="0" w:space="0" w:color="auto"/>
                    <w:left w:val="none" w:sz="0" w:space="0" w:color="auto"/>
                    <w:bottom w:val="none" w:sz="0" w:space="0" w:color="auto"/>
                    <w:right w:val="none" w:sz="0" w:space="0" w:color="auto"/>
                  </w:divBdr>
                </w:div>
              </w:divsChild>
            </w:div>
            <w:div w:id="1847552615">
              <w:marLeft w:val="0"/>
              <w:marRight w:val="0"/>
              <w:marTop w:val="0"/>
              <w:marBottom w:val="0"/>
              <w:divBdr>
                <w:top w:val="none" w:sz="0" w:space="0" w:color="auto"/>
                <w:left w:val="none" w:sz="0" w:space="0" w:color="auto"/>
                <w:bottom w:val="none" w:sz="0" w:space="0" w:color="auto"/>
                <w:right w:val="none" w:sz="0" w:space="0" w:color="auto"/>
              </w:divBdr>
              <w:divsChild>
                <w:div w:id="630327509">
                  <w:marLeft w:val="0"/>
                  <w:marRight w:val="0"/>
                  <w:marTop w:val="0"/>
                  <w:marBottom w:val="0"/>
                  <w:divBdr>
                    <w:top w:val="none" w:sz="0" w:space="0" w:color="auto"/>
                    <w:left w:val="none" w:sz="0" w:space="0" w:color="auto"/>
                    <w:bottom w:val="none" w:sz="0" w:space="0" w:color="auto"/>
                    <w:right w:val="none" w:sz="0" w:space="0" w:color="auto"/>
                  </w:divBdr>
                </w:div>
              </w:divsChild>
            </w:div>
            <w:div w:id="1895697348">
              <w:marLeft w:val="0"/>
              <w:marRight w:val="0"/>
              <w:marTop w:val="0"/>
              <w:marBottom w:val="0"/>
              <w:divBdr>
                <w:top w:val="none" w:sz="0" w:space="0" w:color="auto"/>
                <w:left w:val="none" w:sz="0" w:space="0" w:color="auto"/>
                <w:bottom w:val="none" w:sz="0" w:space="0" w:color="auto"/>
                <w:right w:val="none" w:sz="0" w:space="0" w:color="auto"/>
              </w:divBdr>
              <w:divsChild>
                <w:div w:id="364064677">
                  <w:marLeft w:val="0"/>
                  <w:marRight w:val="0"/>
                  <w:marTop w:val="0"/>
                  <w:marBottom w:val="0"/>
                  <w:divBdr>
                    <w:top w:val="none" w:sz="0" w:space="0" w:color="auto"/>
                    <w:left w:val="none" w:sz="0" w:space="0" w:color="auto"/>
                    <w:bottom w:val="none" w:sz="0" w:space="0" w:color="auto"/>
                    <w:right w:val="none" w:sz="0" w:space="0" w:color="auto"/>
                  </w:divBdr>
                </w:div>
                <w:div w:id="1759983756">
                  <w:marLeft w:val="0"/>
                  <w:marRight w:val="0"/>
                  <w:marTop w:val="0"/>
                  <w:marBottom w:val="0"/>
                  <w:divBdr>
                    <w:top w:val="none" w:sz="0" w:space="0" w:color="auto"/>
                    <w:left w:val="none" w:sz="0" w:space="0" w:color="auto"/>
                    <w:bottom w:val="none" w:sz="0" w:space="0" w:color="auto"/>
                    <w:right w:val="none" w:sz="0" w:space="0" w:color="auto"/>
                  </w:divBdr>
                </w:div>
              </w:divsChild>
            </w:div>
            <w:div w:id="1909152067">
              <w:marLeft w:val="0"/>
              <w:marRight w:val="0"/>
              <w:marTop w:val="0"/>
              <w:marBottom w:val="0"/>
              <w:divBdr>
                <w:top w:val="none" w:sz="0" w:space="0" w:color="auto"/>
                <w:left w:val="none" w:sz="0" w:space="0" w:color="auto"/>
                <w:bottom w:val="none" w:sz="0" w:space="0" w:color="auto"/>
                <w:right w:val="none" w:sz="0" w:space="0" w:color="auto"/>
              </w:divBdr>
              <w:divsChild>
                <w:div w:id="24982887">
                  <w:marLeft w:val="0"/>
                  <w:marRight w:val="0"/>
                  <w:marTop w:val="0"/>
                  <w:marBottom w:val="0"/>
                  <w:divBdr>
                    <w:top w:val="none" w:sz="0" w:space="0" w:color="auto"/>
                    <w:left w:val="none" w:sz="0" w:space="0" w:color="auto"/>
                    <w:bottom w:val="none" w:sz="0" w:space="0" w:color="auto"/>
                    <w:right w:val="none" w:sz="0" w:space="0" w:color="auto"/>
                  </w:divBdr>
                </w:div>
                <w:div w:id="1076248273">
                  <w:marLeft w:val="0"/>
                  <w:marRight w:val="0"/>
                  <w:marTop w:val="0"/>
                  <w:marBottom w:val="0"/>
                  <w:divBdr>
                    <w:top w:val="none" w:sz="0" w:space="0" w:color="auto"/>
                    <w:left w:val="none" w:sz="0" w:space="0" w:color="auto"/>
                    <w:bottom w:val="none" w:sz="0" w:space="0" w:color="auto"/>
                    <w:right w:val="none" w:sz="0" w:space="0" w:color="auto"/>
                  </w:divBdr>
                </w:div>
              </w:divsChild>
            </w:div>
            <w:div w:id="1916549226">
              <w:marLeft w:val="0"/>
              <w:marRight w:val="0"/>
              <w:marTop w:val="0"/>
              <w:marBottom w:val="0"/>
              <w:divBdr>
                <w:top w:val="none" w:sz="0" w:space="0" w:color="auto"/>
                <w:left w:val="none" w:sz="0" w:space="0" w:color="auto"/>
                <w:bottom w:val="none" w:sz="0" w:space="0" w:color="auto"/>
                <w:right w:val="none" w:sz="0" w:space="0" w:color="auto"/>
              </w:divBdr>
              <w:divsChild>
                <w:div w:id="43527040">
                  <w:marLeft w:val="0"/>
                  <w:marRight w:val="0"/>
                  <w:marTop w:val="0"/>
                  <w:marBottom w:val="0"/>
                  <w:divBdr>
                    <w:top w:val="none" w:sz="0" w:space="0" w:color="auto"/>
                    <w:left w:val="none" w:sz="0" w:space="0" w:color="auto"/>
                    <w:bottom w:val="none" w:sz="0" w:space="0" w:color="auto"/>
                    <w:right w:val="none" w:sz="0" w:space="0" w:color="auto"/>
                  </w:divBdr>
                </w:div>
              </w:divsChild>
            </w:div>
            <w:div w:id="1919287977">
              <w:marLeft w:val="0"/>
              <w:marRight w:val="0"/>
              <w:marTop w:val="0"/>
              <w:marBottom w:val="0"/>
              <w:divBdr>
                <w:top w:val="none" w:sz="0" w:space="0" w:color="auto"/>
                <w:left w:val="none" w:sz="0" w:space="0" w:color="auto"/>
                <w:bottom w:val="none" w:sz="0" w:space="0" w:color="auto"/>
                <w:right w:val="none" w:sz="0" w:space="0" w:color="auto"/>
              </w:divBdr>
              <w:divsChild>
                <w:div w:id="121778015">
                  <w:marLeft w:val="0"/>
                  <w:marRight w:val="0"/>
                  <w:marTop w:val="0"/>
                  <w:marBottom w:val="0"/>
                  <w:divBdr>
                    <w:top w:val="none" w:sz="0" w:space="0" w:color="auto"/>
                    <w:left w:val="none" w:sz="0" w:space="0" w:color="auto"/>
                    <w:bottom w:val="none" w:sz="0" w:space="0" w:color="auto"/>
                    <w:right w:val="none" w:sz="0" w:space="0" w:color="auto"/>
                  </w:divBdr>
                </w:div>
              </w:divsChild>
            </w:div>
            <w:div w:id="2012371894">
              <w:marLeft w:val="0"/>
              <w:marRight w:val="0"/>
              <w:marTop w:val="0"/>
              <w:marBottom w:val="0"/>
              <w:divBdr>
                <w:top w:val="none" w:sz="0" w:space="0" w:color="auto"/>
                <w:left w:val="none" w:sz="0" w:space="0" w:color="auto"/>
                <w:bottom w:val="none" w:sz="0" w:space="0" w:color="auto"/>
                <w:right w:val="none" w:sz="0" w:space="0" w:color="auto"/>
              </w:divBdr>
              <w:divsChild>
                <w:div w:id="2043550411">
                  <w:marLeft w:val="0"/>
                  <w:marRight w:val="0"/>
                  <w:marTop w:val="0"/>
                  <w:marBottom w:val="0"/>
                  <w:divBdr>
                    <w:top w:val="none" w:sz="0" w:space="0" w:color="auto"/>
                    <w:left w:val="none" w:sz="0" w:space="0" w:color="auto"/>
                    <w:bottom w:val="none" w:sz="0" w:space="0" w:color="auto"/>
                    <w:right w:val="none" w:sz="0" w:space="0" w:color="auto"/>
                  </w:divBdr>
                </w:div>
              </w:divsChild>
            </w:div>
            <w:div w:id="2045397076">
              <w:marLeft w:val="0"/>
              <w:marRight w:val="0"/>
              <w:marTop w:val="0"/>
              <w:marBottom w:val="0"/>
              <w:divBdr>
                <w:top w:val="none" w:sz="0" w:space="0" w:color="auto"/>
                <w:left w:val="none" w:sz="0" w:space="0" w:color="auto"/>
                <w:bottom w:val="none" w:sz="0" w:space="0" w:color="auto"/>
                <w:right w:val="none" w:sz="0" w:space="0" w:color="auto"/>
              </w:divBdr>
              <w:divsChild>
                <w:div w:id="1750498032">
                  <w:marLeft w:val="0"/>
                  <w:marRight w:val="0"/>
                  <w:marTop w:val="0"/>
                  <w:marBottom w:val="0"/>
                  <w:divBdr>
                    <w:top w:val="none" w:sz="0" w:space="0" w:color="auto"/>
                    <w:left w:val="none" w:sz="0" w:space="0" w:color="auto"/>
                    <w:bottom w:val="none" w:sz="0" w:space="0" w:color="auto"/>
                    <w:right w:val="none" w:sz="0" w:space="0" w:color="auto"/>
                  </w:divBdr>
                </w:div>
              </w:divsChild>
            </w:div>
            <w:div w:id="2046634538">
              <w:marLeft w:val="0"/>
              <w:marRight w:val="0"/>
              <w:marTop w:val="0"/>
              <w:marBottom w:val="0"/>
              <w:divBdr>
                <w:top w:val="none" w:sz="0" w:space="0" w:color="auto"/>
                <w:left w:val="none" w:sz="0" w:space="0" w:color="auto"/>
                <w:bottom w:val="none" w:sz="0" w:space="0" w:color="auto"/>
                <w:right w:val="none" w:sz="0" w:space="0" w:color="auto"/>
              </w:divBdr>
              <w:divsChild>
                <w:div w:id="1711300401">
                  <w:marLeft w:val="0"/>
                  <w:marRight w:val="0"/>
                  <w:marTop w:val="0"/>
                  <w:marBottom w:val="0"/>
                  <w:divBdr>
                    <w:top w:val="none" w:sz="0" w:space="0" w:color="auto"/>
                    <w:left w:val="none" w:sz="0" w:space="0" w:color="auto"/>
                    <w:bottom w:val="none" w:sz="0" w:space="0" w:color="auto"/>
                    <w:right w:val="none" w:sz="0" w:space="0" w:color="auto"/>
                  </w:divBdr>
                </w:div>
              </w:divsChild>
            </w:div>
            <w:div w:id="2065792862">
              <w:marLeft w:val="0"/>
              <w:marRight w:val="0"/>
              <w:marTop w:val="0"/>
              <w:marBottom w:val="0"/>
              <w:divBdr>
                <w:top w:val="none" w:sz="0" w:space="0" w:color="auto"/>
                <w:left w:val="none" w:sz="0" w:space="0" w:color="auto"/>
                <w:bottom w:val="none" w:sz="0" w:space="0" w:color="auto"/>
                <w:right w:val="none" w:sz="0" w:space="0" w:color="auto"/>
              </w:divBdr>
              <w:divsChild>
                <w:div w:id="1497502284">
                  <w:marLeft w:val="0"/>
                  <w:marRight w:val="0"/>
                  <w:marTop w:val="0"/>
                  <w:marBottom w:val="0"/>
                  <w:divBdr>
                    <w:top w:val="none" w:sz="0" w:space="0" w:color="auto"/>
                    <w:left w:val="none" w:sz="0" w:space="0" w:color="auto"/>
                    <w:bottom w:val="none" w:sz="0" w:space="0" w:color="auto"/>
                    <w:right w:val="none" w:sz="0" w:space="0" w:color="auto"/>
                  </w:divBdr>
                </w:div>
              </w:divsChild>
            </w:div>
            <w:div w:id="2107918573">
              <w:marLeft w:val="0"/>
              <w:marRight w:val="0"/>
              <w:marTop w:val="0"/>
              <w:marBottom w:val="0"/>
              <w:divBdr>
                <w:top w:val="none" w:sz="0" w:space="0" w:color="auto"/>
                <w:left w:val="none" w:sz="0" w:space="0" w:color="auto"/>
                <w:bottom w:val="none" w:sz="0" w:space="0" w:color="auto"/>
                <w:right w:val="none" w:sz="0" w:space="0" w:color="auto"/>
              </w:divBdr>
              <w:divsChild>
                <w:div w:id="1950820395">
                  <w:marLeft w:val="0"/>
                  <w:marRight w:val="0"/>
                  <w:marTop w:val="0"/>
                  <w:marBottom w:val="0"/>
                  <w:divBdr>
                    <w:top w:val="none" w:sz="0" w:space="0" w:color="auto"/>
                    <w:left w:val="none" w:sz="0" w:space="0" w:color="auto"/>
                    <w:bottom w:val="none" w:sz="0" w:space="0" w:color="auto"/>
                    <w:right w:val="none" w:sz="0" w:space="0" w:color="auto"/>
                  </w:divBdr>
                </w:div>
              </w:divsChild>
            </w:div>
            <w:div w:id="2121872827">
              <w:marLeft w:val="0"/>
              <w:marRight w:val="0"/>
              <w:marTop w:val="0"/>
              <w:marBottom w:val="0"/>
              <w:divBdr>
                <w:top w:val="none" w:sz="0" w:space="0" w:color="auto"/>
                <w:left w:val="none" w:sz="0" w:space="0" w:color="auto"/>
                <w:bottom w:val="none" w:sz="0" w:space="0" w:color="auto"/>
                <w:right w:val="none" w:sz="0" w:space="0" w:color="auto"/>
              </w:divBdr>
              <w:divsChild>
                <w:div w:id="25128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84631">
          <w:marLeft w:val="0"/>
          <w:marRight w:val="0"/>
          <w:marTop w:val="0"/>
          <w:marBottom w:val="0"/>
          <w:divBdr>
            <w:top w:val="none" w:sz="0" w:space="0" w:color="auto"/>
            <w:left w:val="none" w:sz="0" w:space="0" w:color="auto"/>
            <w:bottom w:val="none" w:sz="0" w:space="0" w:color="auto"/>
            <w:right w:val="none" w:sz="0" w:space="0" w:color="auto"/>
          </w:divBdr>
        </w:div>
        <w:div w:id="1060636276">
          <w:marLeft w:val="0"/>
          <w:marRight w:val="0"/>
          <w:marTop w:val="0"/>
          <w:marBottom w:val="0"/>
          <w:divBdr>
            <w:top w:val="none" w:sz="0" w:space="0" w:color="auto"/>
            <w:left w:val="none" w:sz="0" w:space="0" w:color="auto"/>
            <w:bottom w:val="none" w:sz="0" w:space="0" w:color="auto"/>
            <w:right w:val="none" w:sz="0" w:space="0" w:color="auto"/>
          </w:divBdr>
        </w:div>
        <w:div w:id="1064916551">
          <w:marLeft w:val="0"/>
          <w:marRight w:val="0"/>
          <w:marTop w:val="0"/>
          <w:marBottom w:val="0"/>
          <w:divBdr>
            <w:top w:val="none" w:sz="0" w:space="0" w:color="auto"/>
            <w:left w:val="none" w:sz="0" w:space="0" w:color="auto"/>
            <w:bottom w:val="none" w:sz="0" w:space="0" w:color="auto"/>
            <w:right w:val="none" w:sz="0" w:space="0" w:color="auto"/>
          </w:divBdr>
        </w:div>
        <w:div w:id="1075784554">
          <w:marLeft w:val="0"/>
          <w:marRight w:val="0"/>
          <w:marTop w:val="0"/>
          <w:marBottom w:val="0"/>
          <w:divBdr>
            <w:top w:val="none" w:sz="0" w:space="0" w:color="auto"/>
            <w:left w:val="none" w:sz="0" w:space="0" w:color="auto"/>
            <w:bottom w:val="none" w:sz="0" w:space="0" w:color="auto"/>
            <w:right w:val="none" w:sz="0" w:space="0" w:color="auto"/>
          </w:divBdr>
        </w:div>
        <w:div w:id="1101726748">
          <w:marLeft w:val="0"/>
          <w:marRight w:val="0"/>
          <w:marTop w:val="0"/>
          <w:marBottom w:val="0"/>
          <w:divBdr>
            <w:top w:val="none" w:sz="0" w:space="0" w:color="auto"/>
            <w:left w:val="none" w:sz="0" w:space="0" w:color="auto"/>
            <w:bottom w:val="none" w:sz="0" w:space="0" w:color="auto"/>
            <w:right w:val="none" w:sz="0" w:space="0" w:color="auto"/>
          </w:divBdr>
        </w:div>
        <w:div w:id="1114977337">
          <w:marLeft w:val="0"/>
          <w:marRight w:val="0"/>
          <w:marTop w:val="0"/>
          <w:marBottom w:val="0"/>
          <w:divBdr>
            <w:top w:val="none" w:sz="0" w:space="0" w:color="auto"/>
            <w:left w:val="none" w:sz="0" w:space="0" w:color="auto"/>
            <w:bottom w:val="none" w:sz="0" w:space="0" w:color="auto"/>
            <w:right w:val="none" w:sz="0" w:space="0" w:color="auto"/>
          </w:divBdr>
        </w:div>
        <w:div w:id="1125345431">
          <w:marLeft w:val="0"/>
          <w:marRight w:val="0"/>
          <w:marTop w:val="0"/>
          <w:marBottom w:val="0"/>
          <w:divBdr>
            <w:top w:val="none" w:sz="0" w:space="0" w:color="auto"/>
            <w:left w:val="none" w:sz="0" w:space="0" w:color="auto"/>
            <w:bottom w:val="none" w:sz="0" w:space="0" w:color="auto"/>
            <w:right w:val="none" w:sz="0" w:space="0" w:color="auto"/>
          </w:divBdr>
        </w:div>
        <w:div w:id="1161697700">
          <w:marLeft w:val="0"/>
          <w:marRight w:val="0"/>
          <w:marTop w:val="0"/>
          <w:marBottom w:val="0"/>
          <w:divBdr>
            <w:top w:val="none" w:sz="0" w:space="0" w:color="auto"/>
            <w:left w:val="none" w:sz="0" w:space="0" w:color="auto"/>
            <w:bottom w:val="none" w:sz="0" w:space="0" w:color="auto"/>
            <w:right w:val="none" w:sz="0" w:space="0" w:color="auto"/>
          </w:divBdr>
        </w:div>
        <w:div w:id="1198543717">
          <w:marLeft w:val="0"/>
          <w:marRight w:val="0"/>
          <w:marTop w:val="0"/>
          <w:marBottom w:val="0"/>
          <w:divBdr>
            <w:top w:val="none" w:sz="0" w:space="0" w:color="auto"/>
            <w:left w:val="none" w:sz="0" w:space="0" w:color="auto"/>
            <w:bottom w:val="none" w:sz="0" w:space="0" w:color="auto"/>
            <w:right w:val="none" w:sz="0" w:space="0" w:color="auto"/>
          </w:divBdr>
        </w:div>
        <w:div w:id="1200433221">
          <w:marLeft w:val="0"/>
          <w:marRight w:val="0"/>
          <w:marTop w:val="0"/>
          <w:marBottom w:val="0"/>
          <w:divBdr>
            <w:top w:val="none" w:sz="0" w:space="0" w:color="auto"/>
            <w:left w:val="none" w:sz="0" w:space="0" w:color="auto"/>
            <w:bottom w:val="none" w:sz="0" w:space="0" w:color="auto"/>
            <w:right w:val="none" w:sz="0" w:space="0" w:color="auto"/>
          </w:divBdr>
        </w:div>
        <w:div w:id="1212421402">
          <w:marLeft w:val="0"/>
          <w:marRight w:val="0"/>
          <w:marTop w:val="0"/>
          <w:marBottom w:val="0"/>
          <w:divBdr>
            <w:top w:val="none" w:sz="0" w:space="0" w:color="auto"/>
            <w:left w:val="none" w:sz="0" w:space="0" w:color="auto"/>
            <w:bottom w:val="none" w:sz="0" w:space="0" w:color="auto"/>
            <w:right w:val="none" w:sz="0" w:space="0" w:color="auto"/>
          </w:divBdr>
        </w:div>
        <w:div w:id="1219978744">
          <w:marLeft w:val="0"/>
          <w:marRight w:val="0"/>
          <w:marTop w:val="0"/>
          <w:marBottom w:val="0"/>
          <w:divBdr>
            <w:top w:val="none" w:sz="0" w:space="0" w:color="auto"/>
            <w:left w:val="none" w:sz="0" w:space="0" w:color="auto"/>
            <w:bottom w:val="none" w:sz="0" w:space="0" w:color="auto"/>
            <w:right w:val="none" w:sz="0" w:space="0" w:color="auto"/>
          </w:divBdr>
        </w:div>
        <w:div w:id="1238591719">
          <w:marLeft w:val="0"/>
          <w:marRight w:val="0"/>
          <w:marTop w:val="0"/>
          <w:marBottom w:val="0"/>
          <w:divBdr>
            <w:top w:val="none" w:sz="0" w:space="0" w:color="auto"/>
            <w:left w:val="none" w:sz="0" w:space="0" w:color="auto"/>
            <w:bottom w:val="none" w:sz="0" w:space="0" w:color="auto"/>
            <w:right w:val="none" w:sz="0" w:space="0" w:color="auto"/>
          </w:divBdr>
        </w:div>
        <w:div w:id="1262908507">
          <w:marLeft w:val="0"/>
          <w:marRight w:val="0"/>
          <w:marTop w:val="0"/>
          <w:marBottom w:val="0"/>
          <w:divBdr>
            <w:top w:val="none" w:sz="0" w:space="0" w:color="auto"/>
            <w:left w:val="none" w:sz="0" w:space="0" w:color="auto"/>
            <w:bottom w:val="none" w:sz="0" w:space="0" w:color="auto"/>
            <w:right w:val="none" w:sz="0" w:space="0" w:color="auto"/>
          </w:divBdr>
        </w:div>
        <w:div w:id="1277255743">
          <w:marLeft w:val="0"/>
          <w:marRight w:val="0"/>
          <w:marTop w:val="0"/>
          <w:marBottom w:val="0"/>
          <w:divBdr>
            <w:top w:val="none" w:sz="0" w:space="0" w:color="auto"/>
            <w:left w:val="none" w:sz="0" w:space="0" w:color="auto"/>
            <w:bottom w:val="none" w:sz="0" w:space="0" w:color="auto"/>
            <w:right w:val="none" w:sz="0" w:space="0" w:color="auto"/>
          </w:divBdr>
        </w:div>
        <w:div w:id="1303195876">
          <w:marLeft w:val="0"/>
          <w:marRight w:val="0"/>
          <w:marTop w:val="0"/>
          <w:marBottom w:val="0"/>
          <w:divBdr>
            <w:top w:val="none" w:sz="0" w:space="0" w:color="auto"/>
            <w:left w:val="none" w:sz="0" w:space="0" w:color="auto"/>
            <w:bottom w:val="none" w:sz="0" w:space="0" w:color="auto"/>
            <w:right w:val="none" w:sz="0" w:space="0" w:color="auto"/>
          </w:divBdr>
        </w:div>
        <w:div w:id="1331446582">
          <w:marLeft w:val="0"/>
          <w:marRight w:val="0"/>
          <w:marTop w:val="0"/>
          <w:marBottom w:val="0"/>
          <w:divBdr>
            <w:top w:val="none" w:sz="0" w:space="0" w:color="auto"/>
            <w:left w:val="none" w:sz="0" w:space="0" w:color="auto"/>
            <w:bottom w:val="none" w:sz="0" w:space="0" w:color="auto"/>
            <w:right w:val="none" w:sz="0" w:space="0" w:color="auto"/>
          </w:divBdr>
        </w:div>
        <w:div w:id="1492675955">
          <w:marLeft w:val="0"/>
          <w:marRight w:val="0"/>
          <w:marTop w:val="0"/>
          <w:marBottom w:val="0"/>
          <w:divBdr>
            <w:top w:val="none" w:sz="0" w:space="0" w:color="auto"/>
            <w:left w:val="none" w:sz="0" w:space="0" w:color="auto"/>
            <w:bottom w:val="none" w:sz="0" w:space="0" w:color="auto"/>
            <w:right w:val="none" w:sz="0" w:space="0" w:color="auto"/>
          </w:divBdr>
        </w:div>
        <w:div w:id="1549956942">
          <w:marLeft w:val="0"/>
          <w:marRight w:val="0"/>
          <w:marTop w:val="0"/>
          <w:marBottom w:val="0"/>
          <w:divBdr>
            <w:top w:val="none" w:sz="0" w:space="0" w:color="auto"/>
            <w:left w:val="none" w:sz="0" w:space="0" w:color="auto"/>
            <w:bottom w:val="none" w:sz="0" w:space="0" w:color="auto"/>
            <w:right w:val="none" w:sz="0" w:space="0" w:color="auto"/>
          </w:divBdr>
        </w:div>
        <w:div w:id="1573849578">
          <w:marLeft w:val="0"/>
          <w:marRight w:val="0"/>
          <w:marTop w:val="0"/>
          <w:marBottom w:val="0"/>
          <w:divBdr>
            <w:top w:val="none" w:sz="0" w:space="0" w:color="auto"/>
            <w:left w:val="none" w:sz="0" w:space="0" w:color="auto"/>
            <w:bottom w:val="none" w:sz="0" w:space="0" w:color="auto"/>
            <w:right w:val="none" w:sz="0" w:space="0" w:color="auto"/>
          </w:divBdr>
        </w:div>
        <w:div w:id="1586567331">
          <w:marLeft w:val="0"/>
          <w:marRight w:val="0"/>
          <w:marTop w:val="0"/>
          <w:marBottom w:val="0"/>
          <w:divBdr>
            <w:top w:val="none" w:sz="0" w:space="0" w:color="auto"/>
            <w:left w:val="none" w:sz="0" w:space="0" w:color="auto"/>
            <w:bottom w:val="none" w:sz="0" w:space="0" w:color="auto"/>
            <w:right w:val="none" w:sz="0" w:space="0" w:color="auto"/>
          </w:divBdr>
        </w:div>
        <w:div w:id="1660965113">
          <w:marLeft w:val="0"/>
          <w:marRight w:val="0"/>
          <w:marTop w:val="0"/>
          <w:marBottom w:val="0"/>
          <w:divBdr>
            <w:top w:val="none" w:sz="0" w:space="0" w:color="auto"/>
            <w:left w:val="none" w:sz="0" w:space="0" w:color="auto"/>
            <w:bottom w:val="none" w:sz="0" w:space="0" w:color="auto"/>
            <w:right w:val="none" w:sz="0" w:space="0" w:color="auto"/>
          </w:divBdr>
        </w:div>
        <w:div w:id="1674991559">
          <w:marLeft w:val="0"/>
          <w:marRight w:val="0"/>
          <w:marTop w:val="0"/>
          <w:marBottom w:val="0"/>
          <w:divBdr>
            <w:top w:val="none" w:sz="0" w:space="0" w:color="auto"/>
            <w:left w:val="none" w:sz="0" w:space="0" w:color="auto"/>
            <w:bottom w:val="none" w:sz="0" w:space="0" w:color="auto"/>
            <w:right w:val="none" w:sz="0" w:space="0" w:color="auto"/>
          </w:divBdr>
        </w:div>
        <w:div w:id="1730572222">
          <w:marLeft w:val="0"/>
          <w:marRight w:val="0"/>
          <w:marTop w:val="0"/>
          <w:marBottom w:val="0"/>
          <w:divBdr>
            <w:top w:val="none" w:sz="0" w:space="0" w:color="auto"/>
            <w:left w:val="none" w:sz="0" w:space="0" w:color="auto"/>
            <w:bottom w:val="none" w:sz="0" w:space="0" w:color="auto"/>
            <w:right w:val="none" w:sz="0" w:space="0" w:color="auto"/>
          </w:divBdr>
        </w:div>
        <w:div w:id="1733237647">
          <w:marLeft w:val="0"/>
          <w:marRight w:val="0"/>
          <w:marTop w:val="0"/>
          <w:marBottom w:val="0"/>
          <w:divBdr>
            <w:top w:val="none" w:sz="0" w:space="0" w:color="auto"/>
            <w:left w:val="none" w:sz="0" w:space="0" w:color="auto"/>
            <w:bottom w:val="none" w:sz="0" w:space="0" w:color="auto"/>
            <w:right w:val="none" w:sz="0" w:space="0" w:color="auto"/>
          </w:divBdr>
        </w:div>
        <w:div w:id="1740975694">
          <w:marLeft w:val="0"/>
          <w:marRight w:val="0"/>
          <w:marTop w:val="0"/>
          <w:marBottom w:val="0"/>
          <w:divBdr>
            <w:top w:val="none" w:sz="0" w:space="0" w:color="auto"/>
            <w:left w:val="none" w:sz="0" w:space="0" w:color="auto"/>
            <w:bottom w:val="none" w:sz="0" w:space="0" w:color="auto"/>
            <w:right w:val="none" w:sz="0" w:space="0" w:color="auto"/>
          </w:divBdr>
        </w:div>
        <w:div w:id="1794865899">
          <w:marLeft w:val="0"/>
          <w:marRight w:val="0"/>
          <w:marTop w:val="0"/>
          <w:marBottom w:val="0"/>
          <w:divBdr>
            <w:top w:val="none" w:sz="0" w:space="0" w:color="auto"/>
            <w:left w:val="none" w:sz="0" w:space="0" w:color="auto"/>
            <w:bottom w:val="none" w:sz="0" w:space="0" w:color="auto"/>
            <w:right w:val="none" w:sz="0" w:space="0" w:color="auto"/>
          </w:divBdr>
        </w:div>
        <w:div w:id="1817066849">
          <w:marLeft w:val="0"/>
          <w:marRight w:val="0"/>
          <w:marTop w:val="0"/>
          <w:marBottom w:val="0"/>
          <w:divBdr>
            <w:top w:val="none" w:sz="0" w:space="0" w:color="auto"/>
            <w:left w:val="none" w:sz="0" w:space="0" w:color="auto"/>
            <w:bottom w:val="none" w:sz="0" w:space="0" w:color="auto"/>
            <w:right w:val="none" w:sz="0" w:space="0" w:color="auto"/>
          </w:divBdr>
        </w:div>
        <w:div w:id="1918130764">
          <w:marLeft w:val="0"/>
          <w:marRight w:val="0"/>
          <w:marTop w:val="0"/>
          <w:marBottom w:val="0"/>
          <w:divBdr>
            <w:top w:val="none" w:sz="0" w:space="0" w:color="auto"/>
            <w:left w:val="none" w:sz="0" w:space="0" w:color="auto"/>
            <w:bottom w:val="none" w:sz="0" w:space="0" w:color="auto"/>
            <w:right w:val="none" w:sz="0" w:space="0" w:color="auto"/>
          </w:divBdr>
        </w:div>
        <w:div w:id="1925719830">
          <w:marLeft w:val="0"/>
          <w:marRight w:val="0"/>
          <w:marTop w:val="0"/>
          <w:marBottom w:val="0"/>
          <w:divBdr>
            <w:top w:val="none" w:sz="0" w:space="0" w:color="auto"/>
            <w:left w:val="none" w:sz="0" w:space="0" w:color="auto"/>
            <w:bottom w:val="none" w:sz="0" w:space="0" w:color="auto"/>
            <w:right w:val="none" w:sz="0" w:space="0" w:color="auto"/>
          </w:divBdr>
        </w:div>
        <w:div w:id="1977224057">
          <w:marLeft w:val="0"/>
          <w:marRight w:val="0"/>
          <w:marTop w:val="0"/>
          <w:marBottom w:val="0"/>
          <w:divBdr>
            <w:top w:val="none" w:sz="0" w:space="0" w:color="auto"/>
            <w:left w:val="none" w:sz="0" w:space="0" w:color="auto"/>
            <w:bottom w:val="none" w:sz="0" w:space="0" w:color="auto"/>
            <w:right w:val="none" w:sz="0" w:space="0" w:color="auto"/>
          </w:divBdr>
        </w:div>
        <w:div w:id="2010984559">
          <w:marLeft w:val="0"/>
          <w:marRight w:val="0"/>
          <w:marTop w:val="0"/>
          <w:marBottom w:val="0"/>
          <w:divBdr>
            <w:top w:val="none" w:sz="0" w:space="0" w:color="auto"/>
            <w:left w:val="none" w:sz="0" w:space="0" w:color="auto"/>
            <w:bottom w:val="none" w:sz="0" w:space="0" w:color="auto"/>
            <w:right w:val="none" w:sz="0" w:space="0" w:color="auto"/>
          </w:divBdr>
        </w:div>
        <w:div w:id="2075468841">
          <w:marLeft w:val="0"/>
          <w:marRight w:val="0"/>
          <w:marTop w:val="0"/>
          <w:marBottom w:val="0"/>
          <w:divBdr>
            <w:top w:val="none" w:sz="0" w:space="0" w:color="auto"/>
            <w:left w:val="none" w:sz="0" w:space="0" w:color="auto"/>
            <w:bottom w:val="none" w:sz="0" w:space="0" w:color="auto"/>
            <w:right w:val="none" w:sz="0" w:space="0" w:color="auto"/>
          </w:divBdr>
        </w:div>
        <w:div w:id="2091925650">
          <w:marLeft w:val="0"/>
          <w:marRight w:val="0"/>
          <w:marTop w:val="0"/>
          <w:marBottom w:val="0"/>
          <w:divBdr>
            <w:top w:val="none" w:sz="0" w:space="0" w:color="auto"/>
            <w:left w:val="none" w:sz="0" w:space="0" w:color="auto"/>
            <w:bottom w:val="none" w:sz="0" w:space="0" w:color="auto"/>
            <w:right w:val="none" w:sz="0" w:space="0" w:color="auto"/>
          </w:divBdr>
        </w:div>
        <w:div w:id="2093115161">
          <w:marLeft w:val="0"/>
          <w:marRight w:val="0"/>
          <w:marTop w:val="0"/>
          <w:marBottom w:val="0"/>
          <w:divBdr>
            <w:top w:val="none" w:sz="0" w:space="0" w:color="auto"/>
            <w:left w:val="none" w:sz="0" w:space="0" w:color="auto"/>
            <w:bottom w:val="none" w:sz="0" w:space="0" w:color="auto"/>
            <w:right w:val="none" w:sz="0" w:space="0" w:color="auto"/>
          </w:divBdr>
        </w:div>
      </w:divsChild>
    </w:div>
    <w:div w:id="806357601">
      <w:bodyDiv w:val="1"/>
      <w:marLeft w:val="0"/>
      <w:marRight w:val="0"/>
      <w:marTop w:val="0"/>
      <w:marBottom w:val="0"/>
      <w:divBdr>
        <w:top w:val="none" w:sz="0" w:space="0" w:color="auto"/>
        <w:left w:val="none" w:sz="0" w:space="0" w:color="auto"/>
        <w:bottom w:val="none" w:sz="0" w:space="0" w:color="auto"/>
        <w:right w:val="none" w:sz="0" w:space="0" w:color="auto"/>
      </w:divBdr>
      <w:divsChild>
        <w:div w:id="37902074">
          <w:marLeft w:val="0"/>
          <w:marRight w:val="0"/>
          <w:marTop w:val="0"/>
          <w:marBottom w:val="0"/>
          <w:divBdr>
            <w:top w:val="none" w:sz="0" w:space="0" w:color="auto"/>
            <w:left w:val="none" w:sz="0" w:space="0" w:color="auto"/>
            <w:bottom w:val="none" w:sz="0" w:space="0" w:color="auto"/>
            <w:right w:val="none" w:sz="0" w:space="0" w:color="auto"/>
          </w:divBdr>
        </w:div>
        <w:div w:id="66609163">
          <w:marLeft w:val="0"/>
          <w:marRight w:val="0"/>
          <w:marTop w:val="0"/>
          <w:marBottom w:val="0"/>
          <w:divBdr>
            <w:top w:val="none" w:sz="0" w:space="0" w:color="auto"/>
            <w:left w:val="none" w:sz="0" w:space="0" w:color="auto"/>
            <w:bottom w:val="none" w:sz="0" w:space="0" w:color="auto"/>
            <w:right w:val="none" w:sz="0" w:space="0" w:color="auto"/>
          </w:divBdr>
        </w:div>
        <w:div w:id="317148993">
          <w:marLeft w:val="0"/>
          <w:marRight w:val="0"/>
          <w:marTop w:val="0"/>
          <w:marBottom w:val="0"/>
          <w:divBdr>
            <w:top w:val="none" w:sz="0" w:space="0" w:color="auto"/>
            <w:left w:val="none" w:sz="0" w:space="0" w:color="auto"/>
            <w:bottom w:val="none" w:sz="0" w:space="0" w:color="auto"/>
            <w:right w:val="none" w:sz="0" w:space="0" w:color="auto"/>
          </w:divBdr>
        </w:div>
        <w:div w:id="351801940">
          <w:marLeft w:val="0"/>
          <w:marRight w:val="0"/>
          <w:marTop w:val="0"/>
          <w:marBottom w:val="0"/>
          <w:divBdr>
            <w:top w:val="none" w:sz="0" w:space="0" w:color="auto"/>
            <w:left w:val="none" w:sz="0" w:space="0" w:color="auto"/>
            <w:bottom w:val="none" w:sz="0" w:space="0" w:color="auto"/>
            <w:right w:val="none" w:sz="0" w:space="0" w:color="auto"/>
          </w:divBdr>
        </w:div>
        <w:div w:id="587812739">
          <w:marLeft w:val="0"/>
          <w:marRight w:val="0"/>
          <w:marTop w:val="0"/>
          <w:marBottom w:val="0"/>
          <w:divBdr>
            <w:top w:val="none" w:sz="0" w:space="0" w:color="auto"/>
            <w:left w:val="none" w:sz="0" w:space="0" w:color="auto"/>
            <w:bottom w:val="none" w:sz="0" w:space="0" w:color="auto"/>
            <w:right w:val="none" w:sz="0" w:space="0" w:color="auto"/>
          </w:divBdr>
        </w:div>
        <w:div w:id="647243287">
          <w:marLeft w:val="0"/>
          <w:marRight w:val="0"/>
          <w:marTop w:val="0"/>
          <w:marBottom w:val="0"/>
          <w:divBdr>
            <w:top w:val="none" w:sz="0" w:space="0" w:color="auto"/>
            <w:left w:val="none" w:sz="0" w:space="0" w:color="auto"/>
            <w:bottom w:val="none" w:sz="0" w:space="0" w:color="auto"/>
            <w:right w:val="none" w:sz="0" w:space="0" w:color="auto"/>
          </w:divBdr>
        </w:div>
        <w:div w:id="757557726">
          <w:marLeft w:val="0"/>
          <w:marRight w:val="0"/>
          <w:marTop w:val="0"/>
          <w:marBottom w:val="0"/>
          <w:divBdr>
            <w:top w:val="none" w:sz="0" w:space="0" w:color="auto"/>
            <w:left w:val="none" w:sz="0" w:space="0" w:color="auto"/>
            <w:bottom w:val="none" w:sz="0" w:space="0" w:color="auto"/>
            <w:right w:val="none" w:sz="0" w:space="0" w:color="auto"/>
          </w:divBdr>
        </w:div>
        <w:div w:id="1006133360">
          <w:marLeft w:val="0"/>
          <w:marRight w:val="0"/>
          <w:marTop w:val="0"/>
          <w:marBottom w:val="0"/>
          <w:divBdr>
            <w:top w:val="none" w:sz="0" w:space="0" w:color="auto"/>
            <w:left w:val="none" w:sz="0" w:space="0" w:color="auto"/>
            <w:bottom w:val="none" w:sz="0" w:space="0" w:color="auto"/>
            <w:right w:val="none" w:sz="0" w:space="0" w:color="auto"/>
          </w:divBdr>
        </w:div>
        <w:div w:id="1025986119">
          <w:marLeft w:val="0"/>
          <w:marRight w:val="0"/>
          <w:marTop w:val="0"/>
          <w:marBottom w:val="0"/>
          <w:divBdr>
            <w:top w:val="none" w:sz="0" w:space="0" w:color="auto"/>
            <w:left w:val="none" w:sz="0" w:space="0" w:color="auto"/>
            <w:bottom w:val="none" w:sz="0" w:space="0" w:color="auto"/>
            <w:right w:val="none" w:sz="0" w:space="0" w:color="auto"/>
          </w:divBdr>
        </w:div>
        <w:div w:id="1396047943">
          <w:marLeft w:val="0"/>
          <w:marRight w:val="0"/>
          <w:marTop w:val="0"/>
          <w:marBottom w:val="0"/>
          <w:divBdr>
            <w:top w:val="none" w:sz="0" w:space="0" w:color="auto"/>
            <w:left w:val="none" w:sz="0" w:space="0" w:color="auto"/>
            <w:bottom w:val="none" w:sz="0" w:space="0" w:color="auto"/>
            <w:right w:val="none" w:sz="0" w:space="0" w:color="auto"/>
          </w:divBdr>
        </w:div>
      </w:divsChild>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4344779">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3104088">
      <w:bodyDiv w:val="1"/>
      <w:marLeft w:val="0"/>
      <w:marRight w:val="0"/>
      <w:marTop w:val="0"/>
      <w:marBottom w:val="0"/>
      <w:divBdr>
        <w:top w:val="none" w:sz="0" w:space="0" w:color="auto"/>
        <w:left w:val="none" w:sz="0" w:space="0" w:color="auto"/>
        <w:bottom w:val="none" w:sz="0" w:space="0" w:color="auto"/>
        <w:right w:val="none" w:sz="0" w:space="0" w:color="auto"/>
      </w:divBdr>
      <w:divsChild>
        <w:div w:id="236865441">
          <w:marLeft w:val="0"/>
          <w:marRight w:val="0"/>
          <w:marTop w:val="0"/>
          <w:marBottom w:val="0"/>
          <w:divBdr>
            <w:top w:val="none" w:sz="0" w:space="0" w:color="auto"/>
            <w:left w:val="none" w:sz="0" w:space="0" w:color="auto"/>
            <w:bottom w:val="none" w:sz="0" w:space="0" w:color="auto"/>
            <w:right w:val="none" w:sz="0" w:space="0" w:color="auto"/>
          </w:divBdr>
          <w:divsChild>
            <w:div w:id="1481849060">
              <w:marLeft w:val="0"/>
              <w:marRight w:val="0"/>
              <w:marTop w:val="0"/>
              <w:marBottom w:val="0"/>
              <w:divBdr>
                <w:top w:val="none" w:sz="0" w:space="0" w:color="auto"/>
                <w:left w:val="none" w:sz="0" w:space="0" w:color="auto"/>
                <w:bottom w:val="none" w:sz="0" w:space="0" w:color="auto"/>
                <w:right w:val="none" w:sz="0" w:space="0" w:color="auto"/>
              </w:divBdr>
            </w:div>
            <w:div w:id="1969239628">
              <w:marLeft w:val="0"/>
              <w:marRight w:val="0"/>
              <w:marTop w:val="0"/>
              <w:marBottom w:val="0"/>
              <w:divBdr>
                <w:top w:val="none" w:sz="0" w:space="0" w:color="auto"/>
                <w:left w:val="none" w:sz="0" w:space="0" w:color="auto"/>
                <w:bottom w:val="none" w:sz="0" w:space="0" w:color="auto"/>
                <w:right w:val="none" w:sz="0" w:space="0" w:color="auto"/>
              </w:divBdr>
            </w:div>
          </w:divsChild>
        </w:div>
        <w:div w:id="487139583">
          <w:marLeft w:val="0"/>
          <w:marRight w:val="0"/>
          <w:marTop w:val="0"/>
          <w:marBottom w:val="0"/>
          <w:divBdr>
            <w:top w:val="none" w:sz="0" w:space="0" w:color="auto"/>
            <w:left w:val="none" w:sz="0" w:space="0" w:color="auto"/>
            <w:bottom w:val="none" w:sz="0" w:space="0" w:color="auto"/>
            <w:right w:val="none" w:sz="0" w:space="0" w:color="auto"/>
          </w:divBdr>
          <w:divsChild>
            <w:div w:id="118450546">
              <w:marLeft w:val="0"/>
              <w:marRight w:val="0"/>
              <w:marTop w:val="0"/>
              <w:marBottom w:val="0"/>
              <w:divBdr>
                <w:top w:val="none" w:sz="0" w:space="0" w:color="auto"/>
                <w:left w:val="none" w:sz="0" w:space="0" w:color="auto"/>
                <w:bottom w:val="none" w:sz="0" w:space="0" w:color="auto"/>
                <w:right w:val="none" w:sz="0" w:space="0" w:color="auto"/>
              </w:divBdr>
            </w:div>
            <w:div w:id="1683244633">
              <w:marLeft w:val="0"/>
              <w:marRight w:val="0"/>
              <w:marTop w:val="0"/>
              <w:marBottom w:val="0"/>
              <w:divBdr>
                <w:top w:val="none" w:sz="0" w:space="0" w:color="auto"/>
                <w:left w:val="none" w:sz="0" w:space="0" w:color="auto"/>
                <w:bottom w:val="none" w:sz="0" w:space="0" w:color="auto"/>
                <w:right w:val="none" w:sz="0" w:space="0" w:color="auto"/>
              </w:divBdr>
            </w:div>
            <w:div w:id="2055227564">
              <w:marLeft w:val="0"/>
              <w:marRight w:val="0"/>
              <w:marTop w:val="0"/>
              <w:marBottom w:val="0"/>
              <w:divBdr>
                <w:top w:val="none" w:sz="0" w:space="0" w:color="auto"/>
                <w:left w:val="none" w:sz="0" w:space="0" w:color="auto"/>
                <w:bottom w:val="none" w:sz="0" w:space="0" w:color="auto"/>
                <w:right w:val="none" w:sz="0" w:space="0" w:color="auto"/>
              </w:divBdr>
            </w:div>
          </w:divsChild>
        </w:div>
        <w:div w:id="508060598">
          <w:marLeft w:val="0"/>
          <w:marRight w:val="0"/>
          <w:marTop w:val="0"/>
          <w:marBottom w:val="0"/>
          <w:divBdr>
            <w:top w:val="none" w:sz="0" w:space="0" w:color="auto"/>
            <w:left w:val="none" w:sz="0" w:space="0" w:color="auto"/>
            <w:bottom w:val="none" w:sz="0" w:space="0" w:color="auto"/>
            <w:right w:val="none" w:sz="0" w:space="0" w:color="auto"/>
          </w:divBdr>
        </w:div>
        <w:div w:id="594486447">
          <w:marLeft w:val="0"/>
          <w:marRight w:val="0"/>
          <w:marTop w:val="0"/>
          <w:marBottom w:val="0"/>
          <w:divBdr>
            <w:top w:val="none" w:sz="0" w:space="0" w:color="auto"/>
            <w:left w:val="none" w:sz="0" w:space="0" w:color="auto"/>
            <w:bottom w:val="none" w:sz="0" w:space="0" w:color="auto"/>
            <w:right w:val="none" w:sz="0" w:space="0" w:color="auto"/>
          </w:divBdr>
          <w:divsChild>
            <w:div w:id="333604462">
              <w:marLeft w:val="-75"/>
              <w:marRight w:val="0"/>
              <w:marTop w:val="30"/>
              <w:marBottom w:val="30"/>
              <w:divBdr>
                <w:top w:val="none" w:sz="0" w:space="0" w:color="auto"/>
                <w:left w:val="none" w:sz="0" w:space="0" w:color="auto"/>
                <w:bottom w:val="none" w:sz="0" w:space="0" w:color="auto"/>
                <w:right w:val="none" w:sz="0" w:space="0" w:color="auto"/>
              </w:divBdr>
              <w:divsChild>
                <w:div w:id="67659278">
                  <w:marLeft w:val="0"/>
                  <w:marRight w:val="0"/>
                  <w:marTop w:val="0"/>
                  <w:marBottom w:val="0"/>
                  <w:divBdr>
                    <w:top w:val="none" w:sz="0" w:space="0" w:color="auto"/>
                    <w:left w:val="none" w:sz="0" w:space="0" w:color="auto"/>
                    <w:bottom w:val="none" w:sz="0" w:space="0" w:color="auto"/>
                    <w:right w:val="none" w:sz="0" w:space="0" w:color="auto"/>
                  </w:divBdr>
                  <w:divsChild>
                    <w:div w:id="1394817765">
                      <w:marLeft w:val="0"/>
                      <w:marRight w:val="0"/>
                      <w:marTop w:val="0"/>
                      <w:marBottom w:val="0"/>
                      <w:divBdr>
                        <w:top w:val="none" w:sz="0" w:space="0" w:color="auto"/>
                        <w:left w:val="none" w:sz="0" w:space="0" w:color="auto"/>
                        <w:bottom w:val="none" w:sz="0" w:space="0" w:color="auto"/>
                        <w:right w:val="none" w:sz="0" w:space="0" w:color="auto"/>
                      </w:divBdr>
                    </w:div>
                  </w:divsChild>
                </w:div>
                <w:div w:id="91438020">
                  <w:marLeft w:val="0"/>
                  <w:marRight w:val="0"/>
                  <w:marTop w:val="0"/>
                  <w:marBottom w:val="0"/>
                  <w:divBdr>
                    <w:top w:val="none" w:sz="0" w:space="0" w:color="auto"/>
                    <w:left w:val="none" w:sz="0" w:space="0" w:color="auto"/>
                    <w:bottom w:val="none" w:sz="0" w:space="0" w:color="auto"/>
                    <w:right w:val="none" w:sz="0" w:space="0" w:color="auto"/>
                  </w:divBdr>
                  <w:divsChild>
                    <w:div w:id="1506817985">
                      <w:marLeft w:val="0"/>
                      <w:marRight w:val="0"/>
                      <w:marTop w:val="0"/>
                      <w:marBottom w:val="0"/>
                      <w:divBdr>
                        <w:top w:val="none" w:sz="0" w:space="0" w:color="auto"/>
                        <w:left w:val="none" w:sz="0" w:space="0" w:color="auto"/>
                        <w:bottom w:val="none" w:sz="0" w:space="0" w:color="auto"/>
                        <w:right w:val="none" w:sz="0" w:space="0" w:color="auto"/>
                      </w:divBdr>
                    </w:div>
                  </w:divsChild>
                </w:div>
                <w:div w:id="96600203">
                  <w:marLeft w:val="0"/>
                  <w:marRight w:val="0"/>
                  <w:marTop w:val="0"/>
                  <w:marBottom w:val="0"/>
                  <w:divBdr>
                    <w:top w:val="none" w:sz="0" w:space="0" w:color="auto"/>
                    <w:left w:val="none" w:sz="0" w:space="0" w:color="auto"/>
                    <w:bottom w:val="none" w:sz="0" w:space="0" w:color="auto"/>
                    <w:right w:val="none" w:sz="0" w:space="0" w:color="auto"/>
                  </w:divBdr>
                  <w:divsChild>
                    <w:div w:id="342976286">
                      <w:marLeft w:val="0"/>
                      <w:marRight w:val="0"/>
                      <w:marTop w:val="0"/>
                      <w:marBottom w:val="0"/>
                      <w:divBdr>
                        <w:top w:val="none" w:sz="0" w:space="0" w:color="auto"/>
                        <w:left w:val="none" w:sz="0" w:space="0" w:color="auto"/>
                        <w:bottom w:val="none" w:sz="0" w:space="0" w:color="auto"/>
                        <w:right w:val="none" w:sz="0" w:space="0" w:color="auto"/>
                      </w:divBdr>
                    </w:div>
                  </w:divsChild>
                </w:div>
                <w:div w:id="107630136">
                  <w:marLeft w:val="0"/>
                  <w:marRight w:val="0"/>
                  <w:marTop w:val="0"/>
                  <w:marBottom w:val="0"/>
                  <w:divBdr>
                    <w:top w:val="none" w:sz="0" w:space="0" w:color="auto"/>
                    <w:left w:val="none" w:sz="0" w:space="0" w:color="auto"/>
                    <w:bottom w:val="none" w:sz="0" w:space="0" w:color="auto"/>
                    <w:right w:val="none" w:sz="0" w:space="0" w:color="auto"/>
                  </w:divBdr>
                  <w:divsChild>
                    <w:div w:id="2025666561">
                      <w:marLeft w:val="0"/>
                      <w:marRight w:val="0"/>
                      <w:marTop w:val="0"/>
                      <w:marBottom w:val="0"/>
                      <w:divBdr>
                        <w:top w:val="none" w:sz="0" w:space="0" w:color="auto"/>
                        <w:left w:val="none" w:sz="0" w:space="0" w:color="auto"/>
                        <w:bottom w:val="none" w:sz="0" w:space="0" w:color="auto"/>
                        <w:right w:val="none" w:sz="0" w:space="0" w:color="auto"/>
                      </w:divBdr>
                    </w:div>
                  </w:divsChild>
                </w:div>
                <w:div w:id="123276247">
                  <w:marLeft w:val="0"/>
                  <w:marRight w:val="0"/>
                  <w:marTop w:val="0"/>
                  <w:marBottom w:val="0"/>
                  <w:divBdr>
                    <w:top w:val="none" w:sz="0" w:space="0" w:color="auto"/>
                    <w:left w:val="none" w:sz="0" w:space="0" w:color="auto"/>
                    <w:bottom w:val="none" w:sz="0" w:space="0" w:color="auto"/>
                    <w:right w:val="none" w:sz="0" w:space="0" w:color="auto"/>
                  </w:divBdr>
                  <w:divsChild>
                    <w:div w:id="1139959545">
                      <w:marLeft w:val="0"/>
                      <w:marRight w:val="0"/>
                      <w:marTop w:val="0"/>
                      <w:marBottom w:val="0"/>
                      <w:divBdr>
                        <w:top w:val="none" w:sz="0" w:space="0" w:color="auto"/>
                        <w:left w:val="none" w:sz="0" w:space="0" w:color="auto"/>
                        <w:bottom w:val="none" w:sz="0" w:space="0" w:color="auto"/>
                        <w:right w:val="none" w:sz="0" w:space="0" w:color="auto"/>
                      </w:divBdr>
                    </w:div>
                  </w:divsChild>
                </w:div>
                <w:div w:id="405568923">
                  <w:marLeft w:val="0"/>
                  <w:marRight w:val="0"/>
                  <w:marTop w:val="0"/>
                  <w:marBottom w:val="0"/>
                  <w:divBdr>
                    <w:top w:val="none" w:sz="0" w:space="0" w:color="auto"/>
                    <w:left w:val="none" w:sz="0" w:space="0" w:color="auto"/>
                    <w:bottom w:val="none" w:sz="0" w:space="0" w:color="auto"/>
                    <w:right w:val="none" w:sz="0" w:space="0" w:color="auto"/>
                  </w:divBdr>
                  <w:divsChild>
                    <w:div w:id="1624383464">
                      <w:marLeft w:val="0"/>
                      <w:marRight w:val="0"/>
                      <w:marTop w:val="0"/>
                      <w:marBottom w:val="0"/>
                      <w:divBdr>
                        <w:top w:val="none" w:sz="0" w:space="0" w:color="auto"/>
                        <w:left w:val="none" w:sz="0" w:space="0" w:color="auto"/>
                        <w:bottom w:val="none" w:sz="0" w:space="0" w:color="auto"/>
                        <w:right w:val="none" w:sz="0" w:space="0" w:color="auto"/>
                      </w:divBdr>
                    </w:div>
                  </w:divsChild>
                </w:div>
                <w:div w:id="415984681">
                  <w:marLeft w:val="0"/>
                  <w:marRight w:val="0"/>
                  <w:marTop w:val="0"/>
                  <w:marBottom w:val="0"/>
                  <w:divBdr>
                    <w:top w:val="none" w:sz="0" w:space="0" w:color="auto"/>
                    <w:left w:val="none" w:sz="0" w:space="0" w:color="auto"/>
                    <w:bottom w:val="none" w:sz="0" w:space="0" w:color="auto"/>
                    <w:right w:val="none" w:sz="0" w:space="0" w:color="auto"/>
                  </w:divBdr>
                  <w:divsChild>
                    <w:div w:id="1357850784">
                      <w:marLeft w:val="0"/>
                      <w:marRight w:val="0"/>
                      <w:marTop w:val="0"/>
                      <w:marBottom w:val="0"/>
                      <w:divBdr>
                        <w:top w:val="none" w:sz="0" w:space="0" w:color="auto"/>
                        <w:left w:val="none" w:sz="0" w:space="0" w:color="auto"/>
                        <w:bottom w:val="none" w:sz="0" w:space="0" w:color="auto"/>
                        <w:right w:val="none" w:sz="0" w:space="0" w:color="auto"/>
                      </w:divBdr>
                    </w:div>
                  </w:divsChild>
                </w:div>
                <w:div w:id="462039509">
                  <w:marLeft w:val="0"/>
                  <w:marRight w:val="0"/>
                  <w:marTop w:val="0"/>
                  <w:marBottom w:val="0"/>
                  <w:divBdr>
                    <w:top w:val="none" w:sz="0" w:space="0" w:color="auto"/>
                    <w:left w:val="none" w:sz="0" w:space="0" w:color="auto"/>
                    <w:bottom w:val="none" w:sz="0" w:space="0" w:color="auto"/>
                    <w:right w:val="none" w:sz="0" w:space="0" w:color="auto"/>
                  </w:divBdr>
                  <w:divsChild>
                    <w:div w:id="1311443442">
                      <w:marLeft w:val="0"/>
                      <w:marRight w:val="0"/>
                      <w:marTop w:val="0"/>
                      <w:marBottom w:val="0"/>
                      <w:divBdr>
                        <w:top w:val="none" w:sz="0" w:space="0" w:color="auto"/>
                        <w:left w:val="none" w:sz="0" w:space="0" w:color="auto"/>
                        <w:bottom w:val="none" w:sz="0" w:space="0" w:color="auto"/>
                        <w:right w:val="none" w:sz="0" w:space="0" w:color="auto"/>
                      </w:divBdr>
                    </w:div>
                  </w:divsChild>
                </w:div>
                <w:div w:id="542593509">
                  <w:marLeft w:val="0"/>
                  <w:marRight w:val="0"/>
                  <w:marTop w:val="0"/>
                  <w:marBottom w:val="0"/>
                  <w:divBdr>
                    <w:top w:val="none" w:sz="0" w:space="0" w:color="auto"/>
                    <w:left w:val="none" w:sz="0" w:space="0" w:color="auto"/>
                    <w:bottom w:val="none" w:sz="0" w:space="0" w:color="auto"/>
                    <w:right w:val="none" w:sz="0" w:space="0" w:color="auto"/>
                  </w:divBdr>
                  <w:divsChild>
                    <w:div w:id="14355481">
                      <w:marLeft w:val="0"/>
                      <w:marRight w:val="0"/>
                      <w:marTop w:val="0"/>
                      <w:marBottom w:val="0"/>
                      <w:divBdr>
                        <w:top w:val="none" w:sz="0" w:space="0" w:color="auto"/>
                        <w:left w:val="none" w:sz="0" w:space="0" w:color="auto"/>
                        <w:bottom w:val="none" w:sz="0" w:space="0" w:color="auto"/>
                        <w:right w:val="none" w:sz="0" w:space="0" w:color="auto"/>
                      </w:divBdr>
                    </w:div>
                  </w:divsChild>
                </w:div>
                <w:div w:id="545990778">
                  <w:marLeft w:val="0"/>
                  <w:marRight w:val="0"/>
                  <w:marTop w:val="0"/>
                  <w:marBottom w:val="0"/>
                  <w:divBdr>
                    <w:top w:val="none" w:sz="0" w:space="0" w:color="auto"/>
                    <w:left w:val="none" w:sz="0" w:space="0" w:color="auto"/>
                    <w:bottom w:val="none" w:sz="0" w:space="0" w:color="auto"/>
                    <w:right w:val="none" w:sz="0" w:space="0" w:color="auto"/>
                  </w:divBdr>
                  <w:divsChild>
                    <w:div w:id="2092264536">
                      <w:marLeft w:val="0"/>
                      <w:marRight w:val="0"/>
                      <w:marTop w:val="0"/>
                      <w:marBottom w:val="0"/>
                      <w:divBdr>
                        <w:top w:val="none" w:sz="0" w:space="0" w:color="auto"/>
                        <w:left w:val="none" w:sz="0" w:space="0" w:color="auto"/>
                        <w:bottom w:val="none" w:sz="0" w:space="0" w:color="auto"/>
                        <w:right w:val="none" w:sz="0" w:space="0" w:color="auto"/>
                      </w:divBdr>
                    </w:div>
                  </w:divsChild>
                </w:div>
                <w:div w:id="575406438">
                  <w:marLeft w:val="0"/>
                  <w:marRight w:val="0"/>
                  <w:marTop w:val="0"/>
                  <w:marBottom w:val="0"/>
                  <w:divBdr>
                    <w:top w:val="none" w:sz="0" w:space="0" w:color="auto"/>
                    <w:left w:val="none" w:sz="0" w:space="0" w:color="auto"/>
                    <w:bottom w:val="none" w:sz="0" w:space="0" w:color="auto"/>
                    <w:right w:val="none" w:sz="0" w:space="0" w:color="auto"/>
                  </w:divBdr>
                  <w:divsChild>
                    <w:div w:id="1587495194">
                      <w:marLeft w:val="0"/>
                      <w:marRight w:val="0"/>
                      <w:marTop w:val="0"/>
                      <w:marBottom w:val="0"/>
                      <w:divBdr>
                        <w:top w:val="none" w:sz="0" w:space="0" w:color="auto"/>
                        <w:left w:val="none" w:sz="0" w:space="0" w:color="auto"/>
                        <w:bottom w:val="none" w:sz="0" w:space="0" w:color="auto"/>
                        <w:right w:val="none" w:sz="0" w:space="0" w:color="auto"/>
                      </w:divBdr>
                    </w:div>
                  </w:divsChild>
                </w:div>
                <w:div w:id="579800741">
                  <w:marLeft w:val="0"/>
                  <w:marRight w:val="0"/>
                  <w:marTop w:val="0"/>
                  <w:marBottom w:val="0"/>
                  <w:divBdr>
                    <w:top w:val="none" w:sz="0" w:space="0" w:color="auto"/>
                    <w:left w:val="none" w:sz="0" w:space="0" w:color="auto"/>
                    <w:bottom w:val="none" w:sz="0" w:space="0" w:color="auto"/>
                    <w:right w:val="none" w:sz="0" w:space="0" w:color="auto"/>
                  </w:divBdr>
                  <w:divsChild>
                    <w:div w:id="189420424">
                      <w:marLeft w:val="0"/>
                      <w:marRight w:val="0"/>
                      <w:marTop w:val="0"/>
                      <w:marBottom w:val="0"/>
                      <w:divBdr>
                        <w:top w:val="none" w:sz="0" w:space="0" w:color="auto"/>
                        <w:left w:val="none" w:sz="0" w:space="0" w:color="auto"/>
                        <w:bottom w:val="none" w:sz="0" w:space="0" w:color="auto"/>
                        <w:right w:val="none" w:sz="0" w:space="0" w:color="auto"/>
                      </w:divBdr>
                    </w:div>
                  </w:divsChild>
                </w:div>
                <w:div w:id="587427631">
                  <w:marLeft w:val="0"/>
                  <w:marRight w:val="0"/>
                  <w:marTop w:val="0"/>
                  <w:marBottom w:val="0"/>
                  <w:divBdr>
                    <w:top w:val="none" w:sz="0" w:space="0" w:color="auto"/>
                    <w:left w:val="none" w:sz="0" w:space="0" w:color="auto"/>
                    <w:bottom w:val="none" w:sz="0" w:space="0" w:color="auto"/>
                    <w:right w:val="none" w:sz="0" w:space="0" w:color="auto"/>
                  </w:divBdr>
                  <w:divsChild>
                    <w:div w:id="1559197375">
                      <w:marLeft w:val="0"/>
                      <w:marRight w:val="0"/>
                      <w:marTop w:val="0"/>
                      <w:marBottom w:val="0"/>
                      <w:divBdr>
                        <w:top w:val="none" w:sz="0" w:space="0" w:color="auto"/>
                        <w:left w:val="none" w:sz="0" w:space="0" w:color="auto"/>
                        <w:bottom w:val="none" w:sz="0" w:space="0" w:color="auto"/>
                        <w:right w:val="none" w:sz="0" w:space="0" w:color="auto"/>
                      </w:divBdr>
                    </w:div>
                  </w:divsChild>
                </w:div>
                <w:div w:id="626862217">
                  <w:marLeft w:val="0"/>
                  <w:marRight w:val="0"/>
                  <w:marTop w:val="0"/>
                  <w:marBottom w:val="0"/>
                  <w:divBdr>
                    <w:top w:val="none" w:sz="0" w:space="0" w:color="auto"/>
                    <w:left w:val="none" w:sz="0" w:space="0" w:color="auto"/>
                    <w:bottom w:val="none" w:sz="0" w:space="0" w:color="auto"/>
                    <w:right w:val="none" w:sz="0" w:space="0" w:color="auto"/>
                  </w:divBdr>
                  <w:divsChild>
                    <w:div w:id="1506898426">
                      <w:marLeft w:val="0"/>
                      <w:marRight w:val="0"/>
                      <w:marTop w:val="0"/>
                      <w:marBottom w:val="0"/>
                      <w:divBdr>
                        <w:top w:val="none" w:sz="0" w:space="0" w:color="auto"/>
                        <w:left w:val="none" w:sz="0" w:space="0" w:color="auto"/>
                        <w:bottom w:val="none" w:sz="0" w:space="0" w:color="auto"/>
                        <w:right w:val="none" w:sz="0" w:space="0" w:color="auto"/>
                      </w:divBdr>
                    </w:div>
                  </w:divsChild>
                </w:div>
                <w:div w:id="638071071">
                  <w:marLeft w:val="0"/>
                  <w:marRight w:val="0"/>
                  <w:marTop w:val="0"/>
                  <w:marBottom w:val="0"/>
                  <w:divBdr>
                    <w:top w:val="none" w:sz="0" w:space="0" w:color="auto"/>
                    <w:left w:val="none" w:sz="0" w:space="0" w:color="auto"/>
                    <w:bottom w:val="none" w:sz="0" w:space="0" w:color="auto"/>
                    <w:right w:val="none" w:sz="0" w:space="0" w:color="auto"/>
                  </w:divBdr>
                  <w:divsChild>
                    <w:div w:id="1436902331">
                      <w:marLeft w:val="0"/>
                      <w:marRight w:val="0"/>
                      <w:marTop w:val="0"/>
                      <w:marBottom w:val="0"/>
                      <w:divBdr>
                        <w:top w:val="none" w:sz="0" w:space="0" w:color="auto"/>
                        <w:left w:val="none" w:sz="0" w:space="0" w:color="auto"/>
                        <w:bottom w:val="none" w:sz="0" w:space="0" w:color="auto"/>
                        <w:right w:val="none" w:sz="0" w:space="0" w:color="auto"/>
                      </w:divBdr>
                    </w:div>
                  </w:divsChild>
                </w:div>
                <w:div w:id="759445584">
                  <w:marLeft w:val="0"/>
                  <w:marRight w:val="0"/>
                  <w:marTop w:val="0"/>
                  <w:marBottom w:val="0"/>
                  <w:divBdr>
                    <w:top w:val="none" w:sz="0" w:space="0" w:color="auto"/>
                    <w:left w:val="none" w:sz="0" w:space="0" w:color="auto"/>
                    <w:bottom w:val="none" w:sz="0" w:space="0" w:color="auto"/>
                    <w:right w:val="none" w:sz="0" w:space="0" w:color="auto"/>
                  </w:divBdr>
                  <w:divsChild>
                    <w:div w:id="1786385601">
                      <w:marLeft w:val="0"/>
                      <w:marRight w:val="0"/>
                      <w:marTop w:val="0"/>
                      <w:marBottom w:val="0"/>
                      <w:divBdr>
                        <w:top w:val="none" w:sz="0" w:space="0" w:color="auto"/>
                        <w:left w:val="none" w:sz="0" w:space="0" w:color="auto"/>
                        <w:bottom w:val="none" w:sz="0" w:space="0" w:color="auto"/>
                        <w:right w:val="none" w:sz="0" w:space="0" w:color="auto"/>
                      </w:divBdr>
                    </w:div>
                  </w:divsChild>
                </w:div>
                <w:div w:id="764427218">
                  <w:marLeft w:val="0"/>
                  <w:marRight w:val="0"/>
                  <w:marTop w:val="0"/>
                  <w:marBottom w:val="0"/>
                  <w:divBdr>
                    <w:top w:val="none" w:sz="0" w:space="0" w:color="auto"/>
                    <w:left w:val="none" w:sz="0" w:space="0" w:color="auto"/>
                    <w:bottom w:val="none" w:sz="0" w:space="0" w:color="auto"/>
                    <w:right w:val="none" w:sz="0" w:space="0" w:color="auto"/>
                  </w:divBdr>
                  <w:divsChild>
                    <w:div w:id="1491291646">
                      <w:marLeft w:val="0"/>
                      <w:marRight w:val="0"/>
                      <w:marTop w:val="0"/>
                      <w:marBottom w:val="0"/>
                      <w:divBdr>
                        <w:top w:val="none" w:sz="0" w:space="0" w:color="auto"/>
                        <w:left w:val="none" w:sz="0" w:space="0" w:color="auto"/>
                        <w:bottom w:val="none" w:sz="0" w:space="0" w:color="auto"/>
                        <w:right w:val="none" w:sz="0" w:space="0" w:color="auto"/>
                      </w:divBdr>
                    </w:div>
                  </w:divsChild>
                </w:div>
                <w:div w:id="976106917">
                  <w:marLeft w:val="0"/>
                  <w:marRight w:val="0"/>
                  <w:marTop w:val="0"/>
                  <w:marBottom w:val="0"/>
                  <w:divBdr>
                    <w:top w:val="none" w:sz="0" w:space="0" w:color="auto"/>
                    <w:left w:val="none" w:sz="0" w:space="0" w:color="auto"/>
                    <w:bottom w:val="none" w:sz="0" w:space="0" w:color="auto"/>
                    <w:right w:val="none" w:sz="0" w:space="0" w:color="auto"/>
                  </w:divBdr>
                  <w:divsChild>
                    <w:div w:id="994188295">
                      <w:marLeft w:val="0"/>
                      <w:marRight w:val="0"/>
                      <w:marTop w:val="0"/>
                      <w:marBottom w:val="0"/>
                      <w:divBdr>
                        <w:top w:val="none" w:sz="0" w:space="0" w:color="auto"/>
                        <w:left w:val="none" w:sz="0" w:space="0" w:color="auto"/>
                        <w:bottom w:val="none" w:sz="0" w:space="0" w:color="auto"/>
                        <w:right w:val="none" w:sz="0" w:space="0" w:color="auto"/>
                      </w:divBdr>
                    </w:div>
                  </w:divsChild>
                </w:div>
                <w:div w:id="987367252">
                  <w:marLeft w:val="0"/>
                  <w:marRight w:val="0"/>
                  <w:marTop w:val="0"/>
                  <w:marBottom w:val="0"/>
                  <w:divBdr>
                    <w:top w:val="none" w:sz="0" w:space="0" w:color="auto"/>
                    <w:left w:val="none" w:sz="0" w:space="0" w:color="auto"/>
                    <w:bottom w:val="none" w:sz="0" w:space="0" w:color="auto"/>
                    <w:right w:val="none" w:sz="0" w:space="0" w:color="auto"/>
                  </w:divBdr>
                  <w:divsChild>
                    <w:div w:id="274212234">
                      <w:marLeft w:val="0"/>
                      <w:marRight w:val="0"/>
                      <w:marTop w:val="0"/>
                      <w:marBottom w:val="0"/>
                      <w:divBdr>
                        <w:top w:val="none" w:sz="0" w:space="0" w:color="auto"/>
                        <w:left w:val="none" w:sz="0" w:space="0" w:color="auto"/>
                        <w:bottom w:val="none" w:sz="0" w:space="0" w:color="auto"/>
                        <w:right w:val="none" w:sz="0" w:space="0" w:color="auto"/>
                      </w:divBdr>
                    </w:div>
                  </w:divsChild>
                </w:div>
                <w:div w:id="991325741">
                  <w:marLeft w:val="0"/>
                  <w:marRight w:val="0"/>
                  <w:marTop w:val="0"/>
                  <w:marBottom w:val="0"/>
                  <w:divBdr>
                    <w:top w:val="none" w:sz="0" w:space="0" w:color="auto"/>
                    <w:left w:val="none" w:sz="0" w:space="0" w:color="auto"/>
                    <w:bottom w:val="none" w:sz="0" w:space="0" w:color="auto"/>
                    <w:right w:val="none" w:sz="0" w:space="0" w:color="auto"/>
                  </w:divBdr>
                  <w:divsChild>
                    <w:div w:id="1048408153">
                      <w:marLeft w:val="0"/>
                      <w:marRight w:val="0"/>
                      <w:marTop w:val="0"/>
                      <w:marBottom w:val="0"/>
                      <w:divBdr>
                        <w:top w:val="none" w:sz="0" w:space="0" w:color="auto"/>
                        <w:left w:val="none" w:sz="0" w:space="0" w:color="auto"/>
                        <w:bottom w:val="none" w:sz="0" w:space="0" w:color="auto"/>
                        <w:right w:val="none" w:sz="0" w:space="0" w:color="auto"/>
                      </w:divBdr>
                    </w:div>
                  </w:divsChild>
                </w:div>
                <w:div w:id="1052194211">
                  <w:marLeft w:val="0"/>
                  <w:marRight w:val="0"/>
                  <w:marTop w:val="0"/>
                  <w:marBottom w:val="0"/>
                  <w:divBdr>
                    <w:top w:val="none" w:sz="0" w:space="0" w:color="auto"/>
                    <w:left w:val="none" w:sz="0" w:space="0" w:color="auto"/>
                    <w:bottom w:val="none" w:sz="0" w:space="0" w:color="auto"/>
                    <w:right w:val="none" w:sz="0" w:space="0" w:color="auto"/>
                  </w:divBdr>
                  <w:divsChild>
                    <w:div w:id="210465621">
                      <w:marLeft w:val="0"/>
                      <w:marRight w:val="0"/>
                      <w:marTop w:val="0"/>
                      <w:marBottom w:val="0"/>
                      <w:divBdr>
                        <w:top w:val="none" w:sz="0" w:space="0" w:color="auto"/>
                        <w:left w:val="none" w:sz="0" w:space="0" w:color="auto"/>
                        <w:bottom w:val="none" w:sz="0" w:space="0" w:color="auto"/>
                        <w:right w:val="none" w:sz="0" w:space="0" w:color="auto"/>
                      </w:divBdr>
                    </w:div>
                  </w:divsChild>
                </w:div>
                <w:div w:id="1054963947">
                  <w:marLeft w:val="0"/>
                  <w:marRight w:val="0"/>
                  <w:marTop w:val="0"/>
                  <w:marBottom w:val="0"/>
                  <w:divBdr>
                    <w:top w:val="none" w:sz="0" w:space="0" w:color="auto"/>
                    <w:left w:val="none" w:sz="0" w:space="0" w:color="auto"/>
                    <w:bottom w:val="none" w:sz="0" w:space="0" w:color="auto"/>
                    <w:right w:val="none" w:sz="0" w:space="0" w:color="auto"/>
                  </w:divBdr>
                  <w:divsChild>
                    <w:div w:id="131021639">
                      <w:marLeft w:val="0"/>
                      <w:marRight w:val="0"/>
                      <w:marTop w:val="0"/>
                      <w:marBottom w:val="0"/>
                      <w:divBdr>
                        <w:top w:val="none" w:sz="0" w:space="0" w:color="auto"/>
                        <w:left w:val="none" w:sz="0" w:space="0" w:color="auto"/>
                        <w:bottom w:val="none" w:sz="0" w:space="0" w:color="auto"/>
                        <w:right w:val="none" w:sz="0" w:space="0" w:color="auto"/>
                      </w:divBdr>
                    </w:div>
                  </w:divsChild>
                </w:div>
                <w:div w:id="1123766481">
                  <w:marLeft w:val="0"/>
                  <w:marRight w:val="0"/>
                  <w:marTop w:val="0"/>
                  <w:marBottom w:val="0"/>
                  <w:divBdr>
                    <w:top w:val="none" w:sz="0" w:space="0" w:color="auto"/>
                    <w:left w:val="none" w:sz="0" w:space="0" w:color="auto"/>
                    <w:bottom w:val="none" w:sz="0" w:space="0" w:color="auto"/>
                    <w:right w:val="none" w:sz="0" w:space="0" w:color="auto"/>
                  </w:divBdr>
                  <w:divsChild>
                    <w:div w:id="807940338">
                      <w:marLeft w:val="0"/>
                      <w:marRight w:val="0"/>
                      <w:marTop w:val="0"/>
                      <w:marBottom w:val="0"/>
                      <w:divBdr>
                        <w:top w:val="none" w:sz="0" w:space="0" w:color="auto"/>
                        <w:left w:val="none" w:sz="0" w:space="0" w:color="auto"/>
                        <w:bottom w:val="none" w:sz="0" w:space="0" w:color="auto"/>
                        <w:right w:val="none" w:sz="0" w:space="0" w:color="auto"/>
                      </w:divBdr>
                    </w:div>
                  </w:divsChild>
                </w:div>
                <w:div w:id="1154024627">
                  <w:marLeft w:val="0"/>
                  <w:marRight w:val="0"/>
                  <w:marTop w:val="0"/>
                  <w:marBottom w:val="0"/>
                  <w:divBdr>
                    <w:top w:val="none" w:sz="0" w:space="0" w:color="auto"/>
                    <w:left w:val="none" w:sz="0" w:space="0" w:color="auto"/>
                    <w:bottom w:val="none" w:sz="0" w:space="0" w:color="auto"/>
                    <w:right w:val="none" w:sz="0" w:space="0" w:color="auto"/>
                  </w:divBdr>
                  <w:divsChild>
                    <w:div w:id="1559854954">
                      <w:marLeft w:val="0"/>
                      <w:marRight w:val="0"/>
                      <w:marTop w:val="0"/>
                      <w:marBottom w:val="0"/>
                      <w:divBdr>
                        <w:top w:val="none" w:sz="0" w:space="0" w:color="auto"/>
                        <w:left w:val="none" w:sz="0" w:space="0" w:color="auto"/>
                        <w:bottom w:val="none" w:sz="0" w:space="0" w:color="auto"/>
                        <w:right w:val="none" w:sz="0" w:space="0" w:color="auto"/>
                      </w:divBdr>
                    </w:div>
                  </w:divsChild>
                </w:div>
                <w:div w:id="1201897224">
                  <w:marLeft w:val="0"/>
                  <w:marRight w:val="0"/>
                  <w:marTop w:val="0"/>
                  <w:marBottom w:val="0"/>
                  <w:divBdr>
                    <w:top w:val="none" w:sz="0" w:space="0" w:color="auto"/>
                    <w:left w:val="none" w:sz="0" w:space="0" w:color="auto"/>
                    <w:bottom w:val="none" w:sz="0" w:space="0" w:color="auto"/>
                    <w:right w:val="none" w:sz="0" w:space="0" w:color="auto"/>
                  </w:divBdr>
                  <w:divsChild>
                    <w:div w:id="244455397">
                      <w:marLeft w:val="0"/>
                      <w:marRight w:val="0"/>
                      <w:marTop w:val="0"/>
                      <w:marBottom w:val="0"/>
                      <w:divBdr>
                        <w:top w:val="none" w:sz="0" w:space="0" w:color="auto"/>
                        <w:left w:val="none" w:sz="0" w:space="0" w:color="auto"/>
                        <w:bottom w:val="none" w:sz="0" w:space="0" w:color="auto"/>
                        <w:right w:val="none" w:sz="0" w:space="0" w:color="auto"/>
                      </w:divBdr>
                    </w:div>
                  </w:divsChild>
                </w:div>
                <w:div w:id="1274895628">
                  <w:marLeft w:val="0"/>
                  <w:marRight w:val="0"/>
                  <w:marTop w:val="0"/>
                  <w:marBottom w:val="0"/>
                  <w:divBdr>
                    <w:top w:val="none" w:sz="0" w:space="0" w:color="auto"/>
                    <w:left w:val="none" w:sz="0" w:space="0" w:color="auto"/>
                    <w:bottom w:val="none" w:sz="0" w:space="0" w:color="auto"/>
                    <w:right w:val="none" w:sz="0" w:space="0" w:color="auto"/>
                  </w:divBdr>
                  <w:divsChild>
                    <w:div w:id="1375427832">
                      <w:marLeft w:val="0"/>
                      <w:marRight w:val="0"/>
                      <w:marTop w:val="0"/>
                      <w:marBottom w:val="0"/>
                      <w:divBdr>
                        <w:top w:val="none" w:sz="0" w:space="0" w:color="auto"/>
                        <w:left w:val="none" w:sz="0" w:space="0" w:color="auto"/>
                        <w:bottom w:val="none" w:sz="0" w:space="0" w:color="auto"/>
                        <w:right w:val="none" w:sz="0" w:space="0" w:color="auto"/>
                      </w:divBdr>
                    </w:div>
                  </w:divsChild>
                </w:div>
                <w:div w:id="1276671883">
                  <w:marLeft w:val="0"/>
                  <w:marRight w:val="0"/>
                  <w:marTop w:val="0"/>
                  <w:marBottom w:val="0"/>
                  <w:divBdr>
                    <w:top w:val="none" w:sz="0" w:space="0" w:color="auto"/>
                    <w:left w:val="none" w:sz="0" w:space="0" w:color="auto"/>
                    <w:bottom w:val="none" w:sz="0" w:space="0" w:color="auto"/>
                    <w:right w:val="none" w:sz="0" w:space="0" w:color="auto"/>
                  </w:divBdr>
                  <w:divsChild>
                    <w:div w:id="619191490">
                      <w:marLeft w:val="0"/>
                      <w:marRight w:val="0"/>
                      <w:marTop w:val="0"/>
                      <w:marBottom w:val="0"/>
                      <w:divBdr>
                        <w:top w:val="none" w:sz="0" w:space="0" w:color="auto"/>
                        <w:left w:val="none" w:sz="0" w:space="0" w:color="auto"/>
                        <w:bottom w:val="none" w:sz="0" w:space="0" w:color="auto"/>
                        <w:right w:val="none" w:sz="0" w:space="0" w:color="auto"/>
                      </w:divBdr>
                    </w:div>
                  </w:divsChild>
                </w:div>
                <w:div w:id="1285381373">
                  <w:marLeft w:val="0"/>
                  <w:marRight w:val="0"/>
                  <w:marTop w:val="0"/>
                  <w:marBottom w:val="0"/>
                  <w:divBdr>
                    <w:top w:val="none" w:sz="0" w:space="0" w:color="auto"/>
                    <w:left w:val="none" w:sz="0" w:space="0" w:color="auto"/>
                    <w:bottom w:val="none" w:sz="0" w:space="0" w:color="auto"/>
                    <w:right w:val="none" w:sz="0" w:space="0" w:color="auto"/>
                  </w:divBdr>
                  <w:divsChild>
                    <w:div w:id="273096731">
                      <w:marLeft w:val="0"/>
                      <w:marRight w:val="0"/>
                      <w:marTop w:val="0"/>
                      <w:marBottom w:val="0"/>
                      <w:divBdr>
                        <w:top w:val="none" w:sz="0" w:space="0" w:color="auto"/>
                        <w:left w:val="none" w:sz="0" w:space="0" w:color="auto"/>
                        <w:bottom w:val="none" w:sz="0" w:space="0" w:color="auto"/>
                        <w:right w:val="none" w:sz="0" w:space="0" w:color="auto"/>
                      </w:divBdr>
                    </w:div>
                  </w:divsChild>
                </w:div>
                <w:div w:id="1321468791">
                  <w:marLeft w:val="0"/>
                  <w:marRight w:val="0"/>
                  <w:marTop w:val="0"/>
                  <w:marBottom w:val="0"/>
                  <w:divBdr>
                    <w:top w:val="none" w:sz="0" w:space="0" w:color="auto"/>
                    <w:left w:val="none" w:sz="0" w:space="0" w:color="auto"/>
                    <w:bottom w:val="none" w:sz="0" w:space="0" w:color="auto"/>
                    <w:right w:val="none" w:sz="0" w:space="0" w:color="auto"/>
                  </w:divBdr>
                  <w:divsChild>
                    <w:div w:id="1913660877">
                      <w:marLeft w:val="0"/>
                      <w:marRight w:val="0"/>
                      <w:marTop w:val="0"/>
                      <w:marBottom w:val="0"/>
                      <w:divBdr>
                        <w:top w:val="none" w:sz="0" w:space="0" w:color="auto"/>
                        <w:left w:val="none" w:sz="0" w:space="0" w:color="auto"/>
                        <w:bottom w:val="none" w:sz="0" w:space="0" w:color="auto"/>
                        <w:right w:val="none" w:sz="0" w:space="0" w:color="auto"/>
                      </w:divBdr>
                    </w:div>
                  </w:divsChild>
                </w:div>
                <w:div w:id="1416976437">
                  <w:marLeft w:val="0"/>
                  <w:marRight w:val="0"/>
                  <w:marTop w:val="0"/>
                  <w:marBottom w:val="0"/>
                  <w:divBdr>
                    <w:top w:val="none" w:sz="0" w:space="0" w:color="auto"/>
                    <w:left w:val="none" w:sz="0" w:space="0" w:color="auto"/>
                    <w:bottom w:val="none" w:sz="0" w:space="0" w:color="auto"/>
                    <w:right w:val="none" w:sz="0" w:space="0" w:color="auto"/>
                  </w:divBdr>
                  <w:divsChild>
                    <w:div w:id="121850053">
                      <w:marLeft w:val="0"/>
                      <w:marRight w:val="0"/>
                      <w:marTop w:val="0"/>
                      <w:marBottom w:val="0"/>
                      <w:divBdr>
                        <w:top w:val="none" w:sz="0" w:space="0" w:color="auto"/>
                        <w:left w:val="none" w:sz="0" w:space="0" w:color="auto"/>
                        <w:bottom w:val="none" w:sz="0" w:space="0" w:color="auto"/>
                        <w:right w:val="none" w:sz="0" w:space="0" w:color="auto"/>
                      </w:divBdr>
                    </w:div>
                  </w:divsChild>
                </w:div>
                <w:div w:id="1639719815">
                  <w:marLeft w:val="0"/>
                  <w:marRight w:val="0"/>
                  <w:marTop w:val="0"/>
                  <w:marBottom w:val="0"/>
                  <w:divBdr>
                    <w:top w:val="none" w:sz="0" w:space="0" w:color="auto"/>
                    <w:left w:val="none" w:sz="0" w:space="0" w:color="auto"/>
                    <w:bottom w:val="none" w:sz="0" w:space="0" w:color="auto"/>
                    <w:right w:val="none" w:sz="0" w:space="0" w:color="auto"/>
                  </w:divBdr>
                  <w:divsChild>
                    <w:div w:id="656540958">
                      <w:marLeft w:val="0"/>
                      <w:marRight w:val="0"/>
                      <w:marTop w:val="0"/>
                      <w:marBottom w:val="0"/>
                      <w:divBdr>
                        <w:top w:val="none" w:sz="0" w:space="0" w:color="auto"/>
                        <w:left w:val="none" w:sz="0" w:space="0" w:color="auto"/>
                        <w:bottom w:val="none" w:sz="0" w:space="0" w:color="auto"/>
                        <w:right w:val="none" w:sz="0" w:space="0" w:color="auto"/>
                      </w:divBdr>
                    </w:div>
                  </w:divsChild>
                </w:div>
                <w:div w:id="1835412990">
                  <w:marLeft w:val="0"/>
                  <w:marRight w:val="0"/>
                  <w:marTop w:val="0"/>
                  <w:marBottom w:val="0"/>
                  <w:divBdr>
                    <w:top w:val="none" w:sz="0" w:space="0" w:color="auto"/>
                    <w:left w:val="none" w:sz="0" w:space="0" w:color="auto"/>
                    <w:bottom w:val="none" w:sz="0" w:space="0" w:color="auto"/>
                    <w:right w:val="none" w:sz="0" w:space="0" w:color="auto"/>
                  </w:divBdr>
                  <w:divsChild>
                    <w:div w:id="2011712887">
                      <w:marLeft w:val="0"/>
                      <w:marRight w:val="0"/>
                      <w:marTop w:val="0"/>
                      <w:marBottom w:val="0"/>
                      <w:divBdr>
                        <w:top w:val="none" w:sz="0" w:space="0" w:color="auto"/>
                        <w:left w:val="none" w:sz="0" w:space="0" w:color="auto"/>
                        <w:bottom w:val="none" w:sz="0" w:space="0" w:color="auto"/>
                        <w:right w:val="none" w:sz="0" w:space="0" w:color="auto"/>
                      </w:divBdr>
                    </w:div>
                  </w:divsChild>
                </w:div>
                <w:div w:id="2054890217">
                  <w:marLeft w:val="0"/>
                  <w:marRight w:val="0"/>
                  <w:marTop w:val="0"/>
                  <w:marBottom w:val="0"/>
                  <w:divBdr>
                    <w:top w:val="none" w:sz="0" w:space="0" w:color="auto"/>
                    <w:left w:val="none" w:sz="0" w:space="0" w:color="auto"/>
                    <w:bottom w:val="none" w:sz="0" w:space="0" w:color="auto"/>
                    <w:right w:val="none" w:sz="0" w:space="0" w:color="auto"/>
                  </w:divBdr>
                  <w:divsChild>
                    <w:div w:id="256331211">
                      <w:marLeft w:val="0"/>
                      <w:marRight w:val="0"/>
                      <w:marTop w:val="0"/>
                      <w:marBottom w:val="0"/>
                      <w:divBdr>
                        <w:top w:val="none" w:sz="0" w:space="0" w:color="auto"/>
                        <w:left w:val="none" w:sz="0" w:space="0" w:color="auto"/>
                        <w:bottom w:val="none" w:sz="0" w:space="0" w:color="auto"/>
                        <w:right w:val="none" w:sz="0" w:space="0" w:color="auto"/>
                      </w:divBdr>
                    </w:div>
                  </w:divsChild>
                </w:div>
                <w:div w:id="2058814112">
                  <w:marLeft w:val="0"/>
                  <w:marRight w:val="0"/>
                  <w:marTop w:val="0"/>
                  <w:marBottom w:val="0"/>
                  <w:divBdr>
                    <w:top w:val="none" w:sz="0" w:space="0" w:color="auto"/>
                    <w:left w:val="none" w:sz="0" w:space="0" w:color="auto"/>
                    <w:bottom w:val="none" w:sz="0" w:space="0" w:color="auto"/>
                    <w:right w:val="none" w:sz="0" w:space="0" w:color="auto"/>
                  </w:divBdr>
                  <w:divsChild>
                    <w:div w:id="1300500287">
                      <w:marLeft w:val="0"/>
                      <w:marRight w:val="0"/>
                      <w:marTop w:val="0"/>
                      <w:marBottom w:val="0"/>
                      <w:divBdr>
                        <w:top w:val="none" w:sz="0" w:space="0" w:color="auto"/>
                        <w:left w:val="none" w:sz="0" w:space="0" w:color="auto"/>
                        <w:bottom w:val="none" w:sz="0" w:space="0" w:color="auto"/>
                        <w:right w:val="none" w:sz="0" w:space="0" w:color="auto"/>
                      </w:divBdr>
                    </w:div>
                  </w:divsChild>
                </w:div>
                <w:div w:id="2064597408">
                  <w:marLeft w:val="0"/>
                  <w:marRight w:val="0"/>
                  <w:marTop w:val="0"/>
                  <w:marBottom w:val="0"/>
                  <w:divBdr>
                    <w:top w:val="none" w:sz="0" w:space="0" w:color="auto"/>
                    <w:left w:val="none" w:sz="0" w:space="0" w:color="auto"/>
                    <w:bottom w:val="none" w:sz="0" w:space="0" w:color="auto"/>
                    <w:right w:val="none" w:sz="0" w:space="0" w:color="auto"/>
                  </w:divBdr>
                  <w:divsChild>
                    <w:div w:id="717047012">
                      <w:marLeft w:val="0"/>
                      <w:marRight w:val="0"/>
                      <w:marTop w:val="0"/>
                      <w:marBottom w:val="0"/>
                      <w:divBdr>
                        <w:top w:val="none" w:sz="0" w:space="0" w:color="auto"/>
                        <w:left w:val="none" w:sz="0" w:space="0" w:color="auto"/>
                        <w:bottom w:val="none" w:sz="0" w:space="0" w:color="auto"/>
                        <w:right w:val="none" w:sz="0" w:space="0" w:color="auto"/>
                      </w:divBdr>
                    </w:div>
                  </w:divsChild>
                </w:div>
                <w:div w:id="2072073882">
                  <w:marLeft w:val="0"/>
                  <w:marRight w:val="0"/>
                  <w:marTop w:val="0"/>
                  <w:marBottom w:val="0"/>
                  <w:divBdr>
                    <w:top w:val="none" w:sz="0" w:space="0" w:color="auto"/>
                    <w:left w:val="none" w:sz="0" w:space="0" w:color="auto"/>
                    <w:bottom w:val="none" w:sz="0" w:space="0" w:color="auto"/>
                    <w:right w:val="none" w:sz="0" w:space="0" w:color="auto"/>
                  </w:divBdr>
                  <w:divsChild>
                    <w:div w:id="695932996">
                      <w:marLeft w:val="0"/>
                      <w:marRight w:val="0"/>
                      <w:marTop w:val="0"/>
                      <w:marBottom w:val="0"/>
                      <w:divBdr>
                        <w:top w:val="none" w:sz="0" w:space="0" w:color="auto"/>
                        <w:left w:val="none" w:sz="0" w:space="0" w:color="auto"/>
                        <w:bottom w:val="none" w:sz="0" w:space="0" w:color="auto"/>
                        <w:right w:val="none" w:sz="0" w:space="0" w:color="auto"/>
                      </w:divBdr>
                    </w:div>
                  </w:divsChild>
                </w:div>
                <w:div w:id="2116250439">
                  <w:marLeft w:val="0"/>
                  <w:marRight w:val="0"/>
                  <w:marTop w:val="0"/>
                  <w:marBottom w:val="0"/>
                  <w:divBdr>
                    <w:top w:val="none" w:sz="0" w:space="0" w:color="auto"/>
                    <w:left w:val="none" w:sz="0" w:space="0" w:color="auto"/>
                    <w:bottom w:val="none" w:sz="0" w:space="0" w:color="auto"/>
                    <w:right w:val="none" w:sz="0" w:space="0" w:color="auto"/>
                  </w:divBdr>
                  <w:divsChild>
                    <w:div w:id="8387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583709">
          <w:marLeft w:val="0"/>
          <w:marRight w:val="0"/>
          <w:marTop w:val="0"/>
          <w:marBottom w:val="0"/>
          <w:divBdr>
            <w:top w:val="none" w:sz="0" w:space="0" w:color="auto"/>
            <w:left w:val="none" w:sz="0" w:space="0" w:color="auto"/>
            <w:bottom w:val="none" w:sz="0" w:space="0" w:color="auto"/>
            <w:right w:val="none" w:sz="0" w:space="0" w:color="auto"/>
          </w:divBdr>
          <w:divsChild>
            <w:div w:id="791748375">
              <w:marLeft w:val="0"/>
              <w:marRight w:val="0"/>
              <w:marTop w:val="0"/>
              <w:marBottom w:val="0"/>
              <w:divBdr>
                <w:top w:val="none" w:sz="0" w:space="0" w:color="auto"/>
                <w:left w:val="none" w:sz="0" w:space="0" w:color="auto"/>
                <w:bottom w:val="none" w:sz="0" w:space="0" w:color="auto"/>
                <w:right w:val="none" w:sz="0" w:space="0" w:color="auto"/>
              </w:divBdr>
            </w:div>
            <w:div w:id="1597978645">
              <w:marLeft w:val="0"/>
              <w:marRight w:val="0"/>
              <w:marTop w:val="0"/>
              <w:marBottom w:val="0"/>
              <w:divBdr>
                <w:top w:val="none" w:sz="0" w:space="0" w:color="auto"/>
                <w:left w:val="none" w:sz="0" w:space="0" w:color="auto"/>
                <w:bottom w:val="none" w:sz="0" w:space="0" w:color="auto"/>
                <w:right w:val="none" w:sz="0" w:space="0" w:color="auto"/>
              </w:divBdr>
            </w:div>
          </w:divsChild>
        </w:div>
        <w:div w:id="960067843">
          <w:marLeft w:val="0"/>
          <w:marRight w:val="0"/>
          <w:marTop w:val="0"/>
          <w:marBottom w:val="0"/>
          <w:divBdr>
            <w:top w:val="none" w:sz="0" w:space="0" w:color="auto"/>
            <w:left w:val="none" w:sz="0" w:space="0" w:color="auto"/>
            <w:bottom w:val="none" w:sz="0" w:space="0" w:color="auto"/>
            <w:right w:val="none" w:sz="0" w:space="0" w:color="auto"/>
          </w:divBdr>
          <w:divsChild>
            <w:div w:id="2023582822">
              <w:marLeft w:val="-75"/>
              <w:marRight w:val="0"/>
              <w:marTop w:val="30"/>
              <w:marBottom w:val="30"/>
              <w:divBdr>
                <w:top w:val="none" w:sz="0" w:space="0" w:color="auto"/>
                <w:left w:val="none" w:sz="0" w:space="0" w:color="auto"/>
                <w:bottom w:val="none" w:sz="0" w:space="0" w:color="auto"/>
                <w:right w:val="none" w:sz="0" w:space="0" w:color="auto"/>
              </w:divBdr>
              <w:divsChild>
                <w:div w:id="7367492">
                  <w:marLeft w:val="0"/>
                  <w:marRight w:val="0"/>
                  <w:marTop w:val="0"/>
                  <w:marBottom w:val="0"/>
                  <w:divBdr>
                    <w:top w:val="none" w:sz="0" w:space="0" w:color="auto"/>
                    <w:left w:val="none" w:sz="0" w:space="0" w:color="auto"/>
                    <w:bottom w:val="none" w:sz="0" w:space="0" w:color="auto"/>
                    <w:right w:val="none" w:sz="0" w:space="0" w:color="auto"/>
                  </w:divBdr>
                  <w:divsChild>
                    <w:div w:id="754011101">
                      <w:marLeft w:val="0"/>
                      <w:marRight w:val="0"/>
                      <w:marTop w:val="0"/>
                      <w:marBottom w:val="0"/>
                      <w:divBdr>
                        <w:top w:val="none" w:sz="0" w:space="0" w:color="auto"/>
                        <w:left w:val="none" w:sz="0" w:space="0" w:color="auto"/>
                        <w:bottom w:val="none" w:sz="0" w:space="0" w:color="auto"/>
                        <w:right w:val="none" w:sz="0" w:space="0" w:color="auto"/>
                      </w:divBdr>
                    </w:div>
                  </w:divsChild>
                </w:div>
                <w:div w:id="11733197">
                  <w:marLeft w:val="0"/>
                  <w:marRight w:val="0"/>
                  <w:marTop w:val="0"/>
                  <w:marBottom w:val="0"/>
                  <w:divBdr>
                    <w:top w:val="none" w:sz="0" w:space="0" w:color="auto"/>
                    <w:left w:val="none" w:sz="0" w:space="0" w:color="auto"/>
                    <w:bottom w:val="none" w:sz="0" w:space="0" w:color="auto"/>
                    <w:right w:val="none" w:sz="0" w:space="0" w:color="auto"/>
                  </w:divBdr>
                  <w:divsChild>
                    <w:div w:id="1464468747">
                      <w:marLeft w:val="0"/>
                      <w:marRight w:val="0"/>
                      <w:marTop w:val="0"/>
                      <w:marBottom w:val="0"/>
                      <w:divBdr>
                        <w:top w:val="none" w:sz="0" w:space="0" w:color="auto"/>
                        <w:left w:val="none" w:sz="0" w:space="0" w:color="auto"/>
                        <w:bottom w:val="none" w:sz="0" w:space="0" w:color="auto"/>
                        <w:right w:val="none" w:sz="0" w:space="0" w:color="auto"/>
                      </w:divBdr>
                    </w:div>
                  </w:divsChild>
                </w:div>
                <w:div w:id="57245540">
                  <w:marLeft w:val="0"/>
                  <w:marRight w:val="0"/>
                  <w:marTop w:val="0"/>
                  <w:marBottom w:val="0"/>
                  <w:divBdr>
                    <w:top w:val="none" w:sz="0" w:space="0" w:color="auto"/>
                    <w:left w:val="none" w:sz="0" w:space="0" w:color="auto"/>
                    <w:bottom w:val="none" w:sz="0" w:space="0" w:color="auto"/>
                    <w:right w:val="none" w:sz="0" w:space="0" w:color="auto"/>
                  </w:divBdr>
                  <w:divsChild>
                    <w:div w:id="1142236696">
                      <w:marLeft w:val="0"/>
                      <w:marRight w:val="0"/>
                      <w:marTop w:val="0"/>
                      <w:marBottom w:val="0"/>
                      <w:divBdr>
                        <w:top w:val="none" w:sz="0" w:space="0" w:color="auto"/>
                        <w:left w:val="none" w:sz="0" w:space="0" w:color="auto"/>
                        <w:bottom w:val="none" w:sz="0" w:space="0" w:color="auto"/>
                        <w:right w:val="none" w:sz="0" w:space="0" w:color="auto"/>
                      </w:divBdr>
                    </w:div>
                  </w:divsChild>
                </w:div>
                <w:div w:id="70590095">
                  <w:marLeft w:val="0"/>
                  <w:marRight w:val="0"/>
                  <w:marTop w:val="0"/>
                  <w:marBottom w:val="0"/>
                  <w:divBdr>
                    <w:top w:val="none" w:sz="0" w:space="0" w:color="auto"/>
                    <w:left w:val="none" w:sz="0" w:space="0" w:color="auto"/>
                    <w:bottom w:val="none" w:sz="0" w:space="0" w:color="auto"/>
                    <w:right w:val="none" w:sz="0" w:space="0" w:color="auto"/>
                  </w:divBdr>
                  <w:divsChild>
                    <w:div w:id="1056274681">
                      <w:marLeft w:val="0"/>
                      <w:marRight w:val="0"/>
                      <w:marTop w:val="0"/>
                      <w:marBottom w:val="0"/>
                      <w:divBdr>
                        <w:top w:val="none" w:sz="0" w:space="0" w:color="auto"/>
                        <w:left w:val="none" w:sz="0" w:space="0" w:color="auto"/>
                        <w:bottom w:val="none" w:sz="0" w:space="0" w:color="auto"/>
                        <w:right w:val="none" w:sz="0" w:space="0" w:color="auto"/>
                      </w:divBdr>
                    </w:div>
                  </w:divsChild>
                </w:div>
                <w:div w:id="83651642">
                  <w:marLeft w:val="0"/>
                  <w:marRight w:val="0"/>
                  <w:marTop w:val="0"/>
                  <w:marBottom w:val="0"/>
                  <w:divBdr>
                    <w:top w:val="none" w:sz="0" w:space="0" w:color="auto"/>
                    <w:left w:val="none" w:sz="0" w:space="0" w:color="auto"/>
                    <w:bottom w:val="none" w:sz="0" w:space="0" w:color="auto"/>
                    <w:right w:val="none" w:sz="0" w:space="0" w:color="auto"/>
                  </w:divBdr>
                  <w:divsChild>
                    <w:div w:id="622923503">
                      <w:marLeft w:val="0"/>
                      <w:marRight w:val="0"/>
                      <w:marTop w:val="0"/>
                      <w:marBottom w:val="0"/>
                      <w:divBdr>
                        <w:top w:val="none" w:sz="0" w:space="0" w:color="auto"/>
                        <w:left w:val="none" w:sz="0" w:space="0" w:color="auto"/>
                        <w:bottom w:val="none" w:sz="0" w:space="0" w:color="auto"/>
                        <w:right w:val="none" w:sz="0" w:space="0" w:color="auto"/>
                      </w:divBdr>
                    </w:div>
                  </w:divsChild>
                </w:div>
                <w:div w:id="90205824">
                  <w:marLeft w:val="0"/>
                  <w:marRight w:val="0"/>
                  <w:marTop w:val="0"/>
                  <w:marBottom w:val="0"/>
                  <w:divBdr>
                    <w:top w:val="none" w:sz="0" w:space="0" w:color="auto"/>
                    <w:left w:val="none" w:sz="0" w:space="0" w:color="auto"/>
                    <w:bottom w:val="none" w:sz="0" w:space="0" w:color="auto"/>
                    <w:right w:val="none" w:sz="0" w:space="0" w:color="auto"/>
                  </w:divBdr>
                  <w:divsChild>
                    <w:div w:id="1167553297">
                      <w:marLeft w:val="0"/>
                      <w:marRight w:val="0"/>
                      <w:marTop w:val="0"/>
                      <w:marBottom w:val="0"/>
                      <w:divBdr>
                        <w:top w:val="none" w:sz="0" w:space="0" w:color="auto"/>
                        <w:left w:val="none" w:sz="0" w:space="0" w:color="auto"/>
                        <w:bottom w:val="none" w:sz="0" w:space="0" w:color="auto"/>
                        <w:right w:val="none" w:sz="0" w:space="0" w:color="auto"/>
                      </w:divBdr>
                    </w:div>
                  </w:divsChild>
                </w:div>
                <w:div w:id="116336168">
                  <w:marLeft w:val="0"/>
                  <w:marRight w:val="0"/>
                  <w:marTop w:val="0"/>
                  <w:marBottom w:val="0"/>
                  <w:divBdr>
                    <w:top w:val="none" w:sz="0" w:space="0" w:color="auto"/>
                    <w:left w:val="none" w:sz="0" w:space="0" w:color="auto"/>
                    <w:bottom w:val="none" w:sz="0" w:space="0" w:color="auto"/>
                    <w:right w:val="none" w:sz="0" w:space="0" w:color="auto"/>
                  </w:divBdr>
                  <w:divsChild>
                    <w:div w:id="38019184">
                      <w:marLeft w:val="0"/>
                      <w:marRight w:val="0"/>
                      <w:marTop w:val="0"/>
                      <w:marBottom w:val="0"/>
                      <w:divBdr>
                        <w:top w:val="none" w:sz="0" w:space="0" w:color="auto"/>
                        <w:left w:val="none" w:sz="0" w:space="0" w:color="auto"/>
                        <w:bottom w:val="none" w:sz="0" w:space="0" w:color="auto"/>
                        <w:right w:val="none" w:sz="0" w:space="0" w:color="auto"/>
                      </w:divBdr>
                    </w:div>
                  </w:divsChild>
                </w:div>
                <w:div w:id="116871133">
                  <w:marLeft w:val="0"/>
                  <w:marRight w:val="0"/>
                  <w:marTop w:val="0"/>
                  <w:marBottom w:val="0"/>
                  <w:divBdr>
                    <w:top w:val="none" w:sz="0" w:space="0" w:color="auto"/>
                    <w:left w:val="none" w:sz="0" w:space="0" w:color="auto"/>
                    <w:bottom w:val="none" w:sz="0" w:space="0" w:color="auto"/>
                    <w:right w:val="none" w:sz="0" w:space="0" w:color="auto"/>
                  </w:divBdr>
                  <w:divsChild>
                    <w:div w:id="1811362669">
                      <w:marLeft w:val="0"/>
                      <w:marRight w:val="0"/>
                      <w:marTop w:val="0"/>
                      <w:marBottom w:val="0"/>
                      <w:divBdr>
                        <w:top w:val="none" w:sz="0" w:space="0" w:color="auto"/>
                        <w:left w:val="none" w:sz="0" w:space="0" w:color="auto"/>
                        <w:bottom w:val="none" w:sz="0" w:space="0" w:color="auto"/>
                        <w:right w:val="none" w:sz="0" w:space="0" w:color="auto"/>
                      </w:divBdr>
                    </w:div>
                  </w:divsChild>
                </w:div>
                <w:div w:id="137498050">
                  <w:marLeft w:val="0"/>
                  <w:marRight w:val="0"/>
                  <w:marTop w:val="0"/>
                  <w:marBottom w:val="0"/>
                  <w:divBdr>
                    <w:top w:val="none" w:sz="0" w:space="0" w:color="auto"/>
                    <w:left w:val="none" w:sz="0" w:space="0" w:color="auto"/>
                    <w:bottom w:val="none" w:sz="0" w:space="0" w:color="auto"/>
                    <w:right w:val="none" w:sz="0" w:space="0" w:color="auto"/>
                  </w:divBdr>
                  <w:divsChild>
                    <w:div w:id="139536707">
                      <w:marLeft w:val="0"/>
                      <w:marRight w:val="0"/>
                      <w:marTop w:val="0"/>
                      <w:marBottom w:val="0"/>
                      <w:divBdr>
                        <w:top w:val="none" w:sz="0" w:space="0" w:color="auto"/>
                        <w:left w:val="none" w:sz="0" w:space="0" w:color="auto"/>
                        <w:bottom w:val="none" w:sz="0" w:space="0" w:color="auto"/>
                        <w:right w:val="none" w:sz="0" w:space="0" w:color="auto"/>
                      </w:divBdr>
                    </w:div>
                  </w:divsChild>
                </w:div>
                <w:div w:id="148911936">
                  <w:marLeft w:val="0"/>
                  <w:marRight w:val="0"/>
                  <w:marTop w:val="0"/>
                  <w:marBottom w:val="0"/>
                  <w:divBdr>
                    <w:top w:val="none" w:sz="0" w:space="0" w:color="auto"/>
                    <w:left w:val="none" w:sz="0" w:space="0" w:color="auto"/>
                    <w:bottom w:val="none" w:sz="0" w:space="0" w:color="auto"/>
                    <w:right w:val="none" w:sz="0" w:space="0" w:color="auto"/>
                  </w:divBdr>
                  <w:divsChild>
                    <w:div w:id="2002462449">
                      <w:marLeft w:val="0"/>
                      <w:marRight w:val="0"/>
                      <w:marTop w:val="0"/>
                      <w:marBottom w:val="0"/>
                      <w:divBdr>
                        <w:top w:val="none" w:sz="0" w:space="0" w:color="auto"/>
                        <w:left w:val="none" w:sz="0" w:space="0" w:color="auto"/>
                        <w:bottom w:val="none" w:sz="0" w:space="0" w:color="auto"/>
                        <w:right w:val="none" w:sz="0" w:space="0" w:color="auto"/>
                      </w:divBdr>
                    </w:div>
                  </w:divsChild>
                </w:div>
                <w:div w:id="152764524">
                  <w:marLeft w:val="0"/>
                  <w:marRight w:val="0"/>
                  <w:marTop w:val="0"/>
                  <w:marBottom w:val="0"/>
                  <w:divBdr>
                    <w:top w:val="none" w:sz="0" w:space="0" w:color="auto"/>
                    <w:left w:val="none" w:sz="0" w:space="0" w:color="auto"/>
                    <w:bottom w:val="none" w:sz="0" w:space="0" w:color="auto"/>
                    <w:right w:val="none" w:sz="0" w:space="0" w:color="auto"/>
                  </w:divBdr>
                  <w:divsChild>
                    <w:div w:id="1504588897">
                      <w:marLeft w:val="0"/>
                      <w:marRight w:val="0"/>
                      <w:marTop w:val="0"/>
                      <w:marBottom w:val="0"/>
                      <w:divBdr>
                        <w:top w:val="none" w:sz="0" w:space="0" w:color="auto"/>
                        <w:left w:val="none" w:sz="0" w:space="0" w:color="auto"/>
                        <w:bottom w:val="none" w:sz="0" w:space="0" w:color="auto"/>
                        <w:right w:val="none" w:sz="0" w:space="0" w:color="auto"/>
                      </w:divBdr>
                    </w:div>
                  </w:divsChild>
                </w:div>
                <w:div w:id="155193351">
                  <w:marLeft w:val="0"/>
                  <w:marRight w:val="0"/>
                  <w:marTop w:val="0"/>
                  <w:marBottom w:val="0"/>
                  <w:divBdr>
                    <w:top w:val="none" w:sz="0" w:space="0" w:color="auto"/>
                    <w:left w:val="none" w:sz="0" w:space="0" w:color="auto"/>
                    <w:bottom w:val="none" w:sz="0" w:space="0" w:color="auto"/>
                    <w:right w:val="none" w:sz="0" w:space="0" w:color="auto"/>
                  </w:divBdr>
                  <w:divsChild>
                    <w:div w:id="997660183">
                      <w:marLeft w:val="0"/>
                      <w:marRight w:val="0"/>
                      <w:marTop w:val="0"/>
                      <w:marBottom w:val="0"/>
                      <w:divBdr>
                        <w:top w:val="none" w:sz="0" w:space="0" w:color="auto"/>
                        <w:left w:val="none" w:sz="0" w:space="0" w:color="auto"/>
                        <w:bottom w:val="none" w:sz="0" w:space="0" w:color="auto"/>
                        <w:right w:val="none" w:sz="0" w:space="0" w:color="auto"/>
                      </w:divBdr>
                    </w:div>
                  </w:divsChild>
                </w:div>
                <w:div w:id="176693853">
                  <w:marLeft w:val="0"/>
                  <w:marRight w:val="0"/>
                  <w:marTop w:val="0"/>
                  <w:marBottom w:val="0"/>
                  <w:divBdr>
                    <w:top w:val="none" w:sz="0" w:space="0" w:color="auto"/>
                    <w:left w:val="none" w:sz="0" w:space="0" w:color="auto"/>
                    <w:bottom w:val="none" w:sz="0" w:space="0" w:color="auto"/>
                    <w:right w:val="none" w:sz="0" w:space="0" w:color="auto"/>
                  </w:divBdr>
                  <w:divsChild>
                    <w:div w:id="2063475881">
                      <w:marLeft w:val="0"/>
                      <w:marRight w:val="0"/>
                      <w:marTop w:val="0"/>
                      <w:marBottom w:val="0"/>
                      <w:divBdr>
                        <w:top w:val="none" w:sz="0" w:space="0" w:color="auto"/>
                        <w:left w:val="none" w:sz="0" w:space="0" w:color="auto"/>
                        <w:bottom w:val="none" w:sz="0" w:space="0" w:color="auto"/>
                        <w:right w:val="none" w:sz="0" w:space="0" w:color="auto"/>
                      </w:divBdr>
                    </w:div>
                  </w:divsChild>
                </w:div>
                <w:div w:id="198712927">
                  <w:marLeft w:val="0"/>
                  <w:marRight w:val="0"/>
                  <w:marTop w:val="0"/>
                  <w:marBottom w:val="0"/>
                  <w:divBdr>
                    <w:top w:val="none" w:sz="0" w:space="0" w:color="auto"/>
                    <w:left w:val="none" w:sz="0" w:space="0" w:color="auto"/>
                    <w:bottom w:val="none" w:sz="0" w:space="0" w:color="auto"/>
                    <w:right w:val="none" w:sz="0" w:space="0" w:color="auto"/>
                  </w:divBdr>
                  <w:divsChild>
                    <w:div w:id="1778519181">
                      <w:marLeft w:val="0"/>
                      <w:marRight w:val="0"/>
                      <w:marTop w:val="0"/>
                      <w:marBottom w:val="0"/>
                      <w:divBdr>
                        <w:top w:val="none" w:sz="0" w:space="0" w:color="auto"/>
                        <w:left w:val="none" w:sz="0" w:space="0" w:color="auto"/>
                        <w:bottom w:val="none" w:sz="0" w:space="0" w:color="auto"/>
                        <w:right w:val="none" w:sz="0" w:space="0" w:color="auto"/>
                      </w:divBdr>
                    </w:div>
                  </w:divsChild>
                </w:div>
                <w:div w:id="209657385">
                  <w:marLeft w:val="0"/>
                  <w:marRight w:val="0"/>
                  <w:marTop w:val="0"/>
                  <w:marBottom w:val="0"/>
                  <w:divBdr>
                    <w:top w:val="none" w:sz="0" w:space="0" w:color="auto"/>
                    <w:left w:val="none" w:sz="0" w:space="0" w:color="auto"/>
                    <w:bottom w:val="none" w:sz="0" w:space="0" w:color="auto"/>
                    <w:right w:val="none" w:sz="0" w:space="0" w:color="auto"/>
                  </w:divBdr>
                  <w:divsChild>
                    <w:div w:id="179397769">
                      <w:marLeft w:val="0"/>
                      <w:marRight w:val="0"/>
                      <w:marTop w:val="0"/>
                      <w:marBottom w:val="0"/>
                      <w:divBdr>
                        <w:top w:val="none" w:sz="0" w:space="0" w:color="auto"/>
                        <w:left w:val="none" w:sz="0" w:space="0" w:color="auto"/>
                        <w:bottom w:val="none" w:sz="0" w:space="0" w:color="auto"/>
                        <w:right w:val="none" w:sz="0" w:space="0" w:color="auto"/>
                      </w:divBdr>
                    </w:div>
                  </w:divsChild>
                </w:div>
                <w:div w:id="235096487">
                  <w:marLeft w:val="0"/>
                  <w:marRight w:val="0"/>
                  <w:marTop w:val="0"/>
                  <w:marBottom w:val="0"/>
                  <w:divBdr>
                    <w:top w:val="none" w:sz="0" w:space="0" w:color="auto"/>
                    <w:left w:val="none" w:sz="0" w:space="0" w:color="auto"/>
                    <w:bottom w:val="none" w:sz="0" w:space="0" w:color="auto"/>
                    <w:right w:val="none" w:sz="0" w:space="0" w:color="auto"/>
                  </w:divBdr>
                  <w:divsChild>
                    <w:div w:id="853493001">
                      <w:marLeft w:val="0"/>
                      <w:marRight w:val="0"/>
                      <w:marTop w:val="0"/>
                      <w:marBottom w:val="0"/>
                      <w:divBdr>
                        <w:top w:val="none" w:sz="0" w:space="0" w:color="auto"/>
                        <w:left w:val="none" w:sz="0" w:space="0" w:color="auto"/>
                        <w:bottom w:val="none" w:sz="0" w:space="0" w:color="auto"/>
                        <w:right w:val="none" w:sz="0" w:space="0" w:color="auto"/>
                      </w:divBdr>
                    </w:div>
                  </w:divsChild>
                </w:div>
                <w:div w:id="254940872">
                  <w:marLeft w:val="0"/>
                  <w:marRight w:val="0"/>
                  <w:marTop w:val="0"/>
                  <w:marBottom w:val="0"/>
                  <w:divBdr>
                    <w:top w:val="none" w:sz="0" w:space="0" w:color="auto"/>
                    <w:left w:val="none" w:sz="0" w:space="0" w:color="auto"/>
                    <w:bottom w:val="none" w:sz="0" w:space="0" w:color="auto"/>
                    <w:right w:val="none" w:sz="0" w:space="0" w:color="auto"/>
                  </w:divBdr>
                  <w:divsChild>
                    <w:div w:id="690374845">
                      <w:marLeft w:val="0"/>
                      <w:marRight w:val="0"/>
                      <w:marTop w:val="0"/>
                      <w:marBottom w:val="0"/>
                      <w:divBdr>
                        <w:top w:val="none" w:sz="0" w:space="0" w:color="auto"/>
                        <w:left w:val="none" w:sz="0" w:space="0" w:color="auto"/>
                        <w:bottom w:val="none" w:sz="0" w:space="0" w:color="auto"/>
                        <w:right w:val="none" w:sz="0" w:space="0" w:color="auto"/>
                      </w:divBdr>
                    </w:div>
                  </w:divsChild>
                </w:div>
                <w:div w:id="261423455">
                  <w:marLeft w:val="0"/>
                  <w:marRight w:val="0"/>
                  <w:marTop w:val="0"/>
                  <w:marBottom w:val="0"/>
                  <w:divBdr>
                    <w:top w:val="none" w:sz="0" w:space="0" w:color="auto"/>
                    <w:left w:val="none" w:sz="0" w:space="0" w:color="auto"/>
                    <w:bottom w:val="none" w:sz="0" w:space="0" w:color="auto"/>
                    <w:right w:val="none" w:sz="0" w:space="0" w:color="auto"/>
                  </w:divBdr>
                  <w:divsChild>
                    <w:div w:id="956179555">
                      <w:marLeft w:val="0"/>
                      <w:marRight w:val="0"/>
                      <w:marTop w:val="0"/>
                      <w:marBottom w:val="0"/>
                      <w:divBdr>
                        <w:top w:val="none" w:sz="0" w:space="0" w:color="auto"/>
                        <w:left w:val="none" w:sz="0" w:space="0" w:color="auto"/>
                        <w:bottom w:val="none" w:sz="0" w:space="0" w:color="auto"/>
                        <w:right w:val="none" w:sz="0" w:space="0" w:color="auto"/>
                      </w:divBdr>
                    </w:div>
                  </w:divsChild>
                </w:div>
                <w:div w:id="290094638">
                  <w:marLeft w:val="0"/>
                  <w:marRight w:val="0"/>
                  <w:marTop w:val="0"/>
                  <w:marBottom w:val="0"/>
                  <w:divBdr>
                    <w:top w:val="none" w:sz="0" w:space="0" w:color="auto"/>
                    <w:left w:val="none" w:sz="0" w:space="0" w:color="auto"/>
                    <w:bottom w:val="none" w:sz="0" w:space="0" w:color="auto"/>
                    <w:right w:val="none" w:sz="0" w:space="0" w:color="auto"/>
                  </w:divBdr>
                  <w:divsChild>
                    <w:div w:id="889338654">
                      <w:marLeft w:val="0"/>
                      <w:marRight w:val="0"/>
                      <w:marTop w:val="0"/>
                      <w:marBottom w:val="0"/>
                      <w:divBdr>
                        <w:top w:val="none" w:sz="0" w:space="0" w:color="auto"/>
                        <w:left w:val="none" w:sz="0" w:space="0" w:color="auto"/>
                        <w:bottom w:val="none" w:sz="0" w:space="0" w:color="auto"/>
                        <w:right w:val="none" w:sz="0" w:space="0" w:color="auto"/>
                      </w:divBdr>
                    </w:div>
                  </w:divsChild>
                </w:div>
                <w:div w:id="414670279">
                  <w:marLeft w:val="0"/>
                  <w:marRight w:val="0"/>
                  <w:marTop w:val="0"/>
                  <w:marBottom w:val="0"/>
                  <w:divBdr>
                    <w:top w:val="none" w:sz="0" w:space="0" w:color="auto"/>
                    <w:left w:val="none" w:sz="0" w:space="0" w:color="auto"/>
                    <w:bottom w:val="none" w:sz="0" w:space="0" w:color="auto"/>
                    <w:right w:val="none" w:sz="0" w:space="0" w:color="auto"/>
                  </w:divBdr>
                  <w:divsChild>
                    <w:div w:id="1690181932">
                      <w:marLeft w:val="0"/>
                      <w:marRight w:val="0"/>
                      <w:marTop w:val="0"/>
                      <w:marBottom w:val="0"/>
                      <w:divBdr>
                        <w:top w:val="none" w:sz="0" w:space="0" w:color="auto"/>
                        <w:left w:val="none" w:sz="0" w:space="0" w:color="auto"/>
                        <w:bottom w:val="none" w:sz="0" w:space="0" w:color="auto"/>
                        <w:right w:val="none" w:sz="0" w:space="0" w:color="auto"/>
                      </w:divBdr>
                    </w:div>
                  </w:divsChild>
                </w:div>
                <w:div w:id="420227615">
                  <w:marLeft w:val="0"/>
                  <w:marRight w:val="0"/>
                  <w:marTop w:val="0"/>
                  <w:marBottom w:val="0"/>
                  <w:divBdr>
                    <w:top w:val="none" w:sz="0" w:space="0" w:color="auto"/>
                    <w:left w:val="none" w:sz="0" w:space="0" w:color="auto"/>
                    <w:bottom w:val="none" w:sz="0" w:space="0" w:color="auto"/>
                    <w:right w:val="none" w:sz="0" w:space="0" w:color="auto"/>
                  </w:divBdr>
                  <w:divsChild>
                    <w:div w:id="488638241">
                      <w:marLeft w:val="0"/>
                      <w:marRight w:val="0"/>
                      <w:marTop w:val="0"/>
                      <w:marBottom w:val="0"/>
                      <w:divBdr>
                        <w:top w:val="none" w:sz="0" w:space="0" w:color="auto"/>
                        <w:left w:val="none" w:sz="0" w:space="0" w:color="auto"/>
                        <w:bottom w:val="none" w:sz="0" w:space="0" w:color="auto"/>
                        <w:right w:val="none" w:sz="0" w:space="0" w:color="auto"/>
                      </w:divBdr>
                    </w:div>
                  </w:divsChild>
                </w:div>
                <w:div w:id="421100967">
                  <w:marLeft w:val="0"/>
                  <w:marRight w:val="0"/>
                  <w:marTop w:val="0"/>
                  <w:marBottom w:val="0"/>
                  <w:divBdr>
                    <w:top w:val="none" w:sz="0" w:space="0" w:color="auto"/>
                    <w:left w:val="none" w:sz="0" w:space="0" w:color="auto"/>
                    <w:bottom w:val="none" w:sz="0" w:space="0" w:color="auto"/>
                    <w:right w:val="none" w:sz="0" w:space="0" w:color="auto"/>
                  </w:divBdr>
                  <w:divsChild>
                    <w:div w:id="1097629015">
                      <w:marLeft w:val="0"/>
                      <w:marRight w:val="0"/>
                      <w:marTop w:val="0"/>
                      <w:marBottom w:val="0"/>
                      <w:divBdr>
                        <w:top w:val="none" w:sz="0" w:space="0" w:color="auto"/>
                        <w:left w:val="none" w:sz="0" w:space="0" w:color="auto"/>
                        <w:bottom w:val="none" w:sz="0" w:space="0" w:color="auto"/>
                        <w:right w:val="none" w:sz="0" w:space="0" w:color="auto"/>
                      </w:divBdr>
                    </w:div>
                  </w:divsChild>
                </w:div>
                <w:div w:id="439183628">
                  <w:marLeft w:val="0"/>
                  <w:marRight w:val="0"/>
                  <w:marTop w:val="0"/>
                  <w:marBottom w:val="0"/>
                  <w:divBdr>
                    <w:top w:val="none" w:sz="0" w:space="0" w:color="auto"/>
                    <w:left w:val="none" w:sz="0" w:space="0" w:color="auto"/>
                    <w:bottom w:val="none" w:sz="0" w:space="0" w:color="auto"/>
                    <w:right w:val="none" w:sz="0" w:space="0" w:color="auto"/>
                  </w:divBdr>
                  <w:divsChild>
                    <w:div w:id="428237138">
                      <w:marLeft w:val="0"/>
                      <w:marRight w:val="0"/>
                      <w:marTop w:val="0"/>
                      <w:marBottom w:val="0"/>
                      <w:divBdr>
                        <w:top w:val="none" w:sz="0" w:space="0" w:color="auto"/>
                        <w:left w:val="none" w:sz="0" w:space="0" w:color="auto"/>
                        <w:bottom w:val="none" w:sz="0" w:space="0" w:color="auto"/>
                        <w:right w:val="none" w:sz="0" w:space="0" w:color="auto"/>
                      </w:divBdr>
                    </w:div>
                  </w:divsChild>
                </w:div>
                <w:div w:id="457988960">
                  <w:marLeft w:val="0"/>
                  <w:marRight w:val="0"/>
                  <w:marTop w:val="0"/>
                  <w:marBottom w:val="0"/>
                  <w:divBdr>
                    <w:top w:val="none" w:sz="0" w:space="0" w:color="auto"/>
                    <w:left w:val="none" w:sz="0" w:space="0" w:color="auto"/>
                    <w:bottom w:val="none" w:sz="0" w:space="0" w:color="auto"/>
                    <w:right w:val="none" w:sz="0" w:space="0" w:color="auto"/>
                  </w:divBdr>
                  <w:divsChild>
                    <w:div w:id="1645038354">
                      <w:marLeft w:val="0"/>
                      <w:marRight w:val="0"/>
                      <w:marTop w:val="0"/>
                      <w:marBottom w:val="0"/>
                      <w:divBdr>
                        <w:top w:val="none" w:sz="0" w:space="0" w:color="auto"/>
                        <w:left w:val="none" w:sz="0" w:space="0" w:color="auto"/>
                        <w:bottom w:val="none" w:sz="0" w:space="0" w:color="auto"/>
                        <w:right w:val="none" w:sz="0" w:space="0" w:color="auto"/>
                      </w:divBdr>
                    </w:div>
                  </w:divsChild>
                </w:div>
                <w:div w:id="473065370">
                  <w:marLeft w:val="0"/>
                  <w:marRight w:val="0"/>
                  <w:marTop w:val="0"/>
                  <w:marBottom w:val="0"/>
                  <w:divBdr>
                    <w:top w:val="none" w:sz="0" w:space="0" w:color="auto"/>
                    <w:left w:val="none" w:sz="0" w:space="0" w:color="auto"/>
                    <w:bottom w:val="none" w:sz="0" w:space="0" w:color="auto"/>
                    <w:right w:val="none" w:sz="0" w:space="0" w:color="auto"/>
                  </w:divBdr>
                  <w:divsChild>
                    <w:div w:id="2001545626">
                      <w:marLeft w:val="0"/>
                      <w:marRight w:val="0"/>
                      <w:marTop w:val="0"/>
                      <w:marBottom w:val="0"/>
                      <w:divBdr>
                        <w:top w:val="none" w:sz="0" w:space="0" w:color="auto"/>
                        <w:left w:val="none" w:sz="0" w:space="0" w:color="auto"/>
                        <w:bottom w:val="none" w:sz="0" w:space="0" w:color="auto"/>
                        <w:right w:val="none" w:sz="0" w:space="0" w:color="auto"/>
                      </w:divBdr>
                    </w:div>
                  </w:divsChild>
                </w:div>
                <w:div w:id="502210814">
                  <w:marLeft w:val="0"/>
                  <w:marRight w:val="0"/>
                  <w:marTop w:val="0"/>
                  <w:marBottom w:val="0"/>
                  <w:divBdr>
                    <w:top w:val="none" w:sz="0" w:space="0" w:color="auto"/>
                    <w:left w:val="none" w:sz="0" w:space="0" w:color="auto"/>
                    <w:bottom w:val="none" w:sz="0" w:space="0" w:color="auto"/>
                    <w:right w:val="none" w:sz="0" w:space="0" w:color="auto"/>
                  </w:divBdr>
                  <w:divsChild>
                    <w:div w:id="1471093572">
                      <w:marLeft w:val="0"/>
                      <w:marRight w:val="0"/>
                      <w:marTop w:val="0"/>
                      <w:marBottom w:val="0"/>
                      <w:divBdr>
                        <w:top w:val="none" w:sz="0" w:space="0" w:color="auto"/>
                        <w:left w:val="none" w:sz="0" w:space="0" w:color="auto"/>
                        <w:bottom w:val="none" w:sz="0" w:space="0" w:color="auto"/>
                        <w:right w:val="none" w:sz="0" w:space="0" w:color="auto"/>
                      </w:divBdr>
                    </w:div>
                  </w:divsChild>
                </w:div>
                <w:div w:id="521095884">
                  <w:marLeft w:val="0"/>
                  <w:marRight w:val="0"/>
                  <w:marTop w:val="0"/>
                  <w:marBottom w:val="0"/>
                  <w:divBdr>
                    <w:top w:val="none" w:sz="0" w:space="0" w:color="auto"/>
                    <w:left w:val="none" w:sz="0" w:space="0" w:color="auto"/>
                    <w:bottom w:val="none" w:sz="0" w:space="0" w:color="auto"/>
                    <w:right w:val="none" w:sz="0" w:space="0" w:color="auto"/>
                  </w:divBdr>
                  <w:divsChild>
                    <w:div w:id="54008851">
                      <w:marLeft w:val="0"/>
                      <w:marRight w:val="0"/>
                      <w:marTop w:val="0"/>
                      <w:marBottom w:val="0"/>
                      <w:divBdr>
                        <w:top w:val="none" w:sz="0" w:space="0" w:color="auto"/>
                        <w:left w:val="none" w:sz="0" w:space="0" w:color="auto"/>
                        <w:bottom w:val="none" w:sz="0" w:space="0" w:color="auto"/>
                        <w:right w:val="none" w:sz="0" w:space="0" w:color="auto"/>
                      </w:divBdr>
                    </w:div>
                  </w:divsChild>
                </w:div>
                <w:div w:id="526261920">
                  <w:marLeft w:val="0"/>
                  <w:marRight w:val="0"/>
                  <w:marTop w:val="0"/>
                  <w:marBottom w:val="0"/>
                  <w:divBdr>
                    <w:top w:val="none" w:sz="0" w:space="0" w:color="auto"/>
                    <w:left w:val="none" w:sz="0" w:space="0" w:color="auto"/>
                    <w:bottom w:val="none" w:sz="0" w:space="0" w:color="auto"/>
                    <w:right w:val="none" w:sz="0" w:space="0" w:color="auto"/>
                  </w:divBdr>
                  <w:divsChild>
                    <w:div w:id="1071318007">
                      <w:marLeft w:val="0"/>
                      <w:marRight w:val="0"/>
                      <w:marTop w:val="0"/>
                      <w:marBottom w:val="0"/>
                      <w:divBdr>
                        <w:top w:val="none" w:sz="0" w:space="0" w:color="auto"/>
                        <w:left w:val="none" w:sz="0" w:space="0" w:color="auto"/>
                        <w:bottom w:val="none" w:sz="0" w:space="0" w:color="auto"/>
                        <w:right w:val="none" w:sz="0" w:space="0" w:color="auto"/>
                      </w:divBdr>
                    </w:div>
                  </w:divsChild>
                </w:div>
                <w:div w:id="544635775">
                  <w:marLeft w:val="0"/>
                  <w:marRight w:val="0"/>
                  <w:marTop w:val="0"/>
                  <w:marBottom w:val="0"/>
                  <w:divBdr>
                    <w:top w:val="none" w:sz="0" w:space="0" w:color="auto"/>
                    <w:left w:val="none" w:sz="0" w:space="0" w:color="auto"/>
                    <w:bottom w:val="none" w:sz="0" w:space="0" w:color="auto"/>
                    <w:right w:val="none" w:sz="0" w:space="0" w:color="auto"/>
                  </w:divBdr>
                  <w:divsChild>
                    <w:div w:id="1439181264">
                      <w:marLeft w:val="0"/>
                      <w:marRight w:val="0"/>
                      <w:marTop w:val="0"/>
                      <w:marBottom w:val="0"/>
                      <w:divBdr>
                        <w:top w:val="none" w:sz="0" w:space="0" w:color="auto"/>
                        <w:left w:val="none" w:sz="0" w:space="0" w:color="auto"/>
                        <w:bottom w:val="none" w:sz="0" w:space="0" w:color="auto"/>
                        <w:right w:val="none" w:sz="0" w:space="0" w:color="auto"/>
                      </w:divBdr>
                    </w:div>
                  </w:divsChild>
                </w:div>
                <w:div w:id="545608995">
                  <w:marLeft w:val="0"/>
                  <w:marRight w:val="0"/>
                  <w:marTop w:val="0"/>
                  <w:marBottom w:val="0"/>
                  <w:divBdr>
                    <w:top w:val="none" w:sz="0" w:space="0" w:color="auto"/>
                    <w:left w:val="none" w:sz="0" w:space="0" w:color="auto"/>
                    <w:bottom w:val="none" w:sz="0" w:space="0" w:color="auto"/>
                    <w:right w:val="none" w:sz="0" w:space="0" w:color="auto"/>
                  </w:divBdr>
                  <w:divsChild>
                    <w:div w:id="325137983">
                      <w:marLeft w:val="0"/>
                      <w:marRight w:val="0"/>
                      <w:marTop w:val="0"/>
                      <w:marBottom w:val="0"/>
                      <w:divBdr>
                        <w:top w:val="none" w:sz="0" w:space="0" w:color="auto"/>
                        <w:left w:val="none" w:sz="0" w:space="0" w:color="auto"/>
                        <w:bottom w:val="none" w:sz="0" w:space="0" w:color="auto"/>
                        <w:right w:val="none" w:sz="0" w:space="0" w:color="auto"/>
                      </w:divBdr>
                    </w:div>
                  </w:divsChild>
                </w:div>
                <w:div w:id="578099498">
                  <w:marLeft w:val="0"/>
                  <w:marRight w:val="0"/>
                  <w:marTop w:val="0"/>
                  <w:marBottom w:val="0"/>
                  <w:divBdr>
                    <w:top w:val="none" w:sz="0" w:space="0" w:color="auto"/>
                    <w:left w:val="none" w:sz="0" w:space="0" w:color="auto"/>
                    <w:bottom w:val="none" w:sz="0" w:space="0" w:color="auto"/>
                    <w:right w:val="none" w:sz="0" w:space="0" w:color="auto"/>
                  </w:divBdr>
                  <w:divsChild>
                    <w:div w:id="1045448613">
                      <w:marLeft w:val="0"/>
                      <w:marRight w:val="0"/>
                      <w:marTop w:val="0"/>
                      <w:marBottom w:val="0"/>
                      <w:divBdr>
                        <w:top w:val="none" w:sz="0" w:space="0" w:color="auto"/>
                        <w:left w:val="none" w:sz="0" w:space="0" w:color="auto"/>
                        <w:bottom w:val="none" w:sz="0" w:space="0" w:color="auto"/>
                        <w:right w:val="none" w:sz="0" w:space="0" w:color="auto"/>
                      </w:divBdr>
                    </w:div>
                  </w:divsChild>
                </w:div>
                <w:div w:id="591276233">
                  <w:marLeft w:val="0"/>
                  <w:marRight w:val="0"/>
                  <w:marTop w:val="0"/>
                  <w:marBottom w:val="0"/>
                  <w:divBdr>
                    <w:top w:val="none" w:sz="0" w:space="0" w:color="auto"/>
                    <w:left w:val="none" w:sz="0" w:space="0" w:color="auto"/>
                    <w:bottom w:val="none" w:sz="0" w:space="0" w:color="auto"/>
                    <w:right w:val="none" w:sz="0" w:space="0" w:color="auto"/>
                  </w:divBdr>
                  <w:divsChild>
                    <w:div w:id="1130394813">
                      <w:marLeft w:val="0"/>
                      <w:marRight w:val="0"/>
                      <w:marTop w:val="0"/>
                      <w:marBottom w:val="0"/>
                      <w:divBdr>
                        <w:top w:val="none" w:sz="0" w:space="0" w:color="auto"/>
                        <w:left w:val="none" w:sz="0" w:space="0" w:color="auto"/>
                        <w:bottom w:val="none" w:sz="0" w:space="0" w:color="auto"/>
                        <w:right w:val="none" w:sz="0" w:space="0" w:color="auto"/>
                      </w:divBdr>
                    </w:div>
                  </w:divsChild>
                </w:div>
                <w:div w:id="594366782">
                  <w:marLeft w:val="0"/>
                  <w:marRight w:val="0"/>
                  <w:marTop w:val="0"/>
                  <w:marBottom w:val="0"/>
                  <w:divBdr>
                    <w:top w:val="none" w:sz="0" w:space="0" w:color="auto"/>
                    <w:left w:val="none" w:sz="0" w:space="0" w:color="auto"/>
                    <w:bottom w:val="none" w:sz="0" w:space="0" w:color="auto"/>
                    <w:right w:val="none" w:sz="0" w:space="0" w:color="auto"/>
                  </w:divBdr>
                  <w:divsChild>
                    <w:div w:id="1289118764">
                      <w:marLeft w:val="0"/>
                      <w:marRight w:val="0"/>
                      <w:marTop w:val="0"/>
                      <w:marBottom w:val="0"/>
                      <w:divBdr>
                        <w:top w:val="none" w:sz="0" w:space="0" w:color="auto"/>
                        <w:left w:val="none" w:sz="0" w:space="0" w:color="auto"/>
                        <w:bottom w:val="none" w:sz="0" w:space="0" w:color="auto"/>
                        <w:right w:val="none" w:sz="0" w:space="0" w:color="auto"/>
                      </w:divBdr>
                    </w:div>
                  </w:divsChild>
                </w:div>
                <w:div w:id="615064739">
                  <w:marLeft w:val="0"/>
                  <w:marRight w:val="0"/>
                  <w:marTop w:val="0"/>
                  <w:marBottom w:val="0"/>
                  <w:divBdr>
                    <w:top w:val="none" w:sz="0" w:space="0" w:color="auto"/>
                    <w:left w:val="none" w:sz="0" w:space="0" w:color="auto"/>
                    <w:bottom w:val="none" w:sz="0" w:space="0" w:color="auto"/>
                    <w:right w:val="none" w:sz="0" w:space="0" w:color="auto"/>
                  </w:divBdr>
                  <w:divsChild>
                    <w:div w:id="1491091405">
                      <w:marLeft w:val="0"/>
                      <w:marRight w:val="0"/>
                      <w:marTop w:val="0"/>
                      <w:marBottom w:val="0"/>
                      <w:divBdr>
                        <w:top w:val="none" w:sz="0" w:space="0" w:color="auto"/>
                        <w:left w:val="none" w:sz="0" w:space="0" w:color="auto"/>
                        <w:bottom w:val="none" w:sz="0" w:space="0" w:color="auto"/>
                        <w:right w:val="none" w:sz="0" w:space="0" w:color="auto"/>
                      </w:divBdr>
                    </w:div>
                  </w:divsChild>
                </w:div>
                <w:div w:id="668289937">
                  <w:marLeft w:val="0"/>
                  <w:marRight w:val="0"/>
                  <w:marTop w:val="0"/>
                  <w:marBottom w:val="0"/>
                  <w:divBdr>
                    <w:top w:val="none" w:sz="0" w:space="0" w:color="auto"/>
                    <w:left w:val="none" w:sz="0" w:space="0" w:color="auto"/>
                    <w:bottom w:val="none" w:sz="0" w:space="0" w:color="auto"/>
                    <w:right w:val="none" w:sz="0" w:space="0" w:color="auto"/>
                  </w:divBdr>
                  <w:divsChild>
                    <w:div w:id="1792438167">
                      <w:marLeft w:val="0"/>
                      <w:marRight w:val="0"/>
                      <w:marTop w:val="0"/>
                      <w:marBottom w:val="0"/>
                      <w:divBdr>
                        <w:top w:val="none" w:sz="0" w:space="0" w:color="auto"/>
                        <w:left w:val="none" w:sz="0" w:space="0" w:color="auto"/>
                        <w:bottom w:val="none" w:sz="0" w:space="0" w:color="auto"/>
                        <w:right w:val="none" w:sz="0" w:space="0" w:color="auto"/>
                      </w:divBdr>
                    </w:div>
                  </w:divsChild>
                </w:div>
                <w:div w:id="696279260">
                  <w:marLeft w:val="0"/>
                  <w:marRight w:val="0"/>
                  <w:marTop w:val="0"/>
                  <w:marBottom w:val="0"/>
                  <w:divBdr>
                    <w:top w:val="none" w:sz="0" w:space="0" w:color="auto"/>
                    <w:left w:val="none" w:sz="0" w:space="0" w:color="auto"/>
                    <w:bottom w:val="none" w:sz="0" w:space="0" w:color="auto"/>
                    <w:right w:val="none" w:sz="0" w:space="0" w:color="auto"/>
                  </w:divBdr>
                  <w:divsChild>
                    <w:div w:id="55009895">
                      <w:marLeft w:val="0"/>
                      <w:marRight w:val="0"/>
                      <w:marTop w:val="0"/>
                      <w:marBottom w:val="0"/>
                      <w:divBdr>
                        <w:top w:val="none" w:sz="0" w:space="0" w:color="auto"/>
                        <w:left w:val="none" w:sz="0" w:space="0" w:color="auto"/>
                        <w:bottom w:val="none" w:sz="0" w:space="0" w:color="auto"/>
                        <w:right w:val="none" w:sz="0" w:space="0" w:color="auto"/>
                      </w:divBdr>
                    </w:div>
                  </w:divsChild>
                </w:div>
                <w:div w:id="698556285">
                  <w:marLeft w:val="0"/>
                  <w:marRight w:val="0"/>
                  <w:marTop w:val="0"/>
                  <w:marBottom w:val="0"/>
                  <w:divBdr>
                    <w:top w:val="none" w:sz="0" w:space="0" w:color="auto"/>
                    <w:left w:val="none" w:sz="0" w:space="0" w:color="auto"/>
                    <w:bottom w:val="none" w:sz="0" w:space="0" w:color="auto"/>
                    <w:right w:val="none" w:sz="0" w:space="0" w:color="auto"/>
                  </w:divBdr>
                  <w:divsChild>
                    <w:div w:id="793211800">
                      <w:marLeft w:val="0"/>
                      <w:marRight w:val="0"/>
                      <w:marTop w:val="0"/>
                      <w:marBottom w:val="0"/>
                      <w:divBdr>
                        <w:top w:val="none" w:sz="0" w:space="0" w:color="auto"/>
                        <w:left w:val="none" w:sz="0" w:space="0" w:color="auto"/>
                        <w:bottom w:val="none" w:sz="0" w:space="0" w:color="auto"/>
                        <w:right w:val="none" w:sz="0" w:space="0" w:color="auto"/>
                      </w:divBdr>
                    </w:div>
                  </w:divsChild>
                </w:div>
                <w:div w:id="698772987">
                  <w:marLeft w:val="0"/>
                  <w:marRight w:val="0"/>
                  <w:marTop w:val="0"/>
                  <w:marBottom w:val="0"/>
                  <w:divBdr>
                    <w:top w:val="none" w:sz="0" w:space="0" w:color="auto"/>
                    <w:left w:val="none" w:sz="0" w:space="0" w:color="auto"/>
                    <w:bottom w:val="none" w:sz="0" w:space="0" w:color="auto"/>
                    <w:right w:val="none" w:sz="0" w:space="0" w:color="auto"/>
                  </w:divBdr>
                  <w:divsChild>
                    <w:div w:id="1491671897">
                      <w:marLeft w:val="0"/>
                      <w:marRight w:val="0"/>
                      <w:marTop w:val="0"/>
                      <w:marBottom w:val="0"/>
                      <w:divBdr>
                        <w:top w:val="none" w:sz="0" w:space="0" w:color="auto"/>
                        <w:left w:val="none" w:sz="0" w:space="0" w:color="auto"/>
                        <w:bottom w:val="none" w:sz="0" w:space="0" w:color="auto"/>
                        <w:right w:val="none" w:sz="0" w:space="0" w:color="auto"/>
                      </w:divBdr>
                    </w:div>
                  </w:divsChild>
                </w:div>
                <w:div w:id="705983845">
                  <w:marLeft w:val="0"/>
                  <w:marRight w:val="0"/>
                  <w:marTop w:val="0"/>
                  <w:marBottom w:val="0"/>
                  <w:divBdr>
                    <w:top w:val="none" w:sz="0" w:space="0" w:color="auto"/>
                    <w:left w:val="none" w:sz="0" w:space="0" w:color="auto"/>
                    <w:bottom w:val="none" w:sz="0" w:space="0" w:color="auto"/>
                    <w:right w:val="none" w:sz="0" w:space="0" w:color="auto"/>
                  </w:divBdr>
                  <w:divsChild>
                    <w:div w:id="1570919478">
                      <w:marLeft w:val="0"/>
                      <w:marRight w:val="0"/>
                      <w:marTop w:val="0"/>
                      <w:marBottom w:val="0"/>
                      <w:divBdr>
                        <w:top w:val="none" w:sz="0" w:space="0" w:color="auto"/>
                        <w:left w:val="none" w:sz="0" w:space="0" w:color="auto"/>
                        <w:bottom w:val="none" w:sz="0" w:space="0" w:color="auto"/>
                        <w:right w:val="none" w:sz="0" w:space="0" w:color="auto"/>
                      </w:divBdr>
                    </w:div>
                  </w:divsChild>
                </w:div>
                <w:div w:id="708727897">
                  <w:marLeft w:val="0"/>
                  <w:marRight w:val="0"/>
                  <w:marTop w:val="0"/>
                  <w:marBottom w:val="0"/>
                  <w:divBdr>
                    <w:top w:val="none" w:sz="0" w:space="0" w:color="auto"/>
                    <w:left w:val="none" w:sz="0" w:space="0" w:color="auto"/>
                    <w:bottom w:val="none" w:sz="0" w:space="0" w:color="auto"/>
                    <w:right w:val="none" w:sz="0" w:space="0" w:color="auto"/>
                  </w:divBdr>
                  <w:divsChild>
                    <w:div w:id="505559038">
                      <w:marLeft w:val="0"/>
                      <w:marRight w:val="0"/>
                      <w:marTop w:val="0"/>
                      <w:marBottom w:val="0"/>
                      <w:divBdr>
                        <w:top w:val="none" w:sz="0" w:space="0" w:color="auto"/>
                        <w:left w:val="none" w:sz="0" w:space="0" w:color="auto"/>
                        <w:bottom w:val="none" w:sz="0" w:space="0" w:color="auto"/>
                        <w:right w:val="none" w:sz="0" w:space="0" w:color="auto"/>
                      </w:divBdr>
                    </w:div>
                  </w:divsChild>
                </w:div>
                <w:div w:id="719093678">
                  <w:marLeft w:val="0"/>
                  <w:marRight w:val="0"/>
                  <w:marTop w:val="0"/>
                  <w:marBottom w:val="0"/>
                  <w:divBdr>
                    <w:top w:val="none" w:sz="0" w:space="0" w:color="auto"/>
                    <w:left w:val="none" w:sz="0" w:space="0" w:color="auto"/>
                    <w:bottom w:val="none" w:sz="0" w:space="0" w:color="auto"/>
                    <w:right w:val="none" w:sz="0" w:space="0" w:color="auto"/>
                  </w:divBdr>
                  <w:divsChild>
                    <w:div w:id="744299973">
                      <w:marLeft w:val="0"/>
                      <w:marRight w:val="0"/>
                      <w:marTop w:val="0"/>
                      <w:marBottom w:val="0"/>
                      <w:divBdr>
                        <w:top w:val="none" w:sz="0" w:space="0" w:color="auto"/>
                        <w:left w:val="none" w:sz="0" w:space="0" w:color="auto"/>
                        <w:bottom w:val="none" w:sz="0" w:space="0" w:color="auto"/>
                        <w:right w:val="none" w:sz="0" w:space="0" w:color="auto"/>
                      </w:divBdr>
                    </w:div>
                  </w:divsChild>
                </w:div>
                <w:div w:id="765032987">
                  <w:marLeft w:val="0"/>
                  <w:marRight w:val="0"/>
                  <w:marTop w:val="0"/>
                  <w:marBottom w:val="0"/>
                  <w:divBdr>
                    <w:top w:val="none" w:sz="0" w:space="0" w:color="auto"/>
                    <w:left w:val="none" w:sz="0" w:space="0" w:color="auto"/>
                    <w:bottom w:val="none" w:sz="0" w:space="0" w:color="auto"/>
                    <w:right w:val="none" w:sz="0" w:space="0" w:color="auto"/>
                  </w:divBdr>
                  <w:divsChild>
                    <w:div w:id="1685012636">
                      <w:marLeft w:val="0"/>
                      <w:marRight w:val="0"/>
                      <w:marTop w:val="0"/>
                      <w:marBottom w:val="0"/>
                      <w:divBdr>
                        <w:top w:val="none" w:sz="0" w:space="0" w:color="auto"/>
                        <w:left w:val="none" w:sz="0" w:space="0" w:color="auto"/>
                        <w:bottom w:val="none" w:sz="0" w:space="0" w:color="auto"/>
                        <w:right w:val="none" w:sz="0" w:space="0" w:color="auto"/>
                      </w:divBdr>
                    </w:div>
                  </w:divsChild>
                </w:div>
                <w:div w:id="785075860">
                  <w:marLeft w:val="0"/>
                  <w:marRight w:val="0"/>
                  <w:marTop w:val="0"/>
                  <w:marBottom w:val="0"/>
                  <w:divBdr>
                    <w:top w:val="none" w:sz="0" w:space="0" w:color="auto"/>
                    <w:left w:val="none" w:sz="0" w:space="0" w:color="auto"/>
                    <w:bottom w:val="none" w:sz="0" w:space="0" w:color="auto"/>
                    <w:right w:val="none" w:sz="0" w:space="0" w:color="auto"/>
                  </w:divBdr>
                  <w:divsChild>
                    <w:div w:id="2115438974">
                      <w:marLeft w:val="0"/>
                      <w:marRight w:val="0"/>
                      <w:marTop w:val="0"/>
                      <w:marBottom w:val="0"/>
                      <w:divBdr>
                        <w:top w:val="none" w:sz="0" w:space="0" w:color="auto"/>
                        <w:left w:val="none" w:sz="0" w:space="0" w:color="auto"/>
                        <w:bottom w:val="none" w:sz="0" w:space="0" w:color="auto"/>
                        <w:right w:val="none" w:sz="0" w:space="0" w:color="auto"/>
                      </w:divBdr>
                    </w:div>
                  </w:divsChild>
                </w:div>
                <w:div w:id="806355985">
                  <w:marLeft w:val="0"/>
                  <w:marRight w:val="0"/>
                  <w:marTop w:val="0"/>
                  <w:marBottom w:val="0"/>
                  <w:divBdr>
                    <w:top w:val="none" w:sz="0" w:space="0" w:color="auto"/>
                    <w:left w:val="none" w:sz="0" w:space="0" w:color="auto"/>
                    <w:bottom w:val="none" w:sz="0" w:space="0" w:color="auto"/>
                    <w:right w:val="none" w:sz="0" w:space="0" w:color="auto"/>
                  </w:divBdr>
                  <w:divsChild>
                    <w:div w:id="571159286">
                      <w:marLeft w:val="0"/>
                      <w:marRight w:val="0"/>
                      <w:marTop w:val="0"/>
                      <w:marBottom w:val="0"/>
                      <w:divBdr>
                        <w:top w:val="none" w:sz="0" w:space="0" w:color="auto"/>
                        <w:left w:val="none" w:sz="0" w:space="0" w:color="auto"/>
                        <w:bottom w:val="none" w:sz="0" w:space="0" w:color="auto"/>
                        <w:right w:val="none" w:sz="0" w:space="0" w:color="auto"/>
                      </w:divBdr>
                    </w:div>
                  </w:divsChild>
                </w:div>
                <w:div w:id="840777700">
                  <w:marLeft w:val="0"/>
                  <w:marRight w:val="0"/>
                  <w:marTop w:val="0"/>
                  <w:marBottom w:val="0"/>
                  <w:divBdr>
                    <w:top w:val="none" w:sz="0" w:space="0" w:color="auto"/>
                    <w:left w:val="none" w:sz="0" w:space="0" w:color="auto"/>
                    <w:bottom w:val="none" w:sz="0" w:space="0" w:color="auto"/>
                    <w:right w:val="none" w:sz="0" w:space="0" w:color="auto"/>
                  </w:divBdr>
                  <w:divsChild>
                    <w:div w:id="279459945">
                      <w:marLeft w:val="0"/>
                      <w:marRight w:val="0"/>
                      <w:marTop w:val="0"/>
                      <w:marBottom w:val="0"/>
                      <w:divBdr>
                        <w:top w:val="none" w:sz="0" w:space="0" w:color="auto"/>
                        <w:left w:val="none" w:sz="0" w:space="0" w:color="auto"/>
                        <w:bottom w:val="none" w:sz="0" w:space="0" w:color="auto"/>
                        <w:right w:val="none" w:sz="0" w:space="0" w:color="auto"/>
                      </w:divBdr>
                    </w:div>
                  </w:divsChild>
                </w:div>
                <w:div w:id="868639935">
                  <w:marLeft w:val="0"/>
                  <w:marRight w:val="0"/>
                  <w:marTop w:val="0"/>
                  <w:marBottom w:val="0"/>
                  <w:divBdr>
                    <w:top w:val="none" w:sz="0" w:space="0" w:color="auto"/>
                    <w:left w:val="none" w:sz="0" w:space="0" w:color="auto"/>
                    <w:bottom w:val="none" w:sz="0" w:space="0" w:color="auto"/>
                    <w:right w:val="none" w:sz="0" w:space="0" w:color="auto"/>
                  </w:divBdr>
                  <w:divsChild>
                    <w:div w:id="1676883990">
                      <w:marLeft w:val="0"/>
                      <w:marRight w:val="0"/>
                      <w:marTop w:val="0"/>
                      <w:marBottom w:val="0"/>
                      <w:divBdr>
                        <w:top w:val="none" w:sz="0" w:space="0" w:color="auto"/>
                        <w:left w:val="none" w:sz="0" w:space="0" w:color="auto"/>
                        <w:bottom w:val="none" w:sz="0" w:space="0" w:color="auto"/>
                        <w:right w:val="none" w:sz="0" w:space="0" w:color="auto"/>
                      </w:divBdr>
                    </w:div>
                  </w:divsChild>
                </w:div>
                <w:div w:id="892883265">
                  <w:marLeft w:val="0"/>
                  <w:marRight w:val="0"/>
                  <w:marTop w:val="0"/>
                  <w:marBottom w:val="0"/>
                  <w:divBdr>
                    <w:top w:val="none" w:sz="0" w:space="0" w:color="auto"/>
                    <w:left w:val="none" w:sz="0" w:space="0" w:color="auto"/>
                    <w:bottom w:val="none" w:sz="0" w:space="0" w:color="auto"/>
                    <w:right w:val="none" w:sz="0" w:space="0" w:color="auto"/>
                  </w:divBdr>
                  <w:divsChild>
                    <w:div w:id="736587995">
                      <w:marLeft w:val="0"/>
                      <w:marRight w:val="0"/>
                      <w:marTop w:val="0"/>
                      <w:marBottom w:val="0"/>
                      <w:divBdr>
                        <w:top w:val="none" w:sz="0" w:space="0" w:color="auto"/>
                        <w:left w:val="none" w:sz="0" w:space="0" w:color="auto"/>
                        <w:bottom w:val="none" w:sz="0" w:space="0" w:color="auto"/>
                        <w:right w:val="none" w:sz="0" w:space="0" w:color="auto"/>
                      </w:divBdr>
                    </w:div>
                  </w:divsChild>
                </w:div>
                <w:div w:id="919411828">
                  <w:marLeft w:val="0"/>
                  <w:marRight w:val="0"/>
                  <w:marTop w:val="0"/>
                  <w:marBottom w:val="0"/>
                  <w:divBdr>
                    <w:top w:val="none" w:sz="0" w:space="0" w:color="auto"/>
                    <w:left w:val="none" w:sz="0" w:space="0" w:color="auto"/>
                    <w:bottom w:val="none" w:sz="0" w:space="0" w:color="auto"/>
                    <w:right w:val="none" w:sz="0" w:space="0" w:color="auto"/>
                  </w:divBdr>
                  <w:divsChild>
                    <w:div w:id="580137071">
                      <w:marLeft w:val="0"/>
                      <w:marRight w:val="0"/>
                      <w:marTop w:val="0"/>
                      <w:marBottom w:val="0"/>
                      <w:divBdr>
                        <w:top w:val="none" w:sz="0" w:space="0" w:color="auto"/>
                        <w:left w:val="none" w:sz="0" w:space="0" w:color="auto"/>
                        <w:bottom w:val="none" w:sz="0" w:space="0" w:color="auto"/>
                        <w:right w:val="none" w:sz="0" w:space="0" w:color="auto"/>
                      </w:divBdr>
                    </w:div>
                  </w:divsChild>
                </w:div>
                <w:div w:id="946044578">
                  <w:marLeft w:val="0"/>
                  <w:marRight w:val="0"/>
                  <w:marTop w:val="0"/>
                  <w:marBottom w:val="0"/>
                  <w:divBdr>
                    <w:top w:val="none" w:sz="0" w:space="0" w:color="auto"/>
                    <w:left w:val="none" w:sz="0" w:space="0" w:color="auto"/>
                    <w:bottom w:val="none" w:sz="0" w:space="0" w:color="auto"/>
                    <w:right w:val="none" w:sz="0" w:space="0" w:color="auto"/>
                  </w:divBdr>
                  <w:divsChild>
                    <w:div w:id="433593898">
                      <w:marLeft w:val="0"/>
                      <w:marRight w:val="0"/>
                      <w:marTop w:val="0"/>
                      <w:marBottom w:val="0"/>
                      <w:divBdr>
                        <w:top w:val="none" w:sz="0" w:space="0" w:color="auto"/>
                        <w:left w:val="none" w:sz="0" w:space="0" w:color="auto"/>
                        <w:bottom w:val="none" w:sz="0" w:space="0" w:color="auto"/>
                        <w:right w:val="none" w:sz="0" w:space="0" w:color="auto"/>
                      </w:divBdr>
                    </w:div>
                  </w:divsChild>
                </w:div>
                <w:div w:id="949820797">
                  <w:marLeft w:val="0"/>
                  <w:marRight w:val="0"/>
                  <w:marTop w:val="0"/>
                  <w:marBottom w:val="0"/>
                  <w:divBdr>
                    <w:top w:val="none" w:sz="0" w:space="0" w:color="auto"/>
                    <w:left w:val="none" w:sz="0" w:space="0" w:color="auto"/>
                    <w:bottom w:val="none" w:sz="0" w:space="0" w:color="auto"/>
                    <w:right w:val="none" w:sz="0" w:space="0" w:color="auto"/>
                  </w:divBdr>
                  <w:divsChild>
                    <w:div w:id="992218174">
                      <w:marLeft w:val="0"/>
                      <w:marRight w:val="0"/>
                      <w:marTop w:val="0"/>
                      <w:marBottom w:val="0"/>
                      <w:divBdr>
                        <w:top w:val="none" w:sz="0" w:space="0" w:color="auto"/>
                        <w:left w:val="none" w:sz="0" w:space="0" w:color="auto"/>
                        <w:bottom w:val="none" w:sz="0" w:space="0" w:color="auto"/>
                        <w:right w:val="none" w:sz="0" w:space="0" w:color="auto"/>
                      </w:divBdr>
                    </w:div>
                  </w:divsChild>
                </w:div>
                <w:div w:id="991638386">
                  <w:marLeft w:val="0"/>
                  <w:marRight w:val="0"/>
                  <w:marTop w:val="0"/>
                  <w:marBottom w:val="0"/>
                  <w:divBdr>
                    <w:top w:val="none" w:sz="0" w:space="0" w:color="auto"/>
                    <w:left w:val="none" w:sz="0" w:space="0" w:color="auto"/>
                    <w:bottom w:val="none" w:sz="0" w:space="0" w:color="auto"/>
                    <w:right w:val="none" w:sz="0" w:space="0" w:color="auto"/>
                  </w:divBdr>
                  <w:divsChild>
                    <w:div w:id="766853636">
                      <w:marLeft w:val="0"/>
                      <w:marRight w:val="0"/>
                      <w:marTop w:val="0"/>
                      <w:marBottom w:val="0"/>
                      <w:divBdr>
                        <w:top w:val="none" w:sz="0" w:space="0" w:color="auto"/>
                        <w:left w:val="none" w:sz="0" w:space="0" w:color="auto"/>
                        <w:bottom w:val="none" w:sz="0" w:space="0" w:color="auto"/>
                        <w:right w:val="none" w:sz="0" w:space="0" w:color="auto"/>
                      </w:divBdr>
                    </w:div>
                  </w:divsChild>
                </w:div>
                <w:div w:id="995063063">
                  <w:marLeft w:val="0"/>
                  <w:marRight w:val="0"/>
                  <w:marTop w:val="0"/>
                  <w:marBottom w:val="0"/>
                  <w:divBdr>
                    <w:top w:val="none" w:sz="0" w:space="0" w:color="auto"/>
                    <w:left w:val="none" w:sz="0" w:space="0" w:color="auto"/>
                    <w:bottom w:val="none" w:sz="0" w:space="0" w:color="auto"/>
                    <w:right w:val="none" w:sz="0" w:space="0" w:color="auto"/>
                  </w:divBdr>
                  <w:divsChild>
                    <w:div w:id="1773283115">
                      <w:marLeft w:val="0"/>
                      <w:marRight w:val="0"/>
                      <w:marTop w:val="0"/>
                      <w:marBottom w:val="0"/>
                      <w:divBdr>
                        <w:top w:val="none" w:sz="0" w:space="0" w:color="auto"/>
                        <w:left w:val="none" w:sz="0" w:space="0" w:color="auto"/>
                        <w:bottom w:val="none" w:sz="0" w:space="0" w:color="auto"/>
                        <w:right w:val="none" w:sz="0" w:space="0" w:color="auto"/>
                      </w:divBdr>
                    </w:div>
                  </w:divsChild>
                </w:div>
                <w:div w:id="1005204151">
                  <w:marLeft w:val="0"/>
                  <w:marRight w:val="0"/>
                  <w:marTop w:val="0"/>
                  <w:marBottom w:val="0"/>
                  <w:divBdr>
                    <w:top w:val="none" w:sz="0" w:space="0" w:color="auto"/>
                    <w:left w:val="none" w:sz="0" w:space="0" w:color="auto"/>
                    <w:bottom w:val="none" w:sz="0" w:space="0" w:color="auto"/>
                    <w:right w:val="none" w:sz="0" w:space="0" w:color="auto"/>
                  </w:divBdr>
                  <w:divsChild>
                    <w:div w:id="570627535">
                      <w:marLeft w:val="0"/>
                      <w:marRight w:val="0"/>
                      <w:marTop w:val="0"/>
                      <w:marBottom w:val="0"/>
                      <w:divBdr>
                        <w:top w:val="none" w:sz="0" w:space="0" w:color="auto"/>
                        <w:left w:val="none" w:sz="0" w:space="0" w:color="auto"/>
                        <w:bottom w:val="none" w:sz="0" w:space="0" w:color="auto"/>
                        <w:right w:val="none" w:sz="0" w:space="0" w:color="auto"/>
                      </w:divBdr>
                    </w:div>
                  </w:divsChild>
                </w:div>
                <w:div w:id="1016812264">
                  <w:marLeft w:val="0"/>
                  <w:marRight w:val="0"/>
                  <w:marTop w:val="0"/>
                  <w:marBottom w:val="0"/>
                  <w:divBdr>
                    <w:top w:val="none" w:sz="0" w:space="0" w:color="auto"/>
                    <w:left w:val="none" w:sz="0" w:space="0" w:color="auto"/>
                    <w:bottom w:val="none" w:sz="0" w:space="0" w:color="auto"/>
                    <w:right w:val="none" w:sz="0" w:space="0" w:color="auto"/>
                  </w:divBdr>
                  <w:divsChild>
                    <w:div w:id="1783723028">
                      <w:marLeft w:val="0"/>
                      <w:marRight w:val="0"/>
                      <w:marTop w:val="0"/>
                      <w:marBottom w:val="0"/>
                      <w:divBdr>
                        <w:top w:val="none" w:sz="0" w:space="0" w:color="auto"/>
                        <w:left w:val="none" w:sz="0" w:space="0" w:color="auto"/>
                        <w:bottom w:val="none" w:sz="0" w:space="0" w:color="auto"/>
                        <w:right w:val="none" w:sz="0" w:space="0" w:color="auto"/>
                      </w:divBdr>
                    </w:div>
                  </w:divsChild>
                </w:div>
                <w:div w:id="1068647647">
                  <w:marLeft w:val="0"/>
                  <w:marRight w:val="0"/>
                  <w:marTop w:val="0"/>
                  <w:marBottom w:val="0"/>
                  <w:divBdr>
                    <w:top w:val="none" w:sz="0" w:space="0" w:color="auto"/>
                    <w:left w:val="none" w:sz="0" w:space="0" w:color="auto"/>
                    <w:bottom w:val="none" w:sz="0" w:space="0" w:color="auto"/>
                    <w:right w:val="none" w:sz="0" w:space="0" w:color="auto"/>
                  </w:divBdr>
                  <w:divsChild>
                    <w:div w:id="2032027901">
                      <w:marLeft w:val="0"/>
                      <w:marRight w:val="0"/>
                      <w:marTop w:val="0"/>
                      <w:marBottom w:val="0"/>
                      <w:divBdr>
                        <w:top w:val="none" w:sz="0" w:space="0" w:color="auto"/>
                        <w:left w:val="none" w:sz="0" w:space="0" w:color="auto"/>
                        <w:bottom w:val="none" w:sz="0" w:space="0" w:color="auto"/>
                        <w:right w:val="none" w:sz="0" w:space="0" w:color="auto"/>
                      </w:divBdr>
                    </w:div>
                  </w:divsChild>
                </w:div>
                <w:div w:id="1094131387">
                  <w:marLeft w:val="0"/>
                  <w:marRight w:val="0"/>
                  <w:marTop w:val="0"/>
                  <w:marBottom w:val="0"/>
                  <w:divBdr>
                    <w:top w:val="none" w:sz="0" w:space="0" w:color="auto"/>
                    <w:left w:val="none" w:sz="0" w:space="0" w:color="auto"/>
                    <w:bottom w:val="none" w:sz="0" w:space="0" w:color="auto"/>
                    <w:right w:val="none" w:sz="0" w:space="0" w:color="auto"/>
                  </w:divBdr>
                  <w:divsChild>
                    <w:div w:id="1438480344">
                      <w:marLeft w:val="0"/>
                      <w:marRight w:val="0"/>
                      <w:marTop w:val="0"/>
                      <w:marBottom w:val="0"/>
                      <w:divBdr>
                        <w:top w:val="none" w:sz="0" w:space="0" w:color="auto"/>
                        <w:left w:val="none" w:sz="0" w:space="0" w:color="auto"/>
                        <w:bottom w:val="none" w:sz="0" w:space="0" w:color="auto"/>
                        <w:right w:val="none" w:sz="0" w:space="0" w:color="auto"/>
                      </w:divBdr>
                    </w:div>
                  </w:divsChild>
                </w:div>
                <w:div w:id="1098789790">
                  <w:marLeft w:val="0"/>
                  <w:marRight w:val="0"/>
                  <w:marTop w:val="0"/>
                  <w:marBottom w:val="0"/>
                  <w:divBdr>
                    <w:top w:val="none" w:sz="0" w:space="0" w:color="auto"/>
                    <w:left w:val="none" w:sz="0" w:space="0" w:color="auto"/>
                    <w:bottom w:val="none" w:sz="0" w:space="0" w:color="auto"/>
                    <w:right w:val="none" w:sz="0" w:space="0" w:color="auto"/>
                  </w:divBdr>
                  <w:divsChild>
                    <w:div w:id="902914730">
                      <w:marLeft w:val="0"/>
                      <w:marRight w:val="0"/>
                      <w:marTop w:val="0"/>
                      <w:marBottom w:val="0"/>
                      <w:divBdr>
                        <w:top w:val="none" w:sz="0" w:space="0" w:color="auto"/>
                        <w:left w:val="none" w:sz="0" w:space="0" w:color="auto"/>
                        <w:bottom w:val="none" w:sz="0" w:space="0" w:color="auto"/>
                        <w:right w:val="none" w:sz="0" w:space="0" w:color="auto"/>
                      </w:divBdr>
                    </w:div>
                  </w:divsChild>
                </w:div>
                <w:div w:id="1118910602">
                  <w:marLeft w:val="0"/>
                  <w:marRight w:val="0"/>
                  <w:marTop w:val="0"/>
                  <w:marBottom w:val="0"/>
                  <w:divBdr>
                    <w:top w:val="none" w:sz="0" w:space="0" w:color="auto"/>
                    <w:left w:val="none" w:sz="0" w:space="0" w:color="auto"/>
                    <w:bottom w:val="none" w:sz="0" w:space="0" w:color="auto"/>
                    <w:right w:val="none" w:sz="0" w:space="0" w:color="auto"/>
                  </w:divBdr>
                  <w:divsChild>
                    <w:div w:id="1932736127">
                      <w:marLeft w:val="0"/>
                      <w:marRight w:val="0"/>
                      <w:marTop w:val="0"/>
                      <w:marBottom w:val="0"/>
                      <w:divBdr>
                        <w:top w:val="none" w:sz="0" w:space="0" w:color="auto"/>
                        <w:left w:val="none" w:sz="0" w:space="0" w:color="auto"/>
                        <w:bottom w:val="none" w:sz="0" w:space="0" w:color="auto"/>
                        <w:right w:val="none" w:sz="0" w:space="0" w:color="auto"/>
                      </w:divBdr>
                    </w:div>
                  </w:divsChild>
                </w:div>
                <w:div w:id="1134639417">
                  <w:marLeft w:val="0"/>
                  <w:marRight w:val="0"/>
                  <w:marTop w:val="0"/>
                  <w:marBottom w:val="0"/>
                  <w:divBdr>
                    <w:top w:val="none" w:sz="0" w:space="0" w:color="auto"/>
                    <w:left w:val="none" w:sz="0" w:space="0" w:color="auto"/>
                    <w:bottom w:val="none" w:sz="0" w:space="0" w:color="auto"/>
                    <w:right w:val="none" w:sz="0" w:space="0" w:color="auto"/>
                  </w:divBdr>
                  <w:divsChild>
                    <w:div w:id="1206135956">
                      <w:marLeft w:val="0"/>
                      <w:marRight w:val="0"/>
                      <w:marTop w:val="0"/>
                      <w:marBottom w:val="0"/>
                      <w:divBdr>
                        <w:top w:val="none" w:sz="0" w:space="0" w:color="auto"/>
                        <w:left w:val="none" w:sz="0" w:space="0" w:color="auto"/>
                        <w:bottom w:val="none" w:sz="0" w:space="0" w:color="auto"/>
                        <w:right w:val="none" w:sz="0" w:space="0" w:color="auto"/>
                      </w:divBdr>
                    </w:div>
                  </w:divsChild>
                </w:div>
                <w:div w:id="1142313072">
                  <w:marLeft w:val="0"/>
                  <w:marRight w:val="0"/>
                  <w:marTop w:val="0"/>
                  <w:marBottom w:val="0"/>
                  <w:divBdr>
                    <w:top w:val="none" w:sz="0" w:space="0" w:color="auto"/>
                    <w:left w:val="none" w:sz="0" w:space="0" w:color="auto"/>
                    <w:bottom w:val="none" w:sz="0" w:space="0" w:color="auto"/>
                    <w:right w:val="none" w:sz="0" w:space="0" w:color="auto"/>
                  </w:divBdr>
                  <w:divsChild>
                    <w:div w:id="865557716">
                      <w:marLeft w:val="0"/>
                      <w:marRight w:val="0"/>
                      <w:marTop w:val="0"/>
                      <w:marBottom w:val="0"/>
                      <w:divBdr>
                        <w:top w:val="none" w:sz="0" w:space="0" w:color="auto"/>
                        <w:left w:val="none" w:sz="0" w:space="0" w:color="auto"/>
                        <w:bottom w:val="none" w:sz="0" w:space="0" w:color="auto"/>
                        <w:right w:val="none" w:sz="0" w:space="0" w:color="auto"/>
                      </w:divBdr>
                    </w:div>
                  </w:divsChild>
                </w:div>
                <w:div w:id="1227296916">
                  <w:marLeft w:val="0"/>
                  <w:marRight w:val="0"/>
                  <w:marTop w:val="0"/>
                  <w:marBottom w:val="0"/>
                  <w:divBdr>
                    <w:top w:val="none" w:sz="0" w:space="0" w:color="auto"/>
                    <w:left w:val="none" w:sz="0" w:space="0" w:color="auto"/>
                    <w:bottom w:val="none" w:sz="0" w:space="0" w:color="auto"/>
                    <w:right w:val="none" w:sz="0" w:space="0" w:color="auto"/>
                  </w:divBdr>
                  <w:divsChild>
                    <w:div w:id="1460536736">
                      <w:marLeft w:val="0"/>
                      <w:marRight w:val="0"/>
                      <w:marTop w:val="0"/>
                      <w:marBottom w:val="0"/>
                      <w:divBdr>
                        <w:top w:val="none" w:sz="0" w:space="0" w:color="auto"/>
                        <w:left w:val="none" w:sz="0" w:space="0" w:color="auto"/>
                        <w:bottom w:val="none" w:sz="0" w:space="0" w:color="auto"/>
                        <w:right w:val="none" w:sz="0" w:space="0" w:color="auto"/>
                      </w:divBdr>
                    </w:div>
                  </w:divsChild>
                </w:div>
                <w:div w:id="1235045777">
                  <w:marLeft w:val="0"/>
                  <w:marRight w:val="0"/>
                  <w:marTop w:val="0"/>
                  <w:marBottom w:val="0"/>
                  <w:divBdr>
                    <w:top w:val="none" w:sz="0" w:space="0" w:color="auto"/>
                    <w:left w:val="none" w:sz="0" w:space="0" w:color="auto"/>
                    <w:bottom w:val="none" w:sz="0" w:space="0" w:color="auto"/>
                    <w:right w:val="none" w:sz="0" w:space="0" w:color="auto"/>
                  </w:divBdr>
                  <w:divsChild>
                    <w:div w:id="1728724097">
                      <w:marLeft w:val="0"/>
                      <w:marRight w:val="0"/>
                      <w:marTop w:val="0"/>
                      <w:marBottom w:val="0"/>
                      <w:divBdr>
                        <w:top w:val="none" w:sz="0" w:space="0" w:color="auto"/>
                        <w:left w:val="none" w:sz="0" w:space="0" w:color="auto"/>
                        <w:bottom w:val="none" w:sz="0" w:space="0" w:color="auto"/>
                        <w:right w:val="none" w:sz="0" w:space="0" w:color="auto"/>
                      </w:divBdr>
                    </w:div>
                  </w:divsChild>
                </w:div>
                <w:div w:id="1239825893">
                  <w:marLeft w:val="0"/>
                  <w:marRight w:val="0"/>
                  <w:marTop w:val="0"/>
                  <w:marBottom w:val="0"/>
                  <w:divBdr>
                    <w:top w:val="none" w:sz="0" w:space="0" w:color="auto"/>
                    <w:left w:val="none" w:sz="0" w:space="0" w:color="auto"/>
                    <w:bottom w:val="none" w:sz="0" w:space="0" w:color="auto"/>
                    <w:right w:val="none" w:sz="0" w:space="0" w:color="auto"/>
                  </w:divBdr>
                  <w:divsChild>
                    <w:div w:id="1597903655">
                      <w:marLeft w:val="0"/>
                      <w:marRight w:val="0"/>
                      <w:marTop w:val="0"/>
                      <w:marBottom w:val="0"/>
                      <w:divBdr>
                        <w:top w:val="none" w:sz="0" w:space="0" w:color="auto"/>
                        <w:left w:val="none" w:sz="0" w:space="0" w:color="auto"/>
                        <w:bottom w:val="none" w:sz="0" w:space="0" w:color="auto"/>
                        <w:right w:val="none" w:sz="0" w:space="0" w:color="auto"/>
                      </w:divBdr>
                    </w:div>
                  </w:divsChild>
                </w:div>
                <w:div w:id="1266383033">
                  <w:marLeft w:val="0"/>
                  <w:marRight w:val="0"/>
                  <w:marTop w:val="0"/>
                  <w:marBottom w:val="0"/>
                  <w:divBdr>
                    <w:top w:val="none" w:sz="0" w:space="0" w:color="auto"/>
                    <w:left w:val="none" w:sz="0" w:space="0" w:color="auto"/>
                    <w:bottom w:val="none" w:sz="0" w:space="0" w:color="auto"/>
                    <w:right w:val="none" w:sz="0" w:space="0" w:color="auto"/>
                  </w:divBdr>
                  <w:divsChild>
                    <w:div w:id="1917543877">
                      <w:marLeft w:val="0"/>
                      <w:marRight w:val="0"/>
                      <w:marTop w:val="0"/>
                      <w:marBottom w:val="0"/>
                      <w:divBdr>
                        <w:top w:val="none" w:sz="0" w:space="0" w:color="auto"/>
                        <w:left w:val="none" w:sz="0" w:space="0" w:color="auto"/>
                        <w:bottom w:val="none" w:sz="0" w:space="0" w:color="auto"/>
                        <w:right w:val="none" w:sz="0" w:space="0" w:color="auto"/>
                      </w:divBdr>
                    </w:div>
                  </w:divsChild>
                </w:div>
                <w:div w:id="1272938164">
                  <w:marLeft w:val="0"/>
                  <w:marRight w:val="0"/>
                  <w:marTop w:val="0"/>
                  <w:marBottom w:val="0"/>
                  <w:divBdr>
                    <w:top w:val="none" w:sz="0" w:space="0" w:color="auto"/>
                    <w:left w:val="none" w:sz="0" w:space="0" w:color="auto"/>
                    <w:bottom w:val="none" w:sz="0" w:space="0" w:color="auto"/>
                    <w:right w:val="none" w:sz="0" w:space="0" w:color="auto"/>
                  </w:divBdr>
                  <w:divsChild>
                    <w:div w:id="426661462">
                      <w:marLeft w:val="0"/>
                      <w:marRight w:val="0"/>
                      <w:marTop w:val="0"/>
                      <w:marBottom w:val="0"/>
                      <w:divBdr>
                        <w:top w:val="none" w:sz="0" w:space="0" w:color="auto"/>
                        <w:left w:val="none" w:sz="0" w:space="0" w:color="auto"/>
                        <w:bottom w:val="none" w:sz="0" w:space="0" w:color="auto"/>
                        <w:right w:val="none" w:sz="0" w:space="0" w:color="auto"/>
                      </w:divBdr>
                    </w:div>
                  </w:divsChild>
                </w:div>
                <w:div w:id="1291089126">
                  <w:marLeft w:val="0"/>
                  <w:marRight w:val="0"/>
                  <w:marTop w:val="0"/>
                  <w:marBottom w:val="0"/>
                  <w:divBdr>
                    <w:top w:val="none" w:sz="0" w:space="0" w:color="auto"/>
                    <w:left w:val="none" w:sz="0" w:space="0" w:color="auto"/>
                    <w:bottom w:val="none" w:sz="0" w:space="0" w:color="auto"/>
                    <w:right w:val="none" w:sz="0" w:space="0" w:color="auto"/>
                  </w:divBdr>
                  <w:divsChild>
                    <w:div w:id="554008553">
                      <w:marLeft w:val="0"/>
                      <w:marRight w:val="0"/>
                      <w:marTop w:val="0"/>
                      <w:marBottom w:val="0"/>
                      <w:divBdr>
                        <w:top w:val="none" w:sz="0" w:space="0" w:color="auto"/>
                        <w:left w:val="none" w:sz="0" w:space="0" w:color="auto"/>
                        <w:bottom w:val="none" w:sz="0" w:space="0" w:color="auto"/>
                        <w:right w:val="none" w:sz="0" w:space="0" w:color="auto"/>
                      </w:divBdr>
                    </w:div>
                  </w:divsChild>
                </w:div>
                <w:div w:id="1324507066">
                  <w:marLeft w:val="0"/>
                  <w:marRight w:val="0"/>
                  <w:marTop w:val="0"/>
                  <w:marBottom w:val="0"/>
                  <w:divBdr>
                    <w:top w:val="none" w:sz="0" w:space="0" w:color="auto"/>
                    <w:left w:val="none" w:sz="0" w:space="0" w:color="auto"/>
                    <w:bottom w:val="none" w:sz="0" w:space="0" w:color="auto"/>
                    <w:right w:val="none" w:sz="0" w:space="0" w:color="auto"/>
                  </w:divBdr>
                  <w:divsChild>
                    <w:div w:id="2124567773">
                      <w:marLeft w:val="0"/>
                      <w:marRight w:val="0"/>
                      <w:marTop w:val="0"/>
                      <w:marBottom w:val="0"/>
                      <w:divBdr>
                        <w:top w:val="none" w:sz="0" w:space="0" w:color="auto"/>
                        <w:left w:val="none" w:sz="0" w:space="0" w:color="auto"/>
                        <w:bottom w:val="none" w:sz="0" w:space="0" w:color="auto"/>
                        <w:right w:val="none" w:sz="0" w:space="0" w:color="auto"/>
                      </w:divBdr>
                    </w:div>
                  </w:divsChild>
                </w:div>
                <w:div w:id="1447193733">
                  <w:marLeft w:val="0"/>
                  <w:marRight w:val="0"/>
                  <w:marTop w:val="0"/>
                  <w:marBottom w:val="0"/>
                  <w:divBdr>
                    <w:top w:val="none" w:sz="0" w:space="0" w:color="auto"/>
                    <w:left w:val="none" w:sz="0" w:space="0" w:color="auto"/>
                    <w:bottom w:val="none" w:sz="0" w:space="0" w:color="auto"/>
                    <w:right w:val="none" w:sz="0" w:space="0" w:color="auto"/>
                  </w:divBdr>
                  <w:divsChild>
                    <w:div w:id="538251114">
                      <w:marLeft w:val="0"/>
                      <w:marRight w:val="0"/>
                      <w:marTop w:val="0"/>
                      <w:marBottom w:val="0"/>
                      <w:divBdr>
                        <w:top w:val="none" w:sz="0" w:space="0" w:color="auto"/>
                        <w:left w:val="none" w:sz="0" w:space="0" w:color="auto"/>
                        <w:bottom w:val="none" w:sz="0" w:space="0" w:color="auto"/>
                        <w:right w:val="none" w:sz="0" w:space="0" w:color="auto"/>
                      </w:divBdr>
                    </w:div>
                  </w:divsChild>
                </w:div>
                <w:div w:id="1470398097">
                  <w:marLeft w:val="0"/>
                  <w:marRight w:val="0"/>
                  <w:marTop w:val="0"/>
                  <w:marBottom w:val="0"/>
                  <w:divBdr>
                    <w:top w:val="none" w:sz="0" w:space="0" w:color="auto"/>
                    <w:left w:val="none" w:sz="0" w:space="0" w:color="auto"/>
                    <w:bottom w:val="none" w:sz="0" w:space="0" w:color="auto"/>
                    <w:right w:val="none" w:sz="0" w:space="0" w:color="auto"/>
                  </w:divBdr>
                  <w:divsChild>
                    <w:div w:id="318270971">
                      <w:marLeft w:val="0"/>
                      <w:marRight w:val="0"/>
                      <w:marTop w:val="0"/>
                      <w:marBottom w:val="0"/>
                      <w:divBdr>
                        <w:top w:val="none" w:sz="0" w:space="0" w:color="auto"/>
                        <w:left w:val="none" w:sz="0" w:space="0" w:color="auto"/>
                        <w:bottom w:val="none" w:sz="0" w:space="0" w:color="auto"/>
                        <w:right w:val="none" w:sz="0" w:space="0" w:color="auto"/>
                      </w:divBdr>
                    </w:div>
                  </w:divsChild>
                </w:div>
                <w:div w:id="1478914842">
                  <w:marLeft w:val="0"/>
                  <w:marRight w:val="0"/>
                  <w:marTop w:val="0"/>
                  <w:marBottom w:val="0"/>
                  <w:divBdr>
                    <w:top w:val="none" w:sz="0" w:space="0" w:color="auto"/>
                    <w:left w:val="none" w:sz="0" w:space="0" w:color="auto"/>
                    <w:bottom w:val="none" w:sz="0" w:space="0" w:color="auto"/>
                    <w:right w:val="none" w:sz="0" w:space="0" w:color="auto"/>
                  </w:divBdr>
                  <w:divsChild>
                    <w:div w:id="600916912">
                      <w:marLeft w:val="0"/>
                      <w:marRight w:val="0"/>
                      <w:marTop w:val="0"/>
                      <w:marBottom w:val="0"/>
                      <w:divBdr>
                        <w:top w:val="none" w:sz="0" w:space="0" w:color="auto"/>
                        <w:left w:val="none" w:sz="0" w:space="0" w:color="auto"/>
                        <w:bottom w:val="none" w:sz="0" w:space="0" w:color="auto"/>
                        <w:right w:val="none" w:sz="0" w:space="0" w:color="auto"/>
                      </w:divBdr>
                    </w:div>
                  </w:divsChild>
                </w:div>
                <w:div w:id="1503545136">
                  <w:marLeft w:val="0"/>
                  <w:marRight w:val="0"/>
                  <w:marTop w:val="0"/>
                  <w:marBottom w:val="0"/>
                  <w:divBdr>
                    <w:top w:val="none" w:sz="0" w:space="0" w:color="auto"/>
                    <w:left w:val="none" w:sz="0" w:space="0" w:color="auto"/>
                    <w:bottom w:val="none" w:sz="0" w:space="0" w:color="auto"/>
                    <w:right w:val="none" w:sz="0" w:space="0" w:color="auto"/>
                  </w:divBdr>
                  <w:divsChild>
                    <w:div w:id="1170021443">
                      <w:marLeft w:val="0"/>
                      <w:marRight w:val="0"/>
                      <w:marTop w:val="0"/>
                      <w:marBottom w:val="0"/>
                      <w:divBdr>
                        <w:top w:val="none" w:sz="0" w:space="0" w:color="auto"/>
                        <w:left w:val="none" w:sz="0" w:space="0" w:color="auto"/>
                        <w:bottom w:val="none" w:sz="0" w:space="0" w:color="auto"/>
                        <w:right w:val="none" w:sz="0" w:space="0" w:color="auto"/>
                      </w:divBdr>
                    </w:div>
                  </w:divsChild>
                </w:div>
                <w:div w:id="1505894083">
                  <w:marLeft w:val="0"/>
                  <w:marRight w:val="0"/>
                  <w:marTop w:val="0"/>
                  <w:marBottom w:val="0"/>
                  <w:divBdr>
                    <w:top w:val="none" w:sz="0" w:space="0" w:color="auto"/>
                    <w:left w:val="none" w:sz="0" w:space="0" w:color="auto"/>
                    <w:bottom w:val="none" w:sz="0" w:space="0" w:color="auto"/>
                    <w:right w:val="none" w:sz="0" w:space="0" w:color="auto"/>
                  </w:divBdr>
                  <w:divsChild>
                    <w:div w:id="1845363314">
                      <w:marLeft w:val="0"/>
                      <w:marRight w:val="0"/>
                      <w:marTop w:val="0"/>
                      <w:marBottom w:val="0"/>
                      <w:divBdr>
                        <w:top w:val="none" w:sz="0" w:space="0" w:color="auto"/>
                        <w:left w:val="none" w:sz="0" w:space="0" w:color="auto"/>
                        <w:bottom w:val="none" w:sz="0" w:space="0" w:color="auto"/>
                        <w:right w:val="none" w:sz="0" w:space="0" w:color="auto"/>
                      </w:divBdr>
                    </w:div>
                  </w:divsChild>
                </w:div>
                <w:div w:id="1541287383">
                  <w:marLeft w:val="0"/>
                  <w:marRight w:val="0"/>
                  <w:marTop w:val="0"/>
                  <w:marBottom w:val="0"/>
                  <w:divBdr>
                    <w:top w:val="none" w:sz="0" w:space="0" w:color="auto"/>
                    <w:left w:val="none" w:sz="0" w:space="0" w:color="auto"/>
                    <w:bottom w:val="none" w:sz="0" w:space="0" w:color="auto"/>
                    <w:right w:val="none" w:sz="0" w:space="0" w:color="auto"/>
                  </w:divBdr>
                  <w:divsChild>
                    <w:div w:id="2044482111">
                      <w:marLeft w:val="0"/>
                      <w:marRight w:val="0"/>
                      <w:marTop w:val="0"/>
                      <w:marBottom w:val="0"/>
                      <w:divBdr>
                        <w:top w:val="none" w:sz="0" w:space="0" w:color="auto"/>
                        <w:left w:val="none" w:sz="0" w:space="0" w:color="auto"/>
                        <w:bottom w:val="none" w:sz="0" w:space="0" w:color="auto"/>
                        <w:right w:val="none" w:sz="0" w:space="0" w:color="auto"/>
                      </w:divBdr>
                    </w:div>
                  </w:divsChild>
                </w:div>
                <w:div w:id="1567376117">
                  <w:marLeft w:val="0"/>
                  <w:marRight w:val="0"/>
                  <w:marTop w:val="0"/>
                  <w:marBottom w:val="0"/>
                  <w:divBdr>
                    <w:top w:val="none" w:sz="0" w:space="0" w:color="auto"/>
                    <w:left w:val="none" w:sz="0" w:space="0" w:color="auto"/>
                    <w:bottom w:val="none" w:sz="0" w:space="0" w:color="auto"/>
                    <w:right w:val="none" w:sz="0" w:space="0" w:color="auto"/>
                  </w:divBdr>
                  <w:divsChild>
                    <w:div w:id="662318566">
                      <w:marLeft w:val="0"/>
                      <w:marRight w:val="0"/>
                      <w:marTop w:val="0"/>
                      <w:marBottom w:val="0"/>
                      <w:divBdr>
                        <w:top w:val="none" w:sz="0" w:space="0" w:color="auto"/>
                        <w:left w:val="none" w:sz="0" w:space="0" w:color="auto"/>
                        <w:bottom w:val="none" w:sz="0" w:space="0" w:color="auto"/>
                        <w:right w:val="none" w:sz="0" w:space="0" w:color="auto"/>
                      </w:divBdr>
                    </w:div>
                  </w:divsChild>
                </w:div>
                <w:div w:id="1591428978">
                  <w:marLeft w:val="0"/>
                  <w:marRight w:val="0"/>
                  <w:marTop w:val="0"/>
                  <w:marBottom w:val="0"/>
                  <w:divBdr>
                    <w:top w:val="none" w:sz="0" w:space="0" w:color="auto"/>
                    <w:left w:val="none" w:sz="0" w:space="0" w:color="auto"/>
                    <w:bottom w:val="none" w:sz="0" w:space="0" w:color="auto"/>
                    <w:right w:val="none" w:sz="0" w:space="0" w:color="auto"/>
                  </w:divBdr>
                  <w:divsChild>
                    <w:div w:id="1786921591">
                      <w:marLeft w:val="0"/>
                      <w:marRight w:val="0"/>
                      <w:marTop w:val="0"/>
                      <w:marBottom w:val="0"/>
                      <w:divBdr>
                        <w:top w:val="none" w:sz="0" w:space="0" w:color="auto"/>
                        <w:left w:val="none" w:sz="0" w:space="0" w:color="auto"/>
                        <w:bottom w:val="none" w:sz="0" w:space="0" w:color="auto"/>
                        <w:right w:val="none" w:sz="0" w:space="0" w:color="auto"/>
                      </w:divBdr>
                    </w:div>
                  </w:divsChild>
                </w:div>
                <w:div w:id="1671903281">
                  <w:marLeft w:val="0"/>
                  <w:marRight w:val="0"/>
                  <w:marTop w:val="0"/>
                  <w:marBottom w:val="0"/>
                  <w:divBdr>
                    <w:top w:val="none" w:sz="0" w:space="0" w:color="auto"/>
                    <w:left w:val="none" w:sz="0" w:space="0" w:color="auto"/>
                    <w:bottom w:val="none" w:sz="0" w:space="0" w:color="auto"/>
                    <w:right w:val="none" w:sz="0" w:space="0" w:color="auto"/>
                  </w:divBdr>
                  <w:divsChild>
                    <w:div w:id="178546928">
                      <w:marLeft w:val="0"/>
                      <w:marRight w:val="0"/>
                      <w:marTop w:val="0"/>
                      <w:marBottom w:val="0"/>
                      <w:divBdr>
                        <w:top w:val="none" w:sz="0" w:space="0" w:color="auto"/>
                        <w:left w:val="none" w:sz="0" w:space="0" w:color="auto"/>
                        <w:bottom w:val="none" w:sz="0" w:space="0" w:color="auto"/>
                        <w:right w:val="none" w:sz="0" w:space="0" w:color="auto"/>
                      </w:divBdr>
                    </w:div>
                  </w:divsChild>
                </w:div>
                <w:div w:id="1674644087">
                  <w:marLeft w:val="0"/>
                  <w:marRight w:val="0"/>
                  <w:marTop w:val="0"/>
                  <w:marBottom w:val="0"/>
                  <w:divBdr>
                    <w:top w:val="none" w:sz="0" w:space="0" w:color="auto"/>
                    <w:left w:val="none" w:sz="0" w:space="0" w:color="auto"/>
                    <w:bottom w:val="none" w:sz="0" w:space="0" w:color="auto"/>
                    <w:right w:val="none" w:sz="0" w:space="0" w:color="auto"/>
                  </w:divBdr>
                  <w:divsChild>
                    <w:div w:id="195391718">
                      <w:marLeft w:val="0"/>
                      <w:marRight w:val="0"/>
                      <w:marTop w:val="0"/>
                      <w:marBottom w:val="0"/>
                      <w:divBdr>
                        <w:top w:val="none" w:sz="0" w:space="0" w:color="auto"/>
                        <w:left w:val="none" w:sz="0" w:space="0" w:color="auto"/>
                        <w:bottom w:val="none" w:sz="0" w:space="0" w:color="auto"/>
                        <w:right w:val="none" w:sz="0" w:space="0" w:color="auto"/>
                      </w:divBdr>
                    </w:div>
                  </w:divsChild>
                </w:div>
                <w:div w:id="1682708173">
                  <w:marLeft w:val="0"/>
                  <w:marRight w:val="0"/>
                  <w:marTop w:val="0"/>
                  <w:marBottom w:val="0"/>
                  <w:divBdr>
                    <w:top w:val="none" w:sz="0" w:space="0" w:color="auto"/>
                    <w:left w:val="none" w:sz="0" w:space="0" w:color="auto"/>
                    <w:bottom w:val="none" w:sz="0" w:space="0" w:color="auto"/>
                    <w:right w:val="none" w:sz="0" w:space="0" w:color="auto"/>
                  </w:divBdr>
                  <w:divsChild>
                    <w:div w:id="675378407">
                      <w:marLeft w:val="0"/>
                      <w:marRight w:val="0"/>
                      <w:marTop w:val="0"/>
                      <w:marBottom w:val="0"/>
                      <w:divBdr>
                        <w:top w:val="none" w:sz="0" w:space="0" w:color="auto"/>
                        <w:left w:val="none" w:sz="0" w:space="0" w:color="auto"/>
                        <w:bottom w:val="none" w:sz="0" w:space="0" w:color="auto"/>
                        <w:right w:val="none" w:sz="0" w:space="0" w:color="auto"/>
                      </w:divBdr>
                    </w:div>
                  </w:divsChild>
                </w:div>
                <w:div w:id="1694647932">
                  <w:marLeft w:val="0"/>
                  <w:marRight w:val="0"/>
                  <w:marTop w:val="0"/>
                  <w:marBottom w:val="0"/>
                  <w:divBdr>
                    <w:top w:val="none" w:sz="0" w:space="0" w:color="auto"/>
                    <w:left w:val="none" w:sz="0" w:space="0" w:color="auto"/>
                    <w:bottom w:val="none" w:sz="0" w:space="0" w:color="auto"/>
                    <w:right w:val="none" w:sz="0" w:space="0" w:color="auto"/>
                  </w:divBdr>
                  <w:divsChild>
                    <w:div w:id="1999648264">
                      <w:marLeft w:val="0"/>
                      <w:marRight w:val="0"/>
                      <w:marTop w:val="0"/>
                      <w:marBottom w:val="0"/>
                      <w:divBdr>
                        <w:top w:val="none" w:sz="0" w:space="0" w:color="auto"/>
                        <w:left w:val="none" w:sz="0" w:space="0" w:color="auto"/>
                        <w:bottom w:val="none" w:sz="0" w:space="0" w:color="auto"/>
                        <w:right w:val="none" w:sz="0" w:space="0" w:color="auto"/>
                      </w:divBdr>
                    </w:div>
                  </w:divsChild>
                </w:div>
                <w:div w:id="1765691017">
                  <w:marLeft w:val="0"/>
                  <w:marRight w:val="0"/>
                  <w:marTop w:val="0"/>
                  <w:marBottom w:val="0"/>
                  <w:divBdr>
                    <w:top w:val="none" w:sz="0" w:space="0" w:color="auto"/>
                    <w:left w:val="none" w:sz="0" w:space="0" w:color="auto"/>
                    <w:bottom w:val="none" w:sz="0" w:space="0" w:color="auto"/>
                    <w:right w:val="none" w:sz="0" w:space="0" w:color="auto"/>
                  </w:divBdr>
                  <w:divsChild>
                    <w:div w:id="876704204">
                      <w:marLeft w:val="0"/>
                      <w:marRight w:val="0"/>
                      <w:marTop w:val="0"/>
                      <w:marBottom w:val="0"/>
                      <w:divBdr>
                        <w:top w:val="none" w:sz="0" w:space="0" w:color="auto"/>
                        <w:left w:val="none" w:sz="0" w:space="0" w:color="auto"/>
                        <w:bottom w:val="none" w:sz="0" w:space="0" w:color="auto"/>
                        <w:right w:val="none" w:sz="0" w:space="0" w:color="auto"/>
                      </w:divBdr>
                    </w:div>
                    <w:div w:id="1287270426">
                      <w:marLeft w:val="0"/>
                      <w:marRight w:val="0"/>
                      <w:marTop w:val="0"/>
                      <w:marBottom w:val="0"/>
                      <w:divBdr>
                        <w:top w:val="none" w:sz="0" w:space="0" w:color="auto"/>
                        <w:left w:val="none" w:sz="0" w:space="0" w:color="auto"/>
                        <w:bottom w:val="none" w:sz="0" w:space="0" w:color="auto"/>
                        <w:right w:val="none" w:sz="0" w:space="0" w:color="auto"/>
                      </w:divBdr>
                    </w:div>
                  </w:divsChild>
                </w:div>
                <w:div w:id="1770465662">
                  <w:marLeft w:val="0"/>
                  <w:marRight w:val="0"/>
                  <w:marTop w:val="0"/>
                  <w:marBottom w:val="0"/>
                  <w:divBdr>
                    <w:top w:val="none" w:sz="0" w:space="0" w:color="auto"/>
                    <w:left w:val="none" w:sz="0" w:space="0" w:color="auto"/>
                    <w:bottom w:val="none" w:sz="0" w:space="0" w:color="auto"/>
                    <w:right w:val="none" w:sz="0" w:space="0" w:color="auto"/>
                  </w:divBdr>
                  <w:divsChild>
                    <w:div w:id="660423871">
                      <w:marLeft w:val="0"/>
                      <w:marRight w:val="0"/>
                      <w:marTop w:val="0"/>
                      <w:marBottom w:val="0"/>
                      <w:divBdr>
                        <w:top w:val="none" w:sz="0" w:space="0" w:color="auto"/>
                        <w:left w:val="none" w:sz="0" w:space="0" w:color="auto"/>
                        <w:bottom w:val="none" w:sz="0" w:space="0" w:color="auto"/>
                        <w:right w:val="none" w:sz="0" w:space="0" w:color="auto"/>
                      </w:divBdr>
                    </w:div>
                  </w:divsChild>
                </w:div>
                <w:div w:id="1799756686">
                  <w:marLeft w:val="0"/>
                  <w:marRight w:val="0"/>
                  <w:marTop w:val="0"/>
                  <w:marBottom w:val="0"/>
                  <w:divBdr>
                    <w:top w:val="none" w:sz="0" w:space="0" w:color="auto"/>
                    <w:left w:val="none" w:sz="0" w:space="0" w:color="auto"/>
                    <w:bottom w:val="none" w:sz="0" w:space="0" w:color="auto"/>
                    <w:right w:val="none" w:sz="0" w:space="0" w:color="auto"/>
                  </w:divBdr>
                  <w:divsChild>
                    <w:div w:id="997150138">
                      <w:marLeft w:val="0"/>
                      <w:marRight w:val="0"/>
                      <w:marTop w:val="0"/>
                      <w:marBottom w:val="0"/>
                      <w:divBdr>
                        <w:top w:val="none" w:sz="0" w:space="0" w:color="auto"/>
                        <w:left w:val="none" w:sz="0" w:space="0" w:color="auto"/>
                        <w:bottom w:val="none" w:sz="0" w:space="0" w:color="auto"/>
                        <w:right w:val="none" w:sz="0" w:space="0" w:color="auto"/>
                      </w:divBdr>
                    </w:div>
                  </w:divsChild>
                </w:div>
                <w:div w:id="1800494286">
                  <w:marLeft w:val="0"/>
                  <w:marRight w:val="0"/>
                  <w:marTop w:val="0"/>
                  <w:marBottom w:val="0"/>
                  <w:divBdr>
                    <w:top w:val="none" w:sz="0" w:space="0" w:color="auto"/>
                    <w:left w:val="none" w:sz="0" w:space="0" w:color="auto"/>
                    <w:bottom w:val="none" w:sz="0" w:space="0" w:color="auto"/>
                    <w:right w:val="none" w:sz="0" w:space="0" w:color="auto"/>
                  </w:divBdr>
                  <w:divsChild>
                    <w:div w:id="1249657800">
                      <w:marLeft w:val="0"/>
                      <w:marRight w:val="0"/>
                      <w:marTop w:val="0"/>
                      <w:marBottom w:val="0"/>
                      <w:divBdr>
                        <w:top w:val="none" w:sz="0" w:space="0" w:color="auto"/>
                        <w:left w:val="none" w:sz="0" w:space="0" w:color="auto"/>
                        <w:bottom w:val="none" w:sz="0" w:space="0" w:color="auto"/>
                        <w:right w:val="none" w:sz="0" w:space="0" w:color="auto"/>
                      </w:divBdr>
                    </w:div>
                  </w:divsChild>
                </w:div>
                <w:div w:id="1826436078">
                  <w:marLeft w:val="0"/>
                  <w:marRight w:val="0"/>
                  <w:marTop w:val="0"/>
                  <w:marBottom w:val="0"/>
                  <w:divBdr>
                    <w:top w:val="none" w:sz="0" w:space="0" w:color="auto"/>
                    <w:left w:val="none" w:sz="0" w:space="0" w:color="auto"/>
                    <w:bottom w:val="none" w:sz="0" w:space="0" w:color="auto"/>
                    <w:right w:val="none" w:sz="0" w:space="0" w:color="auto"/>
                  </w:divBdr>
                  <w:divsChild>
                    <w:div w:id="1894153327">
                      <w:marLeft w:val="0"/>
                      <w:marRight w:val="0"/>
                      <w:marTop w:val="0"/>
                      <w:marBottom w:val="0"/>
                      <w:divBdr>
                        <w:top w:val="none" w:sz="0" w:space="0" w:color="auto"/>
                        <w:left w:val="none" w:sz="0" w:space="0" w:color="auto"/>
                        <w:bottom w:val="none" w:sz="0" w:space="0" w:color="auto"/>
                        <w:right w:val="none" w:sz="0" w:space="0" w:color="auto"/>
                      </w:divBdr>
                    </w:div>
                  </w:divsChild>
                </w:div>
                <w:div w:id="1886405329">
                  <w:marLeft w:val="0"/>
                  <w:marRight w:val="0"/>
                  <w:marTop w:val="0"/>
                  <w:marBottom w:val="0"/>
                  <w:divBdr>
                    <w:top w:val="none" w:sz="0" w:space="0" w:color="auto"/>
                    <w:left w:val="none" w:sz="0" w:space="0" w:color="auto"/>
                    <w:bottom w:val="none" w:sz="0" w:space="0" w:color="auto"/>
                    <w:right w:val="none" w:sz="0" w:space="0" w:color="auto"/>
                  </w:divBdr>
                  <w:divsChild>
                    <w:div w:id="449055704">
                      <w:marLeft w:val="0"/>
                      <w:marRight w:val="0"/>
                      <w:marTop w:val="0"/>
                      <w:marBottom w:val="0"/>
                      <w:divBdr>
                        <w:top w:val="none" w:sz="0" w:space="0" w:color="auto"/>
                        <w:left w:val="none" w:sz="0" w:space="0" w:color="auto"/>
                        <w:bottom w:val="none" w:sz="0" w:space="0" w:color="auto"/>
                        <w:right w:val="none" w:sz="0" w:space="0" w:color="auto"/>
                      </w:divBdr>
                    </w:div>
                  </w:divsChild>
                </w:div>
                <w:div w:id="1908102679">
                  <w:marLeft w:val="0"/>
                  <w:marRight w:val="0"/>
                  <w:marTop w:val="0"/>
                  <w:marBottom w:val="0"/>
                  <w:divBdr>
                    <w:top w:val="none" w:sz="0" w:space="0" w:color="auto"/>
                    <w:left w:val="none" w:sz="0" w:space="0" w:color="auto"/>
                    <w:bottom w:val="none" w:sz="0" w:space="0" w:color="auto"/>
                    <w:right w:val="none" w:sz="0" w:space="0" w:color="auto"/>
                  </w:divBdr>
                  <w:divsChild>
                    <w:div w:id="577256111">
                      <w:marLeft w:val="0"/>
                      <w:marRight w:val="0"/>
                      <w:marTop w:val="0"/>
                      <w:marBottom w:val="0"/>
                      <w:divBdr>
                        <w:top w:val="none" w:sz="0" w:space="0" w:color="auto"/>
                        <w:left w:val="none" w:sz="0" w:space="0" w:color="auto"/>
                        <w:bottom w:val="none" w:sz="0" w:space="0" w:color="auto"/>
                        <w:right w:val="none" w:sz="0" w:space="0" w:color="auto"/>
                      </w:divBdr>
                    </w:div>
                  </w:divsChild>
                </w:div>
                <w:div w:id="1914273140">
                  <w:marLeft w:val="0"/>
                  <w:marRight w:val="0"/>
                  <w:marTop w:val="0"/>
                  <w:marBottom w:val="0"/>
                  <w:divBdr>
                    <w:top w:val="none" w:sz="0" w:space="0" w:color="auto"/>
                    <w:left w:val="none" w:sz="0" w:space="0" w:color="auto"/>
                    <w:bottom w:val="none" w:sz="0" w:space="0" w:color="auto"/>
                    <w:right w:val="none" w:sz="0" w:space="0" w:color="auto"/>
                  </w:divBdr>
                  <w:divsChild>
                    <w:div w:id="2053533937">
                      <w:marLeft w:val="0"/>
                      <w:marRight w:val="0"/>
                      <w:marTop w:val="0"/>
                      <w:marBottom w:val="0"/>
                      <w:divBdr>
                        <w:top w:val="none" w:sz="0" w:space="0" w:color="auto"/>
                        <w:left w:val="none" w:sz="0" w:space="0" w:color="auto"/>
                        <w:bottom w:val="none" w:sz="0" w:space="0" w:color="auto"/>
                        <w:right w:val="none" w:sz="0" w:space="0" w:color="auto"/>
                      </w:divBdr>
                    </w:div>
                  </w:divsChild>
                </w:div>
                <w:div w:id="1978679044">
                  <w:marLeft w:val="0"/>
                  <w:marRight w:val="0"/>
                  <w:marTop w:val="0"/>
                  <w:marBottom w:val="0"/>
                  <w:divBdr>
                    <w:top w:val="none" w:sz="0" w:space="0" w:color="auto"/>
                    <w:left w:val="none" w:sz="0" w:space="0" w:color="auto"/>
                    <w:bottom w:val="none" w:sz="0" w:space="0" w:color="auto"/>
                    <w:right w:val="none" w:sz="0" w:space="0" w:color="auto"/>
                  </w:divBdr>
                  <w:divsChild>
                    <w:div w:id="935329968">
                      <w:marLeft w:val="0"/>
                      <w:marRight w:val="0"/>
                      <w:marTop w:val="0"/>
                      <w:marBottom w:val="0"/>
                      <w:divBdr>
                        <w:top w:val="none" w:sz="0" w:space="0" w:color="auto"/>
                        <w:left w:val="none" w:sz="0" w:space="0" w:color="auto"/>
                        <w:bottom w:val="none" w:sz="0" w:space="0" w:color="auto"/>
                        <w:right w:val="none" w:sz="0" w:space="0" w:color="auto"/>
                      </w:divBdr>
                    </w:div>
                  </w:divsChild>
                </w:div>
                <w:div w:id="2004039654">
                  <w:marLeft w:val="0"/>
                  <w:marRight w:val="0"/>
                  <w:marTop w:val="0"/>
                  <w:marBottom w:val="0"/>
                  <w:divBdr>
                    <w:top w:val="none" w:sz="0" w:space="0" w:color="auto"/>
                    <w:left w:val="none" w:sz="0" w:space="0" w:color="auto"/>
                    <w:bottom w:val="none" w:sz="0" w:space="0" w:color="auto"/>
                    <w:right w:val="none" w:sz="0" w:space="0" w:color="auto"/>
                  </w:divBdr>
                  <w:divsChild>
                    <w:div w:id="565845040">
                      <w:marLeft w:val="0"/>
                      <w:marRight w:val="0"/>
                      <w:marTop w:val="0"/>
                      <w:marBottom w:val="0"/>
                      <w:divBdr>
                        <w:top w:val="none" w:sz="0" w:space="0" w:color="auto"/>
                        <w:left w:val="none" w:sz="0" w:space="0" w:color="auto"/>
                        <w:bottom w:val="none" w:sz="0" w:space="0" w:color="auto"/>
                        <w:right w:val="none" w:sz="0" w:space="0" w:color="auto"/>
                      </w:divBdr>
                    </w:div>
                  </w:divsChild>
                </w:div>
                <w:div w:id="2064599267">
                  <w:marLeft w:val="0"/>
                  <w:marRight w:val="0"/>
                  <w:marTop w:val="0"/>
                  <w:marBottom w:val="0"/>
                  <w:divBdr>
                    <w:top w:val="none" w:sz="0" w:space="0" w:color="auto"/>
                    <w:left w:val="none" w:sz="0" w:space="0" w:color="auto"/>
                    <w:bottom w:val="none" w:sz="0" w:space="0" w:color="auto"/>
                    <w:right w:val="none" w:sz="0" w:space="0" w:color="auto"/>
                  </w:divBdr>
                  <w:divsChild>
                    <w:div w:id="296765501">
                      <w:marLeft w:val="0"/>
                      <w:marRight w:val="0"/>
                      <w:marTop w:val="0"/>
                      <w:marBottom w:val="0"/>
                      <w:divBdr>
                        <w:top w:val="none" w:sz="0" w:space="0" w:color="auto"/>
                        <w:left w:val="none" w:sz="0" w:space="0" w:color="auto"/>
                        <w:bottom w:val="none" w:sz="0" w:space="0" w:color="auto"/>
                        <w:right w:val="none" w:sz="0" w:space="0" w:color="auto"/>
                      </w:divBdr>
                    </w:div>
                  </w:divsChild>
                </w:div>
                <w:div w:id="2077891740">
                  <w:marLeft w:val="0"/>
                  <w:marRight w:val="0"/>
                  <w:marTop w:val="0"/>
                  <w:marBottom w:val="0"/>
                  <w:divBdr>
                    <w:top w:val="none" w:sz="0" w:space="0" w:color="auto"/>
                    <w:left w:val="none" w:sz="0" w:space="0" w:color="auto"/>
                    <w:bottom w:val="none" w:sz="0" w:space="0" w:color="auto"/>
                    <w:right w:val="none" w:sz="0" w:space="0" w:color="auto"/>
                  </w:divBdr>
                  <w:divsChild>
                    <w:div w:id="1110977078">
                      <w:marLeft w:val="0"/>
                      <w:marRight w:val="0"/>
                      <w:marTop w:val="0"/>
                      <w:marBottom w:val="0"/>
                      <w:divBdr>
                        <w:top w:val="none" w:sz="0" w:space="0" w:color="auto"/>
                        <w:left w:val="none" w:sz="0" w:space="0" w:color="auto"/>
                        <w:bottom w:val="none" w:sz="0" w:space="0" w:color="auto"/>
                        <w:right w:val="none" w:sz="0" w:space="0" w:color="auto"/>
                      </w:divBdr>
                    </w:div>
                  </w:divsChild>
                </w:div>
                <w:div w:id="2087800367">
                  <w:marLeft w:val="0"/>
                  <w:marRight w:val="0"/>
                  <w:marTop w:val="0"/>
                  <w:marBottom w:val="0"/>
                  <w:divBdr>
                    <w:top w:val="none" w:sz="0" w:space="0" w:color="auto"/>
                    <w:left w:val="none" w:sz="0" w:space="0" w:color="auto"/>
                    <w:bottom w:val="none" w:sz="0" w:space="0" w:color="auto"/>
                    <w:right w:val="none" w:sz="0" w:space="0" w:color="auto"/>
                  </w:divBdr>
                  <w:divsChild>
                    <w:div w:id="362285630">
                      <w:marLeft w:val="0"/>
                      <w:marRight w:val="0"/>
                      <w:marTop w:val="0"/>
                      <w:marBottom w:val="0"/>
                      <w:divBdr>
                        <w:top w:val="none" w:sz="0" w:space="0" w:color="auto"/>
                        <w:left w:val="none" w:sz="0" w:space="0" w:color="auto"/>
                        <w:bottom w:val="none" w:sz="0" w:space="0" w:color="auto"/>
                        <w:right w:val="none" w:sz="0" w:space="0" w:color="auto"/>
                      </w:divBdr>
                    </w:div>
                  </w:divsChild>
                </w:div>
                <w:div w:id="2112240846">
                  <w:marLeft w:val="0"/>
                  <w:marRight w:val="0"/>
                  <w:marTop w:val="0"/>
                  <w:marBottom w:val="0"/>
                  <w:divBdr>
                    <w:top w:val="none" w:sz="0" w:space="0" w:color="auto"/>
                    <w:left w:val="none" w:sz="0" w:space="0" w:color="auto"/>
                    <w:bottom w:val="none" w:sz="0" w:space="0" w:color="auto"/>
                    <w:right w:val="none" w:sz="0" w:space="0" w:color="auto"/>
                  </w:divBdr>
                  <w:divsChild>
                    <w:div w:id="179517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941559">
          <w:marLeft w:val="0"/>
          <w:marRight w:val="0"/>
          <w:marTop w:val="0"/>
          <w:marBottom w:val="0"/>
          <w:divBdr>
            <w:top w:val="none" w:sz="0" w:space="0" w:color="auto"/>
            <w:left w:val="none" w:sz="0" w:space="0" w:color="auto"/>
            <w:bottom w:val="none" w:sz="0" w:space="0" w:color="auto"/>
            <w:right w:val="none" w:sz="0" w:space="0" w:color="auto"/>
          </w:divBdr>
          <w:divsChild>
            <w:div w:id="943460636">
              <w:marLeft w:val="0"/>
              <w:marRight w:val="0"/>
              <w:marTop w:val="0"/>
              <w:marBottom w:val="0"/>
              <w:divBdr>
                <w:top w:val="none" w:sz="0" w:space="0" w:color="auto"/>
                <w:left w:val="none" w:sz="0" w:space="0" w:color="auto"/>
                <w:bottom w:val="none" w:sz="0" w:space="0" w:color="auto"/>
                <w:right w:val="none" w:sz="0" w:space="0" w:color="auto"/>
              </w:divBdr>
            </w:div>
            <w:div w:id="1426922256">
              <w:marLeft w:val="0"/>
              <w:marRight w:val="0"/>
              <w:marTop w:val="0"/>
              <w:marBottom w:val="0"/>
              <w:divBdr>
                <w:top w:val="none" w:sz="0" w:space="0" w:color="auto"/>
                <w:left w:val="none" w:sz="0" w:space="0" w:color="auto"/>
                <w:bottom w:val="none" w:sz="0" w:space="0" w:color="auto"/>
                <w:right w:val="none" w:sz="0" w:space="0" w:color="auto"/>
              </w:divBdr>
            </w:div>
            <w:div w:id="1508516665">
              <w:marLeft w:val="0"/>
              <w:marRight w:val="0"/>
              <w:marTop w:val="0"/>
              <w:marBottom w:val="0"/>
              <w:divBdr>
                <w:top w:val="none" w:sz="0" w:space="0" w:color="auto"/>
                <w:left w:val="none" w:sz="0" w:space="0" w:color="auto"/>
                <w:bottom w:val="none" w:sz="0" w:space="0" w:color="auto"/>
                <w:right w:val="none" w:sz="0" w:space="0" w:color="auto"/>
              </w:divBdr>
            </w:div>
            <w:div w:id="1531718307">
              <w:marLeft w:val="0"/>
              <w:marRight w:val="0"/>
              <w:marTop w:val="0"/>
              <w:marBottom w:val="0"/>
              <w:divBdr>
                <w:top w:val="none" w:sz="0" w:space="0" w:color="auto"/>
                <w:left w:val="none" w:sz="0" w:space="0" w:color="auto"/>
                <w:bottom w:val="none" w:sz="0" w:space="0" w:color="auto"/>
                <w:right w:val="none" w:sz="0" w:space="0" w:color="auto"/>
              </w:divBdr>
            </w:div>
            <w:div w:id="1706713811">
              <w:marLeft w:val="0"/>
              <w:marRight w:val="0"/>
              <w:marTop w:val="0"/>
              <w:marBottom w:val="0"/>
              <w:divBdr>
                <w:top w:val="none" w:sz="0" w:space="0" w:color="auto"/>
                <w:left w:val="none" w:sz="0" w:space="0" w:color="auto"/>
                <w:bottom w:val="none" w:sz="0" w:space="0" w:color="auto"/>
                <w:right w:val="none" w:sz="0" w:space="0" w:color="auto"/>
              </w:divBdr>
            </w:div>
          </w:divsChild>
        </w:div>
        <w:div w:id="1180973658">
          <w:marLeft w:val="0"/>
          <w:marRight w:val="0"/>
          <w:marTop w:val="0"/>
          <w:marBottom w:val="0"/>
          <w:divBdr>
            <w:top w:val="none" w:sz="0" w:space="0" w:color="auto"/>
            <w:left w:val="none" w:sz="0" w:space="0" w:color="auto"/>
            <w:bottom w:val="none" w:sz="0" w:space="0" w:color="auto"/>
            <w:right w:val="none" w:sz="0" w:space="0" w:color="auto"/>
          </w:divBdr>
        </w:div>
        <w:div w:id="1286043106">
          <w:marLeft w:val="0"/>
          <w:marRight w:val="0"/>
          <w:marTop w:val="0"/>
          <w:marBottom w:val="0"/>
          <w:divBdr>
            <w:top w:val="none" w:sz="0" w:space="0" w:color="auto"/>
            <w:left w:val="none" w:sz="0" w:space="0" w:color="auto"/>
            <w:bottom w:val="none" w:sz="0" w:space="0" w:color="auto"/>
            <w:right w:val="none" w:sz="0" w:space="0" w:color="auto"/>
          </w:divBdr>
          <w:divsChild>
            <w:div w:id="1107887523">
              <w:marLeft w:val="0"/>
              <w:marRight w:val="0"/>
              <w:marTop w:val="0"/>
              <w:marBottom w:val="0"/>
              <w:divBdr>
                <w:top w:val="none" w:sz="0" w:space="0" w:color="auto"/>
                <w:left w:val="none" w:sz="0" w:space="0" w:color="auto"/>
                <w:bottom w:val="none" w:sz="0" w:space="0" w:color="auto"/>
                <w:right w:val="none" w:sz="0" w:space="0" w:color="auto"/>
              </w:divBdr>
            </w:div>
            <w:div w:id="1160925261">
              <w:marLeft w:val="0"/>
              <w:marRight w:val="0"/>
              <w:marTop w:val="0"/>
              <w:marBottom w:val="0"/>
              <w:divBdr>
                <w:top w:val="none" w:sz="0" w:space="0" w:color="auto"/>
                <w:left w:val="none" w:sz="0" w:space="0" w:color="auto"/>
                <w:bottom w:val="none" w:sz="0" w:space="0" w:color="auto"/>
                <w:right w:val="none" w:sz="0" w:space="0" w:color="auto"/>
              </w:divBdr>
            </w:div>
            <w:div w:id="2048212748">
              <w:marLeft w:val="0"/>
              <w:marRight w:val="0"/>
              <w:marTop w:val="0"/>
              <w:marBottom w:val="0"/>
              <w:divBdr>
                <w:top w:val="none" w:sz="0" w:space="0" w:color="auto"/>
                <w:left w:val="none" w:sz="0" w:space="0" w:color="auto"/>
                <w:bottom w:val="none" w:sz="0" w:space="0" w:color="auto"/>
                <w:right w:val="none" w:sz="0" w:space="0" w:color="auto"/>
              </w:divBdr>
            </w:div>
          </w:divsChild>
        </w:div>
        <w:div w:id="1417633372">
          <w:marLeft w:val="0"/>
          <w:marRight w:val="0"/>
          <w:marTop w:val="0"/>
          <w:marBottom w:val="0"/>
          <w:divBdr>
            <w:top w:val="none" w:sz="0" w:space="0" w:color="auto"/>
            <w:left w:val="none" w:sz="0" w:space="0" w:color="auto"/>
            <w:bottom w:val="none" w:sz="0" w:space="0" w:color="auto"/>
            <w:right w:val="none" w:sz="0" w:space="0" w:color="auto"/>
          </w:divBdr>
          <w:divsChild>
            <w:div w:id="1499350804">
              <w:marLeft w:val="-75"/>
              <w:marRight w:val="0"/>
              <w:marTop w:val="30"/>
              <w:marBottom w:val="30"/>
              <w:divBdr>
                <w:top w:val="none" w:sz="0" w:space="0" w:color="auto"/>
                <w:left w:val="none" w:sz="0" w:space="0" w:color="auto"/>
                <w:bottom w:val="none" w:sz="0" w:space="0" w:color="auto"/>
                <w:right w:val="none" w:sz="0" w:space="0" w:color="auto"/>
              </w:divBdr>
              <w:divsChild>
                <w:div w:id="106045088">
                  <w:marLeft w:val="0"/>
                  <w:marRight w:val="0"/>
                  <w:marTop w:val="0"/>
                  <w:marBottom w:val="0"/>
                  <w:divBdr>
                    <w:top w:val="none" w:sz="0" w:space="0" w:color="auto"/>
                    <w:left w:val="none" w:sz="0" w:space="0" w:color="auto"/>
                    <w:bottom w:val="none" w:sz="0" w:space="0" w:color="auto"/>
                    <w:right w:val="none" w:sz="0" w:space="0" w:color="auto"/>
                  </w:divBdr>
                  <w:divsChild>
                    <w:div w:id="118695071">
                      <w:marLeft w:val="0"/>
                      <w:marRight w:val="0"/>
                      <w:marTop w:val="0"/>
                      <w:marBottom w:val="0"/>
                      <w:divBdr>
                        <w:top w:val="none" w:sz="0" w:space="0" w:color="auto"/>
                        <w:left w:val="none" w:sz="0" w:space="0" w:color="auto"/>
                        <w:bottom w:val="none" w:sz="0" w:space="0" w:color="auto"/>
                        <w:right w:val="none" w:sz="0" w:space="0" w:color="auto"/>
                      </w:divBdr>
                    </w:div>
                  </w:divsChild>
                </w:div>
                <w:div w:id="216598329">
                  <w:marLeft w:val="0"/>
                  <w:marRight w:val="0"/>
                  <w:marTop w:val="0"/>
                  <w:marBottom w:val="0"/>
                  <w:divBdr>
                    <w:top w:val="none" w:sz="0" w:space="0" w:color="auto"/>
                    <w:left w:val="none" w:sz="0" w:space="0" w:color="auto"/>
                    <w:bottom w:val="none" w:sz="0" w:space="0" w:color="auto"/>
                    <w:right w:val="none" w:sz="0" w:space="0" w:color="auto"/>
                  </w:divBdr>
                  <w:divsChild>
                    <w:div w:id="1156217908">
                      <w:marLeft w:val="0"/>
                      <w:marRight w:val="0"/>
                      <w:marTop w:val="0"/>
                      <w:marBottom w:val="0"/>
                      <w:divBdr>
                        <w:top w:val="none" w:sz="0" w:space="0" w:color="auto"/>
                        <w:left w:val="none" w:sz="0" w:space="0" w:color="auto"/>
                        <w:bottom w:val="none" w:sz="0" w:space="0" w:color="auto"/>
                        <w:right w:val="none" w:sz="0" w:space="0" w:color="auto"/>
                      </w:divBdr>
                    </w:div>
                  </w:divsChild>
                </w:div>
                <w:div w:id="232546609">
                  <w:marLeft w:val="0"/>
                  <w:marRight w:val="0"/>
                  <w:marTop w:val="0"/>
                  <w:marBottom w:val="0"/>
                  <w:divBdr>
                    <w:top w:val="none" w:sz="0" w:space="0" w:color="auto"/>
                    <w:left w:val="none" w:sz="0" w:space="0" w:color="auto"/>
                    <w:bottom w:val="none" w:sz="0" w:space="0" w:color="auto"/>
                    <w:right w:val="none" w:sz="0" w:space="0" w:color="auto"/>
                  </w:divBdr>
                  <w:divsChild>
                    <w:div w:id="1759788737">
                      <w:marLeft w:val="0"/>
                      <w:marRight w:val="0"/>
                      <w:marTop w:val="0"/>
                      <w:marBottom w:val="0"/>
                      <w:divBdr>
                        <w:top w:val="none" w:sz="0" w:space="0" w:color="auto"/>
                        <w:left w:val="none" w:sz="0" w:space="0" w:color="auto"/>
                        <w:bottom w:val="none" w:sz="0" w:space="0" w:color="auto"/>
                        <w:right w:val="none" w:sz="0" w:space="0" w:color="auto"/>
                      </w:divBdr>
                    </w:div>
                  </w:divsChild>
                </w:div>
                <w:div w:id="256207553">
                  <w:marLeft w:val="0"/>
                  <w:marRight w:val="0"/>
                  <w:marTop w:val="0"/>
                  <w:marBottom w:val="0"/>
                  <w:divBdr>
                    <w:top w:val="none" w:sz="0" w:space="0" w:color="auto"/>
                    <w:left w:val="none" w:sz="0" w:space="0" w:color="auto"/>
                    <w:bottom w:val="none" w:sz="0" w:space="0" w:color="auto"/>
                    <w:right w:val="none" w:sz="0" w:space="0" w:color="auto"/>
                  </w:divBdr>
                  <w:divsChild>
                    <w:div w:id="644310774">
                      <w:marLeft w:val="0"/>
                      <w:marRight w:val="0"/>
                      <w:marTop w:val="0"/>
                      <w:marBottom w:val="0"/>
                      <w:divBdr>
                        <w:top w:val="none" w:sz="0" w:space="0" w:color="auto"/>
                        <w:left w:val="none" w:sz="0" w:space="0" w:color="auto"/>
                        <w:bottom w:val="none" w:sz="0" w:space="0" w:color="auto"/>
                        <w:right w:val="none" w:sz="0" w:space="0" w:color="auto"/>
                      </w:divBdr>
                    </w:div>
                  </w:divsChild>
                </w:div>
                <w:div w:id="335495127">
                  <w:marLeft w:val="0"/>
                  <w:marRight w:val="0"/>
                  <w:marTop w:val="0"/>
                  <w:marBottom w:val="0"/>
                  <w:divBdr>
                    <w:top w:val="none" w:sz="0" w:space="0" w:color="auto"/>
                    <w:left w:val="none" w:sz="0" w:space="0" w:color="auto"/>
                    <w:bottom w:val="none" w:sz="0" w:space="0" w:color="auto"/>
                    <w:right w:val="none" w:sz="0" w:space="0" w:color="auto"/>
                  </w:divBdr>
                  <w:divsChild>
                    <w:div w:id="2042322290">
                      <w:marLeft w:val="0"/>
                      <w:marRight w:val="0"/>
                      <w:marTop w:val="0"/>
                      <w:marBottom w:val="0"/>
                      <w:divBdr>
                        <w:top w:val="none" w:sz="0" w:space="0" w:color="auto"/>
                        <w:left w:val="none" w:sz="0" w:space="0" w:color="auto"/>
                        <w:bottom w:val="none" w:sz="0" w:space="0" w:color="auto"/>
                        <w:right w:val="none" w:sz="0" w:space="0" w:color="auto"/>
                      </w:divBdr>
                    </w:div>
                  </w:divsChild>
                </w:div>
                <w:div w:id="512763236">
                  <w:marLeft w:val="0"/>
                  <w:marRight w:val="0"/>
                  <w:marTop w:val="0"/>
                  <w:marBottom w:val="0"/>
                  <w:divBdr>
                    <w:top w:val="none" w:sz="0" w:space="0" w:color="auto"/>
                    <w:left w:val="none" w:sz="0" w:space="0" w:color="auto"/>
                    <w:bottom w:val="none" w:sz="0" w:space="0" w:color="auto"/>
                    <w:right w:val="none" w:sz="0" w:space="0" w:color="auto"/>
                  </w:divBdr>
                  <w:divsChild>
                    <w:div w:id="1987390301">
                      <w:marLeft w:val="0"/>
                      <w:marRight w:val="0"/>
                      <w:marTop w:val="0"/>
                      <w:marBottom w:val="0"/>
                      <w:divBdr>
                        <w:top w:val="none" w:sz="0" w:space="0" w:color="auto"/>
                        <w:left w:val="none" w:sz="0" w:space="0" w:color="auto"/>
                        <w:bottom w:val="none" w:sz="0" w:space="0" w:color="auto"/>
                        <w:right w:val="none" w:sz="0" w:space="0" w:color="auto"/>
                      </w:divBdr>
                    </w:div>
                  </w:divsChild>
                </w:div>
                <w:div w:id="523521940">
                  <w:marLeft w:val="0"/>
                  <w:marRight w:val="0"/>
                  <w:marTop w:val="0"/>
                  <w:marBottom w:val="0"/>
                  <w:divBdr>
                    <w:top w:val="none" w:sz="0" w:space="0" w:color="auto"/>
                    <w:left w:val="none" w:sz="0" w:space="0" w:color="auto"/>
                    <w:bottom w:val="none" w:sz="0" w:space="0" w:color="auto"/>
                    <w:right w:val="none" w:sz="0" w:space="0" w:color="auto"/>
                  </w:divBdr>
                  <w:divsChild>
                    <w:div w:id="2106684004">
                      <w:marLeft w:val="0"/>
                      <w:marRight w:val="0"/>
                      <w:marTop w:val="0"/>
                      <w:marBottom w:val="0"/>
                      <w:divBdr>
                        <w:top w:val="none" w:sz="0" w:space="0" w:color="auto"/>
                        <w:left w:val="none" w:sz="0" w:space="0" w:color="auto"/>
                        <w:bottom w:val="none" w:sz="0" w:space="0" w:color="auto"/>
                        <w:right w:val="none" w:sz="0" w:space="0" w:color="auto"/>
                      </w:divBdr>
                    </w:div>
                  </w:divsChild>
                </w:div>
                <w:div w:id="634331065">
                  <w:marLeft w:val="0"/>
                  <w:marRight w:val="0"/>
                  <w:marTop w:val="0"/>
                  <w:marBottom w:val="0"/>
                  <w:divBdr>
                    <w:top w:val="none" w:sz="0" w:space="0" w:color="auto"/>
                    <w:left w:val="none" w:sz="0" w:space="0" w:color="auto"/>
                    <w:bottom w:val="none" w:sz="0" w:space="0" w:color="auto"/>
                    <w:right w:val="none" w:sz="0" w:space="0" w:color="auto"/>
                  </w:divBdr>
                  <w:divsChild>
                    <w:div w:id="898858744">
                      <w:marLeft w:val="0"/>
                      <w:marRight w:val="0"/>
                      <w:marTop w:val="0"/>
                      <w:marBottom w:val="0"/>
                      <w:divBdr>
                        <w:top w:val="none" w:sz="0" w:space="0" w:color="auto"/>
                        <w:left w:val="none" w:sz="0" w:space="0" w:color="auto"/>
                        <w:bottom w:val="none" w:sz="0" w:space="0" w:color="auto"/>
                        <w:right w:val="none" w:sz="0" w:space="0" w:color="auto"/>
                      </w:divBdr>
                    </w:div>
                  </w:divsChild>
                </w:div>
                <w:div w:id="636758528">
                  <w:marLeft w:val="0"/>
                  <w:marRight w:val="0"/>
                  <w:marTop w:val="0"/>
                  <w:marBottom w:val="0"/>
                  <w:divBdr>
                    <w:top w:val="none" w:sz="0" w:space="0" w:color="auto"/>
                    <w:left w:val="none" w:sz="0" w:space="0" w:color="auto"/>
                    <w:bottom w:val="none" w:sz="0" w:space="0" w:color="auto"/>
                    <w:right w:val="none" w:sz="0" w:space="0" w:color="auto"/>
                  </w:divBdr>
                  <w:divsChild>
                    <w:div w:id="862284268">
                      <w:marLeft w:val="0"/>
                      <w:marRight w:val="0"/>
                      <w:marTop w:val="0"/>
                      <w:marBottom w:val="0"/>
                      <w:divBdr>
                        <w:top w:val="none" w:sz="0" w:space="0" w:color="auto"/>
                        <w:left w:val="none" w:sz="0" w:space="0" w:color="auto"/>
                        <w:bottom w:val="none" w:sz="0" w:space="0" w:color="auto"/>
                        <w:right w:val="none" w:sz="0" w:space="0" w:color="auto"/>
                      </w:divBdr>
                    </w:div>
                  </w:divsChild>
                </w:div>
                <w:div w:id="667100942">
                  <w:marLeft w:val="0"/>
                  <w:marRight w:val="0"/>
                  <w:marTop w:val="0"/>
                  <w:marBottom w:val="0"/>
                  <w:divBdr>
                    <w:top w:val="none" w:sz="0" w:space="0" w:color="auto"/>
                    <w:left w:val="none" w:sz="0" w:space="0" w:color="auto"/>
                    <w:bottom w:val="none" w:sz="0" w:space="0" w:color="auto"/>
                    <w:right w:val="none" w:sz="0" w:space="0" w:color="auto"/>
                  </w:divBdr>
                  <w:divsChild>
                    <w:div w:id="638846974">
                      <w:marLeft w:val="0"/>
                      <w:marRight w:val="0"/>
                      <w:marTop w:val="0"/>
                      <w:marBottom w:val="0"/>
                      <w:divBdr>
                        <w:top w:val="none" w:sz="0" w:space="0" w:color="auto"/>
                        <w:left w:val="none" w:sz="0" w:space="0" w:color="auto"/>
                        <w:bottom w:val="none" w:sz="0" w:space="0" w:color="auto"/>
                        <w:right w:val="none" w:sz="0" w:space="0" w:color="auto"/>
                      </w:divBdr>
                    </w:div>
                  </w:divsChild>
                </w:div>
                <w:div w:id="815948924">
                  <w:marLeft w:val="0"/>
                  <w:marRight w:val="0"/>
                  <w:marTop w:val="0"/>
                  <w:marBottom w:val="0"/>
                  <w:divBdr>
                    <w:top w:val="none" w:sz="0" w:space="0" w:color="auto"/>
                    <w:left w:val="none" w:sz="0" w:space="0" w:color="auto"/>
                    <w:bottom w:val="none" w:sz="0" w:space="0" w:color="auto"/>
                    <w:right w:val="none" w:sz="0" w:space="0" w:color="auto"/>
                  </w:divBdr>
                  <w:divsChild>
                    <w:div w:id="1716419263">
                      <w:marLeft w:val="0"/>
                      <w:marRight w:val="0"/>
                      <w:marTop w:val="0"/>
                      <w:marBottom w:val="0"/>
                      <w:divBdr>
                        <w:top w:val="none" w:sz="0" w:space="0" w:color="auto"/>
                        <w:left w:val="none" w:sz="0" w:space="0" w:color="auto"/>
                        <w:bottom w:val="none" w:sz="0" w:space="0" w:color="auto"/>
                        <w:right w:val="none" w:sz="0" w:space="0" w:color="auto"/>
                      </w:divBdr>
                    </w:div>
                  </w:divsChild>
                </w:div>
                <w:div w:id="824857044">
                  <w:marLeft w:val="0"/>
                  <w:marRight w:val="0"/>
                  <w:marTop w:val="0"/>
                  <w:marBottom w:val="0"/>
                  <w:divBdr>
                    <w:top w:val="none" w:sz="0" w:space="0" w:color="auto"/>
                    <w:left w:val="none" w:sz="0" w:space="0" w:color="auto"/>
                    <w:bottom w:val="none" w:sz="0" w:space="0" w:color="auto"/>
                    <w:right w:val="none" w:sz="0" w:space="0" w:color="auto"/>
                  </w:divBdr>
                  <w:divsChild>
                    <w:div w:id="2039774441">
                      <w:marLeft w:val="0"/>
                      <w:marRight w:val="0"/>
                      <w:marTop w:val="0"/>
                      <w:marBottom w:val="0"/>
                      <w:divBdr>
                        <w:top w:val="none" w:sz="0" w:space="0" w:color="auto"/>
                        <w:left w:val="none" w:sz="0" w:space="0" w:color="auto"/>
                        <w:bottom w:val="none" w:sz="0" w:space="0" w:color="auto"/>
                        <w:right w:val="none" w:sz="0" w:space="0" w:color="auto"/>
                      </w:divBdr>
                    </w:div>
                  </w:divsChild>
                </w:div>
                <w:div w:id="843011449">
                  <w:marLeft w:val="0"/>
                  <w:marRight w:val="0"/>
                  <w:marTop w:val="0"/>
                  <w:marBottom w:val="0"/>
                  <w:divBdr>
                    <w:top w:val="none" w:sz="0" w:space="0" w:color="auto"/>
                    <w:left w:val="none" w:sz="0" w:space="0" w:color="auto"/>
                    <w:bottom w:val="none" w:sz="0" w:space="0" w:color="auto"/>
                    <w:right w:val="none" w:sz="0" w:space="0" w:color="auto"/>
                  </w:divBdr>
                  <w:divsChild>
                    <w:div w:id="26757667">
                      <w:marLeft w:val="0"/>
                      <w:marRight w:val="0"/>
                      <w:marTop w:val="0"/>
                      <w:marBottom w:val="0"/>
                      <w:divBdr>
                        <w:top w:val="none" w:sz="0" w:space="0" w:color="auto"/>
                        <w:left w:val="none" w:sz="0" w:space="0" w:color="auto"/>
                        <w:bottom w:val="none" w:sz="0" w:space="0" w:color="auto"/>
                        <w:right w:val="none" w:sz="0" w:space="0" w:color="auto"/>
                      </w:divBdr>
                    </w:div>
                  </w:divsChild>
                </w:div>
                <w:div w:id="849222507">
                  <w:marLeft w:val="0"/>
                  <w:marRight w:val="0"/>
                  <w:marTop w:val="0"/>
                  <w:marBottom w:val="0"/>
                  <w:divBdr>
                    <w:top w:val="none" w:sz="0" w:space="0" w:color="auto"/>
                    <w:left w:val="none" w:sz="0" w:space="0" w:color="auto"/>
                    <w:bottom w:val="none" w:sz="0" w:space="0" w:color="auto"/>
                    <w:right w:val="none" w:sz="0" w:space="0" w:color="auto"/>
                  </w:divBdr>
                  <w:divsChild>
                    <w:div w:id="1706707814">
                      <w:marLeft w:val="0"/>
                      <w:marRight w:val="0"/>
                      <w:marTop w:val="0"/>
                      <w:marBottom w:val="0"/>
                      <w:divBdr>
                        <w:top w:val="none" w:sz="0" w:space="0" w:color="auto"/>
                        <w:left w:val="none" w:sz="0" w:space="0" w:color="auto"/>
                        <w:bottom w:val="none" w:sz="0" w:space="0" w:color="auto"/>
                        <w:right w:val="none" w:sz="0" w:space="0" w:color="auto"/>
                      </w:divBdr>
                    </w:div>
                  </w:divsChild>
                </w:div>
                <w:div w:id="987323754">
                  <w:marLeft w:val="0"/>
                  <w:marRight w:val="0"/>
                  <w:marTop w:val="0"/>
                  <w:marBottom w:val="0"/>
                  <w:divBdr>
                    <w:top w:val="none" w:sz="0" w:space="0" w:color="auto"/>
                    <w:left w:val="none" w:sz="0" w:space="0" w:color="auto"/>
                    <w:bottom w:val="none" w:sz="0" w:space="0" w:color="auto"/>
                    <w:right w:val="none" w:sz="0" w:space="0" w:color="auto"/>
                  </w:divBdr>
                  <w:divsChild>
                    <w:div w:id="1121462286">
                      <w:marLeft w:val="0"/>
                      <w:marRight w:val="0"/>
                      <w:marTop w:val="0"/>
                      <w:marBottom w:val="0"/>
                      <w:divBdr>
                        <w:top w:val="none" w:sz="0" w:space="0" w:color="auto"/>
                        <w:left w:val="none" w:sz="0" w:space="0" w:color="auto"/>
                        <w:bottom w:val="none" w:sz="0" w:space="0" w:color="auto"/>
                        <w:right w:val="none" w:sz="0" w:space="0" w:color="auto"/>
                      </w:divBdr>
                    </w:div>
                  </w:divsChild>
                </w:div>
                <w:div w:id="1032074288">
                  <w:marLeft w:val="0"/>
                  <w:marRight w:val="0"/>
                  <w:marTop w:val="0"/>
                  <w:marBottom w:val="0"/>
                  <w:divBdr>
                    <w:top w:val="none" w:sz="0" w:space="0" w:color="auto"/>
                    <w:left w:val="none" w:sz="0" w:space="0" w:color="auto"/>
                    <w:bottom w:val="none" w:sz="0" w:space="0" w:color="auto"/>
                    <w:right w:val="none" w:sz="0" w:space="0" w:color="auto"/>
                  </w:divBdr>
                  <w:divsChild>
                    <w:div w:id="1011833056">
                      <w:marLeft w:val="0"/>
                      <w:marRight w:val="0"/>
                      <w:marTop w:val="0"/>
                      <w:marBottom w:val="0"/>
                      <w:divBdr>
                        <w:top w:val="none" w:sz="0" w:space="0" w:color="auto"/>
                        <w:left w:val="none" w:sz="0" w:space="0" w:color="auto"/>
                        <w:bottom w:val="none" w:sz="0" w:space="0" w:color="auto"/>
                        <w:right w:val="none" w:sz="0" w:space="0" w:color="auto"/>
                      </w:divBdr>
                    </w:div>
                  </w:divsChild>
                </w:div>
                <w:div w:id="1086421982">
                  <w:marLeft w:val="0"/>
                  <w:marRight w:val="0"/>
                  <w:marTop w:val="0"/>
                  <w:marBottom w:val="0"/>
                  <w:divBdr>
                    <w:top w:val="none" w:sz="0" w:space="0" w:color="auto"/>
                    <w:left w:val="none" w:sz="0" w:space="0" w:color="auto"/>
                    <w:bottom w:val="none" w:sz="0" w:space="0" w:color="auto"/>
                    <w:right w:val="none" w:sz="0" w:space="0" w:color="auto"/>
                  </w:divBdr>
                  <w:divsChild>
                    <w:div w:id="1196769493">
                      <w:marLeft w:val="0"/>
                      <w:marRight w:val="0"/>
                      <w:marTop w:val="0"/>
                      <w:marBottom w:val="0"/>
                      <w:divBdr>
                        <w:top w:val="none" w:sz="0" w:space="0" w:color="auto"/>
                        <w:left w:val="none" w:sz="0" w:space="0" w:color="auto"/>
                        <w:bottom w:val="none" w:sz="0" w:space="0" w:color="auto"/>
                        <w:right w:val="none" w:sz="0" w:space="0" w:color="auto"/>
                      </w:divBdr>
                    </w:div>
                  </w:divsChild>
                </w:div>
                <w:div w:id="1092047174">
                  <w:marLeft w:val="0"/>
                  <w:marRight w:val="0"/>
                  <w:marTop w:val="0"/>
                  <w:marBottom w:val="0"/>
                  <w:divBdr>
                    <w:top w:val="none" w:sz="0" w:space="0" w:color="auto"/>
                    <w:left w:val="none" w:sz="0" w:space="0" w:color="auto"/>
                    <w:bottom w:val="none" w:sz="0" w:space="0" w:color="auto"/>
                    <w:right w:val="none" w:sz="0" w:space="0" w:color="auto"/>
                  </w:divBdr>
                  <w:divsChild>
                    <w:div w:id="2098746736">
                      <w:marLeft w:val="0"/>
                      <w:marRight w:val="0"/>
                      <w:marTop w:val="0"/>
                      <w:marBottom w:val="0"/>
                      <w:divBdr>
                        <w:top w:val="none" w:sz="0" w:space="0" w:color="auto"/>
                        <w:left w:val="none" w:sz="0" w:space="0" w:color="auto"/>
                        <w:bottom w:val="none" w:sz="0" w:space="0" w:color="auto"/>
                        <w:right w:val="none" w:sz="0" w:space="0" w:color="auto"/>
                      </w:divBdr>
                    </w:div>
                  </w:divsChild>
                </w:div>
                <w:div w:id="1227836477">
                  <w:marLeft w:val="0"/>
                  <w:marRight w:val="0"/>
                  <w:marTop w:val="0"/>
                  <w:marBottom w:val="0"/>
                  <w:divBdr>
                    <w:top w:val="none" w:sz="0" w:space="0" w:color="auto"/>
                    <w:left w:val="none" w:sz="0" w:space="0" w:color="auto"/>
                    <w:bottom w:val="none" w:sz="0" w:space="0" w:color="auto"/>
                    <w:right w:val="none" w:sz="0" w:space="0" w:color="auto"/>
                  </w:divBdr>
                  <w:divsChild>
                    <w:div w:id="1693065273">
                      <w:marLeft w:val="0"/>
                      <w:marRight w:val="0"/>
                      <w:marTop w:val="0"/>
                      <w:marBottom w:val="0"/>
                      <w:divBdr>
                        <w:top w:val="none" w:sz="0" w:space="0" w:color="auto"/>
                        <w:left w:val="none" w:sz="0" w:space="0" w:color="auto"/>
                        <w:bottom w:val="none" w:sz="0" w:space="0" w:color="auto"/>
                        <w:right w:val="none" w:sz="0" w:space="0" w:color="auto"/>
                      </w:divBdr>
                    </w:div>
                  </w:divsChild>
                </w:div>
                <w:div w:id="1292399336">
                  <w:marLeft w:val="0"/>
                  <w:marRight w:val="0"/>
                  <w:marTop w:val="0"/>
                  <w:marBottom w:val="0"/>
                  <w:divBdr>
                    <w:top w:val="none" w:sz="0" w:space="0" w:color="auto"/>
                    <w:left w:val="none" w:sz="0" w:space="0" w:color="auto"/>
                    <w:bottom w:val="none" w:sz="0" w:space="0" w:color="auto"/>
                    <w:right w:val="none" w:sz="0" w:space="0" w:color="auto"/>
                  </w:divBdr>
                  <w:divsChild>
                    <w:div w:id="1226187961">
                      <w:marLeft w:val="0"/>
                      <w:marRight w:val="0"/>
                      <w:marTop w:val="0"/>
                      <w:marBottom w:val="0"/>
                      <w:divBdr>
                        <w:top w:val="none" w:sz="0" w:space="0" w:color="auto"/>
                        <w:left w:val="none" w:sz="0" w:space="0" w:color="auto"/>
                        <w:bottom w:val="none" w:sz="0" w:space="0" w:color="auto"/>
                        <w:right w:val="none" w:sz="0" w:space="0" w:color="auto"/>
                      </w:divBdr>
                    </w:div>
                  </w:divsChild>
                </w:div>
                <w:div w:id="1349677461">
                  <w:marLeft w:val="0"/>
                  <w:marRight w:val="0"/>
                  <w:marTop w:val="0"/>
                  <w:marBottom w:val="0"/>
                  <w:divBdr>
                    <w:top w:val="none" w:sz="0" w:space="0" w:color="auto"/>
                    <w:left w:val="none" w:sz="0" w:space="0" w:color="auto"/>
                    <w:bottom w:val="none" w:sz="0" w:space="0" w:color="auto"/>
                    <w:right w:val="none" w:sz="0" w:space="0" w:color="auto"/>
                  </w:divBdr>
                  <w:divsChild>
                    <w:div w:id="1541433423">
                      <w:marLeft w:val="0"/>
                      <w:marRight w:val="0"/>
                      <w:marTop w:val="0"/>
                      <w:marBottom w:val="0"/>
                      <w:divBdr>
                        <w:top w:val="none" w:sz="0" w:space="0" w:color="auto"/>
                        <w:left w:val="none" w:sz="0" w:space="0" w:color="auto"/>
                        <w:bottom w:val="none" w:sz="0" w:space="0" w:color="auto"/>
                        <w:right w:val="none" w:sz="0" w:space="0" w:color="auto"/>
                      </w:divBdr>
                    </w:div>
                  </w:divsChild>
                </w:div>
                <w:div w:id="1396077348">
                  <w:marLeft w:val="0"/>
                  <w:marRight w:val="0"/>
                  <w:marTop w:val="0"/>
                  <w:marBottom w:val="0"/>
                  <w:divBdr>
                    <w:top w:val="none" w:sz="0" w:space="0" w:color="auto"/>
                    <w:left w:val="none" w:sz="0" w:space="0" w:color="auto"/>
                    <w:bottom w:val="none" w:sz="0" w:space="0" w:color="auto"/>
                    <w:right w:val="none" w:sz="0" w:space="0" w:color="auto"/>
                  </w:divBdr>
                  <w:divsChild>
                    <w:div w:id="919293389">
                      <w:marLeft w:val="0"/>
                      <w:marRight w:val="0"/>
                      <w:marTop w:val="0"/>
                      <w:marBottom w:val="0"/>
                      <w:divBdr>
                        <w:top w:val="none" w:sz="0" w:space="0" w:color="auto"/>
                        <w:left w:val="none" w:sz="0" w:space="0" w:color="auto"/>
                        <w:bottom w:val="none" w:sz="0" w:space="0" w:color="auto"/>
                        <w:right w:val="none" w:sz="0" w:space="0" w:color="auto"/>
                      </w:divBdr>
                    </w:div>
                  </w:divsChild>
                </w:div>
                <w:div w:id="1584487184">
                  <w:marLeft w:val="0"/>
                  <w:marRight w:val="0"/>
                  <w:marTop w:val="0"/>
                  <w:marBottom w:val="0"/>
                  <w:divBdr>
                    <w:top w:val="none" w:sz="0" w:space="0" w:color="auto"/>
                    <w:left w:val="none" w:sz="0" w:space="0" w:color="auto"/>
                    <w:bottom w:val="none" w:sz="0" w:space="0" w:color="auto"/>
                    <w:right w:val="none" w:sz="0" w:space="0" w:color="auto"/>
                  </w:divBdr>
                  <w:divsChild>
                    <w:div w:id="1723400755">
                      <w:marLeft w:val="0"/>
                      <w:marRight w:val="0"/>
                      <w:marTop w:val="0"/>
                      <w:marBottom w:val="0"/>
                      <w:divBdr>
                        <w:top w:val="none" w:sz="0" w:space="0" w:color="auto"/>
                        <w:left w:val="none" w:sz="0" w:space="0" w:color="auto"/>
                        <w:bottom w:val="none" w:sz="0" w:space="0" w:color="auto"/>
                        <w:right w:val="none" w:sz="0" w:space="0" w:color="auto"/>
                      </w:divBdr>
                    </w:div>
                  </w:divsChild>
                </w:div>
                <w:div w:id="1836605627">
                  <w:marLeft w:val="0"/>
                  <w:marRight w:val="0"/>
                  <w:marTop w:val="0"/>
                  <w:marBottom w:val="0"/>
                  <w:divBdr>
                    <w:top w:val="none" w:sz="0" w:space="0" w:color="auto"/>
                    <w:left w:val="none" w:sz="0" w:space="0" w:color="auto"/>
                    <w:bottom w:val="none" w:sz="0" w:space="0" w:color="auto"/>
                    <w:right w:val="none" w:sz="0" w:space="0" w:color="auto"/>
                  </w:divBdr>
                  <w:divsChild>
                    <w:div w:id="495921127">
                      <w:marLeft w:val="0"/>
                      <w:marRight w:val="0"/>
                      <w:marTop w:val="0"/>
                      <w:marBottom w:val="0"/>
                      <w:divBdr>
                        <w:top w:val="none" w:sz="0" w:space="0" w:color="auto"/>
                        <w:left w:val="none" w:sz="0" w:space="0" w:color="auto"/>
                        <w:bottom w:val="none" w:sz="0" w:space="0" w:color="auto"/>
                        <w:right w:val="none" w:sz="0" w:space="0" w:color="auto"/>
                      </w:divBdr>
                    </w:div>
                  </w:divsChild>
                </w:div>
                <w:div w:id="1849708032">
                  <w:marLeft w:val="0"/>
                  <w:marRight w:val="0"/>
                  <w:marTop w:val="0"/>
                  <w:marBottom w:val="0"/>
                  <w:divBdr>
                    <w:top w:val="none" w:sz="0" w:space="0" w:color="auto"/>
                    <w:left w:val="none" w:sz="0" w:space="0" w:color="auto"/>
                    <w:bottom w:val="none" w:sz="0" w:space="0" w:color="auto"/>
                    <w:right w:val="none" w:sz="0" w:space="0" w:color="auto"/>
                  </w:divBdr>
                  <w:divsChild>
                    <w:div w:id="1376464285">
                      <w:marLeft w:val="0"/>
                      <w:marRight w:val="0"/>
                      <w:marTop w:val="0"/>
                      <w:marBottom w:val="0"/>
                      <w:divBdr>
                        <w:top w:val="none" w:sz="0" w:space="0" w:color="auto"/>
                        <w:left w:val="none" w:sz="0" w:space="0" w:color="auto"/>
                        <w:bottom w:val="none" w:sz="0" w:space="0" w:color="auto"/>
                        <w:right w:val="none" w:sz="0" w:space="0" w:color="auto"/>
                      </w:divBdr>
                    </w:div>
                  </w:divsChild>
                </w:div>
                <w:div w:id="1856533984">
                  <w:marLeft w:val="0"/>
                  <w:marRight w:val="0"/>
                  <w:marTop w:val="0"/>
                  <w:marBottom w:val="0"/>
                  <w:divBdr>
                    <w:top w:val="none" w:sz="0" w:space="0" w:color="auto"/>
                    <w:left w:val="none" w:sz="0" w:space="0" w:color="auto"/>
                    <w:bottom w:val="none" w:sz="0" w:space="0" w:color="auto"/>
                    <w:right w:val="none" w:sz="0" w:space="0" w:color="auto"/>
                  </w:divBdr>
                  <w:divsChild>
                    <w:div w:id="273054017">
                      <w:marLeft w:val="0"/>
                      <w:marRight w:val="0"/>
                      <w:marTop w:val="0"/>
                      <w:marBottom w:val="0"/>
                      <w:divBdr>
                        <w:top w:val="none" w:sz="0" w:space="0" w:color="auto"/>
                        <w:left w:val="none" w:sz="0" w:space="0" w:color="auto"/>
                        <w:bottom w:val="none" w:sz="0" w:space="0" w:color="auto"/>
                        <w:right w:val="none" w:sz="0" w:space="0" w:color="auto"/>
                      </w:divBdr>
                    </w:div>
                  </w:divsChild>
                </w:div>
                <w:div w:id="1864317881">
                  <w:marLeft w:val="0"/>
                  <w:marRight w:val="0"/>
                  <w:marTop w:val="0"/>
                  <w:marBottom w:val="0"/>
                  <w:divBdr>
                    <w:top w:val="none" w:sz="0" w:space="0" w:color="auto"/>
                    <w:left w:val="none" w:sz="0" w:space="0" w:color="auto"/>
                    <w:bottom w:val="none" w:sz="0" w:space="0" w:color="auto"/>
                    <w:right w:val="none" w:sz="0" w:space="0" w:color="auto"/>
                  </w:divBdr>
                  <w:divsChild>
                    <w:div w:id="1694845867">
                      <w:marLeft w:val="0"/>
                      <w:marRight w:val="0"/>
                      <w:marTop w:val="0"/>
                      <w:marBottom w:val="0"/>
                      <w:divBdr>
                        <w:top w:val="none" w:sz="0" w:space="0" w:color="auto"/>
                        <w:left w:val="none" w:sz="0" w:space="0" w:color="auto"/>
                        <w:bottom w:val="none" w:sz="0" w:space="0" w:color="auto"/>
                        <w:right w:val="none" w:sz="0" w:space="0" w:color="auto"/>
                      </w:divBdr>
                    </w:div>
                  </w:divsChild>
                </w:div>
                <w:div w:id="1911036715">
                  <w:marLeft w:val="0"/>
                  <w:marRight w:val="0"/>
                  <w:marTop w:val="0"/>
                  <w:marBottom w:val="0"/>
                  <w:divBdr>
                    <w:top w:val="none" w:sz="0" w:space="0" w:color="auto"/>
                    <w:left w:val="none" w:sz="0" w:space="0" w:color="auto"/>
                    <w:bottom w:val="none" w:sz="0" w:space="0" w:color="auto"/>
                    <w:right w:val="none" w:sz="0" w:space="0" w:color="auto"/>
                  </w:divBdr>
                  <w:divsChild>
                    <w:div w:id="721444583">
                      <w:marLeft w:val="0"/>
                      <w:marRight w:val="0"/>
                      <w:marTop w:val="0"/>
                      <w:marBottom w:val="0"/>
                      <w:divBdr>
                        <w:top w:val="none" w:sz="0" w:space="0" w:color="auto"/>
                        <w:left w:val="none" w:sz="0" w:space="0" w:color="auto"/>
                        <w:bottom w:val="none" w:sz="0" w:space="0" w:color="auto"/>
                        <w:right w:val="none" w:sz="0" w:space="0" w:color="auto"/>
                      </w:divBdr>
                    </w:div>
                  </w:divsChild>
                </w:div>
                <w:div w:id="2022659314">
                  <w:marLeft w:val="0"/>
                  <w:marRight w:val="0"/>
                  <w:marTop w:val="0"/>
                  <w:marBottom w:val="0"/>
                  <w:divBdr>
                    <w:top w:val="none" w:sz="0" w:space="0" w:color="auto"/>
                    <w:left w:val="none" w:sz="0" w:space="0" w:color="auto"/>
                    <w:bottom w:val="none" w:sz="0" w:space="0" w:color="auto"/>
                    <w:right w:val="none" w:sz="0" w:space="0" w:color="auto"/>
                  </w:divBdr>
                  <w:divsChild>
                    <w:div w:id="391931324">
                      <w:marLeft w:val="0"/>
                      <w:marRight w:val="0"/>
                      <w:marTop w:val="0"/>
                      <w:marBottom w:val="0"/>
                      <w:divBdr>
                        <w:top w:val="none" w:sz="0" w:space="0" w:color="auto"/>
                        <w:left w:val="none" w:sz="0" w:space="0" w:color="auto"/>
                        <w:bottom w:val="none" w:sz="0" w:space="0" w:color="auto"/>
                        <w:right w:val="none" w:sz="0" w:space="0" w:color="auto"/>
                      </w:divBdr>
                    </w:div>
                  </w:divsChild>
                </w:div>
                <w:div w:id="2044206180">
                  <w:marLeft w:val="0"/>
                  <w:marRight w:val="0"/>
                  <w:marTop w:val="0"/>
                  <w:marBottom w:val="0"/>
                  <w:divBdr>
                    <w:top w:val="none" w:sz="0" w:space="0" w:color="auto"/>
                    <w:left w:val="none" w:sz="0" w:space="0" w:color="auto"/>
                    <w:bottom w:val="none" w:sz="0" w:space="0" w:color="auto"/>
                    <w:right w:val="none" w:sz="0" w:space="0" w:color="auto"/>
                  </w:divBdr>
                  <w:divsChild>
                    <w:div w:id="61652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555065">
          <w:marLeft w:val="0"/>
          <w:marRight w:val="0"/>
          <w:marTop w:val="0"/>
          <w:marBottom w:val="0"/>
          <w:divBdr>
            <w:top w:val="none" w:sz="0" w:space="0" w:color="auto"/>
            <w:left w:val="none" w:sz="0" w:space="0" w:color="auto"/>
            <w:bottom w:val="none" w:sz="0" w:space="0" w:color="auto"/>
            <w:right w:val="none" w:sz="0" w:space="0" w:color="auto"/>
          </w:divBdr>
        </w:div>
        <w:div w:id="1698119571">
          <w:marLeft w:val="0"/>
          <w:marRight w:val="0"/>
          <w:marTop w:val="0"/>
          <w:marBottom w:val="0"/>
          <w:divBdr>
            <w:top w:val="none" w:sz="0" w:space="0" w:color="auto"/>
            <w:left w:val="none" w:sz="0" w:space="0" w:color="auto"/>
            <w:bottom w:val="none" w:sz="0" w:space="0" w:color="auto"/>
            <w:right w:val="none" w:sz="0" w:space="0" w:color="auto"/>
          </w:divBdr>
          <w:divsChild>
            <w:div w:id="1717972811">
              <w:marLeft w:val="-75"/>
              <w:marRight w:val="0"/>
              <w:marTop w:val="30"/>
              <w:marBottom w:val="30"/>
              <w:divBdr>
                <w:top w:val="none" w:sz="0" w:space="0" w:color="auto"/>
                <w:left w:val="none" w:sz="0" w:space="0" w:color="auto"/>
                <w:bottom w:val="none" w:sz="0" w:space="0" w:color="auto"/>
                <w:right w:val="none" w:sz="0" w:space="0" w:color="auto"/>
              </w:divBdr>
              <w:divsChild>
                <w:div w:id="19086566">
                  <w:marLeft w:val="0"/>
                  <w:marRight w:val="0"/>
                  <w:marTop w:val="0"/>
                  <w:marBottom w:val="0"/>
                  <w:divBdr>
                    <w:top w:val="none" w:sz="0" w:space="0" w:color="auto"/>
                    <w:left w:val="none" w:sz="0" w:space="0" w:color="auto"/>
                    <w:bottom w:val="none" w:sz="0" w:space="0" w:color="auto"/>
                    <w:right w:val="none" w:sz="0" w:space="0" w:color="auto"/>
                  </w:divBdr>
                  <w:divsChild>
                    <w:div w:id="874389950">
                      <w:marLeft w:val="0"/>
                      <w:marRight w:val="0"/>
                      <w:marTop w:val="0"/>
                      <w:marBottom w:val="0"/>
                      <w:divBdr>
                        <w:top w:val="none" w:sz="0" w:space="0" w:color="auto"/>
                        <w:left w:val="none" w:sz="0" w:space="0" w:color="auto"/>
                        <w:bottom w:val="none" w:sz="0" w:space="0" w:color="auto"/>
                        <w:right w:val="none" w:sz="0" w:space="0" w:color="auto"/>
                      </w:divBdr>
                    </w:div>
                  </w:divsChild>
                </w:div>
                <w:div w:id="33501582">
                  <w:marLeft w:val="0"/>
                  <w:marRight w:val="0"/>
                  <w:marTop w:val="0"/>
                  <w:marBottom w:val="0"/>
                  <w:divBdr>
                    <w:top w:val="none" w:sz="0" w:space="0" w:color="auto"/>
                    <w:left w:val="none" w:sz="0" w:space="0" w:color="auto"/>
                    <w:bottom w:val="none" w:sz="0" w:space="0" w:color="auto"/>
                    <w:right w:val="none" w:sz="0" w:space="0" w:color="auto"/>
                  </w:divBdr>
                  <w:divsChild>
                    <w:div w:id="776676138">
                      <w:marLeft w:val="0"/>
                      <w:marRight w:val="0"/>
                      <w:marTop w:val="0"/>
                      <w:marBottom w:val="0"/>
                      <w:divBdr>
                        <w:top w:val="none" w:sz="0" w:space="0" w:color="auto"/>
                        <w:left w:val="none" w:sz="0" w:space="0" w:color="auto"/>
                        <w:bottom w:val="none" w:sz="0" w:space="0" w:color="auto"/>
                        <w:right w:val="none" w:sz="0" w:space="0" w:color="auto"/>
                      </w:divBdr>
                    </w:div>
                  </w:divsChild>
                </w:div>
                <w:div w:id="95949408">
                  <w:marLeft w:val="0"/>
                  <w:marRight w:val="0"/>
                  <w:marTop w:val="0"/>
                  <w:marBottom w:val="0"/>
                  <w:divBdr>
                    <w:top w:val="none" w:sz="0" w:space="0" w:color="auto"/>
                    <w:left w:val="none" w:sz="0" w:space="0" w:color="auto"/>
                    <w:bottom w:val="none" w:sz="0" w:space="0" w:color="auto"/>
                    <w:right w:val="none" w:sz="0" w:space="0" w:color="auto"/>
                  </w:divBdr>
                  <w:divsChild>
                    <w:div w:id="1122923985">
                      <w:marLeft w:val="0"/>
                      <w:marRight w:val="0"/>
                      <w:marTop w:val="0"/>
                      <w:marBottom w:val="0"/>
                      <w:divBdr>
                        <w:top w:val="none" w:sz="0" w:space="0" w:color="auto"/>
                        <w:left w:val="none" w:sz="0" w:space="0" w:color="auto"/>
                        <w:bottom w:val="none" w:sz="0" w:space="0" w:color="auto"/>
                        <w:right w:val="none" w:sz="0" w:space="0" w:color="auto"/>
                      </w:divBdr>
                    </w:div>
                  </w:divsChild>
                </w:div>
                <w:div w:id="110250091">
                  <w:marLeft w:val="0"/>
                  <w:marRight w:val="0"/>
                  <w:marTop w:val="0"/>
                  <w:marBottom w:val="0"/>
                  <w:divBdr>
                    <w:top w:val="none" w:sz="0" w:space="0" w:color="auto"/>
                    <w:left w:val="none" w:sz="0" w:space="0" w:color="auto"/>
                    <w:bottom w:val="none" w:sz="0" w:space="0" w:color="auto"/>
                    <w:right w:val="none" w:sz="0" w:space="0" w:color="auto"/>
                  </w:divBdr>
                  <w:divsChild>
                    <w:div w:id="1270965385">
                      <w:marLeft w:val="0"/>
                      <w:marRight w:val="0"/>
                      <w:marTop w:val="0"/>
                      <w:marBottom w:val="0"/>
                      <w:divBdr>
                        <w:top w:val="none" w:sz="0" w:space="0" w:color="auto"/>
                        <w:left w:val="none" w:sz="0" w:space="0" w:color="auto"/>
                        <w:bottom w:val="none" w:sz="0" w:space="0" w:color="auto"/>
                        <w:right w:val="none" w:sz="0" w:space="0" w:color="auto"/>
                      </w:divBdr>
                    </w:div>
                  </w:divsChild>
                </w:div>
                <w:div w:id="142433407">
                  <w:marLeft w:val="0"/>
                  <w:marRight w:val="0"/>
                  <w:marTop w:val="0"/>
                  <w:marBottom w:val="0"/>
                  <w:divBdr>
                    <w:top w:val="none" w:sz="0" w:space="0" w:color="auto"/>
                    <w:left w:val="none" w:sz="0" w:space="0" w:color="auto"/>
                    <w:bottom w:val="none" w:sz="0" w:space="0" w:color="auto"/>
                    <w:right w:val="none" w:sz="0" w:space="0" w:color="auto"/>
                  </w:divBdr>
                  <w:divsChild>
                    <w:div w:id="1025865036">
                      <w:marLeft w:val="0"/>
                      <w:marRight w:val="0"/>
                      <w:marTop w:val="0"/>
                      <w:marBottom w:val="0"/>
                      <w:divBdr>
                        <w:top w:val="none" w:sz="0" w:space="0" w:color="auto"/>
                        <w:left w:val="none" w:sz="0" w:space="0" w:color="auto"/>
                        <w:bottom w:val="none" w:sz="0" w:space="0" w:color="auto"/>
                        <w:right w:val="none" w:sz="0" w:space="0" w:color="auto"/>
                      </w:divBdr>
                    </w:div>
                  </w:divsChild>
                </w:div>
                <w:div w:id="159585010">
                  <w:marLeft w:val="0"/>
                  <w:marRight w:val="0"/>
                  <w:marTop w:val="0"/>
                  <w:marBottom w:val="0"/>
                  <w:divBdr>
                    <w:top w:val="none" w:sz="0" w:space="0" w:color="auto"/>
                    <w:left w:val="none" w:sz="0" w:space="0" w:color="auto"/>
                    <w:bottom w:val="none" w:sz="0" w:space="0" w:color="auto"/>
                    <w:right w:val="none" w:sz="0" w:space="0" w:color="auto"/>
                  </w:divBdr>
                  <w:divsChild>
                    <w:div w:id="2146852661">
                      <w:marLeft w:val="0"/>
                      <w:marRight w:val="0"/>
                      <w:marTop w:val="0"/>
                      <w:marBottom w:val="0"/>
                      <w:divBdr>
                        <w:top w:val="none" w:sz="0" w:space="0" w:color="auto"/>
                        <w:left w:val="none" w:sz="0" w:space="0" w:color="auto"/>
                        <w:bottom w:val="none" w:sz="0" w:space="0" w:color="auto"/>
                        <w:right w:val="none" w:sz="0" w:space="0" w:color="auto"/>
                      </w:divBdr>
                    </w:div>
                  </w:divsChild>
                </w:div>
                <w:div w:id="179663508">
                  <w:marLeft w:val="0"/>
                  <w:marRight w:val="0"/>
                  <w:marTop w:val="0"/>
                  <w:marBottom w:val="0"/>
                  <w:divBdr>
                    <w:top w:val="none" w:sz="0" w:space="0" w:color="auto"/>
                    <w:left w:val="none" w:sz="0" w:space="0" w:color="auto"/>
                    <w:bottom w:val="none" w:sz="0" w:space="0" w:color="auto"/>
                    <w:right w:val="none" w:sz="0" w:space="0" w:color="auto"/>
                  </w:divBdr>
                  <w:divsChild>
                    <w:div w:id="935481463">
                      <w:marLeft w:val="0"/>
                      <w:marRight w:val="0"/>
                      <w:marTop w:val="0"/>
                      <w:marBottom w:val="0"/>
                      <w:divBdr>
                        <w:top w:val="none" w:sz="0" w:space="0" w:color="auto"/>
                        <w:left w:val="none" w:sz="0" w:space="0" w:color="auto"/>
                        <w:bottom w:val="none" w:sz="0" w:space="0" w:color="auto"/>
                        <w:right w:val="none" w:sz="0" w:space="0" w:color="auto"/>
                      </w:divBdr>
                    </w:div>
                  </w:divsChild>
                </w:div>
                <w:div w:id="190151225">
                  <w:marLeft w:val="0"/>
                  <w:marRight w:val="0"/>
                  <w:marTop w:val="0"/>
                  <w:marBottom w:val="0"/>
                  <w:divBdr>
                    <w:top w:val="none" w:sz="0" w:space="0" w:color="auto"/>
                    <w:left w:val="none" w:sz="0" w:space="0" w:color="auto"/>
                    <w:bottom w:val="none" w:sz="0" w:space="0" w:color="auto"/>
                    <w:right w:val="none" w:sz="0" w:space="0" w:color="auto"/>
                  </w:divBdr>
                  <w:divsChild>
                    <w:div w:id="1017393873">
                      <w:marLeft w:val="0"/>
                      <w:marRight w:val="0"/>
                      <w:marTop w:val="0"/>
                      <w:marBottom w:val="0"/>
                      <w:divBdr>
                        <w:top w:val="none" w:sz="0" w:space="0" w:color="auto"/>
                        <w:left w:val="none" w:sz="0" w:space="0" w:color="auto"/>
                        <w:bottom w:val="none" w:sz="0" w:space="0" w:color="auto"/>
                        <w:right w:val="none" w:sz="0" w:space="0" w:color="auto"/>
                      </w:divBdr>
                    </w:div>
                  </w:divsChild>
                </w:div>
                <w:div w:id="199784118">
                  <w:marLeft w:val="0"/>
                  <w:marRight w:val="0"/>
                  <w:marTop w:val="0"/>
                  <w:marBottom w:val="0"/>
                  <w:divBdr>
                    <w:top w:val="none" w:sz="0" w:space="0" w:color="auto"/>
                    <w:left w:val="none" w:sz="0" w:space="0" w:color="auto"/>
                    <w:bottom w:val="none" w:sz="0" w:space="0" w:color="auto"/>
                    <w:right w:val="none" w:sz="0" w:space="0" w:color="auto"/>
                  </w:divBdr>
                  <w:divsChild>
                    <w:div w:id="928080516">
                      <w:marLeft w:val="0"/>
                      <w:marRight w:val="0"/>
                      <w:marTop w:val="0"/>
                      <w:marBottom w:val="0"/>
                      <w:divBdr>
                        <w:top w:val="none" w:sz="0" w:space="0" w:color="auto"/>
                        <w:left w:val="none" w:sz="0" w:space="0" w:color="auto"/>
                        <w:bottom w:val="none" w:sz="0" w:space="0" w:color="auto"/>
                        <w:right w:val="none" w:sz="0" w:space="0" w:color="auto"/>
                      </w:divBdr>
                    </w:div>
                  </w:divsChild>
                </w:div>
                <w:div w:id="215706167">
                  <w:marLeft w:val="0"/>
                  <w:marRight w:val="0"/>
                  <w:marTop w:val="0"/>
                  <w:marBottom w:val="0"/>
                  <w:divBdr>
                    <w:top w:val="none" w:sz="0" w:space="0" w:color="auto"/>
                    <w:left w:val="none" w:sz="0" w:space="0" w:color="auto"/>
                    <w:bottom w:val="none" w:sz="0" w:space="0" w:color="auto"/>
                    <w:right w:val="none" w:sz="0" w:space="0" w:color="auto"/>
                  </w:divBdr>
                  <w:divsChild>
                    <w:div w:id="1641954545">
                      <w:marLeft w:val="0"/>
                      <w:marRight w:val="0"/>
                      <w:marTop w:val="0"/>
                      <w:marBottom w:val="0"/>
                      <w:divBdr>
                        <w:top w:val="none" w:sz="0" w:space="0" w:color="auto"/>
                        <w:left w:val="none" w:sz="0" w:space="0" w:color="auto"/>
                        <w:bottom w:val="none" w:sz="0" w:space="0" w:color="auto"/>
                        <w:right w:val="none" w:sz="0" w:space="0" w:color="auto"/>
                      </w:divBdr>
                    </w:div>
                  </w:divsChild>
                </w:div>
                <w:div w:id="246840602">
                  <w:marLeft w:val="0"/>
                  <w:marRight w:val="0"/>
                  <w:marTop w:val="0"/>
                  <w:marBottom w:val="0"/>
                  <w:divBdr>
                    <w:top w:val="none" w:sz="0" w:space="0" w:color="auto"/>
                    <w:left w:val="none" w:sz="0" w:space="0" w:color="auto"/>
                    <w:bottom w:val="none" w:sz="0" w:space="0" w:color="auto"/>
                    <w:right w:val="none" w:sz="0" w:space="0" w:color="auto"/>
                  </w:divBdr>
                  <w:divsChild>
                    <w:div w:id="328872113">
                      <w:marLeft w:val="0"/>
                      <w:marRight w:val="0"/>
                      <w:marTop w:val="0"/>
                      <w:marBottom w:val="0"/>
                      <w:divBdr>
                        <w:top w:val="none" w:sz="0" w:space="0" w:color="auto"/>
                        <w:left w:val="none" w:sz="0" w:space="0" w:color="auto"/>
                        <w:bottom w:val="none" w:sz="0" w:space="0" w:color="auto"/>
                        <w:right w:val="none" w:sz="0" w:space="0" w:color="auto"/>
                      </w:divBdr>
                    </w:div>
                  </w:divsChild>
                </w:div>
                <w:div w:id="254486123">
                  <w:marLeft w:val="0"/>
                  <w:marRight w:val="0"/>
                  <w:marTop w:val="0"/>
                  <w:marBottom w:val="0"/>
                  <w:divBdr>
                    <w:top w:val="none" w:sz="0" w:space="0" w:color="auto"/>
                    <w:left w:val="none" w:sz="0" w:space="0" w:color="auto"/>
                    <w:bottom w:val="none" w:sz="0" w:space="0" w:color="auto"/>
                    <w:right w:val="none" w:sz="0" w:space="0" w:color="auto"/>
                  </w:divBdr>
                  <w:divsChild>
                    <w:div w:id="895891106">
                      <w:marLeft w:val="0"/>
                      <w:marRight w:val="0"/>
                      <w:marTop w:val="0"/>
                      <w:marBottom w:val="0"/>
                      <w:divBdr>
                        <w:top w:val="none" w:sz="0" w:space="0" w:color="auto"/>
                        <w:left w:val="none" w:sz="0" w:space="0" w:color="auto"/>
                        <w:bottom w:val="none" w:sz="0" w:space="0" w:color="auto"/>
                        <w:right w:val="none" w:sz="0" w:space="0" w:color="auto"/>
                      </w:divBdr>
                    </w:div>
                  </w:divsChild>
                </w:div>
                <w:div w:id="260458732">
                  <w:marLeft w:val="0"/>
                  <w:marRight w:val="0"/>
                  <w:marTop w:val="0"/>
                  <w:marBottom w:val="0"/>
                  <w:divBdr>
                    <w:top w:val="none" w:sz="0" w:space="0" w:color="auto"/>
                    <w:left w:val="none" w:sz="0" w:space="0" w:color="auto"/>
                    <w:bottom w:val="none" w:sz="0" w:space="0" w:color="auto"/>
                    <w:right w:val="none" w:sz="0" w:space="0" w:color="auto"/>
                  </w:divBdr>
                  <w:divsChild>
                    <w:div w:id="1888373392">
                      <w:marLeft w:val="0"/>
                      <w:marRight w:val="0"/>
                      <w:marTop w:val="0"/>
                      <w:marBottom w:val="0"/>
                      <w:divBdr>
                        <w:top w:val="none" w:sz="0" w:space="0" w:color="auto"/>
                        <w:left w:val="none" w:sz="0" w:space="0" w:color="auto"/>
                        <w:bottom w:val="none" w:sz="0" w:space="0" w:color="auto"/>
                        <w:right w:val="none" w:sz="0" w:space="0" w:color="auto"/>
                      </w:divBdr>
                    </w:div>
                  </w:divsChild>
                </w:div>
                <w:div w:id="281500819">
                  <w:marLeft w:val="0"/>
                  <w:marRight w:val="0"/>
                  <w:marTop w:val="0"/>
                  <w:marBottom w:val="0"/>
                  <w:divBdr>
                    <w:top w:val="none" w:sz="0" w:space="0" w:color="auto"/>
                    <w:left w:val="none" w:sz="0" w:space="0" w:color="auto"/>
                    <w:bottom w:val="none" w:sz="0" w:space="0" w:color="auto"/>
                    <w:right w:val="none" w:sz="0" w:space="0" w:color="auto"/>
                  </w:divBdr>
                  <w:divsChild>
                    <w:div w:id="182204914">
                      <w:marLeft w:val="0"/>
                      <w:marRight w:val="0"/>
                      <w:marTop w:val="0"/>
                      <w:marBottom w:val="0"/>
                      <w:divBdr>
                        <w:top w:val="none" w:sz="0" w:space="0" w:color="auto"/>
                        <w:left w:val="none" w:sz="0" w:space="0" w:color="auto"/>
                        <w:bottom w:val="none" w:sz="0" w:space="0" w:color="auto"/>
                        <w:right w:val="none" w:sz="0" w:space="0" w:color="auto"/>
                      </w:divBdr>
                    </w:div>
                  </w:divsChild>
                </w:div>
                <w:div w:id="301622265">
                  <w:marLeft w:val="0"/>
                  <w:marRight w:val="0"/>
                  <w:marTop w:val="0"/>
                  <w:marBottom w:val="0"/>
                  <w:divBdr>
                    <w:top w:val="none" w:sz="0" w:space="0" w:color="auto"/>
                    <w:left w:val="none" w:sz="0" w:space="0" w:color="auto"/>
                    <w:bottom w:val="none" w:sz="0" w:space="0" w:color="auto"/>
                    <w:right w:val="none" w:sz="0" w:space="0" w:color="auto"/>
                  </w:divBdr>
                  <w:divsChild>
                    <w:div w:id="1089539977">
                      <w:marLeft w:val="0"/>
                      <w:marRight w:val="0"/>
                      <w:marTop w:val="0"/>
                      <w:marBottom w:val="0"/>
                      <w:divBdr>
                        <w:top w:val="none" w:sz="0" w:space="0" w:color="auto"/>
                        <w:left w:val="none" w:sz="0" w:space="0" w:color="auto"/>
                        <w:bottom w:val="none" w:sz="0" w:space="0" w:color="auto"/>
                        <w:right w:val="none" w:sz="0" w:space="0" w:color="auto"/>
                      </w:divBdr>
                    </w:div>
                  </w:divsChild>
                </w:div>
                <w:div w:id="307975699">
                  <w:marLeft w:val="0"/>
                  <w:marRight w:val="0"/>
                  <w:marTop w:val="0"/>
                  <w:marBottom w:val="0"/>
                  <w:divBdr>
                    <w:top w:val="none" w:sz="0" w:space="0" w:color="auto"/>
                    <w:left w:val="none" w:sz="0" w:space="0" w:color="auto"/>
                    <w:bottom w:val="none" w:sz="0" w:space="0" w:color="auto"/>
                    <w:right w:val="none" w:sz="0" w:space="0" w:color="auto"/>
                  </w:divBdr>
                  <w:divsChild>
                    <w:div w:id="1940946646">
                      <w:marLeft w:val="0"/>
                      <w:marRight w:val="0"/>
                      <w:marTop w:val="0"/>
                      <w:marBottom w:val="0"/>
                      <w:divBdr>
                        <w:top w:val="none" w:sz="0" w:space="0" w:color="auto"/>
                        <w:left w:val="none" w:sz="0" w:space="0" w:color="auto"/>
                        <w:bottom w:val="none" w:sz="0" w:space="0" w:color="auto"/>
                        <w:right w:val="none" w:sz="0" w:space="0" w:color="auto"/>
                      </w:divBdr>
                    </w:div>
                  </w:divsChild>
                </w:div>
                <w:div w:id="330719069">
                  <w:marLeft w:val="0"/>
                  <w:marRight w:val="0"/>
                  <w:marTop w:val="0"/>
                  <w:marBottom w:val="0"/>
                  <w:divBdr>
                    <w:top w:val="none" w:sz="0" w:space="0" w:color="auto"/>
                    <w:left w:val="none" w:sz="0" w:space="0" w:color="auto"/>
                    <w:bottom w:val="none" w:sz="0" w:space="0" w:color="auto"/>
                    <w:right w:val="none" w:sz="0" w:space="0" w:color="auto"/>
                  </w:divBdr>
                  <w:divsChild>
                    <w:div w:id="1429810136">
                      <w:marLeft w:val="0"/>
                      <w:marRight w:val="0"/>
                      <w:marTop w:val="0"/>
                      <w:marBottom w:val="0"/>
                      <w:divBdr>
                        <w:top w:val="none" w:sz="0" w:space="0" w:color="auto"/>
                        <w:left w:val="none" w:sz="0" w:space="0" w:color="auto"/>
                        <w:bottom w:val="none" w:sz="0" w:space="0" w:color="auto"/>
                        <w:right w:val="none" w:sz="0" w:space="0" w:color="auto"/>
                      </w:divBdr>
                    </w:div>
                  </w:divsChild>
                </w:div>
                <w:div w:id="435487121">
                  <w:marLeft w:val="0"/>
                  <w:marRight w:val="0"/>
                  <w:marTop w:val="0"/>
                  <w:marBottom w:val="0"/>
                  <w:divBdr>
                    <w:top w:val="none" w:sz="0" w:space="0" w:color="auto"/>
                    <w:left w:val="none" w:sz="0" w:space="0" w:color="auto"/>
                    <w:bottom w:val="none" w:sz="0" w:space="0" w:color="auto"/>
                    <w:right w:val="none" w:sz="0" w:space="0" w:color="auto"/>
                  </w:divBdr>
                  <w:divsChild>
                    <w:div w:id="1901598355">
                      <w:marLeft w:val="0"/>
                      <w:marRight w:val="0"/>
                      <w:marTop w:val="0"/>
                      <w:marBottom w:val="0"/>
                      <w:divBdr>
                        <w:top w:val="none" w:sz="0" w:space="0" w:color="auto"/>
                        <w:left w:val="none" w:sz="0" w:space="0" w:color="auto"/>
                        <w:bottom w:val="none" w:sz="0" w:space="0" w:color="auto"/>
                        <w:right w:val="none" w:sz="0" w:space="0" w:color="auto"/>
                      </w:divBdr>
                    </w:div>
                  </w:divsChild>
                </w:div>
                <w:div w:id="439229760">
                  <w:marLeft w:val="0"/>
                  <w:marRight w:val="0"/>
                  <w:marTop w:val="0"/>
                  <w:marBottom w:val="0"/>
                  <w:divBdr>
                    <w:top w:val="none" w:sz="0" w:space="0" w:color="auto"/>
                    <w:left w:val="none" w:sz="0" w:space="0" w:color="auto"/>
                    <w:bottom w:val="none" w:sz="0" w:space="0" w:color="auto"/>
                    <w:right w:val="none" w:sz="0" w:space="0" w:color="auto"/>
                  </w:divBdr>
                  <w:divsChild>
                    <w:div w:id="865868169">
                      <w:marLeft w:val="0"/>
                      <w:marRight w:val="0"/>
                      <w:marTop w:val="0"/>
                      <w:marBottom w:val="0"/>
                      <w:divBdr>
                        <w:top w:val="none" w:sz="0" w:space="0" w:color="auto"/>
                        <w:left w:val="none" w:sz="0" w:space="0" w:color="auto"/>
                        <w:bottom w:val="none" w:sz="0" w:space="0" w:color="auto"/>
                        <w:right w:val="none" w:sz="0" w:space="0" w:color="auto"/>
                      </w:divBdr>
                    </w:div>
                  </w:divsChild>
                </w:div>
                <w:div w:id="443043917">
                  <w:marLeft w:val="0"/>
                  <w:marRight w:val="0"/>
                  <w:marTop w:val="0"/>
                  <w:marBottom w:val="0"/>
                  <w:divBdr>
                    <w:top w:val="none" w:sz="0" w:space="0" w:color="auto"/>
                    <w:left w:val="none" w:sz="0" w:space="0" w:color="auto"/>
                    <w:bottom w:val="none" w:sz="0" w:space="0" w:color="auto"/>
                    <w:right w:val="none" w:sz="0" w:space="0" w:color="auto"/>
                  </w:divBdr>
                  <w:divsChild>
                    <w:div w:id="1905988727">
                      <w:marLeft w:val="0"/>
                      <w:marRight w:val="0"/>
                      <w:marTop w:val="0"/>
                      <w:marBottom w:val="0"/>
                      <w:divBdr>
                        <w:top w:val="none" w:sz="0" w:space="0" w:color="auto"/>
                        <w:left w:val="none" w:sz="0" w:space="0" w:color="auto"/>
                        <w:bottom w:val="none" w:sz="0" w:space="0" w:color="auto"/>
                        <w:right w:val="none" w:sz="0" w:space="0" w:color="auto"/>
                      </w:divBdr>
                    </w:div>
                  </w:divsChild>
                </w:div>
                <w:div w:id="448091842">
                  <w:marLeft w:val="0"/>
                  <w:marRight w:val="0"/>
                  <w:marTop w:val="0"/>
                  <w:marBottom w:val="0"/>
                  <w:divBdr>
                    <w:top w:val="none" w:sz="0" w:space="0" w:color="auto"/>
                    <w:left w:val="none" w:sz="0" w:space="0" w:color="auto"/>
                    <w:bottom w:val="none" w:sz="0" w:space="0" w:color="auto"/>
                    <w:right w:val="none" w:sz="0" w:space="0" w:color="auto"/>
                  </w:divBdr>
                  <w:divsChild>
                    <w:div w:id="1589070717">
                      <w:marLeft w:val="0"/>
                      <w:marRight w:val="0"/>
                      <w:marTop w:val="0"/>
                      <w:marBottom w:val="0"/>
                      <w:divBdr>
                        <w:top w:val="none" w:sz="0" w:space="0" w:color="auto"/>
                        <w:left w:val="none" w:sz="0" w:space="0" w:color="auto"/>
                        <w:bottom w:val="none" w:sz="0" w:space="0" w:color="auto"/>
                        <w:right w:val="none" w:sz="0" w:space="0" w:color="auto"/>
                      </w:divBdr>
                    </w:div>
                  </w:divsChild>
                </w:div>
                <w:div w:id="459618191">
                  <w:marLeft w:val="0"/>
                  <w:marRight w:val="0"/>
                  <w:marTop w:val="0"/>
                  <w:marBottom w:val="0"/>
                  <w:divBdr>
                    <w:top w:val="none" w:sz="0" w:space="0" w:color="auto"/>
                    <w:left w:val="none" w:sz="0" w:space="0" w:color="auto"/>
                    <w:bottom w:val="none" w:sz="0" w:space="0" w:color="auto"/>
                    <w:right w:val="none" w:sz="0" w:space="0" w:color="auto"/>
                  </w:divBdr>
                  <w:divsChild>
                    <w:div w:id="1919634705">
                      <w:marLeft w:val="0"/>
                      <w:marRight w:val="0"/>
                      <w:marTop w:val="0"/>
                      <w:marBottom w:val="0"/>
                      <w:divBdr>
                        <w:top w:val="none" w:sz="0" w:space="0" w:color="auto"/>
                        <w:left w:val="none" w:sz="0" w:space="0" w:color="auto"/>
                        <w:bottom w:val="none" w:sz="0" w:space="0" w:color="auto"/>
                        <w:right w:val="none" w:sz="0" w:space="0" w:color="auto"/>
                      </w:divBdr>
                    </w:div>
                  </w:divsChild>
                </w:div>
                <w:div w:id="470369322">
                  <w:marLeft w:val="0"/>
                  <w:marRight w:val="0"/>
                  <w:marTop w:val="0"/>
                  <w:marBottom w:val="0"/>
                  <w:divBdr>
                    <w:top w:val="none" w:sz="0" w:space="0" w:color="auto"/>
                    <w:left w:val="none" w:sz="0" w:space="0" w:color="auto"/>
                    <w:bottom w:val="none" w:sz="0" w:space="0" w:color="auto"/>
                    <w:right w:val="none" w:sz="0" w:space="0" w:color="auto"/>
                  </w:divBdr>
                  <w:divsChild>
                    <w:div w:id="78602841">
                      <w:marLeft w:val="0"/>
                      <w:marRight w:val="0"/>
                      <w:marTop w:val="0"/>
                      <w:marBottom w:val="0"/>
                      <w:divBdr>
                        <w:top w:val="none" w:sz="0" w:space="0" w:color="auto"/>
                        <w:left w:val="none" w:sz="0" w:space="0" w:color="auto"/>
                        <w:bottom w:val="none" w:sz="0" w:space="0" w:color="auto"/>
                        <w:right w:val="none" w:sz="0" w:space="0" w:color="auto"/>
                      </w:divBdr>
                    </w:div>
                  </w:divsChild>
                </w:div>
                <w:div w:id="499004116">
                  <w:marLeft w:val="0"/>
                  <w:marRight w:val="0"/>
                  <w:marTop w:val="0"/>
                  <w:marBottom w:val="0"/>
                  <w:divBdr>
                    <w:top w:val="none" w:sz="0" w:space="0" w:color="auto"/>
                    <w:left w:val="none" w:sz="0" w:space="0" w:color="auto"/>
                    <w:bottom w:val="none" w:sz="0" w:space="0" w:color="auto"/>
                    <w:right w:val="none" w:sz="0" w:space="0" w:color="auto"/>
                  </w:divBdr>
                  <w:divsChild>
                    <w:div w:id="1834834250">
                      <w:marLeft w:val="0"/>
                      <w:marRight w:val="0"/>
                      <w:marTop w:val="0"/>
                      <w:marBottom w:val="0"/>
                      <w:divBdr>
                        <w:top w:val="none" w:sz="0" w:space="0" w:color="auto"/>
                        <w:left w:val="none" w:sz="0" w:space="0" w:color="auto"/>
                        <w:bottom w:val="none" w:sz="0" w:space="0" w:color="auto"/>
                        <w:right w:val="none" w:sz="0" w:space="0" w:color="auto"/>
                      </w:divBdr>
                    </w:div>
                  </w:divsChild>
                </w:div>
                <w:div w:id="523400067">
                  <w:marLeft w:val="0"/>
                  <w:marRight w:val="0"/>
                  <w:marTop w:val="0"/>
                  <w:marBottom w:val="0"/>
                  <w:divBdr>
                    <w:top w:val="none" w:sz="0" w:space="0" w:color="auto"/>
                    <w:left w:val="none" w:sz="0" w:space="0" w:color="auto"/>
                    <w:bottom w:val="none" w:sz="0" w:space="0" w:color="auto"/>
                    <w:right w:val="none" w:sz="0" w:space="0" w:color="auto"/>
                  </w:divBdr>
                  <w:divsChild>
                    <w:div w:id="493301734">
                      <w:marLeft w:val="0"/>
                      <w:marRight w:val="0"/>
                      <w:marTop w:val="0"/>
                      <w:marBottom w:val="0"/>
                      <w:divBdr>
                        <w:top w:val="none" w:sz="0" w:space="0" w:color="auto"/>
                        <w:left w:val="none" w:sz="0" w:space="0" w:color="auto"/>
                        <w:bottom w:val="none" w:sz="0" w:space="0" w:color="auto"/>
                        <w:right w:val="none" w:sz="0" w:space="0" w:color="auto"/>
                      </w:divBdr>
                    </w:div>
                  </w:divsChild>
                </w:div>
                <w:div w:id="550655345">
                  <w:marLeft w:val="0"/>
                  <w:marRight w:val="0"/>
                  <w:marTop w:val="0"/>
                  <w:marBottom w:val="0"/>
                  <w:divBdr>
                    <w:top w:val="none" w:sz="0" w:space="0" w:color="auto"/>
                    <w:left w:val="none" w:sz="0" w:space="0" w:color="auto"/>
                    <w:bottom w:val="none" w:sz="0" w:space="0" w:color="auto"/>
                    <w:right w:val="none" w:sz="0" w:space="0" w:color="auto"/>
                  </w:divBdr>
                  <w:divsChild>
                    <w:div w:id="998381487">
                      <w:marLeft w:val="0"/>
                      <w:marRight w:val="0"/>
                      <w:marTop w:val="0"/>
                      <w:marBottom w:val="0"/>
                      <w:divBdr>
                        <w:top w:val="none" w:sz="0" w:space="0" w:color="auto"/>
                        <w:left w:val="none" w:sz="0" w:space="0" w:color="auto"/>
                        <w:bottom w:val="none" w:sz="0" w:space="0" w:color="auto"/>
                        <w:right w:val="none" w:sz="0" w:space="0" w:color="auto"/>
                      </w:divBdr>
                    </w:div>
                  </w:divsChild>
                </w:div>
                <w:div w:id="565381407">
                  <w:marLeft w:val="0"/>
                  <w:marRight w:val="0"/>
                  <w:marTop w:val="0"/>
                  <w:marBottom w:val="0"/>
                  <w:divBdr>
                    <w:top w:val="none" w:sz="0" w:space="0" w:color="auto"/>
                    <w:left w:val="none" w:sz="0" w:space="0" w:color="auto"/>
                    <w:bottom w:val="none" w:sz="0" w:space="0" w:color="auto"/>
                    <w:right w:val="none" w:sz="0" w:space="0" w:color="auto"/>
                  </w:divBdr>
                  <w:divsChild>
                    <w:div w:id="91979505">
                      <w:marLeft w:val="0"/>
                      <w:marRight w:val="0"/>
                      <w:marTop w:val="0"/>
                      <w:marBottom w:val="0"/>
                      <w:divBdr>
                        <w:top w:val="none" w:sz="0" w:space="0" w:color="auto"/>
                        <w:left w:val="none" w:sz="0" w:space="0" w:color="auto"/>
                        <w:bottom w:val="none" w:sz="0" w:space="0" w:color="auto"/>
                        <w:right w:val="none" w:sz="0" w:space="0" w:color="auto"/>
                      </w:divBdr>
                    </w:div>
                  </w:divsChild>
                </w:div>
                <w:div w:id="569268282">
                  <w:marLeft w:val="0"/>
                  <w:marRight w:val="0"/>
                  <w:marTop w:val="0"/>
                  <w:marBottom w:val="0"/>
                  <w:divBdr>
                    <w:top w:val="none" w:sz="0" w:space="0" w:color="auto"/>
                    <w:left w:val="none" w:sz="0" w:space="0" w:color="auto"/>
                    <w:bottom w:val="none" w:sz="0" w:space="0" w:color="auto"/>
                    <w:right w:val="none" w:sz="0" w:space="0" w:color="auto"/>
                  </w:divBdr>
                  <w:divsChild>
                    <w:div w:id="2025158472">
                      <w:marLeft w:val="0"/>
                      <w:marRight w:val="0"/>
                      <w:marTop w:val="0"/>
                      <w:marBottom w:val="0"/>
                      <w:divBdr>
                        <w:top w:val="none" w:sz="0" w:space="0" w:color="auto"/>
                        <w:left w:val="none" w:sz="0" w:space="0" w:color="auto"/>
                        <w:bottom w:val="none" w:sz="0" w:space="0" w:color="auto"/>
                        <w:right w:val="none" w:sz="0" w:space="0" w:color="auto"/>
                      </w:divBdr>
                    </w:div>
                  </w:divsChild>
                </w:div>
                <w:div w:id="572131941">
                  <w:marLeft w:val="0"/>
                  <w:marRight w:val="0"/>
                  <w:marTop w:val="0"/>
                  <w:marBottom w:val="0"/>
                  <w:divBdr>
                    <w:top w:val="none" w:sz="0" w:space="0" w:color="auto"/>
                    <w:left w:val="none" w:sz="0" w:space="0" w:color="auto"/>
                    <w:bottom w:val="none" w:sz="0" w:space="0" w:color="auto"/>
                    <w:right w:val="none" w:sz="0" w:space="0" w:color="auto"/>
                  </w:divBdr>
                  <w:divsChild>
                    <w:div w:id="212472307">
                      <w:marLeft w:val="0"/>
                      <w:marRight w:val="0"/>
                      <w:marTop w:val="0"/>
                      <w:marBottom w:val="0"/>
                      <w:divBdr>
                        <w:top w:val="none" w:sz="0" w:space="0" w:color="auto"/>
                        <w:left w:val="none" w:sz="0" w:space="0" w:color="auto"/>
                        <w:bottom w:val="none" w:sz="0" w:space="0" w:color="auto"/>
                        <w:right w:val="none" w:sz="0" w:space="0" w:color="auto"/>
                      </w:divBdr>
                    </w:div>
                  </w:divsChild>
                </w:div>
                <w:div w:id="644117454">
                  <w:marLeft w:val="0"/>
                  <w:marRight w:val="0"/>
                  <w:marTop w:val="0"/>
                  <w:marBottom w:val="0"/>
                  <w:divBdr>
                    <w:top w:val="none" w:sz="0" w:space="0" w:color="auto"/>
                    <w:left w:val="none" w:sz="0" w:space="0" w:color="auto"/>
                    <w:bottom w:val="none" w:sz="0" w:space="0" w:color="auto"/>
                    <w:right w:val="none" w:sz="0" w:space="0" w:color="auto"/>
                  </w:divBdr>
                  <w:divsChild>
                    <w:div w:id="1943033379">
                      <w:marLeft w:val="0"/>
                      <w:marRight w:val="0"/>
                      <w:marTop w:val="0"/>
                      <w:marBottom w:val="0"/>
                      <w:divBdr>
                        <w:top w:val="none" w:sz="0" w:space="0" w:color="auto"/>
                        <w:left w:val="none" w:sz="0" w:space="0" w:color="auto"/>
                        <w:bottom w:val="none" w:sz="0" w:space="0" w:color="auto"/>
                        <w:right w:val="none" w:sz="0" w:space="0" w:color="auto"/>
                      </w:divBdr>
                    </w:div>
                  </w:divsChild>
                </w:div>
                <w:div w:id="653342772">
                  <w:marLeft w:val="0"/>
                  <w:marRight w:val="0"/>
                  <w:marTop w:val="0"/>
                  <w:marBottom w:val="0"/>
                  <w:divBdr>
                    <w:top w:val="none" w:sz="0" w:space="0" w:color="auto"/>
                    <w:left w:val="none" w:sz="0" w:space="0" w:color="auto"/>
                    <w:bottom w:val="none" w:sz="0" w:space="0" w:color="auto"/>
                    <w:right w:val="none" w:sz="0" w:space="0" w:color="auto"/>
                  </w:divBdr>
                  <w:divsChild>
                    <w:div w:id="418330449">
                      <w:marLeft w:val="0"/>
                      <w:marRight w:val="0"/>
                      <w:marTop w:val="0"/>
                      <w:marBottom w:val="0"/>
                      <w:divBdr>
                        <w:top w:val="none" w:sz="0" w:space="0" w:color="auto"/>
                        <w:left w:val="none" w:sz="0" w:space="0" w:color="auto"/>
                        <w:bottom w:val="none" w:sz="0" w:space="0" w:color="auto"/>
                        <w:right w:val="none" w:sz="0" w:space="0" w:color="auto"/>
                      </w:divBdr>
                    </w:div>
                  </w:divsChild>
                </w:div>
                <w:div w:id="705831589">
                  <w:marLeft w:val="0"/>
                  <w:marRight w:val="0"/>
                  <w:marTop w:val="0"/>
                  <w:marBottom w:val="0"/>
                  <w:divBdr>
                    <w:top w:val="none" w:sz="0" w:space="0" w:color="auto"/>
                    <w:left w:val="none" w:sz="0" w:space="0" w:color="auto"/>
                    <w:bottom w:val="none" w:sz="0" w:space="0" w:color="auto"/>
                    <w:right w:val="none" w:sz="0" w:space="0" w:color="auto"/>
                  </w:divBdr>
                  <w:divsChild>
                    <w:div w:id="1671370845">
                      <w:marLeft w:val="0"/>
                      <w:marRight w:val="0"/>
                      <w:marTop w:val="0"/>
                      <w:marBottom w:val="0"/>
                      <w:divBdr>
                        <w:top w:val="none" w:sz="0" w:space="0" w:color="auto"/>
                        <w:left w:val="none" w:sz="0" w:space="0" w:color="auto"/>
                        <w:bottom w:val="none" w:sz="0" w:space="0" w:color="auto"/>
                        <w:right w:val="none" w:sz="0" w:space="0" w:color="auto"/>
                      </w:divBdr>
                    </w:div>
                  </w:divsChild>
                </w:div>
                <w:div w:id="742601702">
                  <w:marLeft w:val="0"/>
                  <w:marRight w:val="0"/>
                  <w:marTop w:val="0"/>
                  <w:marBottom w:val="0"/>
                  <w:divBdr>
                    <w:top w:val="none" w:sz="0" w:space="0" w:color="auto"/>
                    <w:left w:val="none" w:sz="0" w:space="0" w:color="auto"/>
                    <w:bottom w:val="none" w:sz="0" w:space="0" w:color="auto"/>
                    <w:right w:val="none" w:sz="0" w:space="0" w:color="auto"/>
                  </w:divBdr>
                  <w:divsChild>
                    <w:div w:id="83840106">
                      <w:marLeft w:val="0"/>
                      <w:marRight w:val="0"/>
                      <w:marTop w:val="0"/>
                      <w:marBottom w:val="0"/>
                      <w:divBdr>
                        <w:top w:val="none" w:sz="0" w:space="0" w:color="auto"/>
                        <w:left w:val="none" w:sz="0" w:space="0" w:color="auto"/>
                        <w:bottom w:val="none" w:sz="0" w:space="0" w:color="auto"/>
                        <w:right w:val="none" w:sz="0" w:space="0" w:color="auto"/>
                      </w:divBdr>
                    </w:div>
                  </w:divsChild>
                </w:div>
                <w:div w:id="775901786">
                  <w:marLeft w:val="0"/>
                  <w:marRight w:val="0"/>
                  <w:marTop w:val="0"/>
                  <w:marBottom w:val="0"/>
                  <w:divBdr>
                    <w:top w:val="none" w:sz="0" w:space="0" w:color="auto"/>
                    <w:left w:val="none" w:sz="0" w:space="0" w:color="auto"/>
                    <w:bottom w:val="none" w:sz="0" w:space="0" w:color="auto"/>
                    <w:right w:val="none" w:sz="0" w:space="0" w:color="auto"/>
                  </w:divBdr>
                  <w:divsChild>
                    <w:div w:id="385030474">
                      <w:marLeft w:val="0"/>
                      <w:marRight w:val="0"/>
                      <w:marTop w:val="0"/>
                      <w:marBottom w:val="0"/>
                      <w:divBdr>
                        <w:top w:val="none" w:sz="0" w:space="0" w:color="auto"/>
                        <w:left w:val="none" w:sz="0" w:space="0" w:color="auto"/>
                        <w:bottom w:val="none" w:sz="0" w:space="0" w:color="auto"/>
                        <w:right w:val="none" w:sz="0" w:space="0" w:color="auto"/>
                      </w:divBdr>
                    </w:div>
                  </w:divsChild>
                </w:div>
                <w:div w:id="786047675">
                  <w:marLeft w:val="0"/>
                  <w:marRight w:val="0"/>
                  <w:marTop w:val="0"/>
                  <w:marBottom w:val="0"/>
                  <w:divBdr>
                    <w:top w:val="none" w:sz="0" w:space="0" w:color="auto"/>
                    <w:left w:val="none" w:sz="0" w:space="0" w:color="auto"/>
                    <w:bottom w:val="none" w:sz="0" w:space="0" w:color="auto"/>
                    <w:right w:val="none" w:sz="0" w:space="0" w:color="auto"/>
                  </w:divBdr>
                  <w:divsChild>
                    <w:div w:id="361900646">
                      <w:marLeft w:val="0"/>
                      <w:marRight w:val="0"/>
                      <w:marTop w:val="0"/>
                      <w:marBottom w:val="0"/>
                      <w:divBdr>
                        <w:top w:val="none" w:sz="0" w:space="0" w:color="auto"/>
                        <w:left w:val="none" w:sz="0" w:space="0" w:color="auto"/>
                        <w:bottom w:val="none" w:sz="0" w:space="0" w:color="auto"/>
                        <w:right w:val="none" w:sz="0" w:space="0" w:color="auto"/>
                      </w:divBdr>
                    </w:div>
                  </w:divsChild>
                </w:div>
                <w:div w:id="799297520">
                  <w:marLeft w:val="0"/>
                  <w:marRight w:val="0"/>
                  <w:marTop w:val="0"/>
                  <w:marBottom w:val="0"/>
                  <w:divBdr>
                    <w:top w:val="none" w:sz="0" w:space="0" w:color="auto"/>
                    <w:left w:val="none" w:sz="0" w:space="0" w:color="auto"/>
                    <w:bottom w:val="none" w:sz="0" w:space="0" w:color="auto"/>
                    <w:right w:val="none" w:sz="0" w:space="0" w:color="auto"/>
                  </w:divBdr>
                  <w:divsChild>
                    <w:div w:id="1574391855">
                      <w:marLeft w:val="0"/>
                      <w:marRight w:val="0"/>
                      <w:marTop w:val="0"/>
                      <w:marBottom w:val="0"/>
                      <w:divBdr>
                        <w:top w:val="none" w:sz="0" w:space="0" w:color="auto"/>
                        <w:left w:val="none" w:sz="0" w:space="0" w:color="auto"/>
                        <w:bottom w:val="none" w:sz="0" w:space="0" w:color="auto"/>
                        <w:right w:val="none" w:sz="0" w:space="0" w:color="auto"/>
                      </w:divBdr>
                    </w:div>
                  </w:divsChild>
                </w:div>
                <w:div w:id="841240067">
                  <w:marLeft w:val="0"/>
                  <w:marRight w:val="0"/>
                  <w:marTop w:val="0"/>
                  <w:marBottom w:val="0"/>
                  <w:divBdr>
                    <w:top w:val="none" w:sz="0" w:space="0" w:color="auto"/>
                    <w:left w:val="none" w:sz="0" w:space="0" w:color="auto"/>
                    <w:bottom w:val="none" w:sz="0" w:space="0" w:color="auto"/>
                    <w:right w:val="none" w:sz="0" w:space="0" w:color="auto"/>
                  </w:divBdr>
                  <w:divsChild>
                    <w:div w:id="1876380939">
                      <w:marLeft w:val="0"/>
                      <w:marRight w:val="0"/>
                      <w:marTop w:val="0"/>
                      <w:marBottom w:val="0"/>
                      <w:divBdr>
                        <w:top w:val="none" w:sz="0" w:space="0" w:color="auto"/>
                        <w:left w:val="none" w:sz="0" w:space="0" w:color="auto"/>
                        <w:bottom w:val="none" w:sz="0" w:space="0" w:color="auto"/>
                        <w:right w:val="none" w:sz="0" w:space="0" w:color="auto"/>
                      </w:divBdr>
                    </w:div>
                  </w:divsChild>
                </w:div>
                <w:div w:id="883449201">
                  <w:marLeft w:val="0"/>
                  <w:marRight w:val="0"/>
                  <w:marTop w:val="0"/>
                  <w:marBottom w:val="0"/>
                  <w:divBdr>
                    <w:top w:val="none" w:sz="0" w:space="0" w:color="auto"/>
                    <w:left w:val="none" w:sz="0" w:space="0" w:color="auto"/>
                    <w:bottom w:val="none" w:sz="0" w:space="0" w:color="auto"/>
                    <w:right w:val="none" w:sz="0" w:space="0" w:color="auto"/>
                  </w:divBdr>
                  <w:divsChild>
                    <w:div w:id="30156103">
                      <w:marLeft w:val="0"/>
                      <w:marRight w:val="0"/>
                      <w:marTop w:val="0"/>
                      <w:marBottom w:val="0"/>
                      <w:divBdr>
                        <w:top w:val="none" w:sz="0" w:space="0" w:color="auto"/>
                        <w:left w:val="none" w:sz="0" w:space="0" w:color="auto"/>
                        <w:bottom w:val="none" w:sz="0" w:space="0" w:color="auto"/>
                        <w:right w:val="none" w:sz="0" w:space="0" w:color="auto"/>
                      </w:divBdr>
                    </w:div>
                  </w:divsChild>
                </w:div>
                <w:div w:id="914515448">
                  <w:marLeft w:val="0"/>
                  <w:marRight w:val="0"/>
                  <w:marTop w:val="0"/>
                  <w:marBottom w:val="0"/>
                  <w:divBdr>
                    <w:top w:val="none" w:sz="0" w:space="0" w:color="auto"/>
                    <w:left w:val="none" w:sz="0" w:space="0" w:color="auto"/>
                    <w:bottom w:val="none" w:sz="0" w:space="0" w:color="auto"/>
                    <w:right w:val="none" w:sz="0" w:space="0" w:color="auto"/>
                  </w:divBdr>
                  <w:divsChild>
                    <w:div w:id="124977340">
                      <w:marLeft w:val="0"/>
                      <w:marRight w:val="0"/>
                      <w:marTop w:val="0"/>
                      <w:marBottom w:val="0"/>
                      <w:divBdr>
                        <w:top w:val="none" w:sz="0" w:space="0" w:color="auto"/>
                        <w:left w:val="none" w:sz="0" w:space="0" w:color="auto"/>
                        <w:bottom w:val="none" w:sz="0" w:space="0" w:color="auto"/>
                        <w:right w:val="none" w:sz="0" w:space="0" w:color="auto"/>
                      </w:divBdr>
                    </w:div>
                  </w:divsChild>
                </w:div>
                <w:div w:id="916944069">
                  <w:marLeft w:val="0"/>
                  <w:marRight w:val="0"/>
                  <w:marTop w:val="0"/>
                  <w:marBottom w:val="0"/>
                  <w:divBdr>
                    <w:top w:val="none" w:sz="0" w:space="0" w:color="auto"/>
                    <w:left w:val="none" w:sz="0" w:space="0" w:color="auto"/>
                    <w:bottom w:val="none" w:sz="0" w:space="0" w:color="auto"/>
                    <w:right w:val="none" w:sz="0" w:space="0" w:color="auto"/>
                  </w:divBdr>
                  <w:divsChild>
                    <w:div w:id="1912274989">
                      <w:marLeft w:val="0"/>
                      <w:marRight w:val="0"/>
                      <w:marTop w:val="0"/>
                      <w:marBottom w:val="0"/>
                      <w:divBdr>
                        <w:top w:val="none" w:sz="0" w:space="0" w:color="auto"/>
                        <w:left w:val="none" w:sz="0" w:space="0" w:color="auto"/>
                        <w:bottom w:val="none" w:sz="0" w:space="0" w:color="auto"/>
                        <w:right w:val="none" w:sz="0" w:space="0" w:color="auto"/>
                      </w:divBdr>
                    </w:div>
                  </w:divsChild>
                </w:div>
                <w:div w:id="962612076">
                  <w:marLeft w:val="0"/>
                  <w:marRight w:val="0"/>
                  <w:marTop w:val="0"/>
                  <w:marBottom w:val="0"/>
                  <w:divBdr>
                    <w:top w:val="none" w:sz="0" w:space="0" w:color="auto"/>
                    <w:left w:val="none" w:sz="0" w:space="0" w:color="auto"/>
                    <w:bottom w:val="none" w:sz="0" w:space="0" w:color="auto"/>
                    <w:right w:val="none" w:sz="0" w:space="0" w:color="auto"/>
                  </w:divBdr>
                  <w:divsChild>
                    <w:div w:id="1376851457">
                      <w:marLeft w:val="0"/>
                      <w:marRight w:val="0"/>
                      <w:marTop w:val="0"/>
                      <w:marBottom w:val="0"/>
                      <w:divBdr>
                        <w:top w:val="none" w:sz="0" w:space="0" w:color="auto"/>
                        <w:left w:val="none" w:sz="0" w:space="0" w:color="auto"/>
                        <w:bottom w:val="none" w:sz="0" w:space="0" w:color="auto"/>
                        <w:right w:val="none" w:sz="0" w:space="0" w:color="auto"/>
                      </w:divBdr>
                    </w:div>
                  </w:divsChild>
                </w:div>
                <w:div w:id="987513791">
                  <w:marLeft w:val="0"/>
                  <w:marRight w:val="0"/>
                  <w:marTop w:val="0"/>
                  <w:marBottom w:val="0"/>
                  <w:divBdr>
                    <w:top w:val="none" w:sz="0" w:space="0" w:color="auto"/>
                    <w:left w:val="none" w:sz="0" w:space="0" w:color="auto"/>
                    <w:bottom w:val="none" w:sz="0" w:space="0" w:color="auto"/>
                    <w:right w:val="none" w:sz="0" w:space="0" w:color="auto"/>
                  </w:divBdr>
                  <w:divsChild>
                    <w:div w:id="1080979208">
                      <w:marLeft w:val="0"/>
                      <w:marRight w:val="0"/>
                      <w:marTop w:val="0"/>
                      <w:marBottom w:val="0"/>
                      <w:divBdr>
                        <w:top w:val="none" w:sz="0" w:space="0" w:color="auto"/>
                        <w:left w:val="none" w:sz="0" w:space="0" w:color="auto"/>
                        <w:bottom w:val="none" w:sz="0" w:space="0" w:color="auto"/>
                        <w:right w:val="none" w:sz="0" w:space="0" w:color="auto"/>
                      </w:divBdr>
                    </w:div>
                  </w:divsChild>
                </w:div>
                <w:div w:id="1014694590">
                  <w:marLeft w:val="0"/>
                  <w:marRight w:val="0"/>
                  <w:marTop w:val="0"/>
                  <w:marBottom w:val="0"/>
                  <w:divBdr>
                    <w:top w:val="none" w:sz="0" w:space="0" w:color="auto"/>
                    <w:left w:val="none" w:sz="0" w:space="0" w:color="auto"/>
                    <w:bottom w:val="none" w:sz="0" w:space="0" w:color="auto"/>
                    <w:right w:val="none" w:sz="0" w:space="0" w:color="auto"/>
                  </w:divBdr>
                  <w:divsChild>
                    <w:div w:id="509026555">
                      <w:marLeft w:val="0"/>
                      <w:marRight w:val="0"/>
                      <w:marTop w:val="0"/>
                      <w:marBottom w:val="0"/>
                      <w:divBdr>
                        <w:top w:val="none" w:sz="0" w:space="0" w:color="auto"/>
                        <w:left w:val="none" w:sz="0" w:space="0" w:color="auto"/>
                        <w:bottom w:val="none" w:sz="0" w:space="0" w:color="auto"/>
                        <w:right w:val="none" w:sz="0" w:space="0" w:color="auto"/>
                      </w:divBdr>
                    </w:div>
                  </w:divsChild>
                </w:div>
                <w:div w:id="1031146391">
                  <w:marLeft w:val="0"/>
                  <w:marRight w:val="0"/>
                  <w:marTop w:val="0"/>
                  <w:marBottom w:val="0"/>
                  <w:divBdr>
                    <w:top w:val="none" w:sz="0" w:space="0" w:color="auto"/>
                    <w:left w:val="none" w:sz="0" w:space="0" w:color="auto"/>
                    <w:bottom w:val="none" w:sz="0" w:space="0" w:color="auto"/>
                    <w:right w:val="none" w:sz="0" w:space="0" w:color="auto"/>
                  </w:divBdr>
                  <w:divsChild>
                    <w:div w:id="1812820248">
                      <w:marLeft w:val="0"/>
                      <w:marRight w:val="0"/>
                      <w:marTop w:val="0"/>
                      <w:marBottom w:val="0"/>
                      <w:divBdr>
                        <w:top w:val="none" w:sz="0" w:space="0" w:color="auto"/>
                        <w:left w:val="none" w:sz="0" w:space="0" w:color="auto"/>
                        <w:bottom w:val="none" w:sz="0" w:space="0" w:color="auto"/>
                        <w:right w:val="none" w:sz="0" w:space="0" w:color="auto"/>
                      </w:divBdr>
                    </w:div>
                  </w:divsChild>
                </w:div>
                <w:div w:id="1036927969">
                  <w:marLeft w:val="0"/>
                  <w:marRight w:val="0"/>
                  <w:marTop w:val="0"/>
                  <w:marBottom w:val="0"/>
                  <w:divBdr>
                    <w:top w:val="none" w:sz="0" w:space="0" w:color="auto"/>
                    <w:left w:val="none" w:sz="0" w:space="0" w:color="auto"/>
                    <w:bottom w:val="none" w:sz="0" w:space="0" w:color="auto"/>
                    <w:right w:val="none" w:sz="0" w:space="0" w:color="auto"/>
                  </w:divBdr>
                  <w:divsChild>
                    <w:div w:id="1140074901">
                      <w:marLeft w:val="0"/>
                      <w:marRight w:val="0"/>
                      <w:marTop w:val="0"/>
                      <w:marBottom w:val="0"/>
                      <w:divBdr>
                        <w:top w:val="none" w:sz="0" w:space="0" w:color="auto"/>
                        <w:left w:val="none" w:sz="0" w:space="0" w:color="auto"/>
                        <w:bottom w:val="none" w:sz="0" w:space="0" w:color="auto"/>
                        <w:right w:val="none" w:sz="0" w:space="0" w:color="auto"/>
                      </w:divBdr>
                    </w:div>
                  </w:divsChild>
                </w:div>
                <w:div w:id="1043136933">
                  <w:marLeft w:val="0"/>
                  <w:marRight w:val="0"/>
                  <w:marTop w:val="0"/>
                  <w:marBottom w:val="0"/>
                  <w:divBdr>
                    <w:top w:val="none" w:sz="0" w:space="0" w:color="auto"/>
                    <w:left w:val="none" w:sz="0" w:space="0" w:color="auto"/>
                    <w:bottom w:val="none" w:sz="0" w:space="0" w:color="auto"/>
                    <w:right w:val="none" w:sz="0" w:space="0" w:color="auto"/>
                  </w:divBdr>
                  <w:divsChild>
                    <w:div w:id="767776512">
                      <w:marLeft w:val="0"/>
                      <w:marRight w:val="0"/>
                      <w:marTop w:val="0"/>
                      <w:marBottom w:val="0"/>
                      <w:divBdr>
                        <w:top w:val="none" w:sz="0" w:space="0" w:color="auto"/>
                        <w:left w:val="none" w:sz="0" w:space="0" w:color="auto"/>
                        <w:bottom w:val="none" w:sz="0" w:space="0" w:color="auto"/>
                        <w:right w:val="none" w:sz="0" w:space="0" w:color="auto"/>
                      </w:divBdr>
                    </w:div>
                  </w:divsChild>
                </w:div>
                <w:div w:id="1065759962">
                  <w:marLeft w:val="0"/>
                  <w:marRight w:val="0"/>
                  <w:marTop w:val="0"/>
                  <w:marBottom w:val="0"/>
                  <w:divBdr>
                    <w:top w:val="none" w:sz="0" w:space="0" w:color="auto"/>
                    <w:left w:val="none" w:sz="0" w:space="0" w:color="auto"/>
                    <w:bottom w:val="none" w:sz="0" w:space="0" w:color="auto"/>
                    <w:right w:val="none" w:sz="0" w:space="0" w:color="auto"/>
                  </w:divBdr>
                  <w:divsChild>
                    <w:div w:id="761223953">
                      <w:marLeft w:val="0"/>
                      <w:marRight w:val="0"/>
                      <w:marTop w:val="0"/>
                      <w:marBottom w:val="0"/>
                      <w:divBdr>
                        <w:top w:val="none" w:sz="0" w:space="0" w:color="auto"/>
                        <w:left w:val="none" w:sz="0" w:space="0" w:color="auto"/>
                        <w:bottom w:val="none" w:sz="0" w:space="0" w:color="auto"/>
                        <w:right w:val="none" w:sz="0" w:space="0" w:color="auto"/>
                      </w:divBdr>
                    </w:div>
                  </w:divsChild>
                </w:div>
                <w:div w:id="1095709727">
                  <w:marLeft w:val="0"/>
                  <w:marRight w:val="0"/>
                  <w:marTop w:val="0"/>
                  <w:marBottom w:val="0"/>
                  <w:divBdr>
                    <w:top w:val="none" w:sz="0" w:space="0" w:color="auto"/>
                    <w:left w:val="none" w:sz="0" w:space="0" w:color="auto"/>
                    <w:bottom w:val="none" w:sz="0" w:space="0" w:color="auto"/>
                    <w:right w:val="none" w:sz="0" w:space="0" w:color="auto"/>
                  </w:divBdr>
                  <w:divsChild>
                    <w:div w:id="1881041916">
                      <w:marLeft w:val="0"/>
                      <w:marRight w:val="0"/>
                      <w:marTop w:val="0"/>
                      <w:marBottom w:val="0"/>
                      <w:divBdr>
                        <w:top w:val="none" w:sz="0" w:space="0" w:color="auto"/>
                        <w:left w:val="none" w:sz="0" w:space="0" w:color="auto"/>
                        <w:bottom w:val="none" w:sz="0" w:space="0" w:color="auto"/>
                        <w:right w:val="none" w:sz="0" w:space="0" w:color="auto"/>
                      </w:divBdr>
                    </w:div>
                  </w:divsChild>
                </w:div>
                <w:div w:id="1147699153">
                  <w:marLeft w:val="0"/>
                  <w:marRight w:val="0"/>
                  <w:marTop w:val="0"/>
                  <w:marBottom w:val="0"/>
                  <w:divBdr>
                    <w:top w:val="none" w:sz="0" w:space="0" w:color="auto"/>
                    <w:left w:val="none" w:sz="0" w:space="0" w:color="auto"/>
                    <w:bottom w:val="none" w:sz="0" w:space="0" w:color="auto"/>
                    <w:right w:val="none" w:sz="0" w:space="0" w:color="auto"/>
                  </w:divBdr>
                  <w:divsChild>
                    <w:div w:id="223298817">
                      <w:marLeft w:val="0"/>
                      <w:marRight w:val="0"/>
                      <w:marTop w:val="0"/>
                      <w:marBottom w:val="0"/>
                      <w:divBdr>
                        <w:top w:val="none" w:sz="0" w:space="0" w:color="auto"/>
                        <w:left w:val="none" w:sz="0" w:space="0" w:color="auto"/>
                        <w:bottom w:val="none" w:sz="0" w:space="0" w:color="auto"/>
                        <w:right w:val="none" w:sz="0" w:space="0" w:color="auto"/>
                      </w:divBdr>
                    </w:div>
                  </w:divsChild>
                </w:div>
                <w:div w:id="1158575605">
                  <w:marLeft w:val="0"/>
                  <w:marRight w:val="0"/>
                  <w:marTop w:val="0"/>
                  <w:marBottom w:val="0"/>
                  <w:divBdr>
                    <w:top w:val="none" w:sz="0" w:space="0" w:color="auto"/>
                    <w:left w:val="none" w:sz="0" w:space="0" w:color="auto"/>
                    <w:bottom w:val="none" w:sz="0" w:space="0" w:color="auto"/>
                    <w:right w:val="none" w:sz="0" w:space="0" w:color="auto"/>
                  </w:divBdr>
                  <w:divsChild>
                    <w:div w:id="1361475554">
                      <w:marLeft w:val="0"/>
                      <w:marRight w:val="0"/>
                      <w:marTop w:val="0"/>
                      <w:marBottom w:val="0"/>
                      <w:divBdr>
                        <w:top w:val="none" w:sz="0" w:space="0" w:color="auto"/>
                        <w:left w:val="none" w:sz="0" w:space="0" w:color="auto"/>
                        <w:bottom w:val="none" w:sz="0" w:space="0" w:color="auto"/>
                        <w:right w:val="none" w:sz="0" w:space="0" w:color="auto"/>
                      </w:divBdr>
                    </w:div>
                  </w:divsChild>
                </w:div>
                <w:div w:id="1183082041">
                  <w:marLeft w:val="0"/>
                  <w:marRight w:val="0"/>
                  <w:marTop w:val="0"/>
                  <w:marBottom w:val="0"/>
                  <w:divBdr>
                    <w:top w:val="none" w:sz="0" w:space="0" w:color="auto"/>
                    <w:left w:val="none" w:sz="0" w:space="0" w:color="auto"/>
                    <w:bottom w:val="none" w:sz="0" w:space="0" w:color="auto"/>
                    <w:right w:val="none" w:sz="0" w:space="0" w:color="auto"/>
                  </w:divBdr>
                  <w:divsChild>
                    <w:div w:id="2000618141">
                      <w:marLeft w:val="0"/>
                      <w:marRight w:val="0"/>
                      <w:marTop w:val="0"/>
                      <w:marBottom w:val="0"/>
                      <w:divBdr>
                        <w:top w:val="none" w:sz="0" w:space="0" w:color="auto"/>
                        <w:left w:val="none" w:sz="0" w:space="0" w:color="auto"/>
                        <w:bottom w:val="none" w:sz="0" w:space="0" w:color="auto"/>
                        <w:right w:val="none" w:sz="0" w:space="0" w:color="auto"/>
                      </w:divBdr>
                    </w:div>
                  </w:divsChild>
                </w:div>
                <w:div w:id="1185052906">
                  <w:marLeft w:val="0"/>
                  <w:marRight w:val="0"/>
                  <w:marTop w:val="0"/>
                  <w:marBottom w:val="0"/>
                  <w:divBdr>
                    <w:top w:val="none" w:sz="0" w:space="0" w:color="auto"/>
                    <w:left w:val="none" w:sz="0" w:space="0" w:color="auto"/>
                    <w:bottom w:val="none" w:sz="0" w:space="0" w:color="auto"/>
                    <w:right w:val="none" w:sz="0" w:space="0" w:color="auto"/>
                  </w:divBdr>
                  <w:divsChild>
                    <w:div w:id="843739392">
                      <w:marLeft w:val="0"/>
                      <w:marRight w:val="0"/>
                      <w:marTop w:val="0"/>
                      <w:marBottom w:val="0"/>
                      <w:divBdr>
                        <w:top w:val="none" w:sz="0" w:space="0" w:color="auto"/>
                        <w:left w:val="none" w:sz="0" w:space="0" w:color="auto"/>
                        <w:bottom w:val="none" w:sz="0" w:space="0" w:color="auto"/>
                        <w:right w:val="none" w:sz="0" w:space="0" w:color="auto"/>
                      </w:divBdr>
                    </w:div>
                  </w:divsChild>
                </w:div>
                <w:div w:id="1198203569">
                  <w:marLeft w:val="0"/>
                  <w:marRight w:val="0"/>
                  <w:marTop w:val="0"/>
                  <w:marBottom w:val="0"/>
                  <w:divBdr>
                    <w:top w:val="none" w:sz="0" w:space="0" w:color="auto"/>
                    <w:left w:val="none" w:sz="0" w:space="0" w:color="auto"/>
                    <w:bottom w:val="none" w:sz="0" w:space="0" w:color="auto"/>
                    <w:right w:val="none" w:sz="0" w:space="0" w:color="auto"/>
                  </w:divBdr>
                  <w:divsChild>
                    <w:div w:id="405690943">
                      <w:marLeft w:val="0"/>
                      <w:marRight w:val="0"/>
                      <w:marTop w:val="0"/>
                      <w:marBottom w:val="0"/>
                      <w:divBdr>
                        <w:top w:val="none" w:sz="0" w:space="0" w:color="auto"/>
                        <w:left w:val="none" w:sz="0" w:space="0" w:color="auto"/>
                        <w:bottom w:val="none" w:sz="0" w:space="0" w:color="auto"/>
                        <w:right w:val="none" w:sz="0" w:space="0" w:color="auto"/>
                      </w:divBdr>
                    </w:div>
                  </w:divsChild>
                </w:div>
                <w:div w:id="1228032536">
                  <w:marLeft w:val="0"/>
                  <w:marRight w:val="0"/>
                  <w:marTop w:val="0"/>
                  <w:marBottom w:val="0"/>
                  <w:divBdr>
                    <w:top w:val="none" w:sz="0" w:space="0" w:color="auto"/>
                    <w:left w:val="none" w:sz="0" w:space="0" w:color="auto"/>
                    <w:bottom w:val="none" w:sz="0" w:space="0" w:color="auto"/>
                    <w:right w:val="none" w:sz="0" w:space="0" w:color="auto"/>
                  </w:divBdr>
                  <w:divsChild>
                    <w:div w:id="775178691">
                      <w:marLeft w:val="0"/>
                      <w:marRight w:val="0"/>
                      <w:marTop w:val="0"/>
                      <w:marBottom w:val="0"/>
                      <w:divBdr>
                        <w:top w:val="none" w:sz="0" w:space="0" w:color="auto"/>
                        <w:left w:val="none" w:sz="0" w:space="0" w:color="auto"/>
                        <w:bottom w:val="none" w:sz="0" w:space="0" w:color="auto"/>
                        <w:right w:val="none" w:sz="0" w:space="0" w:color="auto"/>
                      </w:divBdr>
                    </w:div>
                  </w:divsChild>
                </w:div>
                <w:div w:id="1228033272">
                  <w:marLeft w:val="0"/>
                  <w:marRight w:val="0"/>
                  <w:marTop w:val="0"/>
                  <w:marBottom w:val="0"/>
                  <w:divBdr>
                    <w:top w:val="none" w:sz="0" w:space="0" w:color="auto"/>
                    <w:left w:val="none" w:sz="0" w:space="0" w:color="auto"/>
                    <w:bottom w:val="none" w:sz="0" w:space="0" w:color="auto"/>
                    <w:right w:val="none" w:sz="0" w:space="0" w:color="auto"/>
                  </w:divBdr>
                  <w:divsChild>
                    <w:div w:id="762725736">
                      <w:marLeft w:val="0"/>
                      <w:marRight w:val="0"/>
                      <w:marTop w:val="0"/>
                      <w:marBottom w:val="0"/>
                      <w:divBdr>
                        <w:top w:val="none" w:sz="0" w:space="0" w:color="auto"/>
                        <w:left w:val="none" w:sz="0" w:space="0" w:color="auto"/>
                        <w:bottom w:val="none" w:sz="0" w:space="0" w:color="auto"/>
                        <w:right w:val="none" w:sz="0" w:space="0" w:color="auto"/>
                      </w:divBdr>
                    </w:div>
                  </w:divsChild>
                </w:div>
                <w:div w:id="1246573518">
                  <w:marLeft w:val="0"/>
                  <w:marRight w:val="0"/>
                  <w:marTop w:val="0"/>
                  <w:marBottom w:val="0"/>
                  <w:divBdr>
                    <w:top w:val="none" w:sz="0" w:space="0" w:color="auto"/>
                    <w:left w:val="none" w:sz="0" w:space="0" w:color="auto"/>
                    <w:bottom w:val="none" w:sz="0" w:space="0" w:color="auto"/>
                    <w:right w:val="none" w:sz="0" w:space="0" w:color="auto"/>
                  </w:divBdr>
                  <w:divsChild>
                    <w:div w:id="1665469466">
                      <w:marLeft w:val="0"/>
                      <w:marRight w:val="0"/>
                      <w:marTop w:val="0"/>
                      <w:marBottom w:val="0"/>
                      <w:divBdr>
                        <w:top w:val="none" w:sz="0" w:space="0" w:color="auto"/>
                        <w:left w:val="none" w:sz="0" w:space="0" w:color="auto"/>
                        <w:bottom w:val="none" w:sz="0" w:space="0" w:color="auto"/>
                        <w:right w:val="none" w:sz="0" w:space="0" w:color="auto"/>
                      </w:divBdr>
                    </w:div>
                  </w:divsChild>
                </w:div>
                <w:div w:id="1258171206">
                  <w:marLeft w:val="0"/>
                  <w:marRight w:val="0"/>
                  <w:marTop w:val="0"/>
                  <w:marBottom w:val="0"/>
                  <w:divBdr>
                    <w:top w:val="none" w:sz="0" w:space="0" w:color="auto"/>
                    <w:left w:val="none" w:sz="0" w:space="0" w:color="auto"/>
                    <w:bottom w:val="none" w:sz="0" w:space="0" w:color="auto"/>
                    <w:right w:val="none" w:sz="0" w:space="0" w:color="auto"/>
                  </w:divBdr>
                  <w:divsChild>
                    <w:div w:id="1670985310">
                      <w:marLeft w:val="0"/>
                      <w:marRight w:val="0"/>
                      <w:marTop w:val="0"/>
                      <w:marBottom w:val="0"/>
                      <w:divBdr>
                        <w:top w:val="none" w:sz="0" w:space="0" w:color="auto"/>
                        <w:left w:val="none" w:sz="0" w:space="0" w:color="auto"/>
                        <w:bottom w:val="none" w:sz="0" w:space="0" w:color="auto"/>
                        <w:right w:val="none" w:sz="0" w:space="0" w:color="auto"/>
                      </w:divBdr>
                    </w:div>
                  </w:divsChild>
                </w:div>
                <w:div w:id="1266886264">
                  <w:marLeft w:val="0"/>
                  <w:marRight w:val="0"/>
                  <w:marTop w:val="0"/>
                  <w:marBottom w:val="0"/>
                  <w:divBdr>
                    <w:top w:val="none" w:sz="0" w:space="0" w:color="auto"/>
                    <w:left w:val="none" w:sz="0" w:space="0" w:color="auto"/>
                    <w:bottom w:val="none" w:sz="0" w:space="0" w:color="auto"/>
                    <w:right w:val="none" w:sz="0" w:space="0" w:color="auto"/>
                  </w:divBdr>
                  <w:divsChild>
                    <w:div w:id="1203245302">
                      <w:marLeft w:val="0"/>
                      <w:marRight w:val="0"/>
                      <w:marTop w:val="0"/>
                      <w:marBottom w:val="0"/>
                      <w:divBdr>
                        <w:top w:val="none" w:sz="0" w:space="0" w:color="auto"/>
                        <w:left w:val="none" w:sz="0" w:space="0" w:color="auto"/>
                        <w:bottom w:val="none" w:sz="0" w:space="0" w:color="auto"/>
                        <w:right w:val="none" w:sz="0" w:space="0" w:color="auto"/>
                      </w:divBdr>
                    </w:div>
                  </w:divsChild>
                </w:div>
                <w:div w:id="1272205641">
                  <w:marLeft w:val="0"/>
                  <w:marRight w:val="0"/>
                  <w:marTop w:val="0"/>
                  <w:marBottom w:val="0"/>
                  <w:divBdr>
                    <w:top w:val="none" w:sz="0" w:space="0" w:color="auto"/>
                    <w:left w:val="none" w:sz="0" w:space="0" w:color="auto"/>
                    <w:bottom w:val="none" w:sz="0" w:space="0" w:color="auto"/>
                    <w:right w:val="none" w:sz="0" w:space="0" w:color="auto"/>
                  </w:divBdr>
                  <w:divsChild>
                    <w:div w:id="1966307051">
                      <w:marLeft w:val="0"/>
                      <w:marRight w:val="0"/>
                      <w:marTop w:val="0"/>
                      <w:marBottom w:val="0"/>
                      <w:divBdr>
                        <w:top w:val="none" w:sz="0" w:space="0" w:color="auto"/>
                        <w:left w:val="none" w:sz="0" w:space="0" w:color="auto"/>
                        <w:bottom w:val="none" w:sz="0" w:space="0" w:color="auto"/>
                        <w:right w:val="none" w:sz="0" w:space="0" w:color="auto"/>
                      </w:divBdr>
                    </w:div>
                  </w:divsChild>
                </w:div>
                <w:div w:id="1300379788">
                  <w:marLeft w:val="0"/>
                  <w:marRight w:val="0"/>
                  <w:marTop w:val="0"/>
                  <w:marBottom w:val="0"/>
                  <w:divBdr>
                    <w:top w:val="none" w:sz="0" w:space="0" w:color="auto"/>
                    <w:left w:val="none" w:sz="0" w:space="0" w:color="auto"/>
                    <w:bottom w:val="none" w:sz="0" w:space="0" w:color="auto"/>
                    <w:right w:val="none" w:sz="0" w:space="0" w:color="auto"/>
                  </w:divBdr>
                  <w:divsChild>
                    <w:div w:id="839924609">
                      <w:marLeft w:val="0"/>
                      <w:marRight w:val="0"/>
                      <w:marTop w:val="0"/>
                      <w:marBottom w:val="0"/>
                      <w:divBdr>
                        <w:top w:val="none" w:sz="0" w:space="0" w:color="auto"/>
                        <w:left w:val="none" w:sz="0" w:space="0" w:color="auto"/>
                        <w:bottom w:val="none" w:sz="0" w:space="0" w:color="auto"/>
                        <w:right w:val="none" w:sz="0" w:space="0" w:color="auto"/>
                      </w:divBdr>
                    </w:div>
                  </w:divsChild>
                </w:div>
                <w:div w:id="1314602119">
                  <w:marLeft w:val="0"/>
                  <w:marRight w:val="0"/>
                  <w:marTop w:val="0"/>
                  <w:marBottom w:val="0"/>
                  <w:divBdr>
                    <w:top w:val="none" w:sz="0" w:space="0" w:color="auto"/>
                    <w:left w:val="none" w:sz="0" w:space="0" w:color="auto"/>
                    <w:bottom w:val="none" w:sz="0" w:space="0" w:color="auto"/>
                    <w:right w:val="none" w:sz="0" w:space="0" w:color="auto"/>
                  </w:divBdr>
                  <w:divsChild>
                    <w:div w:id="1822653030">
                      <w:marLeft w:val="0"/>
                      <w:marRight w:val="0"/>
                      <w:marTop w:val="0"/>
                      <w:marBottom w:val="0"/>
                      <w:divBdr>
                        <w:top w:val="none" w:sz="0" w:space="0" w:color="auto"/>
                        <w:left w:val="none" w:sz="0" w:space="0" w:color="auto"/>
                        <w:bottom w:val="none" w:sz="0" w:space="0" w:color="auto"/>
                        <w:right w:val="none" w:sz="0" w:space="0" w:color="auto"/>
                      </w:divBdr>
                    </w:div>
                  </w:divsChild>
                </w:div>
                <w:div w:id="1319729592">
                  <w:marLeft w:val="0"/>
                  <w:marRight w:val="0"/>
                  <w:marTop w:val="0"/>
                  <w:marBottom w:val="0"/>
                  <w:divBdr>
                    <w:top w:val="none" w:sz="0" w:space="0" w:color="auto"/>
                    <w:left w:val="none" w:sz="0" w:space="0" w:color="auto"/>
                    <w:bottom w:val="none" w:sz="0" w:space="0" w:color="auto"/>
                    <w:right w:val="none" w:sz="0" w:space="0" w:color="auto"/>
                  </w:divBdr>
                  <w:divsChild>
                    <w:div w:id="1448230525">
                      <w:marLeft w:val="0"/>
                      <w:marRight w:val="0"/>
                      <w:marTop w:val="0"/>
                      <w:marBottom w:val="0"/>
                      <w:divBdr>
                        <w:top w:val="none" w:sz="0" w:space="0" w:color="auto"/>
                        <w:left w:val="none" w:sz="0" w:space="0" w:color="auto"/>
                        <w:bottom w:val="none" w:sz="0" w:space="0" w:color="auto"/>
                        <w:right w:val="none" w:sz="0" w:space="0" w:color="auto"/>
                      </w:divBdr>
                    </w:div>
                  </w:divsChild>
                </w:div>
                <w:div w:id="1329866868">
                  <w:marLeft w:val="0"/>
                  <w:marRight w:val="0"/>
                  <w:marTop w:val="0"/>
                  <w:marBottom w:val="0"/>
                  <w:divBdr>
                    <w:top w:val="none" w:sz="0" w:space="0" w:color="auto"/>
                    <w:left w:val="none" w:sz="0" w:space="0" w:color="auto"/>
                    <w:bottom w:val="none" w:sz="0" w:space="0" w:color="auto"/>
                    <w:right w:val="none" w:sz="0" w:space="0" w:color="auto"/>
                  </w:divBdr>
                  <w:divsChild>
                    <w:div w:id="1707872890">
                      <w:marLeft w:val="0"/>
                      <w:marRight w:val="0"/>
                      <w:marTop w:val="0"/>
                      <w:marBottom w:val="0"/>
                      <w:divBdr>
                        <w:top w:val="none" w:sz="0" w:space="0" w:color="auto"/>
                        <w:left w:val="none" w:sz="0" w:space="0" w:color="auto"/>
                        <w:bottom w:val="none" w:sz="0" w:space="0" w:color="auto"/>
                        <w:right w:val="none" w:sz="0" w:space="0" w:color="auto"/>
                      </w:divBdr>
                    </w:div>
                  </w:divsChild>
                </w:div>
                <w:div w:id="1374236542">
                  <w:marLeft w:val="0"/>
                  <w:marRight w:val="0"/>
                  <w:marTop w:val="0"/>
                  <w:marBottom w:val="0"/>
                  <w:divBdr>
                    <w:top w:val="none" w:sz="0" w:space="0" w:color="auto"/>
                    <w:left w:val="none" w:sz="0" w:space="0" w:color="auto"/>
                    <w:bottom w:val="none" w:sz="0" w:space="0" w:color="auto"/>
                    <w:right w:val="none" w:sz="0" w:space="0" w:color="auto"/>
                  </w:divBdr>
                  <w:divsChild>
                    <w:div w:id="472064555">
                      <w:marLeft w:val="0"/>
                      <w:marRight w:val="0"/>
                      <w:marTop w:val="0"/>
                      <w:marBottom w:val="0"/>
                      <w:divBdr>
                        <w:top w:val="none" w:sz="0" w:space="0" w:color="auto"/>
                        <w:left w:val="none" w:sz="0" w:space="0" w:color="auto"/>
                        <w:bottom w:val="none" w:sz="0" w:space="0" w:color="auto"/>
                        <w:right w:val="none" w:sz="0" w:space="0" w:color="auto"/>
                      </w:divBdr>
                    </w:div>
                  </w:divsChild>
                </w:div>
                <w:div w:id="1384862423">
                  <w:marLeft w:val="0"/>
                  <w:marRight w:val="0"/>
                  <w:marTop w:val="0"/>
                  <w:marBottom w:val="0"/>
                  <w:divBdr>
                    <w:top w:val="none" w:sz="0" w:space="0" w:color="auto"/>
                    <w:left w:val="none" w:sz="0" w:space="0" w:color="auto"/>
                    <w:bottom w:val="none" w:sz="0" w:space="0" w:color="auto"/>
                    <w:right w:val="none" w:sz="0" w:space="0" w:color="auto"/>
                  </w:divBdr>
                  <w:divsChild>
                    <w:div w:id="1038315049">
                      <w:marLeft w:val="0"/>
                      <w:marRight w:val="0"/>
                      <w:marTop w:val="0"/>
                      <w:marBottom w:val="0"/>
                      <w:divBdr>
                        <w:top w:val="none" w:sz="0" w:space="0" w:color="auto"/>
                        <w:left w:val="none" w:sz="0" w:space="0" w:color="auto"/>
                        <w:bottom w:val="none" w:sz="0" w:space="0" w:color="auto"/>
                        <w:right w:val="none" w:sz="0" w:space="0" w:color="auto"/>
                      </w:divBdr>
                    </w:div>
                  </w:divsChild>
                </w:div>
                <w:div w:id="1425034094">
                  <w:marLeft w:val="0"/>
                  <w:marRight w:val="0"/>
                  <w:marTop w:val="0"/>
                  <w:marBottom w:val="0"/>
                  <w:divBdr>
                    <w:top w:val="none" w:sz="0" w:space="0" w:color="auto"/>
                    <w:left w:val="none" w:sz="0" w:space="0" w:color="auto"/>
                    <w:bottom w:val="none" w:sz="0" w:space="0" w:color="auto"/>
                    <w:right w:val="none" w:sz="0" w:space="0" w:color="auto"/>
                  </w:divBdr>
                  <w:divsChild>
                    <w:div w:id="735588144">
                      <w:marLeft w:val="0"/>
                      <w:marRight w:val="0"/>
                      <w:marTop w:val="0"/>
                      <w:marBottom w:val="0"/>
                      <w:divBdr>
                        <w:top w:val="none" w:sz="0" w:space="0" w:color="auto"/>
                        <w:left w:val="none" w:sz="0" w:space="0" w:color="auto"/>
                        <w:bottom w:val="none" w:sz="0" w:space="0" w:color="auto"/>
                        <w:right w:val="none" w:sz="0" w:space="0" w:color="auto"/>
                      </w:divBdr>
                    </w:div>
                  </w:divsChild>
                </w:div>
                <w:div w:id="1468821662">
                  <w:marLeft w:val="0"/>
                  <w:marRight w:val="0"/>
                  <w:marTop w:val="0"/>
                  <w:marBottom w:val="0"/>
                  <w:divBdr>
                    <w:top w:val="none" w:sz="0" w:space="0" w:color="auto"/>
                    <w:left w:val="none" w:sz="0" w:space="0" w:color="auto"/>
                    <w:bottom w:val="none" w:sz="0" w:space="0" w:color="auto"/>
                    <w:right w:val="none" w:sz="0" w:space="0" w:color="auto"/>
                  </w:divBdr>
                  <w:divsChild>
                    <w:div w:id="1466579474">
                      <w:marLeft w:val="0"/>
                      <w:marRight w:val="0"/>
                      <w:marTop w:val="0"/>
                      <w:marBottom w:val="0"/>
                      <w:divBdr>
                        <w:top w:val="none" w:sz="0" w:space="0" w:color="auto"/>
                        <w:left w:val="none" w:sz="0" w:space="0" w:color="auto"/>
                        <w:bottom w:val="none" w:sz="0" w:space="0" w:color="auto"/>
                        <w:right w:val="none" w:sz="0" w:space="0" w:color="auto"/>
                      </w:divBdr>
                    </w:div>
                  </w:divsChild>
                </w:div>
                <w:div w:id="1483430558">
                  <w:marLeft w:val="0"/>
                  <w:marRight w:val="0"/>
                  <w:marTop w:val="0"/>
                  <w:marBottom w:val="0"/>
                  <w:divBdr>
                    <w:top w:val="none" w:sz="0" w:space="0" w:color="auto"/>
                    <w:left w:val="none" w:sz="0" w:space="0" w:color="auto"/>
                    <w:bottom w:val="none" w:sz="0" w:space="0" w:color="auto"/>
                    <w:right w:val="none" w:sz="0" w:space="0" w:color="auto"/>
                  </w:divBdr>
                  <w:divsChild>
                    <w:div w:id="81806116">
                      <w:marLeft w:val="0"/>
                      <w:marRight w:val="0"/>
                      <w:marTop w:val="0"/>
                      <w:marBottom w:val="0"/>
                      <w:divBdr>
                        <w:top w:val="none" w:sz="0" w:space="0" w:color="auto"/>
                        <w:left w:val="none" w:sz="0" w:space="0" w:color="auto"/>
                        <w:bottom w:val="none" w:sz="0" w:space="0" w:color="auto"/>
                        <w:right w:val="none" w:sz="0" w:space="0" w:color="auto"/>
                      </w:divBdr>
                    </w:div>
                  </w:divsChild>
                </w:div>
                <w:div w:id="1499036690">
                  <w:marLeft w:val="0"/>
                  <w:marRight w:val="0"/>
                  <w:marTop w:val="0"/>
                  <w:marBottom w:val="0"/>
                  <w:divBdr>
                    <w:top w:val="none" w:sz="0" w:space="0" w:color="auto"/>
                    <w:left w:val="none" w:sz="0" w:space="0" w:color="auto"/>
                    <w:bottom w:val="none" w:sz="0" w:space="0" w:color="auto"/>
                    <w:right w:val="none" w:sz="0" w:space="0" w:color="auto"/>
                  </w:divBdr>
                  <w:divsChild>
                    <w:div w:id="1086342922">
                      <w:marLeft w:val="0"/>
                      <w:marRight w:val="0"/>
                      <w:marTop w:val="0"/>
                      <w:marBottom w:val="0"/>
                      <w:divBdr>
                        <w:top w:val="none" w:sz="0" w:space="0" w:color="auto"/>
                        <w:left w:val="none" w:sz="0" w:space="0" w:color="auto"/>
                        <w:bottom w:val="none" w:sz="0" w:space="0" w:color="auto"/>
                        <w:right w:val="none" w:sz="0" w:space="0" w:color="auto"/>
                      </w:divBdr>
                    </w:div>
                  </w:divsChild>
                </w:div>
                <w:div w:id="1511945462">
                  <w:marLeft w:val="0"/>
                  <w:marRight w:val="0"/>
                  <w:marTop w:val="0"/>
                  <w:marBottom w:val="0"/>
                  <w:divBdr>
                    <w:top w:val="none" w:sz="0" w:space="0" w:color="auto"/>
                    <w:left w:val="none" w:sz="0" w:space="0" w:color="auto"/>
                    <w:bottom w:val="none" w:sz="0" w:space="0" w:color="auto"/>
                    <w:right w:val="none" w:sz="0" w:space="0" w:color="auto"/>
                  </w:divBdr>
                  <w:divsChild>
                    <w:div w:id="1223709677">
                      <w:marLeft w:val="0"/>
                      <w:marRight w:val="0"/>
                      <w:marTop w:val="0"/>
                      <w:marBottom w:val="0"/>
                      <w:divBdr>
                        <w:top w:val="none" w:sz="0" w:space="0" w:color="auto"/>
                        <w:left w:val="none" w:sz="0" w:space="0" w:color="auto"/>
                        <w:bottom w:val="none" w:sz="0" w:space="0" w:color="auto"/>
                        <w:right w:val="none" w:sz="0" w:space="0" w:color="auto"/>
                      </w:divBdr>
                    </w:div>
                  </w:divsChild>
                </w:div>
                <w:div w:id="1535580343">
                  <w:marLeft w:val="0"/>
                  <w:marRight w:val="0"/>
                  <w:marTop w:val="0"/>
                  <w:marBottom w:val="0"/>
                  <w:divBdr>
                    <w:top w:val="none" w:sz="0" w:space="0" w:color="auto"/>
                    <w:left w:val="none" w:sz="0" w:space="0" w:color="auto"/>
                    <w:bottom w:val="none" w:sz="0" w:space="0" w:color="auto"/>
                    <w:right w:val="none" w:sz="0" w:space="0" w:color="auto"/>
                  </w:divBdr>
                  <w:divsChild>
                    <w:div w:id="849491033">
                      <w:marLeft w:val="0"/>
                      <w:marRight w:val="0"/>
                      <w:marTop w:val="0"/>
                      <w:marBottom w:val="0"/>
                      <w:divBdr>
                        <w:top w:val="none" w:sz="0" w:space="0" w:color="auto"/>
                        <w:left w:val="none" w:sz="0" w:space="0" w:color="auto"/>
                        <w:bottom w:val="none" w:sz="0" w:space="0" w:color="auto"/>
                        <w:right w:val="none" w:sz="0" w:space="0" w:color="auto"/>
                      </w:divBdr>
                    </w:div>
                  </w:divsChild>
                </w:div>
                <w:div w:id="1556237830">
                  <w:marLeft w:val="0"/>
                  <w:marRight w:val="0"/>
                  <w:marTop w:val="0"/>
                  <w:marBottom w:val="0"/>
                  <w:divBdr>
                    <w:top w:val="none" w:sz="0" w:space="0" w:color="auto"/>
                    <w:left w:val="none" w:sz="0" w:space="0" w:color="auto"/>
                    <w:bottom w:val="none" w:sz="0" w:space="0" w:color="auto"/>
                    <w:right w:val="none" w:sz="0" w:space="0" w:color="auto"/>
                  </w:divBdr>
                  <w:divsChild>
                    <w:div w:id="719979743">
                      <w:marLeft w:val="0"/>
                      <w:marRight w:val="0"/>
                      <w:marTop w:val="0"/>
                      <w:marBottom w:val="0"/>
                      <w:divBdr>
                        <w:top w:val="none" w:sz="0" w:space="0" w:color="auto"/>
                        <w:left w:val="none" w:sz="0" w:space="0" w:color="auto"/>
                        <w:bottom w:val="none" w:sz="0" w:space="0" w:color="auto"/>
                        <w:right w:val="none" w:sz="0" w:space="0" w:color="auto"/>
                      </w:divBdr>
                    </w:div>
                  </w:divsChild>
                </w:div>
                <w:div w:id="1610969027">
                  <w:marLeft w:val="0"/>
                  <w:marRight w:val="0"/>
                  <w:marTop w:val="0"/>
                  <w:marBottom w:val="0"/>
                  <w:divBdr>
                    <w:top w:val="none" w:sz="0" w:space="0" w:color="auto"/>
                    <w:left w:val="none" w:sz="0" w:space="0" w:color="auto"/>
                    <w:bottom w:val="none" w:sz="0" w:space="0" w:color="auto"/>
                    <w:right w:val="none" w:sz="0" w:space="0" w:color="auto"/>
                  </w:divBdr>
                  <w:divsChild>
                    <w:div w:id="1496528145">
                      <w:marLeft w:val="0"/>
                      <w:marRight w:val="0"/>
                      <w:marTop w:val="0"/>
                      <w:marBottom w:val="0"/>
                      <w:divBdr>
                        <w:top w:val="none" w:sz="0" w:space="0" w:color="auto"/>
                        <w:left w:val="none" w:sz="0" w:space="0" w:color="auto"/>
                        <w:bottom w:val="none" w:sz="0" w:space="0" w:color="auto"/>
                        <w:right w:val="none" w:sz="0" w:space="0" w:color="auto"/>
                      </w:divBdr>
                    </w:div>
                  </w:divsChild>
                </w:div>
                <w:div w:id="1674603591">
                  <w:marLeft w:val="0"/>
                  <w:marRight w:val="0"/>
                  <w:marTop w:val="0"/>
                  <w:marBottom w:val="0"/>
                  <w:divBdr>
                    <w:top w:val="none" w:sz="0" w:space="0" w:color="auto"/>
                    <w:left w:val="none" w:sz="0" w:space="0" w:color="auto"/>
                    <w:bottom w:val="none" w:sz="0" w:space="0" w:color="auto"/>
                    <w:right w:val="none" w:sz="0" w:space="0" w:color="auto"/>
                  </w:divBdr>
                  <w:divsChild>
                    <w:div w:id="1125002202">
                      <w:marLeft w:val="0"/>
                      <w:marRight w:val="0"/>
                      <w:marTop w:val="0"/>
                      <w:marBottom w:val="0"/>
                      <w:divBdr>
                        <w:top w:val="none" w:sz="0" w:space="0" w:color="auto"/>
                        <w:left w:val="none" w:sz="0" w:space="0" w:color="auto"/>
                        <w:bottom w:val="none" w:sz="0" w:space="0" w:color="auto"/>
                        <w:right w:val="none" w:sz="0" w:space="0" w:color="auto"/>
                      </w:divBdr>
                    </w:div>
                  </w:divsChild>
                </w:div>
                <w:div w:id="1693799022">
                  <w:marLeft w:val="0"/>
                  <w:marRight w:val="0"/>
                  <w:marTop w:val="0"/>
                  <w:marBottom w:val="0"/>
                  <w:divBdr>
                    <w:top w:val="none" w:sz="0" w:space="0" w:color="auto"/>
                    <w:left w:val="none" w:sz="0" w:space="0" w:color="auto"/>
                    <w:bottom w:val="none" w:sz="0" w:space="0" w:color="auto"/>
                    <w:right w:val="none" w:sz="0" w:space="0" w:color="auto"/>
                  </w:divBdr>
                  <w:divsChild>
                    <w:div w:id="1360548349">
                      <w:marLeft w:val="0"/>
                      <w:marRight w:val="0"/>
                      <w:marTop w:val="0"/>
                      <w:marBottom w:val="0"/>
                      <w:divBdr>
                        <w:top w:val="none" w:sz="0" w:space="0" w:color="auto"/>
                        <w:left w:val="none" w:sz="0" w:space="0" w:color="auto"/>
                        <w:bottom w:val="none" w:sz="0" w:space="0" w:color="auto"/>
                        <w:right w:val="none" w:sz="0" w:space="0" w:color="auto"/>
                      </w:divBdr>
                    </w:div>
                  </w:divsChild>
                </w:div>
                <w:div w:id="1733312069">
                  <w:marLeft w:val="0"/>
                  <w:marRight w:val="0"/>
                  <w:marTop w:val="0"/>
                  <w:marBottom w:val="0"/>
                  <w:divBdr>
                    <w:top w:val="none" w:sz="0" w:space="0" w:color="auto"/>
                    <w:left w:val="none" w:sz="0" w:space="0" w:color="auto"/>
                    <w:bottom w:val="none" w:sz="0" w:space="0" w:color="auto"/>
                    <w:right w:val="none" w:sz="0" w:space="0" w:color="auto"/>
                  </w:divBdr>
                  <w:divsChild>
                    <w:div w:id="2119987034">
                      <w:marLeft w:val="0"/>
                      <w:marRight w:val="0"/>
                      <w:marTop w:val="0"/>
                      <w:marBottom w:val="0"/>
                      <w:divBdr>
                        <w:top w:val="none" w:sz="0" w:space="0" w:color="auto"/>
                        <w:left w:val="none" w:sz="0" w:space="0" w:color="auto"/>
                        <w:bottom w:val="none" w:sz="0" w:space="0" w:color="auto"/>
                        <w:right w:val="none" w:sz="0" w:space="0" w:color="auto"/>
                      </w:divBdr>
                    </w:div>
                  </w:divsChild>
                </w:div>
                <w:div w:id="1766028380">
                  <w:marLeft w:val="0"/>
                  <w:marRight w:val="0"/>
                  <w:marTop w:val="0"/>
                  <w:marBottom w:val="0"/>
                  <w:divBdr>
                    <w:top w:val="none" w:sz="0" w:space="0" w:color="auto"/>
                    <w:left w:val="none" w:sz="0" w:space="0" w:color="auto"/>
                    <w:bottom w:val="none" w:sz="0" w:space="0" w:color="auto"/>
                    <w:right w:val="none" w:sz="0" w:space="0" w:color="auto"/>
                  </w:divBdr>
                  <w:divsChild>
                    <w:div w:id="1950505309">
                      <w:marLeft w:val="0"/>
                      <w:marRight w:val="0"/>
                      <w:marTop w:val="0"/>
                      <w:marBottom w:val="0"/>
                      <w:divBdr>
                        <w:top w:val="none" w:sz="0" w:space="0" w:color="auto"/>
                        <w:left w:val="none" w:sz="0" w:space="0" w:color="auto"/>
                        <w:bottom w:val="none" w:sz="0" w:space="0" w:color="auto"/>
                        <w:right w:val="none" w:sz="0" w:space="0" w:color="auto"/>
                      </w:divBdr>
                    </w:div>
                  </w:divsChild>
                </w:div>
                <w:div w:id="1779138354">
                  <w:marLeft w:val="0"/>
                  <w:marRight w:val="0"/>
                  <w:marTop w:val="0"/>
                  <w:marBottom w:val="0"/>
                  <w:divBdr>
                    <w:top w:val="none" w:sz="0" w:space="0" w:color="auto"/>
                    <w:left w:val="none" w:sz="0" w:space="0" w:color="auto"/>
                    <w:bottom w:val="none" w:sz="0" w:space="0" w:color="auto"/>
                    <w:right w:val="none" w:sz="0" w:space="0" w:color="auto"/>
                  </w:divBdr>
                  <w:divsChild>
                    <w:div w:id="1941447205">
                      <w:marLeft w:val="0"/>
                      <w:marRight w:val="0"/>
                      <w:marTop w:val="0"/>
                      <w:marBottom w:val="0"/>
                      <w:divBdr>
                        <w:top w:val="none" w:sz="0" w:space="0" w:color="auto"/>
                        <w:left w:val="none" w:sz="0" w:space="0" w:color="auto"/>
                        <w:bottom w:val="none" w:sz="0" w:space="0" w:color="auto"/>
                        <w:right w:val="none" w:sz="0" w:space="0" w:color="auto"/>
                      </w:divBdr>
                    </w:div>
                  </w:divsChild>
                </w:div>
                <w:div w:id="1791435888">
                  <w:marLeft w:val="0"/>
                  <w:marRight w:val="0"/>
                  <w:marTop w:val="0"/>
                  <w:marBottom w:val="0"/>
                  <w:divBdr>
                    <w:top w:val="none" w:sz="0" w:space="0" w:color="auto"/>
                    <w:left w:val="none" w:sz="0" w:space="0" w:color="auto"/>
                    <w:bottom w:val="none" w:sz="0" w:space="0" w:color="auto"/>
                    <w:right w:val="none" w:sz="0" w:space="0" w:color="auto"/>
                  </w:divBdr>
                  <w:divsChild>
                    <w:div w:id="650014911">
                      <w:marLeft w:val="0"/>
                      <w:marRight w:val="0"/>
                      <w:marTop w:val="0"/>
                      <w:marBottom w:val="0"/>
                      <w:divBdr>
                        <w:top w:val="none" w:sz="0" w:space="0" w:color="auto"/>
                        <w:left w:val="none" w:sz="0" w:space="0" w:color="auto"/>
                        <w:bottom w:val="none" w:sz="0" w:space="0" w:color="auto"/>
                        <w:right w:val="none" w:sz="0" w:space="0" w:color="auto"/>
                      </w:divBdr>
                    </w:div>
                  </w:divsChild>
                </w:div>
                <w:div w:id="1813016036">
                  <w:marLeft w:val="0"/>
                  <w:marRight w:val="0"/>
                  <w:marTop w:val="0"/>
                  <w:marBottom w:val="0"/>
                  <w:divBdr>
                    <w:top w:val="none" w:sz="0" w:space="0" w:color="auto"/>
                    <w:left w:val="none" w:sz="0" w:space="0" w:color="auto"/>
                    <w:bottom w:val="none" w:sz="0" w:space="0" w:color="auto"/>
                    <w:right w:val="none" w:sz="0" w:space="0" w:color="auto"/>
                  </w:divBdr>
                  <w:divsChild>
                    <w:div w:id="210385663">
                      <w:marLeft w:val="0"/>
                      <w:marRight w:val="0"/>
                      <w:marTop w:val="0"/>
                      <w:marBottom w:val="0"/>
                      <w:divBdr>
                        <w:top w:val="none" w:sz="0" w:space="0" w:color="auto"/>
                        <w:left w:val="none" w:sz="0" w:space="0" w:color="auto"/>
                        <w:bottom w:val="none" w:sz="0" w:space="0" w:color="auto"/>
                        <w:right w:val="none" w:sz="0" w:space="0" w:color="auto"/>
                      </w:divBdr>
                    </w:div>
                  </w:divsChild>
                </w:div>
                <w:div w:id="1832062533">
                  <w:marLeft w:val="0"/>
                  <w:marRight w:val="0"/>
                  <w:marTop w:val="0"/>
                  <w:marBottom w:val="0"/>
                  <w:divBdr>
                    <w:top w:val="none" w:sz="0" w:space="0" w:color="auto"/>
                    <w:left w:val="none" w:sz="0" w:space="0" w:color="auto"/>
                    <w:bottom w:val="none" w:sz="0" w:space="0" w:color="auto"/>
                    <w:right w:val="none" w:sz="0" w:space="0" w:color="auto"/>
                  </w:divBdr>
                  <w:divsChild>
                    <w:div w:id="794444724">
                      <w:marLeft w:val="0"/>
                      <w:marRight w:val="0"/>
                      <w:marTop w:val="0"/>
                      <w:marBottom w:val="0"/>
                      <w:divBdr>
                        <w:top w:val="none" w:sz="0" w:space="0" w:color="auto"/>
                        <w:left w:val="none" w:sz="0" w:space="0" w:color="auto"/>
                        <w:bottom w:val="none" w:sz="0" w:space="0" w:color="auto"/>
                        <w:right w:val="none" w:sz="0" w:space="0" w:color="auto"/>
                      </w:divBdr>
                    </w:div>
                  </w:divsChild>
                </w:div>
                <w:div w:id="1842621117">
                  <w:marLeft w:val="0"/>
                  <w:marRight w:val="0"/>
                  <w:marTop w:val="0"/>
                  <w:marBottom w:val="0"/>
                  <w:divBdr>
                    <w:top w:val="none" w:sz="0" w:space="0" w:color="auto"/>
                    <w:left w:val="none" w:sz="0" w:space="0" w:color="auto"/>
                    <w:bottom w:val="none" w:sz="0" w:space="0" w:color="auto"/>
                    <w:right w:val="none" w:sz="0" w:space="0" w:color="auto"/>
                  </w:divBdr>
                  <w:divsChild>
                    <w:div w:id="1976254031">
                      <w:marLeft w:val="0"/>
                      <w:marRight w:val="0"/>
                      <w:marTop w:val="0"/>
                      <w:marBottom w:val="0"/>
                      <w:divBdr>
                        <w:top w:val="none" w:sz="0" w:space="0" w:color="auto"/>
                        <w:left w:val="none" w:sz="0" w:space="0" w:color="auto"/>
                        <w:bottom w:val="none" w:sz="0" w:space="0" w:color="auto"/>
                        <w:right w:val="none" w:sz="0" w:space="0" w:color="auto"/>
                      </w:divBdr>
                    </w:div>
                  </w:divsChild>
                </w:div>
                <w:div w:id="1847553982">
                  <w:marLeft w:val="0"/>
                  <w:marRight w:val="0"/>
                  <w:marTop w:val="0"/>
                  <w:marBottom w:val="0"/>
                  <w:divBdr>
                    <w:top w:val="none" w:sz="0" w:space="0" w:color="auto"/>
                    <w:left w:val="none" w:sz="0" w:space="0" w:color="auto"/>
                    <w:bottom w:val="none" w:sz="0" w:space="0" w:color="auto"/>
                    <w:right w:val="none" w:sz="0" w:space="0" w:color="auto"/>
                  </w:divBdr>
                  <w:divsChild>
                    <w:div w:id="498354351">
                      <w:marLeft w:val="0"/>
                      <w:marRight w:val="0"/>
                      <w:marTop w:val="0"/>
                      <w:marBottom w:val="0"/>
                      <w:divBdr>
                        <w:top w:val="none" w:sz="0" w:space="0" w:color="auto"/>
                        <w:left w:val="none" w:sz="0" w:space="0" w:color="auto"/>
                        <w:bottom w:val="none" w:sz="0" w:space="0" w:color="auto"/>
                        <w:right w:val="none" w:sz="0" w:space="0" w:color="auto"/>
                      </w:divBdr>
                    </w:div>
                  </w:divsChild>
                </w:div>
                <w:div w:id="1897662687">
                  <w:marLeft w:val="0"/>
                  <w:marRight w:val="0"/>
                  <w:marTop w:val="0"/>
                  <w:marBottom w:val="0"/>
                  <w:divBdr>
                    <w:top w:val="none" w:sz="0" w:space="0" w:color="auto"/>
                    <w:left w:val="none" w:sz="0" w:space="0" w:color="auto"/>
                    <w:bottom w:val="none" w:sz="0" w:space="0" w:color="auto"/>
                    <w:right w:val="none" w:sz="0" w:space="0" w:color="auto"/>
                  </w:divBdr>
                  <w:divsChild>
                    <w:div w:id="245891862">
                      <w:marLeft w:val="0"/>
                      <w:marRight w:val="0"/>
                      <w:marTop w:val="0"/>
                      <w:marBottom w:val="0"/>
                      <w:divBdr>
                        <w:top w:val="none" w:sz="0" w:space="0" w:color="auto"/>
                        <w:left w:val="none" w:sz="0" w:space="0" w:color="auto"/>
                        <w:bottom w:val="none" w:sz="0" w:space="0" w:color="auto"/>
                        <w:right w:val="none" w:sz="0" w:space="0" w:color="auto"/>
                      </w:divBdr>
                    </w:div>
                  </w:divsChild>
                </w:div>
                <w:div w:id="1952086342">
                  <w:marLeft w:val="0"/>
                  <w:marRight w:val="0"/>
                  <w:marTop w:val="0"/>
                  <w:marBottom w:val="0"/>
                  <w:divBdr>
                    <w:top w:val="none" w:sz="0" w:space="0" w:color="auto"/>
                    <w:left w:val="none" w:sz="0" w:space="0" w:color="auto"/>
                    <w:bottom w:val="none" w:sz="0" w:space="0" w:color="auto"/>
                    <w:right w:val="none" w:sz="0" w:space="0" w:color="auto"/>
                  </w:divBdr>
                  <w:divsChild>
                    <w:div w:id="1282691271">
                      <w:marLeft w:val="0"/>
                      <w:marRight w:val="0"/>
                      <w:marTop w:val="0"/>
                      <w:marBottom w:val="0"/>
                      <w:divBdr>
                        <w:top w:val="none" w:sz="0" w:space="0" w:color="auto"/>
                        <w:left w:val="none" w:sz="0" w:space="0" w:color="auto"/>
                        <w:bottom w:val="none" w:sz="0" w:space="0" w:color="auto"/>
                        <w:right w:val="none" w:sz="0" w:space="0" w:color="auto"/>
                      </w:divBdr>
                    </w:div>
                  </w:divsChild>
                </w:div>
                <w:div w:id="1967077100">
                  <w:marLeft w:val="0"/>
                  <w:marRight w:val="0"/>
                  <w:marTop w:val="0"/>
                  <w:marBottom w:val="0"/>
                  <w:divBdr>
                    <w:top w:val="none" w:sz="0" w:space="0" w:color="auto"/>
                    <w:left w:val="none" w:sz="0" w:space="0" w:color="auto"/>
                    <w:bottom w:val="none" w:sz="0" w:space="0" w:color="auto"/>
                    <w:right w:val="none" w:sz="0" w:space="0" w:color="auto"/>
                  </w:divBdr>
                  <w:divsChild>
                    <w:div w:id="1620378821">
                      <w:marLeft w:val="0"/>
                      <w:marRight w:val="0"/>
                      <w:marTop w:val="0"/>
                      <w:marBottom w:val="0"/>
                      <w:divBdr>
                        <w:top w:val="none" w:sz="0" w:space="0" w:color="auto"/>
                        <w:left w:val="none" w:sz="0" w:space="0" w:color="auto"/>
                        <w:bottom w:val="none" w:sz="0" w:space="0" w:color="auto"/>
                        <w:right w:val="none" w:sz="0" w:space="0" w:color="auto"/>
                      </w:divBdr>
                    </w:div>
                  </w:divsChild>
                </w:div>
                <w:div w:id="1983655687">
                  <w:marLeft w:val="0"/>
                  <w:marRight w:val="0"/>
                  <w:marTop w:val="0"/>
                  <w:marBottom w:val="0"/>
                  <w:divBdr>
                    <w:top w:val="none" w:sz="0" w:space="0" w:color="auto"/>
                    <w:left w:val="none" w:sz="0" w:space="0" w:color="auto"/>
                    <w:bottom w:val="none" w:sz="0" w:space="0" w:color="auto"/>
                    <w:right w:val="none" w:sz="0" w:space="0" w:color="auto"/>
                  </w:divBdr>
                  <w:divsChild>
                    <w:div w:id="1784886465">
                      <w:marLeft w:val="0"/>
                      <w:marRight w:val="0"/>
                      <w:marTop w:val="0"/>
                      <w:marBottom w:val="0"/>
                      <w:divBdr>
                        <w:top w:val="none" w:sz="0" w:space="0" w:color="auto"/>
                        <w:left w:val="none" w:sz="0" w:space="0" w:color="auto"/>
                        <w:bottom w:val="none" w:sz="0" w:space="0" w:color="auto"/>
                        <w:right w:val="none" w:sz="0" w:space="0" w:color="auto"/>
                      </w:divBdr>
                    </w:div>
                  </w:divsChild>
                </w:div>
                <w:div w:id="2051756160">
                  <w:marLeft w:val="0"/>
                  <w:marRight w:val="0"/>
                  <w:marTop w:val="0"/>
                  <w:marBottom w:val="0"/>
                  <w:divBdr>
                    <w:top w:val="none" w:sz="0" w:space="0" w:color="auto"/>
                    <w:left w:val="none" w:sz="0" w:space="0" w:color="auto"/>
                    <w:bottom w:val="none" w:sz="0" w:space="0" w:color="auto"/>
                    <w:right w:val="none" w:sz="0" w:space="0" w:color="auto"/>
                  </w:divBdr>
                  <w:divsChild>
                    <w:div w:id="264731253">
                      <w:marLeft w:val="0"/>
                      <w:marRight w:val="0"/>
                      <w:marTop w:val="0"/>
                      <w:marBottom w:val="0"/>
                      <w:divBdr>
                        <w:top w:val="none" w:sz="0" w:space="0" w:color="auto"/>
                        <w:left w:val="none" w:sz="0" w:space="0" w:color="auto"/>
                        <w:bottom w:val="none" w:sz="0" w:space="0" w:color="auto"/>
                        <w:right w:val="none" w:sz="0" w:space="0" w:color="auto"/>
                      </w:divBdr>
                    </w:div>
                  </w:divsChild>
                </w:div>
                <w:div w:id="2053074466">
                  <w:marLeft w:val="0"/>
                  <w:marRight w:val="0"/>
                  <w:marTop w:val="0"/>
                  <w:marBottom w:val="0"/>
                  <w:divBdr>
                    <w:top w:val="none" w:sz="0" w:space="0" w:color="auto"/>
                    <w:left w:val="none" w:sz="0" w:space="0" w:color="auto"/>
                    <w:bottom w:val="none" w:sz="0" w:space="0" w:color="auto"/>
                    <w:right w:val="none" w:sz="0" w:space="0" w:color="auto"/>
                  </w:divBdr>
                  <w:divsChild>
                    <w:div w:id="561017110">
                      <w:marLeft w:val="0"/>
                      <w:marRight w:val="0"/>
                      <w:marTop w:val="0"/>
                      <w:marBottom w:val="0"/>
                      <w:divBdr>
                        <w:top w:val="none" w:sz="0" w:space="0" w:color="auto"/>
                        <w:left w:val="none" w:sz="0" w:space="0" w:color="auto"/>
                        <w:bottom w:val="none" w:sz="0" w:space="0" w:color="auto"/>
                        <w:right w:val="none" w:sz="0" w:space="0" w:color="auto"/>
                      </w:divBdr>
                    </w:div>
                  </w:divsChild>
                </w:div>
                <w:div w:id="2081781667">
                  <w:marLeft w:val="0"/>
                  <w:marRight w:val="0"/>
                  <w:marTop w:val="0"/>
                  <w:marBottom w:val="0"/>
                  <w:divBdr>
                    <w:top w:val="none" w:sz="0" w:space="0" w:color="auto"/>
                    <w:left w:val="none" w:sz="0" w:space="0" w:color="auto"/>
                    <w:bottom w:val="none" w:sz="0" w:space="0" w:color="auto"/>
                    <w:right w:val="none" w:sz="0" w:space="0" w:color="auto"/>
                  </w:divBdr>
                  <w:divsChild>
                    <w:div w:id="1846283575">
                      <w:marLeft w:val="0"/>
                      <w:marRight w:val="0"/>
                      <w:marTop w:val="0"/>
                      <w:marBottom w:val="0"/>
                      <w:divBdr>
                        <w:top w:val="none" w:sz="0" w:space="0" w:color="auto"/>
                        <w:left w:val="none" w:sz="0" w:space="0" w:color="auto"/>
                        <w:bottom w:val="none" w:sz="0" w:space="0" w:color="auto"/>
                        <w:right w:val="none" w:sz="0" w:space="0" w:color="auto"/>
                      </w:divBdr>
                    </w:div>
                  </w:divsChild>
                </w:div>
                <w:div w:id="2087260850">
                  <w:marLeft w:val="0"/>
                  <w:marRight w:val="0"/>
                  <w:marTop w:val="0"/>
                  <w:marBottom w:val="0"/>
                  <w:divBdr>
                    <w:top w:val="none" w:sz="0" w:space="0" w:color="auto"/>
                    <w:left w:val="none" w:sz="0" w:space="0" w:color="auto"/>
                    <w:bottom w:val="none" w:sz="0" w:space="0" w:color="auto"/>
                    <w:right w:val="none" w:sz="0" w:space="0" w:color="auto"/>
                  </w:divBdr>
                  <w:divsChild>
                    <w:div w:id="690372312">
                      <w:marLeft w:val="0"/>
                      <w:marRight w:val="0"/>
                      <w:marTop w:val="0"/>
                      <w:marBottom w:val="0"/>
                      <w:divBdr>
                        <w:top w:val="none" w:sz="0" w:space="0" w:color="auto"/>
                        <w:left w:val="none" w:sz="0" w:space="0" w:color="auto"/>
                        <w:bottom w:val="none" w:sz="0" w:space="0" w:color="auto"/>
                        <w:right w:val="none" w:sz="0" w:space="0" w:color="auto"/>
                      </w:divBdr>
                    </w:div>
                  </w:divsChild>
                </w:div>
                <w:div w:id="2105835243">
                  <w:marLeft w:val="0"/>
                  <w:marRight w:val="0"/>
                  <w:marTop w:val="0"/>
                  <w:marBottom w:val="0"/>
                  <w:divBdr>
                    <w:top w:val="none" w:sz="0" w:space="0" w:color="auto"/>
                    <w:left w:val="none" w:sz="0" w:space="0" w:color="auto"/>
                    <w:bottom w:val="none" w:sz="0" w:space="0" w:color="auto"/>
                    <w:right w:val="none" w:sz="0" w:space="0" w:color="auto"/>
                  </w:divBdr>
                  <w:divsChild>
                    <w:div w:id="703943128">
                      <w:marLeft w:val="0"/>
                      <w:marRight w:val="0"/>
                      <w:marTop w:val="0"/>
                      <w:marBottom w:val="0"/>
                      <w:divBdr>
                        <w:top w:val="none" w:sz="0" w:space="0" w:color="auto"/>
                        <w:left w:val="none" w:sz="0" w:space="0" w:color="auto"/>
                        <w:bottom w:val="none" w:sz="0" w:space="0" w:color="auto"/>
                        <w:right w:val="none" w:sz="0" w:space="0" w:color="auto"/>
                      </w:divBdr>
                    </w:div>
                  </w:divsChild>
                </w:div>
                <w:div w:id="2136018104">
                  <w:marLeft w:val="0"/>
                  <w:marRight w:val="0"/>
                  <w:marTop w:val="0"/>
                  <w:marBottom w:val="0"/>
                  <w:divBdr>
                    <w:top w:val="none" w:sz="0" w:space="0" w:color="auto"/>
                    <w:left w:val="none" w:sz="0" w:space="0" w:color="auto"/>
                    <w:bottom w:val="none" w:sz="0" w:space="0" w:color="auto"/>
                    <w:right w:val="none" w:sz="0" w:space="0" w:color="auto"/>
                  </w:divBdr>
                  <w:divsChild>
                    <w:div w:id="76739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142193">
          <w:marLeft w:val="0"/>
          <w:marRight w:val="0"/>
          <w:marTop w:val="0"/>
          <w:marBottom w:val="0"/>
          <w:divBdr>
            <w:top w:val="none" w:sz="0" w:space="0" w:color="auto"/>
            <w:left w:val="none" w:sz="0" w:space="0" w:color="auto"/>
            <w:bottom w:val="none" w:sz="0" w:space="0" w:color="auto"/>
            <w:right w:val="none" w:sz="0" w:space="0" w:color="auto"/>
          </w:divBdr>
          <w:divsChild>
            <w:div w:id="1788161727">
              <w:marLeft w:val="-75"/>
              <w:marRight w:val="0"/>
              <w:marTop w:val="30"/>
              <w:marBottom w:val="30"/>
              <w:divBdr>
                <w:top w:val="none" w:sz="0" w:space="0" w:color="auto"/>
                <w:left w:val="none" w:sz="0" w:space="0" w:color="auto"/>
                <w:bottom w:val="none" w:sz="0" w:space="0" w:color="auto"/>
                <w:right w:val="none" w:sz="0" w:space="0" w:color="auto"/>
              </w:divBdr>
              <w:divsChild>
                <w:div w:id="29572350">
                  <w:marLeft w:val="0"/>
                  <w:marRight w:val="0"/>
                  <w:marTop w:val="0"/>
                  <w:marBottom w:val="0"/>
                  <w:divBdr>
                    <w:top w:val="none" w:sz="0" w:space="0" w:color="auto"/>
                    <w:left w:val="none" w:sz="0" w:space="0" w:color="auto"/>
                    <w:bottom w:val="none" w:sz="0" w:space="0" w:color="auto"/>
                    <w:right w:val="none" w:sz="0" w:space="0" w:color="auto"/>
                  </w:divBdr>
                  <w:divsChild>
                    <w:div w:id="346567200">
                      <w:marLeft w:val="0"/>
                      <w:marRight w:val="0"/>
                      <w:marTop w:val="0"/>
                      <w:marBottom w:val="0"/>
                      <w:divBdr>
                        <w:top w:val="none" w:sz="0" w:space="0" w:color="auto"/>
                        <w:left w:val="none" w:sz="0" w:space="0" w:color="auto"/>
                        <w:bottom w:val="none" w:sz="0" w:space="0" w:color="auto"/>
                        <w:right w:val="none" w:sz="0" w:space="0" w:color="auto"/>
                      </w:divBdr>
                    </w:div>
                  </w:divsChild>
                </w:div>
                <w:div w:id="86315042">
                  <w:marLeft w:val="0"/>
                  <w:marRight w:val="0"/>
                  <w:marTop w:val="0"/>
                  <w:marBottom w:val="0"/>
                  <w:divBdr>
                    <w:top w:val="none" w:sz="0" w:space="0" w:color="auto"/>
                    <w:left w:val="none" w:sz="0" w:space="0" w:color="auto"/>
                    <w:bottom w:val="none" w:sz="0" w:space="0" w:color="auto"/>
                    <w:right w:val="none" w:sz="0" w:space="0" w:color="auto"/>
                  </w:divBdr>
                  <w:divsChild>
                    <w:div w:id="388189606">
                      <w:marLeft w:val="0"/>
                      <w:marRight w:val="0"/>
                      <w:marTop w:val="0"/>
                      <w:marBottom w:val="0"/>
                      <w:divBdr>
                        <w:top w:val="none" w:sz="0" w:space="0" w:color="auto"/>
                        <w:left w:val="none" w:sz="0" w:space="0" w:color="auto"/>
                        <w:bottom w:val="none" w:sz="0" w:space="0" w:color="auto"/>
                        <w:right w:val="none" w:sz="0" w:space="0" w:color="auto"/>
                      </w:divBdr>
                    </w:div>
                  </w:divsChild>
                </w:div>
                <w:div w:id="113252841">
                  <w:marLeft w:val="0"/>
                  <w:marRight w:val="0"/>
                  <w:marTop w:val="0"/>
                  <w:marBottom w:val="0"/>
                  <w:divBdr>
                    <w:top w:val="none" w:sz="0" w:space="0" w:color="auto"/>
                    <w:left w:val="none" w:sz="0" w:space="0" w:color="auto"/>
                    <w:bottom w:val="none" w:sz="0" w:space="0" w:color="auto"/>
                    <w:right w:val="none" w:sz="0" w:space="0" w:color="auto"/>
                  </w:divBdr>
                  <w:divsChild>
                    <w:div w:id="292322870">
                      <w:marLeft w:val="0"/>
                      <w:marRight w:val="0"/>
                      <w:marTop w:val="0"/>
                      <w:marBottom w:val="0"/>
                      <w:divBdr>
                        <w:top w:val="none" w:sz="0" w:space="0" w:color="auto"/>
                        <w:left w:val="none" w:sz="0" w:space="0" w:color="auto"/>
                        <w:bottom w:val="none" w:sz="0" w:space="0" w:color="auto"/>
                        <w:right w:val="none" w:sz="0" w:space="0" w:color="auto"/>
                      </w:divBdr>
                    </w:div>
                  </w:divsChild>
                </w:div>
                <w:div w:id="129441157">
                  <w:marLeft w:val="0"/>
                  <w:marRight w:val="0"/>
                  <w:marTop w:val="0"/>
                  <w:marBottom w:val="0"/>
                  <w:divBdr>
                    <w:top w:val="none" w:sz="0" w:space="0" w:color="auto"/>
                    <w:left w:val="none" w:sz="0" w:space="0" w:color="auto"/>
                    <w:bottom w:val="none" w:sz="0" w:space="0" w:color="auto"/>
                    <w:right w:val="none" w:sz="0" w:space="0" w:color="auto"/>
                  </w:divBdr>
                  <w:divsChild>
                    <w:div w:id="471757418">
                      <w:marLeft w:val="0"/>
                      <w:marRight w:val="0"/>
                      <w:marTop w:val="0"/>
                      <w:marBottom w:val="0"/>
                      <w:divBdr>
                        <w:top w:val="none" w:sz="0" w:space="0" w:color="auto"/>
                        <w:left w:val="none" w:sz="0" w:space="0" w:color="auto"/>
                        <w:bottom w:val="none" w:sz="0" w:space="0" w:color="auto"/>
                        <w:right w:val="none" w:sz="0" w:space="0" w:color="auto"/>
                      </w:divBdr>
                    </w:div>
                  </w:divsChild>
                </w:div>
                <w:div w:id="155997933">
                  <w:marLeft w:val="0"/>
                  <w:marRight w:val="0"/>
                  <w:marTop w:val="0"/>
                  <w:marBottom w:val="0"/>
                  <w:divBdr>
                    <w:top w:val="none" w:sz="0" w:space="0" w:color="auto"/>
                    <w:left w:val="none" w:sz="0" w:space="0" w:color="auto"/>
                    <w:bottom w:val="none" w:sz="0" w:space="0" w:color="auto"/>
                    <w:right w:val="none" w:sz="0" w:space="0" w:color="auto"/>
                  </w:divBdr>
                  <w:divsChild>
                    <w:div w:id="1996258943">
                      <w:marLeft w:val="0"/>
                      <w:marRight w:val="0"/>
                      <w:marTop w:val="0"/>
                      <w:marBottom w:val="0"/>
                      <w:divBdr>
                        <w:top w:val="none" w:sz="0" w:space="0" w:color="auto"/>
                        <w:left w:val="none" w:sz="0" w:space="0" w:color="auto"/>
                        <w:bottom w:val="none" w:sz="0" w:space="0" w:color="auto"/>
                        <w:right w:val="none" w:sz="0" w:space="0" w:color="auto"/>
                      </w:divBdr>
                    </w:div>
                  </w:divsChild>
                </w:div>
                <w:div w:id="188375176">
                  <w:marLeft w:val="0"/>
                  <w:marRight w:val="0"/>
                  <w:marTop w:val="0"/>
                  <w:marBottom w:val="0"/>
                  <w:divBdr>
                    <w:top w:val="none" w:sz="0" w:space="0" w:color="auto"/>
                    <w:left w:val="none" w:sz="0" w:space="0" w:color="auto"/>
                    <w:bottom w:val="none" w:sz="0" w:space="0" w:color="auto"/>
                    <w:right w:val="none" w:sz="0" w:space="0" w:color="auto"/>
                  </w:divBdr>
                  <w:divsChild>
                    <w:div w:id="1932926508">
                      <w:marLeft w:val="0"/>
                      <w:marRight w:val="0"/>
                      <w:marTop w:val="0"/>
                      <w:marBottom w:val="0"/>
                      <w:divBdr>
                        <w:top w:val="none" w:sz="0" w:space="0" w:color="auto"/>
                        <w:left w:val="none" w:sz="0" w:space="0" w:color="auto"/>
                        <w:bottom w:val="none" w:sz="0" w:space="0" w:color="auto"/>
                        <w:right w:val="none" w:sz="0" w:space="0" w:color="auto"/>
                      </w:divBdr>
                    </w:div>
                  </w:divsChild>
                </w:div>
                <w:div w:id="325715797">
                  <w:marLeft w:val="0"/>
                  <w:marRight w:val="0"/>
                  <w:marTop w:val="0"/>
                  <w:marBottom w:val="0"/>
                  <w:divBdr>
                    <w:top w:val="none" w:sz="0" w:space="0" w:color="auto"/>
                    <w:left w:val="none" w:sz="0" w:space="0" w:color="auto"/>
                    <w:bottom w:val="none" w:sz="0" w:space="0" w:color="auto"/>
                    <w:right w:val="none" w:sz="0" w:space="0" w:color="auto"/>
                  </w:divBdr>
                  <w:divsChild>
                    <w:div w:id="1599214300">
                      <w:marLeft w:val="0"/>
                      <w:marRight w:val="0"/>
                      <w:marTop w:val="0"/>
                      <w:marBottom w:val="0"/>
                      <w:divBdr>
                        <w:top w:val="none" w:sz="0" w:space="0" w:color="auto"/>
                        <w:left w:val="none" w:sz="0" w:space="0" w:color="auto"/>
                        <w:bottom w:val="none" w:sz="0" w:space="0" w:color="auto"/>
                        <w:right w:val="none" w:sz="0" w:space="0" w:color="auto"/>
                      </w:divBdr>
                    </w:div>
                  </w:divsChild>
                </w:div>
                <w:div w:id="372576671">
                  <w:marLeft w:val="0"/>
                  <w:marRight w:val="0"/>
                  <w:marTop w:val="0"/>
                  <w:marBottom w:val="0"/>
                  <w:divBdr>
                    <w:top w:val="none" w:sz="0" w:space="0" w:color="auto"/>
                    <w:left w:val="none" w:sz="0" w:space="0" w:color="auto"/>
                    <w:bottom w:val="none" w:sz="0" w:space="0" w:color="auto"/>
                    <w:right w:val="none" w:sz="0" w:space="0" w:color="auto"/>
                  </w:divBdr>
                  <w:divsChild>
                    <w:div w:id="464277680">
                      <w:marLeft w:val="0"/>
                      <w:marRight w:val="0"/>
                      <w:marTop w:val="0"/>
                      <w:marBottom w:val="0"/>
                      <w:divBdr>
                        <w:top w:val="none" w:sz="0" w:space="0" w:color="auto"/>
                        <w:left w:val="none" w:sz="0" w:space="0" w:color="auto"/>
                        <w:bottom w:val="none" w:sz="0" w:space="0" w:color="auto"/>
                        <w:right w:val="none" w:sz="0" w:space="0" w:color="auto"/>
                      </w:divBdr>
                    </w:div>
                  </w:divsChild>
                </w:div>
                <w:div w:id="592013292">
                  <w:marLeft w:val="0"/>
                  <w:marRight w:val="0"/>
                  <w:marTop w:val="0"/>
                  <w:marBottom w:val="0"/>
                  <w:divBdr>
                    <w:top w:val="none" w:sz="0" w:space="0" w:color="auto"/>
                    <w:left w:val="none" w:sz="0" w:space="0" w:color="auto"/>
                    <w:bottom w:val="none" w:sz="0" w:space="0" w:color="auto"/>
                    <w:right w:val="none" w:sz="0" w:space="0" w:color="auto"/>
                  </w:divBdr>
                  <w:divsChild>
                    <w:div w:id="525141901">
                      <w:marLeft w:val="0"/>
                      <w:marRight w:val="0"/>
                      <w:marTop w:val="0"/>
                      <w:marBottom w:val="0"/>
                      <w:divBdr>
                        <w:top w:val="none" w:sz="0" w:space="0" w:color="auto"/>
                        <w:left w:val="none" w:sz="0" w:space="0" w:color="auto"/>
                        <w:bottom w:val="none" w:sz="0" w:space="0" w:color="auto"/>
                        <w:right w:val="none" w:sz="0" w:space="0" w:color="auto"/>
                      </w:divBdr>
                    </w:div>
                  </w:divsChild>
                </w:div>
                <w:div w:id="638535864">
                  <w:marLeft w:val="0"/>
                  <w:marRight w:val="0"/>
                  <w:marTop w:val="0"/>
                  <w:marBottom w:val="0"/>
                  <w:divBdr>
                    <w:top w:val="none" w:sz="0" w:space="0" w:color="auto"/>
                    <w:left w:val="none" w:sz="0" w:space="0" w:color="auto"/>
                    <w:bottom w:val="none" w:sz="0" w:space="0" w:color="auto"/>
                    <w:right w:val="none" w:sz="0" w:space="0" w:color="auto"/>
                  </w:divBdr>
                  <w:divsChild>
                    <w:div w:id="974675885">
                      <w:marLeft w:val="0"/>
                      <w:marRight w:val="0"/>
                      <w:marTop w:val="0"/>
                      <w:marBottom w:val="0"/>
                      <w:divBdr>
                        <w:top w:val="none" w:sz="0" w:space="0" w:color="auto"/>
                        <w:left w:val="none" w:sz="0" w:space="0" w:color="auto"/>
                        <w:bottom w:val="none" w:sz="0" w:space="0" w:color="auto"/>
                        <w:right w:val="none" w:sz="0" w:space="0" w:color="auto"/>
                      </w:divBdr>
                    </w:div>
                  </w:divsChild>
                </w:div>
                <w:div w:id="701367678">
                  <w:marLeft w:val="0"/>
                  <w:marRight w:val="0"/>
                  <w:marTop w:val="0"/>
                  <w:marBottom w:val="0"/>
                  <w:divBdr>
                    <w:top w:val="none" w:sz="0" w:space="0" w:color="auto"/>
                    <w:left w:val="none" w:sz="0" w:space="0" w:color="auto"/>
                    <w:bottom w:val="none" w:sz="0" w:space="0" w:color="auto"/>
                    <w:right w:val="none" w:sz="0" w:space="0" w:color="auto"/>
                  </w:divBdr>
                  <w:divsChild>
                    <w:div w:id="1081609294">
                      <w:marLeft w:val="0"/>
                      <w:marRight w:val="0"/>
                      <w:marTop w:val="0"/>
                      <w:marBottom w:val="0"/>
                      <w:divBdr>
                        <w:top w:val="none" w:sz="0" w:space="0" w:color="auto"/>
                        <w:left w:val="none" w:sz="0" w:space="0" w:color="auto"/>
                        <w:bottom w:val="none" w:sz="0" w:space="0" w:color="auto"/>
                        <w:right w:val="none" w:sz="0" w:space="0" w:color="auto"/>
                      </w:divBdr>
                    </w:div>
                  </w:divsChild>
                </w:div>
                <w:div w:id="751126605">
                  <w:marLeft w:val="0"/>
                  <w:marRight w:val="0"/>
                  <w:marTop w:val="0"/>
                  <w:marBottom w:val="0"/>
                  <w:divBdr>
                    <w:top w:val="none" w:sz="0" w:space="0" w:color="auto"/>
                    <w:left w:val="none" w:sz="0" w:space="0" w:color="auto"/>
                    <w:bottom w:val="none" w:sz="0" w:space="0" w:color="auto"/>
                    <w:right w:val="none" w:sz="0" w:space="0" w:color="auto"/>
                  </w:divBdr>
                  <w:divsChild>
                    <w:div w:id="478812216">
                      <w:marLeft w:val="0"/>
                      <w:marRight w:val="0"/>
                      <w:marTop w:val="0"/>
                      <w:marBottom w:val="0"/>
                      <w:divBdr>
                        <w:top w:val="none" w:sz="0" w:space="0" w:color="auto"/>
                        <w:left w:val="none" w:sz="0" w:space="0" w:color="auto"/>
                        <w:bottom w:val="none" w:sz="0" w:space="0" w:color="auto"/>
                        <w:right w:val="none" w:sz="0" w:space="0" w:color="auto"/>
                      </w:divBdr>
                    </w:div>
                  </w:divsChild>
                </w:div>
                <w:div w:id="773936375">
                  <w:marLeft w:val="0"/>
                  <w:marRight w:val="0"/>
                  <w:marTop w:val="0"/>
                  <w:marBottom w:val="0"/>
                  <w:divBdr>
                    <w:top w:val="none" w:sz="0" w:space="0" w:color="auto"/>
                    <w:left w:val="none" w:sz="0" w:space="0" w:color="auto"/>
                    <w:bottom w:val="none" w:sz="0" w:space="0" w:color="auto"/>
                    <w:right w:val="none" w:sz="0" w:space="0" w:color="auto"/>
                  </w:divBdr>
                  <w:divsChild>
                    <w:div w:id="1604459086">
                      <w:marLeft w:val="0"/>
                      <w:marRight w:val="0"/>
                      <w:marTop w:val="0"/>
                      <w:marBottom w:val="0"/>
                      <w:divBdr>
                        <w:top w:val="none" w:sz="0" w:space="0" w:color="auto"/>
                        <w:left w:val="none" w:sz="0" w:space="0" w:color="auto"/>
                        <w:bottom w:val="none" w:sz="0" w:space="0" w:color="auto"/>
                        <w:right w:val="none" w:sz="0" w:space="0" w:color="auto"/>
                      </w:divBdr>
                    </w:div>
                  </w:divsChild>
                </w:div>
                <w:div w:id="794062743">
                  <w:marLeft w:val="0"/>
                  <w:marRight w:val="0"/>
                  <w:marTop w:val="0"/>
                  <w:marBottom w:val="0"/>
                  <w:divBdr>
                    <w:top w:val="none" w:sz="0" w:space="0" w:color="auto"/>
                    <w:left w:val="none" w:sz="0" w:space="0" w:color="auto"/>
                    <w:bottom w:val="none" w:sz="0" w:space="0" w:color="auto"/>
                    <w:right w:val="none" w:sz="0" w:space="0" w:color="auto"/>
                  </w:divBdr>
                  <w:divsChild>
                    <w:div w:id="1539928193">
                      <w:marLeft w:val="0"/>
                      <w:marRight w:val="0"/>
                      <w:marTop w:val="0"/>
                      <w:marBottom w:val="0"/>
                      <w:divBdr>
                        <w:top w:val="none" w:sz="0" w:space="0" w:color="auto"/>
                        <w:left w:val="none" w:sz="0" w:space="0" w:color="auto"/>
                        <w:bottom w:val="none" w:sz="0" w:space="0" w:color="auto"/>
                        <w:right w:val="none" w:sz="0" w:space="0" w:color="auto"/>
                      </w:divBdr>
                    </w:div>
                  </w:divsChild>
                </w:div>
                <w:div w:id="841311273">
                  <w:marLeft w:val="0"/>
                  <w:marRight w:val="0"/>
                  <w:marTop w:val="0"/>
                  <w:marBottom w:val="0"/>
                  <w:divBdr>
                    <w:top w:val="none" w:sz="0" w:space="0" w:color="auto"/>
                    <w:left w:val="none" w:sz="0" w:space="0" w:color="auto"/>
                    <w:bottom w:val="none" w:sz="0" w:space="0" w:color="auto"/>
                    <w:right w:val="none" w:sz="0" w:space="0" w:color="auto"/>
                  </w:divBdr>
                  <w:divsChild>
                    <w:div w:id="1089156294">
                      <w:marLeft w:val="0"/>
                      <w:marRight w:val="0"/>
                      <w:marTop w:val="0"/>
                      <w:marBottom w:val="0"/>
                      <w:divBdr>
                        <w:top w:val="none" w:sz="0" w:space="0" w:color="auto"/>
                        <w:left w:val="none" w:sz="0" w:space="0" w:color="auto"/>
                        <w:bottom w:val="none" w:sz="0" w:space="0" w:color="auto"/>
                        <w:right w:val="none" w:sz="0" w:space="0" w:color="auto"/>
                      </w:divBdr>
                    </w:div>
                  </w:divsChild>
                </w:div>
                <w:div w:id="862062287">
                  <w:marLeft w:val="0"/>
                  <w:marRight w:val="0"/>
                  <w:marTop w:val="0"/>
                  <w:marBottom w:val="0"/>
                  <w:divBdr>
                    <w:top w:val="none" w:sz="0" w:space="0" w:color="auto"/>
                    <w:left w:val="none" w:sz="0" w:space="0" w:color="auto"/>
                    <w:bottom w:val="none" w:sz="0" w:space="0" w:color="auto"/>
                    <w:right w:val="none" w:sz="0" w:space="0" w:color="auto"/>
                  </w:divBdr>
                  <w:divsChild>
                    <w:div w:id="1295478766">
                      <w:marLeft w:val="0"/>
                      <w:marRight w:val="0"/>
                      <w:marTop w:val="0"/>
                      <w:marBottom w:val="0"/>
                      <w:divBdr>
                        <w:top w:val="none" w:sz="0" w:space="0" w:color="auto"/>
                        <w:left w:val="none" w:sz="0" w:space="0" w:color="auto"/>
                        <w:bottom w:val="none" w:sz="0" w:space="0" w:color="auto"/>
                        <w:right w:val="none" w:sz="0" w:space="0" w:color="auto"/>
                      </w:divBdr>
                    </w:div>
                  </w:divsChild>
                </w:div>
                <w:div w:id="865296175">
                  <w:marLeft w:val="0"/>
                  <w:marRight w:val="0"/>
                  <w:marTop w:val="0"/>
                  <w:marBottom w:val="0"/>
                  <w:divBdr>
                    <w:top w:val="none" w:sz="0" w:space="0" w:color="auto"/>
                    <w:left w:val="none" w:sz="0" w:space="0" w:color="auto"/>
                    <w:bottom w:val="none" w:sz="0" w:space="0" w:color="auto"/>
                    <w:right w:val="none" w:sz="0" w:space="0" w:color="auto"/>
                  </w:divBdr>
                  <w:divsChild>
                    <w:div w:id="1686445143">
                      <w:marLeft w:val="0"/>
                      <w:marRight w:val="0"/>
                      <w:marTop w:val="0"/>
                      <w:marBottom w:val="0"/>
                      <w:divBdr>
                        <w:top w:val="none" w:sz="0" w:space="0" w:color="auto"/>
                        <w:left w:val="none" w:sz="0" w:space="0" w:color="auto"/>
                        <w:bottom w:val="none" w:sz="0" w:space="0" w:color="auto"/>
                        <w:right w:val="none" w:sz="0" w:space="0" w:color="auto"/>
                      </w:divBdr>
                    </w:div>
                  </w:divsChild>
                </w:div>
                <w:div w:id="968166994">
                  <w:marLeft w:val="0"/>
                  <w:marRight w:val="0"/>
                  <w:marTop w:val="0"/>
                  <w:marBottom w:val="0"/>
                  <w:divBdr>
                    <w:top w:val="none" w:sz="0" w:space="0" w:color="auto"/>
                    <w:left w:val="none" w:sz="0" w:space="0" w:color="auto"/>
                    <w:bottom w:val="none" w:sz="0" w:space="0" w:color="auto"/>
                    <w:right w:val="none" w:sz="0" w:space="0" w:color="auto"/>
                  </w:divBdr>
                  <w:divsChild>
                    <w:div w:id="1600945265">
                      <w:marLeft w:val="0"/>
                      <w:marRight w:val="0"/>
                      <w:marTop w:val="0"/>
                      <w:marBottom w:val="0"/>
                      <w:divBdr>
                        <w:top w:val="none" w:sz="0" w:space="0" w:color="auto"/>
                        <w:left w:val="none" w:sz="0" w:space="0" w:color="auto"/>
                        <w:bottom w:val="none" w:sz="0" w:space="0" w:color="auto"/>
                        <w:right w:val="none" w:sz="0" w:space="0" w:color="auto"/>
                      </w:divBdr>
                    </w:div>
                  </w:divsChild>
                </w:div>
                <w:div w:id="1052578583">
                  <w:marLeft w:val="0"/>
                  <w:marRight w:val="0"/>
                  <w:marTop w:val="0"/>
                  <w:marBottom w:val="0"/>
                  <w:divBdr>
                    <w:top w:val="none" w:sz="0" w:space="0" w:color="auto"/>
                    <w:left w:val="none" w:sz="0" w:space="0" w:color="auto"/>
                    <w:bottom w:val="none" w:sz="0" w:space="0" w:color="auto"/>
                    <w:right w:val="none" w:sz="0" w:space="0" w:color="auto"/>
                  </w:divBdr>
                  <w:divsChild>
                    <w:div w:id="1739673977">
                      <w:marLeft w:val="0"/>
                      <w:marRight w:val="0"/>
                      <w:marTop w:val="0"/>
                      <w:marBottom w:val="0"/>
                      <w:divBdr>
                        <w:top w:val="none" w:sz="0" w:space="0" w:color="auto"/>
                        <w:left w:val="none" w:sz="0" w:space="0" w:color="auto"/>
                        <w:bottom w:val="none" w:sz="0" w:space="0" w:color="auto"/>
                        <w:right w:val="none" w:sz="0" w:space="0" w:color="auto"/>
                      </w:divBdr>
                    </w:div>
                  </w:divsChild>
                </w:div>
                <w:div w:id="1088889642">
                  <w:marLeft w:val="0"/>
                  <w:marRight w:val="0"/>
                  <w:marTop w:val="0"/>
                  <w:marBottom w:val="0"/>
                  <w:divBdr>
                    <w:top w:val="none" w:sz="0" w:space="0" w:color="auto"/>
                    <w:left w:val="none" w:sz="0" w:space="0" w:color="auto"/>
                    <w:bottom w:val="none" w:sz="0" w:space="0" w:color="auto"/>
                    <w:right w:val="none" w:sz="0" w:space="0" w:color="auto"/>
                  </w:divBdr>
                  <w:divsChild>
                    <w:div w:id="757940327">
                      <w:marLeft w:val="0"/>
                      <w:marRight w:val="0"/>
                      <w:marTop w:val="0"/>
                      <w:marBottom w:val="0"/>
                      <w:divBdr>
                        <w:top w:val="none" w:sz="0" w:space="0" w:color="auto"/>
                        <w:left w:val="none" w:sz="0" w:space="0" w:color="auto"/>
                        <w:bottom w:val="none" w:sz="0" w:space="0" w:color="auto"/>
                        <w:right w:val="none" w:sz="0" w:space="0" w:color="auto"/>
                      </w:divBdr>
                    </w:div>
                  </w:divsChild>
                </w:div>
                <w:div w:id="1126046734">
                  <w:marLeft w:val="0"/>
                  <w:marRight w:val="0"/>
                  <w:marTop w:val="0"/>
                  <w:marBottom w:val="0"/>
                  <w:divBdr>
                    <w:top w:val="none" w:sz="0" w:space="0" w:color="auto"/>
                    <w:left w:val="none" w:sz="0" w:space="0" w:color="auto"/>
                    <w:bottom w:val="none" w:sz="0" w:space="0" w:color="auto"/>
                    <w:right w:val="none" w:sz="0" w:space="0" w:color="auto"/>
                  </w:divBdr>
                  <w:divsChild>
                    <w:div w:id="1565141934">
                      <w:marLeft w:val="0"/>
                      <w:marRight w:val="0"/>
                      <w:marTop w:val="0"/>
                      <w:marBottom w:val="0"/>
                      <w:divBdr>
                        <w:top w:val="none" w:sz="0" w:space="0" w:color="auto"/>
                        <w:left w:val="none" w:sz="0" w:space="0" w:color="auto"/>
                        <w:bottom w:val="none" w:sz="0" w:space="0" w:color="auto"/>
                        <w:right w:val="none" w:sz="0" w:space="0" w:color="auto"/>
                      </w:divBdr>
                    </w:div>
                  </w:divsChild>
                </w:div>
                <w:div w:id="1199392177">
                  <w:marLeft w:val="0"/>
                  <w:marRight w:val="0"/>
                  <w:marTop w:val="0"/>
                  <w:marBottom w:val="0"/>
                  <w:divBdr>
                    <w:top w:val="none" w:sz="0" w:space="0" w:color="auto"/>
                    <w:left w:val="none" w:sz="0" w:space="0" w:color="auto"/>
                    <w:bottom w:val="none" w:sz="0" w:space="0" w:color="auto"/>
                    <w:right w:val="none" w:sz="0" w:space="0" w:color="auto"/>
                  </w:divBdr>
                  <w:divsChild>
                    <w:div w:id="2029870188">
                      <w:marLeft w:val="0"/>
                      <w:marRight w:val="0"/>
                      <w:marTop w:val="0"/>
                      <w:marBottom w:val="0"/>
                      <w:divBdr>
                        <w:top w:val="none" w:sz="0" w:space="0" w:color="auto"/>
                        <w:left w:val="none" w:sz="0" w:space="0" w:color="auto"/>
                        <w:bottom w:val="none" w:sz="0" w:space="0" w:color="auto"/>
                        <w:right w:val="none" w:sz="0" w:space="0" w:color="auto"/>
                      </w:divBdr>
                    </w:div>
                  </w:divsChild>
                </w:div>
                <w:div w:id="1260724317">
                  <w:marLeft w:val="0"/>
                  <w:marRight w:val="0"/>
                  <w:marTop w:val="0"/>
                  <w:marBottom w:val="0"/>
                  <w:divBdr>
                    <w:top w:val="none" w:sz="0" w:space="0" w:color="auto"/>
                    <w:left w:val="none" w:sz="0" w:space="0" w:color="auto"/>
                    <w:bottom w:val="none" w:sz="0" w:space="0" w:color="auto"/>
                    <w:right w:val="none" w:sz="0" w:space="0" w:color="auto"/>
                  </w:divBdr>
                  <w:divsChild>
                    <w:div w:id="973097791">
                      <w:marLeft w:val="0"/>
                      <w:marRight w:val="0"/>
                      <w:marTop w:val="0"/>
                      <w:marBottom w:val="0"/>
                      <w:divBdr>
                        <w:top w:val="none" w:sz="0" w:space="0" w:color="auto"/>
                        <w:left w:val="none" w:sz="0" w:space="0" w:color="auto"/>
                        <w:bottom w:val="none" w:sz="0" w:space="0" w:color="auto"/>
                        <w:right w:val="none" w:sz="0" w:space="0" w:color="auto"/>
                      </w:divBdr>
                    </w:div>
                  </w:divsChild>
                </w:div>
                <w:div w:id="1267158393">
                  <w:marLeft w:val="0"/>
                  <w:marRight w:val="0"/>
                  <w:marTop w:val="0"/>
                  <w:marBottom w:val="0"/>
                  <w:divBdr>
                    <w:top w:val="none" w:sz="0" w:space="0" w:color="auto"/>
                    <w:left w:val="none" w:sz="0" w:space="0" w:color="auto"/>
                    <w:bottom w:val="none" w:sz="0" w:space="0" w:color="auto"/>
                    <w:right w:val="none" w:sz="0" w:space="0" w:color="auto"/>
                  </w:divBdr>
                  <w:divsChild>
                    <w:div w:id="853156354">
                      <w:marLeft w:val="0"/>
                      <w:marRight w:val="0"/>
                      <w:marTop w:val="0"/>
                      <w:marBottom w:val="0"/>
                      <w:divBdr>
                        <w:top w:val="none" w:sz="0" w:space="0" w:color="auto"/>
                        <w:left w:val="none" w:sz="0" w:space="0" w:color="auto"/>
                        <w:bottom w:val="none" w:sz="0" w:space="0" w:color="auto"/>
                        <w:right w:val="none" w:sz="0" w:space="0" w:color="auto"/>
                      </w:divBdr>
                    </w:div>
                  </w:divsChild>
                </w:div>
                <w:div w:id="1311396966">
                  <w:marLeft w:val="0"/>
                  <w:marRight w:val="0"/>
                  <w:marTop w:val="0"/>
                  <w:marBottom w:val="0"/>
                  <w:divBdr>
                    <w:top w:val="none" w:sz="0" w:space="0" w:color="auto"/>
                    <w:left w:val="none" w:sz="0" w:space="0" w:color="auto"/>
                    <w:bottom w:val="none" w:sz="0" w:space="0" w:color="auto"/>
                    <w:right w:val="none" w:sz="0" w:space="0" w:color="auto"/>
                  </w:divBdr>
                  <w:divsChild>
                    <w:div w:id="209272805">
                      <w:marLeft w:val="0"/>
                      <w:marRight w:val="0"/>
                      <w:marTop w:val="0"/>
                      <w:marBottom w:val="0"/>
                      <w:divBdr>
                        <w:top w:val="none" w:sz="0" w:space="0" w:color="auto"/>
                        <w:left w:val="none" w:sz="0" w:space="0" w:color="auto"/>
                        <w:bottom w:val="none" w:sz="0" w:space="0" w:color="auto"/>
                        <w:right w:val="none" w:sz="0" w:space="0" w:color="auto"/>
                      </w:divBdr>
                    </w:div>
                  </w:divsChild>
                </w:div>
                <w:div w:id="1371344450">
                  <w:marLeft w:val="0"/>
                  <w:marRight w:val="0"/>
                  <w:marTop w:val="0"/>
                  <w:marBottom w:val="0"/>
                  <w:divBdr>
                    <w:top w:val="none" w:sz="0" w:space="0" w:color="auto"/>
                    <w:left w:val="none" w:sz="0" w:space="0" w:color="auto"/>
                    <w:bottom w:val="none" w:sz="0" w:space="0" w:color="auto"/>
                    <w:right w:val="none" w:sz="0" w:space="0" w:color="auto"/>
                  </w:divBdr>
                  <w:divsChild>
                    <w:div w:id="336272371">
                      <w:marLeft w:val="0"/>
                      <w:marRight w:val="0"/>
                      <w:marTop w:val="0"/>
                      <w:marBottom w:val="0"/>
                      <w:divBdr>
                        <w:top w:val="none" w:sz="0" w:space="0" w:color="auto"/>
                        <w:left w:val="none" w:sz="0" w:space="0" w:color="auto"/>
                        <w:bottom w:val="none" w:sz="0" w:space="0" w:color="auto"/>
                        <w:right w:val="none" w:sz="0" w:space="0" w:color="auto"/>
                      </w:divBdr>
                    </w:div>
                  </w:divsChild>
                </w:div>
                <w:div w:id="1422871859">
                  <w:marLeft w:val="0"/>
                  <w:marRight w:val="0"/>
                  <w:marTop w:val="0"/>
                  <w:marBottom w:val="0"/>
                  <w:divBdr>
                    <w:top w:val="none" w:sz="0" w:space="0" w:color="auto"/>
                    <w:left w:val="none" w:sz="0" w:space="0" w:color="auto"/>
                    <w:bottom w:val="none" w:sz="0" w:space="0" w:color="auto"/>
                    <w:right w:val="none" w:sz="0" w:space="0" w:color="auto"/>
                  </w:divBdr>
                  <w:divsChild>
                    <w:div w:id="506558962">
                      <w:marLeft w:val="0"/>
                      <w:marRight w:val="0"/>
                      <w:marTop w:val="0"/>
                      <w:marBottom w:val="0"/>
                      <w:divBdr>
                        <w:top w:val="none" w:sz="0" w:space="0" w:color="auto"/>
                        <w:left w:val="none" w:sz="0" w:space="0" w:color="auto"/>
                        <w:bottom w:val="none" w:sz="0" w:space="0" w:color="auto"/>
                        <w:right w:val="none" w:sz="0" w:space="0" w:color="auto"/>
                      </w:divBdr>
                    </w:div>
                  </w:divsChild>
                </w:div>
                <w:div w:id="1438789117">
                  <w:marLeft w:val="0"/>
                  <w:marRight w:val="0"/>
                  <w:marTop w:val="0"/>
                  <w:marBottom w:val="0"/>
                  <w:divBdr>
                    <w:top w:val="none" w:sz="0" w:space="0" w:color="auto"/>
                    <w:left w:val="none" w:sz="0" w:space="0" w:color="auto"/>
                    <w:bottom w:val="none" w:sz="0" w:space="0" w:color="auto"/>
                    <w:right w:val="none" w:sz="0" w:space="0" w:color="auto"/>
                  </w:divBdr>
                  <w:divsChild>
                    <w:div w:id="1142235724">
                      <w:marLeft w:val="0"/>
                      <w:marRight w:val="0"/>
                      <w:marTop w:val="0"/>
                      <w:marBottom w:val="0"/>
                      <w:divBdr>
                        <w:top w:val="none" w:sz="0" w:space="0" w:color="auto"/>
                        <w:left w:val="none" w:sz="0" w:space="0" w:color="auto"/>
                        <w:bottom w:val="none" w:sz="0" w:space="0" w:color="auto"/>
                        <w:right w:val="none" w:sz="0" w:space="0" w:color="auto"/>
                      </w:divBdr>
                    </w:div>
                  </w:divsChild>
                </w:div>
                <w:div w:id="1502506309">
                  <w:marLeft w:val="0"/>
                  <w:marRight w:val="0"/>
                  <w:marTop w:val="0"/>
                  <w:marBottom w:val="0"/>
                  <w:divBdr>
                    <w:top w:val="none" w:sz="0" w:space="0" w:color="auto"/>
                    <w:left w:val="none" w:sz="0" w:space="0" w:color="auto"/>
                    <w:bottom w:val="none" w:sz="0" w:space="0" w:color="auto"/>
                    <w:right w:val="none" w:sz="0" w:space="0" w:color="auto"/>
                  </w:divBdr>
                  <w:divsChild>
                    <w:div w:id="1264336362">
                      <w:marLeft w:val="0"/>
                      <w:marRight w:val="0"/>
                      <w:marTop w:val="0"/>
                      <w:marBottom w:val="0"/>
                      <w:divBdr>
                        <w:top w:val="none" w:sz="0" w:space="0" w:color="auto"/>
                        <w:left w:val="none" w:sz="0" w:space="0" w:color="auto"/>
                        <w:bottom w:val="none" w:sz="0" w:space="0" w:color="auto"/>
                        <w:right w:val="none" w:sz="0" w:space="0" w:color="auto"/>
                      </w:divBdr>
                    </w:div>
                  </w:divsChild>
                </w:div>
                <w:div w:id="1530142814">
                  <w:marLeft w:val="0"/>
                  <w:marRight w:val="0"/>
                  <w:marTop w:val="0"/>
                  <w:marBottom w:val="0"/>
                  <w:divBdr>
                    <w:top w:val="none" w:sz="0" w:space="0" w:color="auto"/>
                    <w:left w:val="none" w:sz="0" w:space="0" w:color="auto"/>
                    <w:bottom w:val="none" w:sz="0" w:space="0" w:color="auto"/>
                    <w:right w:val="none" w:sz="0" w:space="0" w:color="auto"/>
                  </w:divBdr>
                  <w:divsChild>
                    <w:div w:id="352266899">
                      <w:marLeft w:val="0"/>
                      <w:marRight w:val="0"/>
                      <w:marTop w:val="0"/>
                      <w:marBottom w:val="0"/>
                      <w:divBdr>
                        <w:top w:val="none" w:sz="0" w:space="0" w:color="auto"/>
                        <w:left w:val="none" w:sz="0" w:space="0" w:color="auto"/>
                        <w:bottom w:val="none" w:sz="0" w:space="0" w:color="auto"/>
                        <w:right w:val="none" w:sz="0" w:space="0" w:color="auto"/>
                      </w:divBdr>
                    </w:div>
                  </w:divsChild>
                </w:div>
                <w:div w:id="1634941095">
                  <w:marLeft w:val="0"/>
                  <w:marRight w:val="0"/>
                  <w:marTop w:val="0"/>
                  <w:marBottom w:val="0"/>
                  <w:divBdr>
                    <w:top w:val="none" w:sz="0" w:space="0" w:color="auto"/>
                    <w:left w:val="none" w:sz="0" w:space="0" w:color="auto"/>
                    <w:bottom w:val="none" w:sz="0" w:space="0" w:color="auto"/>
                    <w:right w:val="none" w:sz="0" w:space="0" w:color="auto"/>
                  </w:divBdr>
                  <w:divsChild>
                    <w:div w:id="1054616855">
                      <w:marLeft w:val="0"/>
                      <w:marRight w:val="0"/>
                      <w:marTop w:val="0"/>
                      <w:marBottom w:val="0"/>
                      <w:divBdr>
                        <w:top w:val="none" w:sz="0" w:space="0" w:color="auto"/>
                        <w:left w:val="none" w:sz="0" w:space="0" w:color="auto"/>
                        <w:bottom w:val="none" w:sz="0" w:space="0" w:color="auto"/>
                        <w:right w:val="none" w:sz="0" w:space="0" w:color="auto"/>
                      </w:divBdr>
                    </w:div>
                  </w:divsChild>
                </w:div>
                <w:div w:id="1751463075">
                  <w:marLeft w:val="0"/>
                  <w:marRight w:val="0"/>
                  <w:marTop w:val="0"/>
                  <w:marBottom w:val="0"/>
                  <w:divBdr>
                    <w:top w:val="none" w:sz="0" w:space="0" w:color="auto"/>
                    <w:left w:val="none" w:sz="0" w:space="0" w:color="auto"/>
                    <w:bottom w:val="none" w:sz="0" w:space="0" w:color="auto"/>
                    <w:right w:val="none" w:sz="0" w:space="0" w:color="auto"/>
                  </w:divBdr>
                  <w:divsChild>
                    <w:div w:id="1246188529">
                      <w:marLeft w:val="0"/>
                      <w:marRight w:val="0"/>
                      <w:marTop w:val="0"/>
                      <w:marBottom w:val="0"/>
                      <w:divBdr>
                        <w:top w:val="none" w:sz="0" w:space="0" w:color="auto"/>
                        <w:left w:val="none" w:sz="0" w:space="0" w:color="auto"/>
                        <w:bottom w:val="none" w:sz="0" w:space="0" w:color="auto"/>
                        <w:right w:val="none" w:sz="0" w:space="0" w:color="auto"/>
                      </w:divBdr>
                    </w:div>
                  </w:divsChild>
                </w:div>
                <w:div w:id="1849440190">
                  <w:marLeft w:val="0"/>
                  <w:marRight w:val="0"/>
                  <w:marTop w:val="0"/>
                  <w:marBottom w:val="0"/>
                  <w:divBdr>
                    <w:top w:val="none" w:sz="0" w:space="0" w:color="auto"/>
                    <w:left w:val="none" w:sz="0" w:space="0" w:color="auto"/>
                    <w:bottom w:val="none" w:sz="0" w:space="0" w:color="auto"/>
                    <w:right w:val="none" w:sz="0" w:space="0" w:color="auto"/>
                  </w:divBdr>
                  <w:divsChild>
                    <w:div w:id="274676052">
                      <w:marLeft w:val="0"/>
                      <w:marRight w:val="0"/>
                      <w:marTop w:val="0"/>
                      <w:marBottom w:val="0"/>
                      <w:divBdr>
                        <w:top w:val="none" w:sz="0" w:space="0" w:color="auto"/>
                        <w:left w:val="none" w:sz="0" w:space="0" w:color="auto"/>
                        <w:bottom w:val="none" w:sz="0" w:space="0" w:color="auto"/>
                        <w:right w:val="none" w:sz="0" w:space="0" w:color="auto"/>
                      </w:divBdr>
                    </w:div>
                  </w:divsChild>
                </w:div>
                <w:div w:id="1915313564">
                  <w:marLeft w:val="0"/>
                  <w:marRight w:val="0"/>
                  <w:marTop w:val="0"/>
                  <w:marBottom w:val="0"/>
                  <w:divBdr>
                    <w:top w:val="none" w:sz="0" w:space="0" w:color="auto"/>
                    <w:left w:val="none" w:sz="0" w:space="0" w:color="auto"/>
                    <w:bottom w:val="none" w:sz="0" w:space="0" w:color="auto"/>
                    <w:right w:val="none" w:sz="0" w:space="0" w:color="auto"/>
                  </w:divBdr>
                  <w:divsChild>
                    <w:div w:id="399134278">
                      <w:marLeft w:val="0"/>
                      <w:marRight w:val="0"/>
                      <w:marTop w:val="0"/>
                      <w:marBottom w:val="0"/>
                      <w:divBdr>
                        <w:top w:val="none" w:sz="0" w:space="0" w:color="auto"/>
                        <w:left w:val="none" w:sz="0" w:space="0" w:color="auto"/>
                        <w:bottom w:val="none" w:sz="0" w:space="0" w:color="auto"/>
                        <w:right w:val="none" w:sz="0" w:space="0" w:color="auto"/>
                      </w:divBdr>
                    </w:div>
                  </w:divsChild>
                </w:div>
                <w:div w:id="2001155887">
                  <w:marLeft w:val="0"/>
                  <w:marRight w:val="0"/>
                  <w:marTop w:val="0"/>
                  <w:marBottom w:val="0"/>
                  <w:divBdr>
                    <w:top w:val="none" w:sz="0" w:space="0" w:color="auto"/>
                    <w:left w:val="none" w:sz="0" w:space="0" w:color="auto"/>
                    <w:bottom w:val="none" w:sz="0" w:space="0" w:color="auto"/>
                    <w:right w:val="none" w:sz="0" w:space="0" w:color="auto"/>
                  </w:divBdr>
                  <w:divsChild>
                    <w:div w:id="2013340290">
                      <w:marLeft w:val="0"/>
                      <w:marRight w:val="0"/>
                      <w:marTop w:val="0"/>
                      <w:marBottom w:val="0"/>
                      <w:divBdr>
                        <w:top w:val="none" w:sz="0" w:space="0" w:color="auto"/>
                        <w:left w:val="none" w:sz="0" w:space="0" w:color="auto"/>
                        <w:bottom w:val="none" w:sz="0" w:space="0" w:color="auto"/>
                        <w:right w:val="none" w:sz="0" w:space="0" w:color="auto"/>
                      </w:divBdr>
                    </w:div>
                  </w:divsChild>
                </w:div>
                <w:div w:id="2034846187">
                  <w:marLeft w:val="0"/>
                  <w:marRight w:val="0"/>
                  <w:marTop w:val="0"/>
                  <w:marBottom w:val="0"/>
                  <w:divBdr>
                    <w:top w:val="none" w:sz="0" w:space="0" w:color="auto"/>
                    <w:left w:val="none" w:sz="0" w:space="0" w:color="auto"/>
                    <w:bottom w:val="none" w:sz="0" w:space="0" w:color="auto"/>
                    <w:right w:val="none" w:sz="0" w:space="0" w:color="auto"/>
                  </w:divBdr>
                  <w:divsChild>
                    <w:div w:id="1957833287">
                      <w:marLeft w:val="0"/>
                      <w:marRight w:val="0"/>
                      <w:marTop w:val="0"/>
                      <w:marBottom w:val="0"/>
                      <w:divBdr>
                        <w:top w:val="none" w:sz="0" w:space="0" w:color="auto"/>
                        <w:left w:val="none" w:sz="0" w:space="0" w:color="auto"/>
                        <w:bottom w:val="none" w:sz="0" w:space="0" w:color="auto"/>
                        <w:right w:val="none" w:sz="0" w:space="0" w:color="auto"/>
                      </w:divBdr>
                    </w:div>
                  </w:divsChild>
                </w:div>
                <w:div w:id="2039887329">
                  <w:marLeft w:val="0"/>
                  <w:marRight w:val="0"/>
                  <w:marTop w:val="0"/>
                  <w:marBottom w:val="0"/>
                  <w:divBdr>
                    <w:top w:val="none" w:sz="0" w:space="0" w:color="auto"/>
                    <w:left w:val="none" w:sz="0" w:space="0" w:color="auto"/>
                    <w:bottom w:val="none" w:sz="0" w:space="0" w:color="auto"/>
                    <w:right w:val="none" w:sz="0" w:space="0" w:color="auto"/>
                  </w:divBdr>
                  <w:divsChild>
                    <w:div w:id="100251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7174530">
      <w:bodyDiv w:val="1"/>
      <w:marLeft w:val="0"/>
      <w:marRight w:val="0"/>
      <w:marTop w:val="0"/>
      <w:marBottom w:val="0"/>
      <w:divBdr>
        <w:top w:val="none" w:sz="0" w:space="0" w:color="auto"/>
        <w:left w:val="none" w:sz="0" w:space="0" w:color="auto"/>
        <w:bottom w:val="none" w:sz="0" w:space="0" w:color="auto"/>
        <w:right w:val="none" w:sz="0" w:space="0" w:color="auto"/>
      </w:divBdr>
      <w:divsChild>
        <w:div w:id="349066521">
          <w:marLeft w:val="0"/>
          <w:marRight w:val="0"/>
          <w:marTop w:val="0"/>
          <w:marBottom w:val="0"/>
          <w:divBdr>
            <w:top w:val="none" w:sz="0" w:space="0" w:color="auto"/>
            <w:left w:val="none" w:sz="0" w:space="0" w:color="auto"/>
            <w:bottom w:val="none" w:sz="0" w:space="0" w:color="auto"/>
            <w:right w:val="none" w:sz="0" w:space="0" w:color="auto"/>
          </w:divBdr>
        </w:div>
        <w:div w:id="1329139323">
          <w:marLeft w:val="0"/>
          <w:marRight w:val="0"/>
          <w:marTop w:val="0"/>
          <w:marBottom w:val="0"/>
          <w:divBdr>
            <w:top w:val="none" w:sz="0" w:space="0" w:color="auto"/>
            <w:left w:val="none" w:sz="0" w:space="0" w:color="auto"/>
            <w:bottom w:val="none" w:sz="0" w:space="0" w:color="auto"/>
            <w:right w:val="none" w:sz="0" w:space="0" w:color="auto"/>
          </w:divBdr>
        </w:div>
        <w:div w:id="2052607732">
          <w:marLeft w:val="0"/>
          <w:marRight w:val="0"/>
          <w:marTop w:val="0"/>
          <w:marBottom w:val="0"/>
          <w:divBdr>
            <w:top w:val="none" w:sz="0" w:space="0" w:color="auto"/>
            <w:left w:val="none" w:sz="0" w:space="0" w:color="auto"/>
            <w:bottom w:val="none" w:sz="0" w:space="0" w:color="auto"/>
            <w:right w:val="none" w:sz="0" w:space="0" w:color="auto"/>
          </w:divBdr>
        </w:div>
      </w:divsChild>
    </w:div>
    <w:div w:id="1075783402">
      <w:bodyDiv w:val="1"/>
      <w:marLeft w:val="0"/>
      <w:marRight w:val="0"/>
      <w:marTop w:val="0"/>
      <w:marBottom w:val="0"/>
      <w:divBdr>
        <w:top w:val="none" w:sz="0" w:space="0" w:color="auto"/>
        <w:left w:val="none" w:sz="0" w:space="0" w:color="auto"/>
        <w:bottom w:val="none" w:sz="0" w:space="0" w:color="auto"/>
        <w:right w:val="none" w:sz="0" w:space="0" w:color="auto"/>
      </w:divBdr>
      <w:divsChild>
        <w:div w:id="5594324">
          <w:marLeft w:val="0"/>
          <w:marRight w:val="0"/>
          <w:marTop w:val="0"/>
          <w:marBottom w:val="0"/>
          <w:divBdr>
            <w:top w:val="none" w:sz="0" w:space="0" w:color="auto"/>
            <w:left w:val="none" w:sz="0" w:space="0" w:color="auto"/>
            <w:bottom w:val="none" w:sz="0" w:space="0" w:color="auto"/>
            <w:right w:val="none" w:sz="0" w:space="0" w:color="auto"/>
          </w:divBdr>
        </w:div>
        <w:div w:id="68312780">
          <w:marLeft w:val="0"/>
          <w:marRight w:val="0"/>
          <w:marTop w:val="0"/>
          <w:marBottom w:val="0"/>
          <w:divBdr>
            <w:top w:val="none" w:sz="0" w:space="0" w:color="auto"/>
            <w:left w:val="none" w:sz="0" w:space="0" w:color="auto"/>
            <w:bottom w:val="none" w:sz="0" w:space="0" w:color="auto"/>
            <w:right w:val="none" w:sz="0" w:space="0" w:color="auto"/>
          </w:divBdr>
        </w:div>
        <w:div w:id="126170779">
          <w:marLeft w:val="0"/>
          <w:marRight w:val="0"/>
          <w:marTop w:val="0"/>
          <w:marBottom w:val="0"/>
          <w:divBdr>
            <w:top w:val="none" w:sz="0" w:space="0" w:color="auto"/>
            <w:left w:val="none" w:sz="0" w:space="0" w:color="auto"/>
            <w:bottom w:val="none" w:sz="0" w:space="0" w:color="auto"/>
            <w:right w:val="none" w:sz="0" w:space="0" w:color="auto"/>
          </w:divBdr>
        </w:div>
        <w:div w:id="139350128">
          <w:marLeft w:val="0"/>
          <w:marRight w:val="0"/>
          <w:marTop w:val="0"/>
          <w:marBottom w:val="0"/>
          <w:divBdr>
            <w:top w:val="none" w:sz="0" w:space="0" w:color="auto"/>
            <w:left w:val="none" w:sz="0" w:space="0" w:color="auto"/>
            <w:bottom w:val="none" w:sz="0" w:space="0" w:color="auto"/>
            <w:right w:val="none" w:sz="0" w:space="0" w:color="auto"/>
          </w:divBdr>
        </w:div>
        <w:div w:id="155150275">
          <w:marLeft w:val="0"/>
          <w:marRight w:val="0"/>
          <w:marTop w:val="0"/>
          <w:marBottom w:val="0"/>
          <w:divBdr>
            <w:top w:val="none" w:sz="0" w:space="0" w:color="auto"/>
            <w:left w:val="none" w:sz="0" w:space="0" w:color="auto"/>
            <w:bottom w:val="none" w:sz="0" w:space="0" w:color="auto"/>
            <w:right w:val="none" w:sz="0" w:space="0" w:color="auto"/>
          </w:divBdr>
        </w:div>
        <w:div w:id="169176561">
          <w:marLeft w:val="0"/>
          <w:marRight w:val="0"/>
          <w:marTop w:val="0"/>
          <w:marBottom w:val="0"/>
          <w:divBdr>
            <w:top w:val="none" w:sz="0" w:space="0" w:color="auto"/>
            <w:left w:val="none" w:sz="0" w:space="0" w:color="auto"/>
            <w:bottom w:val="none" w:sz="0" w:space="0" w:color="auto"/>
            <w:right w:val="none" w:sz="0" w:space="0" w:color="auto"/>
          </w:divBdr>
        </w:div>
        <w:div w:id="204564322">
          <w:marLeft w:val="0"/>
          <w:marRight w:val="0"/>
          <w:marTop w:val="0"/>
          <w:marBottom w:val="0"/>
          <w:divBdr>
            <w:top w:val="none" w:sz="0" w:space="0" w:color="auto"/>
            <w:left w:val="none" w:sz="0" w:space="0" w:color="auto"/>
            <w:bottom w:val="none" w:sz="0" w:space="0" w:color="auto"/>
            <w:right w:val="none" w:sz="0" w:space="0" w:color="auto"/>
          </w:divBdr>
        </w:div>
        <w:div w:id="422918441">
          <w:marLeft w:val="0"/>
          <w:marRight w:val="0"/>
          <w:marTop w:val="0"/>
          <w:marBottom w:val="0"/>
          <w:divBdr>
            <w:top w:val="none" w:sz="0" w:space="0" w:color="auto"/>
            <w:left w:val="none" w:sz="0" w:space="0" w:color="auto"/>
            <w:bottom w:val="none" w:sz="0" w:space="0" w:color="auto"/>
            <w:right w:val="none" w:sz="0" w:space="0" w:color="auto"/>
          </w:divBdr>
        </w:div>
        <w:div w:id="462969356">
          <w:marLeft w:val="0"/>
          <w:marRight w:val="0"/>
          <w:marTop w:val="0"/>
          <w:marBottom w:val="0"/>
          <w:divBdr>
            <w:top w:val="none" w:sz="0" w:space="0" w:color="auto"/>
            <w:left w:val="none" w:sz="0" w:space="0" w:color="auto"/>
            <w:bottom w:val="none" w:sz="0" w:space="0" w:color="auto"/>
            <w:right w:val="none" w:sz="0" w:space="0" w:color="auto"/>
          </w:divBdr>
        </w:div>
        <w:div w:id="560677360">
          <w:marLeft w:val="0"/>
          <w:marRight w:val="0"/>
          <w:marTop w:val="0"/>
          <w:marBottom w:val="0"/>
          <w:divBdr>
            <w:top w:val="none" w:sz="0" w:space="0" w:color="auto"/>
            <w:left w:val="none" w:sz="0" w:space="0" w:color="auto"/>
            <w:bottom w:val="none" w:sz="0" w:space="0" w:color="auto"/>
            <w:right w:val="none" w:sz="0" w:space="0" w:color="auto"/>
          </w:divBdr>
        </w:div>
        <w:div w:id="569072810">
          <w:marLeft w:val="0"/>
          <w:marRight w:val="0"/>
          <w:marTop w:val="0"/>
          <w:marBottom w:val="0"/>
          <w:divBdr>
            <w:top w:val="none" w:sz="0" w:space="0" w:color="auto"/>
            <w:left w:val="none" w:sz="0" w:space="0" w:color="auto"/>
            <w:bottom w:val="none" w:sz="0" w:space="0" w:color="auto"/>
            <w:right w:val="none" w:sz="0" w:space="0" w:color="auto"/>
          </w:divBdr>
        </w:div>
        <w:div w:id="603339450">
          <w:marLeft w:val="0"/>
          <w:marRight w:val="0"/>
          <w:marTop w:val="0"/>
          <w:marBottom w:val="0"/>
          <w:divBdr>
            <w:top w:val="none" w:sz="0" w:space="0" w:color="auto"/>
            <w:left w:val="none" w:sz="0" w:space="0" w:color="auto"/>
            <w:bottom w:val="none" w:sz="0" w:space="0" w:color="auto"/>
            <w:right w:val="none" w:sz="0" w:space="0" w:color="auto"/>
          </w:divBdr>
        </w:div>
        <w:div w:id="610480897">
          <w:marLeft w:val="0"/>
          <w:marRight w:val="0"/>
          <w:marTop w:val="0"/>
          <w:marBottom w:val="0"/>
          <w:divBdr>
            <w:top w:val="none" w:sz="0" w:space="0" w:color="auto"/>
            <w:left w:val="none" w:sz="0" w:space="0" w:color="auto"/>
            <w:bottom w:val="none" w:sz="0" w:space="0" w:color="auto"/>
            <w:right w:val="none" w:sz="0" w:space="0" w:color="auto"/>
          </w:divBdr>
        </w:div>
        <w:div w:id="647637637">
          <w:marLeft w:val="-75"/>
          <w:marRight w:val="0"/>
          <w:marTop w:val="30"/>
          <w:marBottom w:val="30"/>
          <w:divBdr>
            <w:top w:val="none" w:sz="0" w:space="0" w:color="auto"/>
            <w:left w:val="none" w:sz="0" w:space="0" w:color="auto"/>
            <w:bottom w:val="none" w:sz="0" w:space="0" w:color="auto"/>
            <w:right w:val="none" w:sz="0" w:space="0" w:color="auto"/>
          </w:divBdr>
          <w:divsChild>
            <w:div w:id="2586464">
              <w:marLeft w:val="0"/>
              <w:marRight w:val="0"/>
              <w:marTop w:val="0"/>
              <w:marBottom w:val="0"/>
              <w:divBdr>
                <w:top w:val="none" w:sz="0" w:space="0" w:color="auto"/>
                <w:left w:val="none" w:sz="0" w:space="0" w:color="auto"/>
                <w:bottom w:val="none" w:sz="0" w:space="0" w:color="auto"/>
                <w:right w:val="none" w:sz="0" w:space="0" w:color="auto"/>
              </w:divBdr>
              <w:divsChild>
                <w:div w:id="1768887948">
                  <w:marLeft w:val="0"/>
                  <w:marRight w:val="0"/>
                  <w:marTop w:val="0"/>
                  <w:marBottom w:val="0"/>
                  <w:divBdr>
                    <w:top w:val="none" w:sz="0" w:space="0" w:color="auto"/>
                    <w:left w:val="none" w:sz="0" w:space="0" w:color="auto"/>
                    <w:bottom w:val="none" w:sz="0" w:space="0" w:color="auto"/>
                    <w:right w:val="none" w:sz="0" w:space="0" w:color="auto"/>
                  </w:divBdr>
                </w:div>
              </w:divsChild>
            </w:div>
            <w:div w:id="144666010">
              <w:marLeft w:val="0"/>
              <w:marRight w:val="0"/>
              <w:marTop w:val="0"/>
              <w:marBottom w:val="0"/>
              <w:divBdr>
                <w:top w:val="none" w:sz="0" w:space="0" w:color="auto"/>
                <w:left w:val="none" w:sz="0" w:space="0" w:color="auto"/>
                <w:bottom w:val="none" w:sz="0" w:space="0" w:color="auto"/>
                <w:right w:val="none" w:sz="0" w:space="0" w:color="auto"/>
              </w:divBdr>
              <w:divsChild>
                <w:div w:id="675957335">
                  <w:marLeft w:val="0"/>
                  <w:marRight w:val="0"/>
                  <w:marTop w:val="0"/>
                  <w:marBottom w:val="0"/>
                  <w:divBdr>
                    <w:top w:val="none" w:sz="0" w:space="0" w:color="auto"/>
                    <w:left w:val="none" w:sz="0" w:space="0" w:color="auto"/>
                    <w:bottom w:val="none" w:sz="0" w:space="0" w:color="auto"/>
                    <w:right w:val="none" w:sz="0" w:space="0" w:color="auto"/>
                  </w:divBdr>
                </w:div>
              </w:divsChild>
            </w:div>
            <w:div w:id="288978824">
              <w:marLeft w:val="0"/>
              <w:marRight w:val="0"/>
              <w:marTop w:val="0"/>
              <w:marBottom w:val="0"/>
              <w:divBdr>
                <w:top w:val="none" w:sz="0" w:space="0" w:color="auto"/>
                <w:left w:val="none" w:sz="0" w:space="0" w:color="auto"/>
                <w:bottom w:val="none" w:sz="0" w:space="0" w:color="auto"/>
                <w:right w:val="none" w:sz="0" w:space="0" w:color="auto"/>
              </w:divBdr>
              <w:divsChild>
                <w:div w:id="32704803">
                  <w:marLeft w:val="0"/>
                  <w:marRight w:val="0"/>
                  <w:marTop w:val="0"/>
                  <w:marBottom w:val="0"/>
                  <w:divBdr>
                    <w:top w:val="none" w:sz="0" w:space="0" w:color="auto"/>
                    <w:left w:val="none" w:sz="0" w:space="0" w:color="auto"/>
                    <w:bottom w:val="none" w:sz="0" w:space="0" w:color="auto"/>
                    <w:right w:val="none" w:sz="0" w:space="0" w:color="auto"/>
                  </w:divBdr>
                </w:div>
              </w:divsChild>
            </w:div>
            <w:div w:id="317151979">
              <w:marLeft w:val="0"/>
              <w:marRight w:val="0"/>
              <w:marTop w:val="0"/>
              <w:marBottom w:val="0"/>
              <w:divBdr>
                <w:top w:val="none" w:sz="0" w:space="0" w:color="auto"/>
                <w:left w:val="none" w:sz="0" w:space="0" w:color="auto"/>
                <w:bottom w:val="none" w:sz="0" w:space="0" w:color="auto"/>
                <w:right w:val="none" w:sz="0" w:space="0" w:color="auto"/>
              </w:divBdr>
              <w:divsChild>
                <w:div w:id="1908952974">
                  <w:marLeft w:val="0"/>
                  <w:marRight w:val="0"/>
                  <w:marTop w:val="0"/>
                  <w:marBottom w:val="0"/>
                  <w:divBdr>
                    <w:top w:val="none" w:sz="0" w:space="0" w:color="auto"/>
                    <w:left w:val="none" w:sz="0" w:space="0" w:color="auto"/>
                    <w:bottom w:val="none" w:sz="0" w:space="0" w:color="auto"/>
                    <w:right w:val="none" w:sz="0" w:space="0" w:color="auto"/>
                  </w:divBdr>
                </w:div>
              </w:divsChild>
            </w:div>
            <w:div w:id="343634711">
              <w:marLeft w:val="0"/>
              <w:marRight w:val="0"/>
              <w:marTop w:val="0"/>
              <w:marBottom w:val="0"/>
              <w:divBdr>
                <w:top w:val="none" w:sz="0" w:space="0" w:color="auto"/>
                <w:left w:val="none" w:sz="0" w:space="0" w:color="auto"/>
                <w:bottom w:val="none" w:sz="0" w:space="0" w:color="auto"/>
                <w:right w:val="none" w:sz="0" w:space="0" w:color="auto"/>
              </w:divBdr>
              <w:divsChild>
                <w:div w:id="894581865">
                  <w:marLeft w:val="0"/>
                  <w:marRight w:val="0"/>
                  <w:marTop w:val="0"/>
                  <w:marBottom w:val="0"/>
                  <w:divBdr>
                    <w:top w:val="none" w:sz="0" w:space="0" w:color="auto"/>
                    <w:left w:val="none" w:sz="0" w:space="0" w:color="auto"/>
                    <w:bottom w:val="none" w:sz="0" w:space="0" w:color="auto"/>
                    <w:right w:val="none" w:sz="0" w:space="0" w:color="auto"/>
                  </w:divBdr>
                </w:div>
              </w:divsChild>
            </w:div>
            <w:div w:id="370495401">
              <w:marLeft w:val="0"/>
              <w:marRight w:val="0"/>
              <w:marTop w:val="0"/>
              <w:marBottom w:val="0"/>
              <w:divBdr>
                <w:top w:val="none" w:sz="0" w:space="0" w:color="auto"/>
                <w:left w:val="none" w:sz="0" w:space="0" w:color="auto"/>
                <w:bottom w:val="none" w:sz="0" w:space="0" w:color="auto"/>
                <w:right w:val="none" w:sz="0" w:space="0" w:color="auto"/>
              </w:divBdr>
              <w:divsChild>
                <w:div w:id="1586261317">
                  <w:marLeft w:val="0"/>
                  <w:marRight w:val="0"/>
                  <w:marTop w:val="0"/>
                  <w:marBottom w:val="0"/>
                  <w:divBdr>
                    <w:top w:val="none" w:sz="0" w:space="0" w:color="auto"/>
                    <w:left w:val="none" w:sz="0" w:space="0" w:color="auto"/>
                    <w:bottom w:val="none" w:sz="0" w:space="0" w:color="auto"/>
                    <w:right w:val="none" w:sz="0" w:space="0" w:color="auto"/>
                  </w:divBdr>
                </w:div>
              </w:divsChild>
            </w:div>
            <w:div w:id="439567467">
              <w:marLeft w:val="0"/>
              <w:marRight w:val="0"/>
              <w:marTop w:val="0"/>
              <w:marBottom w:val="0"/>
              <w:divBdr>
                <w:top w:val="none" w:sz="0" w:space="0" w:color="auto"/>
                <w:left w:val="none" w:sz="0" w:space="0" w:color="auto"/>
                <w:bottom w:val="none" w:sz="0" w:space="0" w:color="auto"/>
                <w:right w:val="none" w:sz="0" w:space="0" w:color="auto"/>
              </w:divBdr>
              <w:divsChild>
                <w:div w:id="727923803">
                  <w:marLeft w:val="0"/>
                  <w:marRight w:val="0"/>
                  <w:marTop w:val="0"/>
                  <w:marBottom w:val="0"/>
                  <w:divBdr>
                    <w:top w:val="none" w:sz="0" w:space="0" w:color="auto"/>
                    <w:left w:val="none" w:sz="0" w:space="0" w:color="auto"/>
                    <w:bottom w:val="none" w:sz="0" w:space="0" w:color="auto"/>
                    <w:right w:val="none" w:sz="0" w:space="0" w:color="auto"/>
                  </w:divBdr>
                </w:div>
              </w:divsChild>
            </w:div>
            <w:div w:id="498232589">
              <w:marLeft w:val="0"/>
              <w:marRight w:val="0"/>
              <w:marTop w:val="0"/>
              <w:marBottom w:val="0"/>
              <w:divBdr>
                <w:top w:val="none" w:sz="0" w:space="0" w:color="auto"/>
                <w:left w:val="none" w:sz="0" w:space="0" w:color="auto"/>
                <w:bottom w:val="none" w:sz="0" w:space="0" w:color="auto"/>
                <w:right w:val="none" w:sz="0" w:space="0" w:color="auto"/>
              </w:divBdr>
              <w:divsChild>
                <w:div w:id="1733262839">
                  <w:marLeft w:val="0"/>
                  <w:marRight w:val="0"/>
                  <w:marTop w:val="0"/>
                  <w:marBottom w:val="0"/>
                  <w:divBdr>
                    <w:top w:val="none" w:sz="0" w:space="0" w:color="auto"/>
                    <w:left w:val="none" w:sz="0" w:space="0" w:color="auto"/>
                    <w:bottom w:val="none" w:sz="0" w:space="0" w:color="auto"/>
                    <w:right w:val="none" w:sz="0" w:space="0" w:color="auto"/>
                  </w:divBdr>
                </w:div>
              </w:divsChild>
            </w:div>
            <w:div w:id="528297092">
              <w:marLeft w:val="0"/>
              <w:marRight w:val="0"/>
              <w:marTop w:val="0"/>
              <w:marBottom w:val="0"/>
              <w:divBdr>
                <w:top w:val="none" w:sz="0" w:space="0" w:color="auto"/>
                <w:left w:val="none" w:sz="0" w:space="0" w:color="auto"/>
                <w:bottom w:val="none" w:sz="0" w:space="0" w:color="auto"/>
                <w:right w:val="none" w:sz="0" w:space="0" w:color="auto"/>
              </w:divBdr>
              <w:divsChild>
                <w:div w:id="950281946">
                  <w:marLeft w:val="0"/>
                  <w:marRight w:val="0"/>
                  <w:marTop w:val="0"/>
                  <w:marBottom w:val="0"/>
                  <w:divBdr>
                    <w:top w:val="none" w:sz="0" w:space="0" w:color="auto"/>
                    <w:left w:val="none" w:sz="0" w:space="0" w:color="auto"/>
                    <w:bottom w:val="none" w:sz="0" w:space="0" w:color="auto"/>
                    <w:right w:val="none" w:sz="0" w:space="0" w:color="auto"/>
                  </w:divBdr>
                </w:div>
              </w:divsChild>
            </w:div>
            <w:div w:id="571432475">
              <w:marLeft w:val="0"/>
              <w:marRight w:val="0"/>
              <w:marTop w:val="0"/>
              <w:marBottom w:val="0"/>
              <w:divBdr>
                <w:top w:val="none" w:sz="0" w:space="0" w:color="auto"/>
                <w:left w:val="none" w:sz="0" w:space="0" w:color="auto"/>
                <w:bottom w:val="none" w:sz="0" w:space="0" w:color="auto"/>
                <w:right w:val="none" w:sz="0" w:space="0" w:color="auto"/>
              </w:divBdr>
              <w:divsChild>
                <w:div w:id="1421294300">
                  <w:marLeft w:val="0"/>
                  <w:marRight w:val="0"/>
                  <w:marTop w:val="0"/>
                  <w:marBottom w:val="0"/>
                  <w:divBdr>
                    <w:top w:val="none" w:sz="0" w:space="0" w:color="auto"/>
                    <w:left w:val="none" w:sz="0" w:space="0" w:color="auto"/>
                    <w:bottom w:val="none" w:sz="0" w:space="0" w:color="auto"/>
                    <w:right w:val="none" w:sz="0" w:space="0" w:color="auto"/>
                  </w:divBdr>
                </w:div>
              </w:divsChild>
            </w:div>
            <w:div w:id="574434310">
              <w:marLeft w:val="0"/>
              <w:marRight w:val="0"/>
              <w:marTop w:val="0"/>
              <w:marBottom w:val="0"/>
              <w:divBdr>
                <w:top w:val="none" w:sz="0" w:space="0" w:color="auto"/>
                <w:left w:val="none" w:sz="0" w:space="0" w:color="auto"/>
                <w:bottom w:val="none" w:sz="0" w:space="0" w:color="auto"/>
                <w:right w:val="none" w:sz="0" w:space="0" w:color="auto"/>
              </w:divBdr>
              <w:divsChild>
                <w:div w:id="1737700133">
                  <w:marLeft w:val="0"/>
                  <w:marRight w:val="0"/>
                  <w:marTop w:val="0"/>
                  <w:marBottom w:val="0"/>
                  <w:divBdr>
                    <w:top w:val="none" w:sz="0" w:space="0" w:color="auto"/>
                    <w:left w:val="none" w:sz="0" w:space="0" w:color="auto"/>
                    <w:bottom w:val="none" w:sz="0" w:space="0" w:color="auto"/>
                    <w:right w:val="none" w:sz="0" w:space="0" w:color="auto"/>
                  </w:divBdr>
                </w:div>
              </w:divsChild>
            </w:div>
            <w:div w:id="623581672">
              <w:marLeft w:val="0"/>
              <w:marRight w:val="0"/>
              <w:marTop w:val="0"/>
              <w:marBottom w:val="0"/>
              <w:divBdr>
                <w:top w:val="none" w:sz="0" w:space="0" w:color="auto"/>
                <w:left w:val="none" w:sz="0" w:space="0" w:color="auto"/>
                <w:bottom w:val="none" w:sz="0" w:space="0" w:color="auto"/>
                <w:right w:val="none" w:sz="0" w:space="0" w:color="auto"/>
              </w:divBdr>
              <w:divsChild>
                <w:div w:id="1085765811">
                  <w:marLeft w:val="0"/>
                  <w:marRight w:val="0"/>
                  <w:marTop w:val="0"/>
                  <w:marBottom w:val="0"/>
                  <w:divBdr>
                    <w:top w:val="none" w:sz="0" w:space="0" w:color="auto"/>
                    <w:left w:val="none" w:sz="0" w:space="0" w:color="auto"/>
                    <w:bottom w:val="none" w:sz="0" w:space="0" w:color="auto"/>
                    <w:right w:val="none" w:sz="0" w:space="0" w:color="auto"/>
                  </w:divBdr>
                </w:div>
              </w:divsChild>
            </w:div>
            <w:div w:id="623778246">
              <w:marLeft w:val="0"/>
              <w:marRight w:val="0"/>
              <w:marTop w:val="0"/>
              <w:marBottom w:val="0"/>
              <w:divBdr>
                <w:top w:val="none" w:sz="0" w:space="0" w:color="auto"/>
                <w:left w:val="none" w:sz="0" w:space="0" w:color="auto"/>
                <w:bottom w:val="none" w:sz="0" w:space="0" w:color="auto"/>
                <w:right w:val="none" w:sz="0" w:space="0" w:color="auto"/>
              </w:divBdr>
              <w:divsChild>
                <w:div w:id="878591852">
                  <w:marLeft w:val="0"/>
                  <w:marRight w:val="0"/>
                  <w:marTop w:val="0"/>
                  <w:marBottom w:val="0"/>
                  <w:divBdr>
                    <w:top w:val="none" w:sz="0" w:space="0" w:color="auto"/>
                    <w:left w:val="none" w:sz="0" w:space="0" w:color="auto"/>
                    <w:bottom w:val="none" w:sz="0" w:space="0" w:color="auto"/>
                    <w:right w:val="none" w:sz="0" w:space="0" w:color="auto"/>
                  </w:divBdr>
                </w:div>
              </w:divsChild>
            </w:div>
            <w:div w:id="670765220">
              <w:marLeft w:val="0"/>
              <w:marRight w:val="0"/>
              <w:marTop w:val="0"/>
              <w:marBottom w:val="0"/>
              <w:divBdr>
                <w:top w:val="none" w:sz="0" w:space="0" w:color="auto"/>
                <w:left w:val="none" w:sz="0" w:space="0" w:color="auto"/>
                <w:bottom w:val="none" w:sz="0" w:space="0" w:color="auto"/>
                <w:right w:val="none" w:sz="0" w:space="0" w:color="auto"/>
              </w:divBdr>
              <w:divsChild>
                <w:div w:id="1139834319">
                  <w:marLeft w:val="0"/>
                  <w:marRight w:val="0"/>
                  <w:marTop w:val="0"/>
                  <w:marBottom w:val="0"/>
                  <w:divBdr>
                    <w:top w:val="none" w:sz="0" w:space="0" w:color="auto"/>
                    <w:left w:val="none" w:sz="0" w:space="0" w:color="auto"/>
                    <w:bottom w:val="none" w:sz="0" w:space="0" w:color="auto"/>
                    <w:right w:val="none" w:sz="0" w:space="0" w:color="auto"/>
                  </w:divBdr>
                </w:div>
              </w:divsChild>
            </w:div>
            <w:div w:id="673000892">
              <w:marLeft w:val="0"/>
              <w:marRight w:val="0"/>
              <w:marTop w:val="0"/>
              <w:marBottom w:val="0"/>
              <w:divBdr>
                <w:top w:val="none" w:sz="0" w:space="0" w:color="auto"/>
                <w:left w:val="none" w:sz="0" w:space="0" w:color="auto"/>
                <w:bottom w:val="none" w:sz="0" w:space="0" w:color="auto"/>
                <w:right w:val="none" w:sz="0" w:space="0" w:color="auto"/>
              </w:divBdr>
              <w:divsChild>
                <w:div w:id="523593713">
                  <w:marLeft w:val="0"/>
                  <w:marRight w:val="0"/>
                  <w:marTop w:val="0"/>
                  <w:marBottom w:val="0"/>
                  <w:divBdr>
                    <w:top w:val="none" w:sz="0" w:space="0" w:color="auto"/>
                    <w:left w:val="none" w:sz="0" w:space="0" w:color="auto"/>
                    <w:bottom w:val="none" w:sz="0" w:space="0" w:color="auto"/>
                    <w:right w:val="none" w:sz="0" w:space="0" w:color="auto"/>
                  </w:divBdr>
                </w:div>
              </w:divsChild>
            </w:div>
            <w:div w:id="711149638">
              <w:marLeft w:val="0"/>
              <w:marRight w:val="0"/>
              <w:marTop w:val="0"/>
              <w:marBottom w:val="0"/>
              <w:divBdr>
                <w:top w:val="none" w:sz="0" w:space="0" w:color="auto"/>
                <w:left w:val="none" w:sz="0" w:space="0" w:color="auto"/>
                <w:bottom w:val="none" w:sz="0" w:space="0" w:color="auto"/>
                <w:right w:val="none" w:sz="0" w:space="0" w:color="auto"/>
              </w:divBdr>
              <w:divsChild>
                <w:div w:id="1500345420">
                  <w:marLeft w:val="0"/>
                  <w:marRight w:val="0"/>
                  <w:marTop w:val="0"/>
                  <w:marBottom w:val="0"/>
                  <w:divBdr>
                    <w:top w:val="none" w:sz="0" w:space="0" w:color="auto"/>
                    <w:left w:val="none" w:sz="0" w:space="0" w:color="auto"/>
                    <w:bottom w:val="none" w:sz="0" w:space="0" w:color="auto"/>
                    <w:right w:val="none" w:sz="0" w:space="0" w:color="auto"/>
                  </w:divBdr>
                </w:div>
              </w:divsChild>
            </w:div>
            <w:div w:id="715858170">
              <w:marLeft w:val="0"/>
              <w:marRight w:val="0"/>
              <w:marTop w:val="0"/>
              <w:marBottom w:val="0"/>
              <w:divBdr>
                <w:top w:val="none" w:sz="0" w:space="0" w:color="auto"/>
                <w:left w:val="none" w:sz="0" w:space="0" w:color="auto"/>
                <w:bottom w:val="none" w:sz="0" w:space="0" w:color="auto"/>
                <w:right w:val="none" w:sz="0" w:space="0" w:color="auto"/>
              </w:divBdr>
              <w:divsChild>
                <w:div w:id="1884829287">
                  <w:marLeft w:val="0"/>
                  <w:marRight w:val="0"/>
                  <w:marTop w:val="0"/>
                  <w:marBottom w:val="0"/>
                  <w:divBdr>
                    <w:top w:val="none" w:sz="0" w:space="0" w:color="auto"/>
                    <w:left w:val="none" w:sz="0" w:space="0" w:color="auto"/>
                    <w:bottom w:val="none" w:sz="0" w:space="0" w:color="auto"/>
                    <w:right w:val="none" w:sz="0" w:space="0" w:color="auto"/>
                  </w:divBdr>
                </w:div>
              </w:divsChild>
            </w:div>
            <w:div w:id="768351400">
              <w:marLeft w:val="0"/>
              <w:marRight w:val="0"/>
              <w:marTop w:val="0"/>
              <w:marBottom w:val="0"/>
              <w:divBdr>
                <w:top w:val="none" w:sz="0" w:space="0" w:color="auto"/>
                <w:left w:val="none" w:sz="0" w:space="0" w:color="auto"/>
                <w:bottom w:val="none" w:sz="0" w:space="0" w:color="auto"/>
                <w:right w:val="none" w:sz="0" w:space="0" w:color="auto"/>
              </w:divBdr>
              <w:divsChild>
                <w:div w:id="1042050290">
                  <w:marLeft w:val="0"/>
                  <w:marRight w:val="0"/>
                  <w:marTop w:val="0"/>
                  <w:marBottom w:val="0"/>
                  <w:divBdr>
                    <w:top w:val="none" w:sz="0" w:space="0" w:color="auto"/>
                    <w:left w:val="none" w:sz="0" w:space="0" w:color="auto"/>
                    <w:bottom w:val="none" w:sz="0" w:space="0" w:color="auto"/>
                    <w:right w:val="none" w:sz="0" w:space="0" w:color="auto"/>
                  </w:divBdr>
                </w:div>
              </w:divsChild>
            </w:div>
            <w:div w:id="770391820">
              <w:marLeft w:val="0"/>
              <w:marRight w:val="0"/>
              <w:marTop w:val="0"/>
              <w:marBottom w:val="0"/>
              <w:divBdr>
                <w:top w:val="none" w:sz="0" w:space="0" w:color="auto"/>
                <w:left w:val="none" w:sz="0" w:space="0" w:color="auto"/>
                <w:bottom w:val="none" w:sz="0" w:space="0" w:color="auto"/>
                <w:right w:val="none" w:sz="0" w:space="0" w:color="auto"/>
              </w:divBdr>
              <w:divsChild>
                <w:div w:id="1058437780">
                  <w:marLeft w:val="0"/>
                  <w:marRight w:val="0"/>
                  <w:marTop w:val="0"/>
                  <w:marBottom w:val="0"/>
                  <w:divBdr>
                    <w:top w:val="none" w:sz="0" w:space="0" w:color="auto"/>
                    <w:left w:val="none" w:sz="0" w:space="0" w:color="auto"/>
                    <w:bottom w:val="none" w:sz="0" w:space="0" w:color="auto"/>
                    <w:right w:val="none" w:sz="0" w:space="0" w:color="auto"/>
                  </w:divBdr>
                </w:div>
              </w:divsChild>
            </w:div>
            <w:div w:id="847215864">
              <w:marLeft w:val="0"/>
              <w:marRight w:val="0"/>
              <w:marTop w:val="0"/>
              <w:marBottom w:val="0"/>
              <w:divBdr>
                <w:top w:val="none" w:sz="0" w:space="0" w:color="auto"/>
                <w:left w:val="none" w:sz="0" w:space="0" w:color="auto"/>
                <w:bottom w:val="none" w:sz="0" w:space="0" w:color="auto"/>
                <w:right w:val="none" w:sz="0" w:space="0" w:color="auto"/>
              </w:divBdr>
              <w:divsChild>
                <w:div w:id="1365130612">
                  <w:marLeft w:val="0"/>
                  <w:marRight w:val="0"/>
                  <w:marTop w:val="0"/>
                  <w:marBottom w:val="0"/>
                  <w:divBdr>
                    <w:top w:val="none" w:sz="0" w:space="0" w:color="auto"/>
                    <w:left w:val="none" w:sz="0" w:space="0" w:color="auto"/>
                    <w:bottom w:val="none" w:sz="0" w:space="0" w:color="auto"/>
                    <w:right w:val="none" w:sz="0" w:space="0" w:color="auto"/>
                  </w:divBdr>
                </w:div>
              </w:divsChild>
            </w:div>
            <w:div w:id="857088447">
              <w:marLeft w:val="0"/>
              <w:marRight w:val="0"/>
              <w:marTop w:val="0"/>
              <w:marBottom w:val="0"/>
              <w:divBdr>
                <w:top w:val="none" w:sz="0" w:space="0" w:color="auto"/>
                <w:left w:val="none" w:sz="0" w:space="0" w:color="auto"/>
                <w:bottom w:val="none" w:sz="0" w:space="0" w:color="auto"/>
                <w:right w:val="none" w:sz="0" w:space="0" w:color="auto"/>
              </w:divBdr>
              <w:divsChild>
                <w:div w:id="1819227161">
                  <w:marLeft w:val="0"/>
                  <w:marRight w:val="0"/>
                  <w:marTop w:val="0"/>
                  <w:marBottom w:val="0"/>
                  <w:divBdr>
                    <w:top w:val="none" w:sz="0" w:space="0" w:color="auto"/>
                    <w:left w:val="none" w:sz="0" w:space="0" w:color="auto"/>
                    <w:bottom w:val="none" w:sz="0" w:space="0" w:color="auto"/>
                    <w:right w:val="none" w:sz="0" w:space="0" w:color="auto"/>
                  </w:divBdr>
                </w:div>
              </w:divsChild>
            </w:div>
            <w:div w:id="867717663">
              <w:marLeft w:val="0"/>
              <w:marRight w:val="0"/>
              <w:marTop w:val="0"/>
              <w:marBottom w:val="0"/>
              <w:divBdr>
                <w:top w:val="none" w:sz="0" w:space="0" w:color="auto"/>
                <w:left w:val="none" w:sz="0" w:space="0" w:color="auto"/>
                <w:bottom w:val="none" w:sz="0" w:space="0" w:color="auto"/>
                <w:right w:val="none" w:sz="0" w:space="0" w:color="auto"/>
              </w:divBdr>
              <w:divsChild>
                <w:div w:id="269433411">
                  <w:marLeft w:val="0"/>
                  <w:marRight w:val="0"/>
                  <w:marTop w:val="0"/>
                  <w:marBottom w:val="0"/>
                  <w:divBdr>
                    <w:top w:val="none" w:sz="0" w:space="0" w:color="auto"/>
                    <w:left w:val="none" w:sz="0" w:space="0" w:color="auto"/>
                    <w:bottom w:val="none" w:sz="0" w:space="0" w:color="auto"/>
                    <w:right w:val="none" w:sz="0" w:space="0" w:color="auto"/>
                  </w:divBdr>
                </w:div>
                <w:div w:id="2022580787">
                  <w:marLeft w:val="0"/>
                  <w:marRight w:val="0"/>
                  <w:marTop w:val="0"/>
                  <w:marBottom w:val="0"/>
                  <w:divBdr>
                    <w:top w:val="none" w:sz="0" w:space="0" w:color="auto"/>
                    <w:left w:val="none" w:sz="0" w:space="0" w:color="auto"/>
                    <w:bottom w:val="none" w:sz="0" w:space="0" w:color="auto"/>
                    <w:right w:val="none" w:sz="0" w:space="0" w:color="auto"/>
                  </w:divBdr>
                </w:div>
              </w:divsChild>
            </w:div>
            <w:div w:id="870265661">
              <w:marLeft w:val="0"/>
              <w:marRight w:val="0"/>
              <w:marTop w:val="0"/>
              <w:marBottom w:val="0"/>
              <w:divBdr>
                <w:top w:val="none" w:sz="0" w:space="0" w:color="auto"/>
                <w:left w:val="none" w:sz="0" w:space="0" w:color="auto"/>
                <w:bottom w:val="none" w:sz="0" w:space="0" w:color="auto"/>
                <w:right w:val="none" w:sz="0" w:space="0" w:color="auto"/>
              </w:divBdr>
              <w:divsChild>
                <w:div w:id="1009716373">
                  <w:marLeft w:val="0"/>
                  <w:marRight w:val="0"/>
                  <w:marTop w:val="0"/>
                  <w:marBottom w:val="0"/>
                  <w:divBdr>
                    <w:top w:val="none" w:sz="0" w:space="0" w:color="auto"/>
                    <w:left w:val="none" w:sz="0" w:space="0" w:color="auto"/>
                    <w:bottom w:val="none" w:sz="0" w:space="0" w:color="auto"/>
                    <w:right w:val="none" w:sz="0" w:space="0" w:color="auto"/>
                  </w:divBdr>
                </w:div>
              </w:divsChild>
            </w:div>
            <w:div w:id="875586400">
              <w:marLeft w:val="0"/>
              <w:marRight w:val="0"/>
              <w:marTop w:val="0"/>
              <w:marBottom w:val="0"/>
              <w:divBdr>
                <w:top w:val="none" w:sz="0" w:space="0" w:color="auto"/>
                <w:left w:val="none" w:sz="0" w:space="0" w:color="auto"/>
                <w:bottom w:val="none" w:sz="0" w:space="0" w:color="auto"/>
                <w:right w:val="none" w:sz="0" w:space="0" w:color="auto"/>
              </w:divBdr>
              <w:divsChild>
                <w:div w:id="1562253191">
                  <w:marLeft w:val="0"/>
                  <w:marRight w:val="0"/>
                  <w:marTop w:val="0"/>
                  <w:marBottom w:val="0"/>
                  <w:divBdr>
                    <w:top w:val="none" w:sz="0" w:space="0" w:color="auto"/>
                    <w:left w:val="none" w:sz="0" w:space="0" w:color="auto"/>
                    <w:bottom w:val="none" w:sz="0" w:space="0" w:color="auto"/>
                    <w:right w:val="none" w:sz="0" w:space="0" w:color="auto"/>
                  </w:divBdr>
                </w:div>
              </w:divsChild>
            </w:div>
            <w:div w:id="1077438424">
              <w:marLeft w:val="0"/>
              <w:marRight w:val="0"/>
              <w:marTop w:val="0"/>
              <w:marBottom w:val="0"/>
              <w:divBdr>
                <w:top w:val="none" w:sz="0" w:space="0" w:color="auto"/>
                <w:left w:val="none" w:sz="0" w:space="0" w:color="auto"/>
                <w:bottom w:val="none" w:sz="0" w:space="0" w:color="auto"/>
                <w:right w:val="none" w:sz="0" w:space="0" w:color="auto"/>
              </w:divBdr>
              <w:divsChild>
                <w:div w:id="538081824">
                  <w:marLeft w:val="0"/>
                  <w:marRight w:val="0"/>
                  <w:marTop w:val="0"/>
                  <w:marBottom w:val="0"/>
                  <w:divBdr>
                    <w:top w:val="none" w:sz="0" w:space="0" w:color="auto"/>
                    <w:left w:val="none" w:sz="0" w:space="0" w:color="auto"/>
                    <w:bottom w:val="none" w:sz="0" w:space="0" w:color="auto"/>
                    <w:right w:val="none" w:sz="0" w:space="0" w:color="auto"/>
                  </w:divBdr>
                </w:div>
              </w:divsChild>
            </w:div>
            <w:div w:id="1098450133">
              <w:marLeft w:val="0"/>
              <w:marRight w:val="0"/>
              <w:marTop w:val="0"/>
              <w:marBottom w:val="0"/>
              <w:divBdr>
                <w:top w:val="none" w:sz="0" w:space="0" w:color="auto"/>
                <w:left w:val="none" w:sz="0" w:space="0" w:color="auto"/>
                <w:bottom w:val="none" w:sz="0" w:space="0" w:color="auto"/>
                <w:right w:val="none" w:sz="0" w:space="0" w:color="auto"/>
              </w:divBdr>
              <w:divsChild>
                <w:div w:id="1330712505">
                  <w:marLeft w:val="0"/>
                  <w:marRight w:val="0"/>
                  <w:marTop w:val="0"/>
                  <w:marBottom w:val="0"/>
                  <w:divBdr>
                    <w:top w:val="none" w:sz="0" w:space="0" w:color="auto"/>
                    <w:left w:val="none" w:sz="0" w:space="0" w:color="auto"/>
                    <w:bottom w:val="none" w:sz="0" w:space="0" w:color="auto"/>
                    <w:right w:val="none" w:sz="0" w:space="0" w:color="auto"/>
                  </w:divBdr>
                </w:div>
              </w:divsChild>
            </w:div>
            <w:div w:id="1110129761">
              <w:marLeft w:val="0"/>
              <w:marRight w:val="0"/>
              <w:marTop w:val="0"/>
              <w:marBottom w:val="0"/>
              <w:divBdr>
                <w:top w:val="none" w:sz="0" w:space="0" w:color="auto"/>
                <w:left w:val="none" w:sz="0" w:space="0" w:color="auto"/>
                <w:bottom w:val="none" w:sz="0" w:space="0" w:color="auto"/>
                <w:right w:val="none" w:sz="0" w:space="0" w:color="auto"/>
              </w:divBdr>
              <w:divsChild>
                <w:div w:id="949556951">
                  <w:marLeft w:val="0"/>
                  <w:marRight w:val="0"/>
                  <w:marTop w:val="0"/>
                  <w:marBottom w:val="0"/>
                  <w:divBdr>
                    <w:top w:val="none" w:sz="0" w:space="0" w:color="auto"/>
                    <w:left w:val="none" w:sz="0" w:space="0" w:color="auto"/>
                    <w:bottom w:val="none" w:sz="0" w:space="0" w:color="auto"/>
                    <w:right w:val="none" w:sz="0" w:space="0" w:color="auto"/>
                  </w:divBdr>
                </w:div>
              </w:divsChild>
            </w:div>
            <w:div w:id="1127551545">
              <w:marLeft w:val="0"/>
              <w:marRight w:val="0"/>
              <w:marTop w:val="0"/>
              <w:marBottom w:val="0"/>
              <w:divBdr>
                <w:top w:val="none" w:sz="0" w:space="0" w:color="auto"/>
                <w:left w:val="none" w:sz="0" w:space="0" w:color="auto"/>
                <w:bottom w:val="none" w:sz="0" w:space="0" w:color="auto"/>
                <w:right w:val="none" w:sz="0" w:space="0" w:color="auto"/>
              </w:divBdr>
              <w:divsChild>
                <w:div w:id="1650743461">
                  <w:marLeft w:val="0"/>
                  <w:marRight w:val="0"/>
                  <w:marTop w:val="0"/>
                  <w:marBottom w:val="0"/>
                  <w:divBdr>
                    <w:top w:val="none" w:sz="0" w:space="0" w:color="auto"/>
                    <w:left w:val="none" w:sz="0" w:space="0" w:color="auto"/>
                    <w:bottom w:val="none" w:sz="0" w:space="0" w:color="auto"/>
                    <w:right w:val="none" w:sz="0" w:space="0" w:color="auto"/>
                  </w:divBdr>
                </w:div>
              </w:divsChild>
            </w:div>
            <w:div w:id="1196115735">
              <w:marLeft w:val="0"/>
              <w:marRight w:val="0"/>
              <w:marTop w:val="0"/>
              <w:marBottom w:val="0"/>
              <w:divBdr>
                <w:top w:val="none" w:sz="0" w:space="0" w:color="auto"/>
                <w:left w:val="none" w:sz="0" w:space="0" w:color="auto"/>
                <w:bottom w:val="none" w:sz="0" w:space="0" w:color="auto"/>
                <w:right w:val="none" w:sz="0" w:space="0" w:color="auto"/>
              </w:divBdr>
              <w:divsChild>
                <w:div w:id="1200044565">
                  <w:marLeft w:val="0"/>
                  <w:marRight w:val="0"/>
                  <w:marTop w:val="0"/>
                  <w:marBottom w:val="0"/>
                  <w:divBdr>
                    <w:top w:val="none" w:sz="0" w:space="0" w:color="auto"/>
                    <w:left w:val="none" w:sz="0" w:space="0" w:color="auto"/>
                    <w:bottom w:val="none" w:sz="0" w:space="0" w:color="auto"/>
                    <w:right w:val="none" w:sz="0" w:space="0" w:color="auto"/>
                  </w:divBdr>
                </w:div>
              </w:divsChild>
            </w:div>
            <w:div w:id="1247106869">
              <w:marLeft w:val="0"/>
              <w:marRight w:val="0"/>
              <w:marTop w:val="0"/>
              <w:marBottom w:val="0"/>
              <w:divBdr>
                <w:top w:val="none" w:sz="0" w:space="0" w:color="auto"/>
                <w:left w:val="none" w:sz="0" w:space="0" w:color="auto"/>
                <w:bottom w:val="none" w:sz="0" w:space="0" w:color="auto"/>
                <w:right w:val="none" w:sz="0" w:space="0" w:color="auto"/>
              </w:divBdr>
              <w:divsChild>
                <w:div w:id="1039085169">
                  <w:marLeft w:val="0"/>
                  <w:marRight w:val="0"/>
                  <w:marTop w:val="0"/>
                  <w:marBottom w:val="0"/>
                  <w:divBdr>
                    <w:top w:val="none" w:sz="0" w:space="0" w:color="auto"/>
                    <w:left w:val="none" w:sz="0" w:space="0" w:color="auto"/>
                    <w:bottom w:val="none" w:sz="0" w:space="0" w:color="auto"/>
                    <w:right w:val="none" w:sz="0" w:space="0" w:color="auto"/>
                  </w:divBdr>
                </w:div>
              </w:divsChild>
            </w:div>
            <w:div w:id="1379014862">
              <w:marLeft w:val="0"/>
              <w:marRight w:val="0"/>
              <w:marTop w:val="0"/>
              <w:marBottom w:val="0"/>
              <w:divBdr>
                <w:top w:val="none" w:sz="0" w:space="0" w:color="auto"/>
                <w:left w:val="none" w:sz="0" w:space="0" w:color="auto"/>
                <w:bottom w:val="none" w:sz="0" w:space="0" w:color="auto"/>
                <w:right w:val="none" w:sz="0" w:space="0" w:color="auto"/>
              </w:divBdr>
              <w:divsChild>
                <w:div w:id="669257474">
                  <w:marLeft w:val="0"/>
                  <w:marRight w:val="0"/>
                  <w:marTop w:val="0"/>
                  <w:marBottom w:val="0"/>
                  <w:divBdr>
                    <w:top w:val="none" w:sz="0" w:space="0" w:color="auto"/>
                    <w:left w:val="none" w:sz="0" w:space="0" w:color="auto"/>
                    <w:bottom w:val="none" w:sz="0" w:space="0" w:color="auto"/>
                    <w:right w:val="none" w:sz="0" w:space="0" w:color="auto"/>
                  </w:divBdr>
                </w:div>
              </w:divsChild>
            </w:div>
            <w:div w:id="1459376872">
              <w:marLeft w:val="0"/>
              <w:marRight w:val="0"/>
              <w:marTop w:val="0"/>
              <w:marBottom w:val="0"/>
              <w:divBdr>
                <w:top w:val="none" w:sz="0" w:space="0" w:color="auto"/>
                <w:left w:val="none" w:sz="0" w:space="0" w:color="auto"/>
                <w:bottom w:val="none" w:sz="0" w:space="0" w:color="auto"/>
                <w:right w:val="none" w:sz="0" w:space="0" w:color="auto"/>
              </w:divBdr>
              <w:divsChild>
                <w:div w:id="271205273">
                  <w:marLeft w:val="0"/>
                  <w:marRight w:val="0"/>
                  <w:marTop w:val="0"/>
                  <w:marBottom w:val="0"/>
                  <w:divBdr>
                    <w:top w:val="none" w:sz="0" w:space="0" w:color="auto"/>
                    <w:left w:val="none" w:sz="0" w:space="0" w:color="auto"/>
                    <w:bottom w:val="none" w:sz="0" w:space="0" w:color="auto"/>
                    <w:right w:val="none" w:sz="0" w:space="0" w:color="auto"/>
                  </w:divBdr>
                </w:div>
              </w:divsChild>
            </w:div>
            <w:div w:id="1465805581">
              <w:marLeft w:val="0"/>
              <w:marRight w:val="0"/>
              <w:marTop w:val="0"/>
              <w:marBottom w:val="0"/>
              <w:divBdr>
                <w:top w:val="none" w:sz="0" w:space="0" w:color="auto"/>
                <w:left w:val="none" w:sz="0" w:space="0" w:color="auto"/>
                <w:bottom w:val="none" w:sz="0" w:space="0" w:color="auto"/>
                <w:right w:val="none" w:sz="0" w:space="0" w:color="auto"/>
              </w:divBdr>
              <w:divsChild>
                <w:div w:id="1433625105">
                  <w:marLeft w:val="0"/>
                  <w:marRight w:val="0"/>
                  <w:marTop w:val="0"/>
                  <w:marBottom w:val="0"/>
                  <w:divBdr>
                    <w:top w:val="none" w:sz="0" w:space="0" w:color="auto"/>
                    <w:left w:val="none" w:sz="0" w:space="0" w:color="auto"/>
                    <w:bottom w:val="none" w:sz="0" w:space="0" w:color="auto"/>
                    <w:right w:val="none" w:sz="0" w:space="0" w:color="auto"/>
                  </w:divBdr>
                </w:div>
              </w:divsChild>
            </w:div>
            <w:div w:id="1509371191">
              <w:marLeft w:val="0"/>
              <w:marRight w:val="0"/>
              <w:marTop w:val="0"/>
              <w:marBottom w:val="0"/>
              <w:divBdr>
                <w:top w:val="none" w:sz="0" w:space="0" w:color="auto"/>
                <w:left w:val="none" w:sz="0" w:space="0" w:color="auto"/>
                <w:bottom w:val="none" w:sz="0" w:space="0" w:color="auto"/>
                <w:right w:val="none" w:sz="0" w:space="0" w:color="auto"/>
              </w:divBdr>
              <w:divsChild>
                <w:div w:id="1700349102">
                  <w:marLeft w:val="0"/>
                  <w:marRight w:val="0"/>
                  <w:marTop w:val="0"/>
                  <w:marBottom w:val="0"/>
                  <w:divBdr>
                    <w:top w:val="none" w:sz="0" w:space="0" w:color="auto"/>
                    <w:left w:val="none" w:sz="0" w:space="0" w:color="auto"/>
                    <w:bottom w:val="none" w:sz="0" w:space="0" w:color="auto"/>
                    <w:right w:val="none" w:sz="0" w:space="0" w:color="auto"/>
                  </w:divBdr>
                </w:div>
              </w:divsChild>
            </w:div>
            <w:div w:id="1546259616">
              <w:marLeft w:val="0"/>
              <w:marRight w:val="0"/>
              <w:marTop w:val="0"/>
              <w:marBottom w:val="0"/>
              <w:divBdr>
                <w:top w:val="none" w:sz="0" w:space="0" w:color="auto"/>
                <w:left w:val="none" w:sz="0" w:space="0" w:color="auto"/>
                <w:bottom w:val="none" w:sz="0" w:space="0" w:color="auto"/>
                <w:right w:val="none" w:sz="0" w:space="0" w:color="auto"/>
              </w:divBdr>
              <w:divsChild>
                <w:div w:id="1355228251">
                  <w:marLeft w:val="0"/>
                  <w:marRight w:val="0"/>
                  <w:marTop w:val="0"/>
                  <w:marBottom w:val="0"/>
                  <w:divBdr>
                    <w:top w:val="none" w:sz="0" w:space="0" w:color="auto"/>
                    <w:left w:val="none" w:sz="0" w:space="0" w:color="auto"/>
                    <w:bottom w:val="none" w:sz="0" w:space="0" w:color="auto"/>
                    <w:right w:val="none" w:sz="0" w:space="0" w:color="auto"/>
                  </w:divBdr>
                </w:div>
              </w:divsChild>
            </w:div>
            <w:div w:id="1581908330">
              <w:marLeft w:val="0"/>
              <w:marRight w:val="0"/>
              <w:marTop w:val="0"/>
              <w:marBottom w:val="0"/>
              <w:divBdr>
                <w:top w:val="none" w:sz="0" w:space="0" w:color="auto"/>
                <w:left w:val="none" w:sz="0" w:space="0" w:color="auto"/>
                <w:bottom w:val="none" w:sz="0" w:space="0" w:color="auto"/>
                <w:right w:val="none" w:sz="0" w:space="0" w:color="auto"/>
              </w:divBdr>
              <w:divsChild>
                <w:div w:id="733043624">
                  <w:marLeft w:val="0"/>
                  <w:marRight w:val="0"/>
                  <w:marTop w:val="0"/>
                  <w:marBottom w:val="0"/>
                  <w:divBdr>
                    <w:top w:val="none" w:sz="0" w:space="0" w:color="auto"/>
                    <w:left w:val="none" w:sz="0" w:space="0" w:color="auto"/>
                    <w:bottom w:val="none" w:sz="0" w:space="0" w:color="auto"/>
                    <w:right w:val="none" w:sz="0" w:space="0" w:color="auto"/>
                  </w:divBdr>
                </w:div>
              </w:divsChild>
            </w:div>
            <w:div w:id="1617249483">
              <w:marLeft w:val="0"/>
              <w:marRight w:val="0"/>
              <w:marTop w:val="0"/>
              <w:marBottom w:val="0"/>
              <w:divBdr>
                <w:top w:val="none" w:sz="0" w:space="0" w:color="auto"/>
                <w:left w:val="none" w:sz="0" w:space="0" w:color="auto"/>
                <w:bottom w:val="none" w:sz="0" w:space="0" w:color="auto"/>
                <w:right w:val="none" w:sz="0" w:space="0" w:color="auto"/>
              </w:divBdr>
              <w:divsChild>
                <w:div w:id="323316202">
                  <w:marLeft w:val="0"/>
                  <w:marRight w:val="0"/>
                  <w:marTop w:val="0"/>
                  <w:marBottom w:val="0"/>
                  <w:divBdr>
                    <w:top w:val="none" w:sz="0" w:space="0" w:color="auto"/>
                    <w:left w:val="none" w:sz="0" w:space="0" w:color="auto"/>
                    <w:bottom w:val="none" w:sz="0" w:space="0" w:color="auto"/>
                    <w:right w:val="none" w:sz="0" w:space="0" w:color="auto"/>
                  </w:divBdr>
                </w:div>
              </w:divsChild>
            </w:div>
            <w:div w:id="1650358053">
              <w:marLeft w:val="0"/>
              <w:marRight w:val="0"/>
              <w:marTop w:val="0"/>
              <w:marBottom w:val="0"/>
              <w:divBdr>
                <w:top w:val="none" w:sz="0" w:space="0" w:color="auto"/>
                <w:left w:val="none" w:sz="0" w:space="0" w:color="auto"/>
                <w:bottom w:val="none" w:sz="0" w:space="0" w:color="auto"/>
                <w:right w:val="none" w:sz="0" w:space="0" w:color="auto"/>
              </w:divBdr>
              <w:divsChild>
                <w:div w:id="544876956">
                  <w:marLeft w:val="0"/>
                  <w:marRight w:val="0"/>
                  <w:marTop w:val="0"/>
                  <w:marBottom w:val="0"/>
                  <w:divBdr>
                    <w:top w:val="none" w:sz="0" w:space="0" w:color="auto"/>
                    <w:left w:val="none" w:sz="0" w:space="0" w:color="auto"/>
                    <w:bottom w:val="none" w:sz="0" w:space="0" w:color="auto"/>
                    <w:right w:val="none" w:sz="0" w:space="0" w:color="auto"/>
                  </w:divBdr>
                </w:div>
              </w:divsChild>
            </w:div>
            <w:div w:id="1689024346">
              <w:marLeft w:val="0"/>
              <w:marRight w:val="0"/>
              <w:marTop w:val="0"/>
              <w:marBottom w:val="0"/>
              <w:divBdr>
                <w:top w:val="none" w:sz="0" w:space="0" w:color="auto"/>
                <w:left w:val="none" w:sz="0" w:space="0" w:color="auto"/>
                <w:bottom w:val="none" w:sz="0" w:space="0" w:color="auto"/>
                <w:right w:val="none" w:sz="0" w:space="0" w:color="auto"/>
              </w:divBdr>
              <w:divsChild>
                <w:div w:id="1756317577">
                  <w:marLeft w:val="0"/>
                  <w:marRight w:val="0"/>
                  <w:marTop w:val="0"/>
                  <w:marBottom w:val="0"/>
                  <w:divBdr>
                    <w:top w:val="none" w:sz="0" w:space="0" w:color="auto"/>
                    <w:left w:val="none" w:sz="0" w:space="0" w:color="auto"/>
                    <w:bottom w:val="none" w:sz="0" w:space="0" w:color="auto"/>
                    <w:right w:val="none" w:sz="0" w:space="0" w:color="auto"/>
                  </w:divBdr>
                </w:div>
              </w:divsChild>
            </w:div>
            <w:div w:id="1694377444">
              <w:marLeft w:val="0"/>
              <w:marRight w:val="0"/>
              <w:marTop w:val="0"/>
              <w:marBottom w:val="0"/>
              <w:divBdr>
                <w:top w:val="none" w:sz="0" w:space="0" w:color="auto"/>
                <w:left w:val="none" w:sz="0" w:space="0" w:color="auto"/>
                <w:bottom w:val="none" w:sz="0" w:space="0" w:color="auto"/>
                <w:right w:val="none" w:sz="0" w:space="0" w:color="auto"/>
              </w:divBdr>
              <w:divsChild>
                <w:div w:id="1392532329">
                  <w:marLeft w:val="0"/>
                  <w:marRight w:val="0"/>
                  <w:marTop w:val="0"/>
                  <w:marBottom w:val="0"/>
                  <w:divBdr>
                    <w:top w:val="none" w:sz="0" w:space="0" w:color="auto"/>
                    <w:left w:val="none" w:sz="0" w:space="0" w:color="auto"/>
                    <w:bottom w:val="none" w:sz="0" w:space="0" w:color="auto"/>
                    <w:right w:val="none" w:sz="0" w:space="0" w:color="auto"/>
                  </w:divBdr>
                </w:div>
              </w:divsChild>
            </w:div>
            <w:div w:id="1713577280">
              <w:marLeft w:val="0"/>
              <w:marRight w:val="0"/>
              <w:marTop w:val="0"/>
              <w:marBottom w:val="0"/>
              <w:divBdr>
                <w:top w:val="none" w:sz="0" w:space="0" w:color="auto"/>
                <w:left w:val="none" w:sz="0" w:space="0" w:color="auto"/>
                <w:bottom w:val="none" w:sz="0" w:space="0" w:color="auto"/>
                <w:right w:val="none" w:sz="0" w:space="0" w:color="auto"/>
              </w:divBdr>
              <w:divsChild>
                <w:div w:id="686519303">
                  <w:marLeft w:val="0"/>
                  <w:marRight w:val="0"/>
                  <w:marTop w:val="0"/>
                  <w:marBottom w:val="0"/>
                  <w:divBdr>
                    <w:top w:val="none" w:sz="0" w:space="0" w:color="auto"/>
                    <w:left w:val="none" w:sz="0" w:space="0" w:color="auto"/>
                    <w:bottom w:val="none" w:sz="0" w:space="0" w:color="auto"/>
                    <w:right w:val="none" w:sz="0" w:space="0" w:color="auto"/>
                  </w:divBdr>
                </w:div>
              </w:divsChild>
            </w:div>
            <w:div w:id="1752390275">
              <w:marLeft w:val="0"/>
              <w:marRight w:val="0"/>
              <w:marTop w:val="0"/>
              <w:marBottom w:val="0"/>
              <w:divBdr>
                <w:top w:val="none" w:sz="0" w:space="0" w:color="auto"/>
                <w:left w:val="none" w:sz="0" w:space="0" w:color="auto"/>
                <w:bottom w:val="none" w:sz="0" w:space="0" w:color="auto"/>
                <w:right w:val="none" w:sz="0" w:space="0" w:color="auto"/>
              </w:divBdr>
              <w:divsChild>
                <w:div w:id="799227694">
                  <w:marLeft w:val="0"/>
                  <w:marRight w:val="0"/>
                  <w:marTop w:val="0"/>
                  <w:marBottom w:val="0"/>
                  <w:divBdr>
                    <w:top w:val="none" w:sz="0" w:space="0" w:color="auto"/>
                    <w:left w:val="none" w:sz="0" w:space="0" w:color="auto"/>
                    <w:bottom w:val="none" w:sz="0" w:space="0" w:color="auto"/>
                    <w:right w:val="none" w:sz="0" w:space="0" w:color="auto"/>
                  </w:divBdr>
                </w:div>
                <w:div w:id="1983346244">
                  <w:marLeft w:val="0"/>
                  <w:marRight w:val="0"/>
                  <w:marTop w:val="0"/>
                  <w:marBottom w:val="0"/>
                  <w:divBdr>
                    <w:top w:val="none" w:sz="0" w:space="0" w:color="auto"/>
                    <w:left w:val="none" w:sz="0" w:space="0" w:color="auto"/>
                    <w:bottom w:val="none" w:sz="0" w:space="0" w:color="auto"/>
                    <w:right w:val="none" w:sz="0" w:space="0" w:color="auto"/>
                  </w:divBdr>
                </w:div>
              </w:divsChild>
            </w:div>
            <w:div w:id="1760516497">
              <w:marLeft w:val="0"/>
              <w:marRight w:val="0"/>
              <w:marTop w:val="0"/>
              <w:marBottom w:val="0"/>
              <w:divBdr>
                <w:top w:val="none" w:sz="0" w:space="0" w:color="auto"/>
                <w:left w:val="none" w:sz="0" w:space="0" w:color="auto"/>
                <w:bottom w:val="none" w:sz="0" w:space="0" w:color="auto"/>
                <w:right w:val="none" w:sz="0" w:space="0" w:color="auto"/>
              </w:divBdr>
              <w:divsChild>
                <w:div w:id="62680904">
                  <w:marLeft w:val="0"/>
                  <w:marRight w:val="0"/>
                  <w:marTop w:val="0"/>
                  <w:marBottom w:val="0"/>
                  <w:divBdr>
                    <w:top w:val="none" w:sz="0" w:space="0" w:color="auto"/>
                    <w:left w:val="none" w:sz="0" w:space="0" w:color="auto"/>
                    <w:bottom w:val="none" w:sz="0" w:space="0" w:color="auto"/>
                    <w:right w:val="none" w:sz="0" w:space="0" w:color="auto"/>
                  </w:divBdr>
                </w:div>
                <w:div w:id="1345936096">
                  <w:marLeft w:val="0"/>
                  <w:marRight w:val="0"/>
                  <w:marTop w:val="0"/>
                  <w:marBottom w:val="0"/>
                  <w:divBdr>
                    <w:top w:val="none" w:sz="0" w:space="0" w:color="auto"/>
                    <w:left w:val="none" w:sz="0" w:space="0" w:color="auto"/>
                    <w:bottom w:val="none" w:sz="0" w:space="0" w:color="auto"/>
                    <w:right w:val="none" w:sz="0" w:space="0" w:color="auto"/>
                  </w:divBdr>
                </w:div>
              </w:divsChild>
            </w:div>
            <w:div w:id="1774089564">
              <w:marLeft w:val="0"/>
              <w:marRight w:val="0"/>
              <w:marTop w:val="0"/>
              <w:marBottom w:val="0"/>
              <w:divBdr>
                <w:top w:val="none" w:sz="0" w:space="0" w:color="auto"/>
                <w:left w:val="none" w:sz="0" w:space="0" w:color="auto"/>
                <w:bottom w:val="none" w:sz="0" w:space="0" w:color="auto"/>
                <w:right w:val="none" w:sz="0" w:space="0" w:color="auto"/>
              </w:divBdr>
              <w:divsChild>
                <w:div w:id="1584490873">
                  <w:marLeft w:val="0"/>
                  <w:marRight w:val="0"/>
                  <w:marTop w:val="0"/>
                  <w:marBottom w:val="0"/>
                  <w:divBdr>
                    <w:top w:val="none" w:sz="0" w:space="0" w:color="auto"/>
                    <w:left w:val="none" w:sz="0" w:space="0" w:color="auto"/>
                    <w:bottom w:val="none" w:sz="0" w:space="0" w:color="auto"/>
                    <w:right w:val="none" w:sz="0" w:space="0" w:color="auto"/>
                  </w:divBdr>
                </w:div>
              </w:divsChild>
            </w:div>
            <w:div w:id="1818255079">
              <w:marLeft w:val="0"/>
              <w:marRight w:val="0"/>
              <w:marTop w:val="0"/>
              <w:marBottom w:val="0"/>
              <w:divBdr>
                <w:top w:val="none" w:sz="0" w:space="0" w:color="auto"/>
                <w:left w:val="none" w:sz="0" w:space="0" w:color="auto"/>
                <w:bottom w:val="none" w:sz="0" w:space="0" w:color="auto"/>
                <w:right w:val="none" w:sz="0" w:space="0" w:color="auto"/>
              </w:divBdr>
              <w:divsChild>
                <w:div w:id="1404570771">
                  <w:marLeft w:val="0"/>
                  <w:marRight w:val="0"/>
                  <w:marTop w:val="0"/>
                  <w:marBottom w:val="0"/>
                  <w:divBdr>
                    <w:top w:val="none" w:sz="0" w:space="0" w:color="auto"/>
                    <w:left w:val="none" w:sz="0" w:space="0" w:color="auto"/>
                    <w:bottom w:val="none" w:sz="0" w:space="0" w:color="auto"/>
                    <w:right w:val="none" w:sz="0" w:space="0" w:color="auto"/>
                  </w:divBdr>
                </w:div>
              </w:divsChild>
            </w:div>
            <w:div w:id="1851675318">
              <w:marLeft w:val="0"/>
              <w:marRight w:val="0"/>
              <w:marTop w:val="0"/>
              <w:marBottom w:val="0"/>
              <w:divBdr>
                <w:top w:val="none" w:sz="0" w:space="0" w:color="auto"/>
                <w:left w:val="none" w:sz="0" w:space="0" w:color="auto"/>
                <w:bottom w:val="none" w:sz="0" w:space="0" w:color="auto"/>
                <w:right w:val="none" w:sz="0" w:space="0" w:color="auto"/>
              </w:divBdr>
              <w:divsChild>
                <w:div w:id="181553040">
                  <w:marLeft w:val="0"/>
                  <w:marRight w:val="0"/>
                  <w:marTop w:val="0"/>
                  <w:marBottom w:val="0"/>
                  <w:divBdr>
                    <w:top w:val="none" w:sz="0" w:space="0" w:color="auto"/>
                    <w:left w:val="none" w:sz="0" w:space="0" w:color="auto"/>
                    <w:bottom w:val="none" w:sz="0" w:space="0" w:color="auto"/>
                    <w:right w:val="none" w:sz="0" w:space="0" w:color="auto"/>
                  </w:divBdr>
                </w:div>
              </w:divsChild>
            </w:div>
            <w:div w:id="1871185292">
              <w:marLeft w:val="0"/>
              <w:marRight w:val="0"/>
              <w:marTop w:val="0"/>
              <w:marBottom w:val="0"/>
              <w:divBdr>
                <w:top w:val="none" w:sz="0" w:space="0" w:color="auto"/>
                <w:left w:val="none" w:sz="0" w:space="0" w:color="auto"/>
                <w:bottom w:val="none" w:sz="0" w:space="0" w:color="auto"/>
                <w:right w:val="none" w:sz="0" w:space="0" w:color="auto"/>
              </w:divBdr>
              <w:divsChild>
                <w:div w:id="464781939">
                  <w:marLeft w:val="0"/>
                  <w:marRight w:val="0"/>
                  <w:marTop w:val="0"/>
                  <w:marBottom w:val="0"/>
                  <w:divBdr>
                    <w:top w:val="none" w:sz="0" w:space="0" w:color="auto"/>
                    <w:left w:val="none" w:sz="0" w:space="0" w:color="auto"/>
                    <w:bottom w:val="none" w:sz="0" w:space="0" w:color="auto"/>
                    <w:right w:val="none" w:sz="0" w:space="0" w:color="auto"/>
                  </w:divBdr>
                </w:div>
              </w:divsChild>
            </w:div>
            <w:div w:id="1926262686">
              <w:marLeft w:val="0"/>
              <w:marRight w:val="0"/>
              <w:marTop w:val="0"/>
              <w:marBottom w:val="0"/>
              <w:divBdr>
                <w:top w:val="none" w:sz="0" w:space="0" w:color="auto"/>
                <w:left w:val="none" w:sz="0" w:space="0" w:color="auto"/>
                <w:bottom w:val="none" w:sz="0" w:space="0" w:color="auto"/>
                <w:right w:val="none" w:sz="0" w:space="0" w:color="auto"/>
              </w:divBdr>
              <w:divsChild>
                <w:div w:id="1794669473">
                  <w:marLeft w:val="0"/>
                  <w:marRight w:val="0"/>
                  <w:marTop w:val="0"/>
                  <w:marBottom w:val="0"/>
                  <w:divBdr>
                    <w:top w:val="none" w:sz="0" w:space="0" w:color="auto"/>
                    <w:left w:val="none" w:sz="0" w:space="0" w:color="auto"/>
                    <w:bottom w:val="none" w:sz="0" w:space="0" w:color="auto"/>
                    <w:right w:val="none" w:sz="0" w:space="0" w:color="auto"/>
                  </w:divBdr>
                </w:div>
              </w:divsChild>
            </w:div>
            <w:div w:id="2072921169">
              <w:marLeft w:val="0"/>
              <w:marRight w:val="0"/>
              <w:marTop w:val="0"/>
              <w:marBottom w:val="0"/>
              <w:divBdr>
                <w:top w:val="none" w:sz="0" w:space="0" w:color="auto"/>
                <w:left w:val="none" w:sz="0" w:space="0" w:color="auto"/>
                <w:bottom w:val="none" w:sz="0" w:space="0" w:color="auto"/>
                <w:right w:val="none" w:sz="0" w:space="0" w:color="auto"/>
              </w:divBdr>
              <w:divsChild>
                <w:div w:id="1650209181">
                  <w:marLeft w:val="0"/>
                  <w:marRight w:val="0"/>
                  <w:marTop w:val="0"/>
                  <w:marBottom w:val="0"/>
                  <w:divBdr>
                    <w:top w:val="none" w:sz="0" w:space="0" w:color="auto"/>
                    <w:left w:val="none" w:sz="0" w:space="0" w:color="auto"/>
                    <w:bottom w:val="none" w:sz="0" w:space="0" w:color="auto"/>
                    <w:right w:val="none" w:sz="0" w:space="0" w:color="auto"/>
                  </w:divBdr>
                </w:div>
              </w:divsChild>
            </w:div>
            <w:div w:id="2085494304">
              <w:marLeft w:val="0"/>
              <w:marRight w:val="0"/>
              <w:marTop w:val="0"/>
              <w:marBottom w:val="0"/>
              <w:divBdr>
                <w:top w:val="none" w:sz="0" w:space="0" w:color="auto"/>
                <w:left w:val="none" w:sz="0" w:space="0" w:color="auto"/>
                <w:bottom w:val="none" w:sz="0" w:space="0" w:color="auto"/>
                <w:right w:val="none" w:sz="0" w:space="0" w:color="auto"/>
              </w:divBdr>
              <w:divsChild>
                <w:div w:id="433592245">
                  <w:marLeft w:val="0"/>
                  <w:marRight w:val="0"/>
                  <w:marTop w:val="0"/>
                  <w:marBottom w:val="0"/>
                  <w:divBdr>
                    <w:top w:val="none" w:sz="0" w:space="0" w:color="auto"/>
                    <w:left w:val="none" w:sz="0" w:space="0" w:color="auto"/>
                    <w:bottom w:val="none" w:sz="0" w:space="0" w:color="auto"/>
                    <w:right w:val="none" w:sz="0" w:space="0" w:color="auto"/>
                  </w:divBdr>
                </w:div>
              </w:divsChild>
            </w:div>
            <w:div w:id="2121759952">
              <w:marLeft w:val="0"/>
              <w:marRight w:val="0"/>
              <w:marTop w:val="0"/>
              <w:marBottom w:val="0"/>
              <w:divBdr>
                <w:top w:val="none" w:sz="0" w:space="0" w:color="auto"/>
                <w:left w:val="none" w:sz="0" w:space="0" w:color="auto"/>
                <w:bottom w:val="none" w:sz="0" w:space="0" w:color="auto"/>
                <w:right w:val="none" w:sz="0" w:space="0" w:color="auto"/>
              </w:divBdr>
              <w:divsChild>
                <w:div w:id="950822469">
                  <w:marLeft w:val="0"/>
                  <w:marRight w:val="0"/>
                  <w:marTop w:val="0"/>
                  <w:marBottom w:val="0"/>
                  <w:divBdr>
                    <w:top w:val="none" w:sz="0" w:space="0" w:color="auto"/>
                    <w:left w:val="none" w:sz="0" w:space="0" w:color="auto"/>
                    <w:bottom w:val="none" w:sz="0" w:space="0" w:color="auto"/>
                    <w:right w:val="none" w:sz="0" w:space="0" w:color="auto"/>
                  </w:divBdr>
                </w:div>
              </w:divsChild>
            </w:div>
            <w:div w:id="2122605565">
              <w:marLeft w:val="0"/>
              <w:marRight w:val="0"/>
              <w:marTop w:val="0"/>
              <w:marBottom w:val="0"/>
              <w:divBdr>
                <w:top w:val="none" w:sz="0" w:space="0" w:color="auto"/>
                <w:left w:val="none" w:sz="0" w:space="0" w:color="auto"/>
                <w:bottom w:val="none" w:sz="0" w:space="0" w:color="auto"/>
                <w:right w:val="none" w:sz="0" w:space="0" w:color="auto"/>
              </w:divBdr>
              <w:divsChild>
                <w:div w:id="62974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1973">
          <w:marLeft w:val="0"/>
          <w:marRight w:val="0"/>
          <w:marTop w:val="0"/>
          <w:marBottom w:val="0"/>
          <w:divBdr>
            <w:top w:val="none" w:sz="0" w:space="0" w:color="auto"/>
            <w:left w:val="none" w:sz="0" w:space="0" w:color="auto"/>
            <w:bottom w:val="none" w:sz="0" w:space="0" w:color="auto"/>
            <w:right w:val="none" w:sz="0" w:space="0" w:color="auto"/>
          </w:divBdr>
        </w:div>
        <w:div w:id="676493691">
          <w:marLeft w:val="0"/>
          <w:marRight w:val="0"/>
          <w:marTop w:val="0"/>
          <w:marBottom w:val="0"/>
          <w:divBdr>
            <w:top w:val="none" w:sz="0" w:space="0" w:color="auto"/>
            <w:left w:val="none" w:sz="0" w:space="0" w:color="auto"/>
            <w:bottom w:val="none" w:sz="0" w:space="0" w:color="auto"/>
            <w:right w:val="none" w:sz="0" w:space="0" w:color="auto"/>
          </w:divBdr>
        </w:div>
        <w:div w:id="743378199">
          <w:marLeft w:val="0"/>
          <w:marRight w:val="0"/>
          <w:marTop w:val="0"/>
          <w:marBottom w:val="0"/>
          <w:divBdr>
            <w:top w:val="none" w:sz="0" w:space="0" w:color="auto"/>
            <w:left w:val="none" w:sz="0" w:space="0" w:color="auto"/>
            <w:bottom w:val="none" w:sz="0" w:space="0" w:color="auto"/>
            <w:right w:val="none" w:sz="0" w:space="0" w:color="auto"/>
          </w:divBdr>
        </w:div>
        <w:div w:id="847327640">
          <w:marLeft w:val="0"/>
          <w:marRight w:val="0"/>
          <w:marTop w:val="0"/>
          <w:marBottom w:val="0"/>
          <w:divBdr>
            <w:top w:val="none" w:sz="0" w:space="0" w:color="auto"/>
            <w:left w:val="none" w:sz="0" w:space="0" w:color="auto"/>
            <w:bottom w:val="none" w:sz="0" w:space="0" w:color="auto"/>
            <w:right w:val="none" w:sz="0" w:space="0" w:color="auto"/>
          </w:divBdr>
        </w:div>
        <w:div w:id="847603771">
          <w:marLeft w:val="0"/>
          <w:marRight w:val="0"/>
          <w:marTop w:val="0"/>
          <w:marBottom w:val="0"/>
          <w:divBdr>
            <w:top w:val="none" w:sz="0" w:space="0" w:color="auto"/>
            <w:left w:val="none" w:sz="0" w:space="0" w:color="auto"/>
            <w:bottom w:val="none" w:sz="0" w:space="0" w:color="auto"/>
            <w:right w:val="none" w:sz="0" w:space="0" w:color="auto"/>
          </w:divBdr>
        </w:div>
        <w:div w:id="897057218">
          <w:marLeft w:val="0"/>
          <w:marRight w:val="0"/>
          <w:marTop w:val="0"/>
          <w:marBottom w:val="0"/>
          <w:divBdr>
            <w:top w:val="none" w:sz="0" w:space="0" w:color="auto"/>
            <w:left w:val="none" w:sz="0" w:space="0" w:color="auto"/>
            <w:bottom w:val="none" w:sz="0" w:space="0" w:color="auto"/>
            <w:right w:val="none" w:sz="0" w:space="0" w:color="auto"/>
          </w:divBdr>
        </w:div>
        <w:div w:id="934753399">
          <w:marLeft w:val="0"/>
          <w:marRight w:val="0"/>
          <w:marTop w:val="0"/>
          <w:marBottom w:val="0"/>
          <w:divBdr>
            <w:top w:val="none" w:sz="0" w:space="0" w:color="auto"/>
            <w:left w:val="none" w:sz="0" w:space="0" w:color="auto"/>
            <w:bottom w:val="none" w:sz="0" w:space="0" w:color="auto"/>
            <w:right w:val="none" w:sz="0" w:space="0" w:color="auto"/>
          </w:divBdr>
        </w:div>
        <w:div w:id="1015305359">
          <w:marLeft w:val="0"/>
          <w:marRight w:val="0"/>
          <w:marTop w:val="0"/>
          <w:marBottom w:val="0"/>
          <w:divBdr>
            <w:top w:val="none" w:sz="0" w:space="0" w:color="auto"/>
            <w:left w:val="none" w:sz="0" w:space="0" w:color="auto"/>
            <w:bottom w:val="none" w:sz="0" w:space="0" w:color="auto"/>
            <w:right w:val="none" w:sz="0" w:space="0" w:color="auto"/>
          </w:divBdr>
        </w:div>
        <w:div w:id="1037587180">
          <w:marLeft w:val="0"/>
          <w:marRight w:val="0"/>
          <w:marTop w:val="0"/>
          <w:marBottom w:val="0"/>
          <w:divBdr>
            <w:top w:val="none" w:sz="0" w:space="0" w:color="auto"/>
            <w:left w:val="none" w:sz="0" w:space="0" w:color="auto"/>
            <w:bottom w:val="none" w:sz="0" w:space="0" w:color="auto"/>
            <w:right w:val="none" w:sz="0" w:space="0" w:color="auto"/>
          </w:divBdr>
        </w:div>
        <w:div w:id="1065908453">
          <w:marLeft w:val="0"/>
          <w:marRight w:val="0"/>
          <w:marTop w:val="0"/>
          <w:marBottom w:val="0"/>
          <w:divBdr>
            <w:top w:val="none" w:sz="0" w:space="0" w:color="auto"/>
            <w:left w:val="none" w:sz="0" w:space="0" w:color="auto"/>
            <w:bottom w:val="none" w:sz="0" w:space="0" w:color="auto"/>
            <w:right w:val="none" w:sz="0" w:space="0" w:color="auto"/>
          </w:divBdr>
        </w:div>
        <w:div w:id="1091008819">
          <w:marLeft w:val="0"/>
          <w:marRight w:val="0"/>
          <w:marTop w:val="0"/>
          <w:marBottom w:val="0"/>
          <w:divBdr>
            <w:top w:val="none" w:sz="0" w:space="0" w:color="auto"/>
            <w:left w:val="none" w:sz="0" w:space="0" w:color="auto"/>
            <w:bottom w:val="none" w:sz="0" w:space="0" w:color="auto"/>
            <w:right w:val="none" w:sz="0" w:space="0" w:color="auto"/>
          </w:divBdr>
        </w:div>
        <w:div w:id="1128472816">
          <w:marLeft w:val="0"/>
          <w:marRight w:val="0"/>
          <w:marTop w:val="0"/>
          <w:marBottom w:val="0"/>
          <w:divBdr>
            <w:top w:val="none" w:sz="0" w:space="0" w:color="auto"/>
            <w:left w:val="none" w:sz="0" w:space="0" w:color="auto"/>
            <w:bottom w:val="none" w:sz="0" w:space="0" w:color="auto"/>
            <w:right w:val="none" w:sz="0" w:space="0" w:color="auto"/>
          </w:divBdr>
        </w:div>
        <w:div w:id="1131822514">
          <w:marLeft w:val="0"/>
          <w:marRight w:val="0"/>
          <w:marTop w:val="0"/>
          <w:marBottom w:val="0"/>
          <w:divBdr>
            <w:top w:val="none" w:sz="0" w:space="0" w:color="auto"/>
            <w:left w:val="none" w:sz="0" w:space="0" w:color="auto"/>
            <w:bottom w:val="none" w:sz="0" w:space="0" w:color="auto"/>
            <w:right w:val="none" w:sz="0" w:space="0" w:color="auto"/>
          </w:divBdr>
        </w:div>
        <w:div w:id="1139610537">
          <w:marLeft w:val="0"/>
          <w:marRight w:val="0"/>
          <w:marTop w:val="0"/>
          <w:marBottom w:val="0"/>
          <w:divBdr>
            <w:top w:val="none" w:sz="0" w:space="0" w:color="auto"/>
            <w:left w:val="none" w:sz="0" w:space="0" w:color="auto"/>
            <w:bottom w:val="none" w:sz="0" w:space="0" w:color="auto"/>
            <w:right w:val="none" w:sz="0" w:space="0" w:color="auto"/>
          </w:divBdr>
        </w:div>
        <w:div w:id="1164470054">
          <w:marLeft w:val="0"/>
          <w:marRight w:val="0"/>
          <w:marTop w:val="0"/>
          <w:marBottom w:val="0"/>
          <w:divBdr>
            <w:top w:val="none" w:sz="0" w:space="0" w:color="auto"/>
            <w:left w:val="none" w:sz="0" w:space="0" w:color="auto"/>
            <w:bottom w:val="none" w:sz="0" w:space="0" w:color="auto"/>
            <w:right w:val="none" w:sz="0" w:space="0" w:color="auto"/>
          </w:divBdr>
        </w:div>
        <w:div w:id="1220088947">
          <w:marLeft w:val="0"/>
          <w:marRight w:val="0"/>
          <w:marTop w:val="0"/>
          <w:marBottom w:val="0"/>
          <w:divBdr>
            <w:top w:val="none" w:sz="0" w:space="0" w:color="auto"/>
            <w:left w:val="none" w:sz="0" w:space="0" w:color="auto"/>
            <w:bottom w:val="none" w:sz="0" w:space="0" w:color="auto"/>
            <w:right w:val="none" w:sz="0" w:space="0" w:color="auto"/>
          </w:divBdr>
        </w:div>
        <w:div w:id="1234580118">
          <w:marLeft w:val="0"/>
          <w:marRight w:val="0"/>
          <w:marTop w:val="0"/>
          <w:marBottom w:val="0"/>
          <w:divBdr>
            <w:top w:val="none" w:sz="0" w:space="0" w:color="auto"/>
            <w:left w:val="none" w:sz="0" w:space="0" w:color="auto"/>
            <w:bottom w:val="none" w:sz="0" w:space="0" w:color="auto"/>
            <w:right w:val="none" w:sz="0" w:space="0" w:color="auto"/>
          </w:divBdr>
        </w:div>
        <w:div w:id="1236283398">
          <w:marLeft w:val="0"/>
          <w:marRight w:val="0"/>
          <w:marTop w:val="0"/>
          <w:marBottom w:val="0"/>
          <w:divBdr>
            <w:top w:val="none" w:sz="0" w:space="0" w:color="auto"/>
            <w:left w:val="none" w:sz="0" w:space="0" w:color="auto"/>
            <w:bottom w:val="none" w:sz="0" w:space="0" w:color="auto"/>
            <w:right w:val="none" w:sz="0" w:space="0" w:color="auto"/>
          </w:divBdr>
        </w:div>
        <w:div w:id="1252156752">
          <w:marLeft w:val="0"/>
          <w:marRight w:val="0"/>
          <w:marTop w:val="0"/>
          <w:marBottom w:val="0"/>
          <w:divBdr>
            <w:top w:val="none" w:sz="0" w:space="0" w:color="auto"/>
            <w:left w:val="none" w:sz="0" w:space="0" w:color="auto"/>
            <w:bottom w:val="none" w:sz="0" w:space="0" w:color="auto"/>
            <w:right w:val="none" w:sz="0" w:space="0" w:color="auto"/>
          </w:divBdr>
        </w:div>
        <w:div w:id="1285313007">
          <w:marLeft w:val="0"/>
          <w:marRight w:val="0"/>
          <w:marTop w:val="0"/>
          <w:marBottom w:val="0"/>
          <w:divBdr>
            <w:top w:val="none" w:sz="0" w:space="0" w:color="auto"/>
            <w:left w:val="none" w:sz="0" w:space="0" w:color="auto"/>
            <w:bottom w:val="none" w:sz="0" w:space="0" w:color="auto"/>
            <w:right w:val="none" w:sz="0" w:space="0" w:color="auto"/>
          </w:divBdr>
        </w:div>
        <w:div w:id="1291790239">
          <w:marLeft w:val="0"/>
          <w:marRight w:val="0"/>
          <w:marTop w:val="0"/>
          <w:marBottom w:val="0"/>
          <w:divBdr>
            <w:top w:val="none" w:sz="0" w:space="0" w:color="auto"/>
            <w:left w:val="none" w:sz="0" w:space="0" w:color="auto"/>
            <w:bottom w:val="none" w:sz="0" w:space="0" w:color="auto"/>
            <w:right w:val="none" w:sz="0" w:space="0" w:color="auto"/>
          </w:divBdr>
        </w:div>
        <w:div w:id="1322660084">
          <w:marLeft w:val="0"/>
          <w:marRight w:val="0"/>
          <w:marTop w:val="0"/>
          <w:marBottom w:val="0"/>
          <w:divBdr>
            <w:top w:val="none" w:sz="0" w:space="0" w:color="auto"/>
            <w:left w:val="none" w:sz="0" w:space="0" w:color="auto"/>
            <w:bottom w:val="none" w:sz="0" w:space="0" w:color="auto"/>
            <w:right w:val="none" w:sz="0" w:space="0" w:color="auto"/>
          </w:divBdr>
        </w:div>
        <w:div w:id="1323506427">
          <w:marLeft w:val="0"/>
          <w:marRight w:val="0"/>
          <w:marTop w:val="0"/>
          <w:marBottom w:val="0"/>
          <w:divBdr>
            <w:top w:val="none" w:sz="0" w:space="0" w:color="auto"/>
            <w:left w:val="none" w:sz="0" w:space="0" w:color="auto"/>
            <w:bottom w:val="none" w:sz="0" w:space="0" w:color="auto"/>
            <w:right w:val="none" w:sz="0" w:space="0" w:color="auto"/>
          </w:divBdr>
        </w:div>
        <w:div w:id="1375038685">
          <w:marLeft w:val="0"/>
          <w:marRight w:val="0"/>
          <w:marTop w:val="0"/>
          <w:marBottom w:val="0"/>
          <w:divBdr>
            <w:top w:val="none" w:sz="0" w:space="0" w:color="auto"/>
            <w:left w:val="none" w:sz="0" w:space="0" w:color="auto"/>
            <w:bottom w:val="none" w:sz="0" w:space="0" w:color="auto"/>
            <w:right w:val="none" w:sz="0" w:space="0" w:color="auto"/>
          </w:divBdr>
        </w:div>
        <w:div w:id="1407721449">
          <w:marLeft w:val="0"/>
          <w:marRight w:val="0"/>
          <w:marTop w:val="0"/>
          <w:marBottom w:val="0"/>
          <w:divBdr>
            <w:top w:val="none" w:sz="0" w:space="0" w:color="auto"/>
            <w:left w:val="none" w:sz="0" w:space="0" w:color="auto"/>
            <w:bottom w:val="none" w:sz="0" w:space="0" w:color="auto"/>
            <w:right w:val="none" w:sz="0" w:space="0" w:color="auto"/>
          </w:divBdr>
        </w:div>
        <w:div w:id="1484009802">
          <w:marLeft w:val="0"/>
          <w:marRight w:val="0"/>
          <w:marTop w:val="0"/>
          <w:marBottom w:val="0"/>
          <w:divBdr>
            <w:top w:val="none" w:sz="0" w:space="0" w:color="auto"/>
            <w:left w:val="none" w:sz="0" w:space="0" w:color="auto"/>
            <w:bottom w:val="none" w:sz="0" w:space="0" w:color="auto"/>
            <w:right w:val="none" w:sz="0" w:space="0" w:color="auto"/>
          </w:divBdr>
        </w:div>
        <w:div w:id="1498961690">
          <w:marLeft w:val="0"/>
          <w:marRight w:val="0"/>
          <w:marTop w:val="0"/>
          <w:marBottom w:val="0"/>
          <w:divBdr>
            <w:top w:val="none" w:sz="0" w:space="0" w:color="auto"/>
            <w:left w:val="none" w:sz="0" w:space="0" w:color="auto"/>
            <w:bottom w:val="none" w:sz="0" w:space="0" w:color="auto"/>
            <w:right w:val="none" w:sz="0" w:space="0" w:color="auto"/>
          </w:divBdr>
        </w:div>
        <w:div w:id="1534465172">
          <w:marLeft w:val="0"/>
          <w:marRight w:val="0"/>
          <w:marTop w:val="0"/>
          <w:marBottom w:val="0"/>
          <w:divBdr>
            <w:top w:val="none" w:sz="0" w:space="0" w:color="auto"/>
            <w:left w:val="none" w:sz="0" w:space="0" w:color="auto"/>
            <w:bottom w:val="none" w:sz="0" w:space="0" w:color="auto"/>
            <w:right w:val="none" w:sz="0" w:space="0" w:color="auto"/>
          </w:divBdr>
        </w:div>
        <w:div w:id="1661470616">
          <w:marLeft w:val="0"/>
          <w:marRight w:val="0"/>
          <w:marTop w:val="0"/>
          <w:marBottom w:val="0"/>
          <w:divBdr>
            <w:top w:val="none" w:sz="0" w:space="0" w:color="auto"/>
            <w:left w:val="none" w:sz="0" w:space="0" w:color="auto"/>
            <w:bottom w:val="none" w:sz="0" w:space="0" w:color="auto"/>
            <w:right w:val="none" w:sz="0" w:space="0" w:color="auto"/>
          </w:divBdr>
        </w:div>
        <w:div w:id="1670717679">
          <w:marLeft w:val="0"/>
          <w:marRight w:val="0"/>
          <w:marTop w:val="0"/>
          <w:marBottom w:val="0"/>
          <w:divBdr>
            <w:top w:val="none" w:sz="0" w:space="0" w:color="auto"/>
            <w:left w:val="none" w:sz="0" w:space="0" w:color="auto"/>
            <w:bottom w:val="none" w:sz="0" w:space="0" w:color="auto"/>
            <w:right w:val="none" w:sz="0" w:space="0" w:color="auto"/>
          </w:divBdr>
        </w:div>
        <w:div w:id="1686589230">
          <w:marLeft w:val="0"/>
          <w:marRight w:val="0"/>
          <w:marTop w:val="0"/>
          <w:marBottom w:val="0"/>
          <w:divBdr>
            <w:top w:val="none" w:sz="0" w:space="0" w:color="auto"/>
            <w:left w:val="none" w:sz="0" w:space="0" w:color="auto"/>
            <w:bottom w:val="none" w:sz="0" w:space="0" w:color="auto"/>
            <w:right w:val="none" w:sz="0" w:space="0" w:color="auto"/>
          </w:divBdr>
        </w:div>
        <w:div w:id="1689528359">
          <w:marLeft w:val="0"/>
          <w:marRight w:val="0"/>
          <w:marTop w:val="0"/>
          <w:marBottom w:val="0"/>
          <w:divBdr>
            <w:top w:val="none" w:sz="0" w:space="0" w:color="auto"/>
            <w:left w:val="none" w:sz="0" w:space="0" w:color="auto"/>
            <w:bottom w:val="none" w:sz="0" w:space="0" w:color="auto"/>
            <w:right w:val="none" w:sz="0" w:space="0" w:color="auto"/>
          </w:divBdr>
        </w:div>
        <w:div w:id="1695616728">
          <w:marLeft w:val="0"/>
          <w:marRight w:val="0"/>
          <w:marTop w:val="0"/>
          <w:marBottom w:val="0"/>
          <w:divBdr>
            <w:top w:val="none" w:sz="0" w:space="0" w:color="auto"/>
            <w:left w:val="none" w:sz="0" w:space="0" w:color="auto"/>
            <w:bottom w:val="none" w:sz="0" w:space="0" w:color="auto"/>
            <w:right w:val="none" w:sz="0" w:space="0" w:color="auto"/>
          </w:divBdr>
        </w:div>
        <w:div w:id="1718240257">
          <w:marLeft w:val="0"/>
          <w:marRight w:val="0"/>
          <w:marTop w:val="0"/>
          <w:marBottom w:val="0"/>
          <w:divBdr>
            <w:top w:val="none" w:sz="0" w:space="0" w:color="auto"/>
            <w:left w:val="none" w:sz="0" w:space="0" w:color="auto"/>
            <w:bottom w:val="none" w:sz="0" w:space="0" w:color="auto"/>
            <w:right w:val="none" w:sz="0" w:space="0" w:color="auto"/>
          </w:divBdr>
        </w:div>
        <w:div w:id="1743678820">
          <w:marLeft w:val="0"/>
          <w:marRight w:val="0"/>
          <w:marTop w:val="0"/>
          <w:marBottom w:val="0"/>
          <w:divBdr>
            <w:top w:val="none" w:sz="0" w:space="0" w:color="auto"/>
            <w:left w:val="none" w:sz="0" w:space="0" w:color="auto"/>
            <w:bottom w:val="none" w:sz="0" w:space="0" w:color="auto"/>
            <w:right w:val="none" w:sz="0" w:space="0" w:color="auto"/>
          </w:divBdr>
        </w:div>
        <w:div w:id="1803304366">
          <w:marLeft w:val="0"/>
          <w:marRight w:val="0"/>
          <w:marTop w:val="0"/>
          <w:marBottom w:val="0"/>
          <w:divBdr>
            <w:top w:val="none" w:sz="0" w:space="0" w:color="auto"/>
            <w:left w:val="none" w:sz="0" w:space="0" w:color="auto"/>
            <w:bottom w:val="none" w:sz="0" w:space="0" w:color="auto"/>
            <w:right w:val="none" w:sz="0" w:space="0" w:color="auto"/>
          </w:divBdr>
        </w:div>
        <w:div w:id="1835953576">
          <w:marLeft w:val="0"/>
          <w:marRight w:val="0"/>
          <w:marTop w:val="0"/>
          <w:marBottom w:val="0"/>
          <w:divBdr>
            <w:top w:val="none" w:sz="0" w:space="0" w:color="auto"/>
            <w:left w:val="none" w:sz="0" w:space="0" w:color="auto"/>
            <w:bottom w:val="none" w:sz="0" w:space="0" w:color="auto"/>
            <w:right w:val="none" w:sz="0" w:space="0" w:color="auto"/>
          </w:divBdr>
        </w:div>
        <w:div w:id="1840003491">
          <w:marLeft w:val="0"/>
          <w:marRight w:val="0"/>
          <w:marTop w:val="0"/>
          <w:marBottom w:val="0"/>
          <w:divBdr>
            <w:top w:val="none" w:sz="0" w:space="0" w:color="auto"/>
            <w:left w:val="none" w:sz="0" w:space="0" w:color="auto"/>
            <w:bottom w:val="none" w:sz="0" w:space="0" w:color="auto"/>
            <w:right w:val="none" w:sz="0" w:space="0" w:color="auto"/>
          </w:divBdr>
        </w:div>
        <w:div w:id="1864319141">
          <w:marLeft w:val="0"/>
          <w:marRight w:val="0"/>
          <w:marTop w:val="0"/>
          <w:marBottom w:val="0"/>
          <w:divBdr>
            <w:top w:val="none" w:sz="0" w:space="0" w:color="auto"/>
            <w:left w:val="none" w:sz="0" w:space="0" w:color="auto"/>
            <w:bottom w:val="none" w:sz="0" w:space="0" w:color="auto"/>
            <w:right w:val="none" w:sz="0" w:space="0" w:color="auto"/>
          </w:divBdr>
        </w:div>
        <w:div w:id="1877084936">
          <w:marLeft w:val="0"/>
          <w:marRight w:val="0"/>
          <w:marTop w:val="0"/>
          <w:marBottom w:val="0"/>
          <w:divBdr>
            <w:top w:val="none" w:sz="0" w:space="0" w:color="auto"/>
            <w:left w:val="none" w:sz="0" w:space="0" w:color="auto"/>
            <w:bottom w:val="none" w:sz="0" w:space="0" w:color="auto"/>
            <w:right w:val="none" w:sz="0" w:space="0" w:color="auto"/>
          </w:divBdr>
        </w:div>
        <w:div w:id="1897088496">
          <w:marLeft w:val="0"/>
          <w:marRight w:val="0"/>
          <w:marTop w:val="0"/>
          <w:marBottom w:val="0"/>
          <w:divBdr>
            <w:top w:val="none" w:sz="0" w:space="0" w:color="auto"/>
            <w:left w:val="none" w:sz="0" w:space="0" w:color="auto"/>
            <w:bottom w:val="none" w:sz="0" w:space="0" w:color="auto"/>
            <w:right w:val="none" w:sz="0" w:space="0" w:color="auto"/>
          </w:divBdr>
        </w:div>
        <w:div w:id="1927957234">
          <w:marLeft w:val="0"/>
          <w:marRight w:val="0"/>
          <w:marTop w:val="0"/>
          <w:marBottom w:val="0"/>
          <w:divBdr>
            <w:top w:val="none" w:sz="0" w:space="0" w:color="auto"/>
            <w:left w:val="none" w:sz="0" w:space="0" w:color="auto"/>
            <w:bottom w:val="none" w:sz="0" w:space="0" w:color="auto"/>
            <w:right w:val="none" w:sz="0" w:space="0" w:color="auto"/>
          </w:divBdr>
        </w:div>
        <w:div w:id="1956013846">
          <w:marLeft w:val="0"/>
          <w:marRight w:val="0"/>
          <w:marTop w:val="0"/>
          <w:marBottom w:val="0"/>
          <w:divBdr>
            <w:top w:val="none" w:sz="0" w:space="0" w:color="auto"/>
            <w:left w:val="none" w:sz="0" w:space="0" w:color="auto"/>
            <w:bottom w:val="none" w:sz="0" w:space="0" w:color="auto"/>
            <w:right w:val="none" w:sz="0" w:space="0" w:color="auto"/>
          </w:divBdr>
        </w:div>
        <w:div w:id="1967931214">
          <w:marLeft w:val="0"/>
          <w:marRight w:val="0"/>
          <w:marTop w:val="0"/>
          <w:marBottom w:val="0"/>
          <w:divBdr>
            <w:top w:val="none" w:sz="0" w:space="0" w:color="auto"/>
            <w:left w:val="none" w:sz="0" w:space="0" w:color="auto"/>
            <w:bottom w:val="none" w:sz="0" w:space="0" w:color="auto"/>
            <w:right w:val="none" w:sz="0" w:space="0" w:color="auto"/>
          </w:divBdr>
        </w:div>
        <w:div w:id="1987274938">
          <w:marLeft w:val="0"/>
          <w:marRight w:val="0"/>
          <w:marTop w:val="0"/>
          <w:marBottom w:val="0"/>
          <w:divBdr>
            <w:top w:val="none" w:sz="0" w:space="0" w:color="auto"/>
            <w:left w:val="none" w:sz="0" w:space="0" w:color="auto"/>
            <w:bottom w:val="none" w:sz="0" w:space="0" w:color="auto"/>
            <w:right w:val="none" w:sz="0" w:space="0" w:color="auto"/>
          </w:divBdr>
        </w:div>
        <w:div w:id="2016960575">
          <w:marLeft w:val="0"/>
          <w:marRight w:val="0"/>
          <w:marTop w:val="0"/>
          <w:marBottom w:val="0"/>
          <w:divBdr>
            <w:top w:val="none" w:sz="0" w:space="0" w:color="auto"/>
            <w:left w:val="none" w:sz="0" w:space="0" w:color="auto"/>
            <w:bottom w:val="none" w:sz="0" w:space="0" w:color="auto"/>
            <w:right w:val="none" w:sz="0" w:space="0" w:color="auto"/>
          </w:divBdr>
        </w:div>
        <w:div w:id="2040625015">
          <w:marLeft w:val="0"/>
          <w:marRight w:val="0"/>
          <w:marTop w:val="0"/>
          <w:marBottom w:val="0"/>
          <w:divBdr>
            <w:top w:val="none" w:sz="0" w:space="0" w:color="auto"/>
            <w:left w:val="none" w:sz="0" w:space="0" w:color="auto"/>
            <w:bottom w:val="none" w:sz="0" w:space="0" w:color="auto"/>
            <w:right w:val="none" w:sz="0" w:space="0" w:color="auto"/>
          </w:divBdr>
        </w:div>
        <w:div w:id="2047558478">
          <w:marLeft w:val="0"/>
          <w:marRight w:val="0"/>
          <w:marTop w:val="0"/>
          <w:marBottom w:val="0"/>
          <w:divBdr>
            <w:top w:val="none" w:sz="0" w:space="0" w:color="auto"/>
            <w:left w:val="none" w:sz="0" w:space="0" w:color="auto"/>
            <w:bottom w:val="none" w:sz="0" w:space="0" w:color="auto"/>
            <w:right w:val="none" w:sz="0" w:space="0" w:color="auto"/>
          </w:divBdr>
        </w:div>
        <w:div w:id="2105833860">
          <w:marLeft w:val="0"/>
          <w:marRight w:val="0"/>
          <w:marTop w:val="0"/>
          <w:marBottom w:val="0"/>
          <w:divBdr>
            <w:top w:val="none" w:sz="0" w:space="0" w:color="auto"/>
            <w:left w:val="none" w:sz="0" w:space="0" w:color="auto"/>
            <w:bottom w:val="none" w:sz="0" w:space="0" w:color="auto"/>
            <w:right w:val="none" w:sz="0" w:space="0" w:color="auto"/>
          </w:divBdr>
        </w:div>
        <w:div w:id="2106001243">
          <w:marLeft w:val="0"/>
          <w:marRight w:val="0"/>
          <w:marTop w:val="0"/>
          <w:marBottom w:val="0"/>
          <w:divBdr>
            <w:top w:val="none" w:sz="0" w:space="0" w:color="auto"/>
            <w:left w:val="none" w:sz="0" w:space="0" w:color="auto"/>
            <w:bottom w:val="none" w:sz="0" w:space="0" w:color="auto"/>
            <w:right w:val="none" w:sz="0" w:space="0" w:color="auto"/>
          </w:divBdr>
        </w:div>
      </w:divsChild>
    </w:div>
    <w:div w:id="1124883363">
      <w:bodyDiv w:val="1"/>
      <w:marLeft w:val="0"/>
      <w:marRight w:val="0"/>
      <w:marTop w:val="0"/>
      <w:marBottom w:val="0"/>
      <w:divBdr>
        <w:top w:val="none" w:sz="0" w:space="0" w:color="auto"/>
        <w:left w:val="none" w:sz="0" w:space="0" w:color="auto"/>
        <w:bottom w:val="none" w:sz="0" w:space="0" w:color="auto"/>
        <w:right w:val="none" w:sz="0" w:space="0" w:color="auto"/>
      </w:divBdr>
      <w:divsChild>
        <w:div w:id="147013465">
          <w:marLeft w:val="0"/>
          <w:marRight w:val="0"/>
          <w:marTop w:val="0"/>
          <w:marBottom w:val="0"/>
          <w:divBdr>
            <w:top w:val="none" w:sz="0" w:space="0" w:color="auto"/>
            <w:left w:val="none" w:sz="0" w:space="0" w:color="auto"/>
            <w:bottom w:val="none" w:sz="0" w:space="0" w:color="auto"/>
            <w:right w:val="none" w:sz="0" w:space="0" w:color="auto"/>
          </w:divBdr>
        </w:div>
        <w:div w:id="258568386">
          <w:marLeft w:val="0"/>
          <w:marRight w:val="0"/>
          <w:marTop w:val="0"/>
          <w:marBottom w:val="0"/>
          <w:divBdr>
            <w:top w:val="none" w:sz="0" w:space="0" w:color="auto"/>
            <w:left w:val="none" w:sz="0" w:space="0" w:color="auto"/>
            <w:bottom w:val="none" w:sz="0" w:space="0" w:color="auto"/>
            <w:right w:val="none" w:sz="0" w:space="0" w:color="auto"/>
          </w:divBdr>
        </w:div>
        <w:div w:id="345790267">
          <w:marLeft w:val="0"/>
          <w:marRight w:val="0"/>
          <w:marTop w:val="0"/>
          <w:marBottom w:val="0"/>
          <w:divBdr>
            <w:top w:val="none" w:sz="0" w:space="0" w:color="auto"/>
            <w:left w:val="none" w:sz="0" w:space="0" w:color="auto"/>
            <w:bottom w:val="none" w:sz="0" w:space="0" w:color="auto"/>
            <w:right w:val="none" w:sz="0" w:space="0" w:color="auto"/>
          </w:divBdr>
        </w:div>
        <w:div w:id="416561653">
          <w:marLeft w:val="0"/>
          <w:marRight w:val="0"/>
          <w:marTop w:val="0"/>
          <w:marBottom w:val="0"/>
          <w:divBdr>
            <w:top w:val="none" w:sz="0" w:space="0" w:color="auto"/>
            <w:left w:val="none" w:sz="0" w:space="0" w:color="auto"/>
            <w:bottom w:val="none" w:sz="0" w:space="0" w:color="auto"/>
            <w:right w:val="none" w:sz="0" w:space="0" w:color="auto"/>
          </w:divBdr>
        </w:div>
        <w:div w:id="531192858">
          <w:marLeft w:val="0"/>
          <w:marRight w:val="0"/>
          <w:marTop w:val="0"/>
          <w:marBottom w:val="0"/>
          <w:divBdr>
            <w:top w:val="none" w:sz="0" w:space="0" w:color="auto"/>
            <w:left w:val="none" w:sz="0" w:space="0" w:color="auto"/>
            <w:bottom w:val="none" w:sz="0" w:space="0" w:color="auto"/>
            <w:right w:val="none" w:sz="0" w:space="0" w:color="auto"/>
          </w:divBdr>
        </w:div>
        <w:div w:id="652149932">
          <w:marLeft w:val="0"/>
          <w:marRight w:val="0"/>
          <w:marTop w:val="0"/>
          <w:marBottom w:val="0"/>
          <w:divBdr>
            <w:top w:val="none" w:sz="0" w:space="0" w:color="auto"/>
            <w:left w:val="none" w:sz="0" w:space="0" w:color="auto"/>
            <w:bottom w:val="none" w:sz="0" w:space="0" w:color="auto"/>
            <w:right w:val="none" w:sz="0" w:space="0" w:color="auto"/>
          </w:divBdr>
        </w:div>
        <w:div w:id="656885766">
          <w:marLeft w:val="0"/>
          <w:marRight w:val="0"/>
          <w:marTop w:val="0"/>
          <w:marBottom w:val="0"/>
          <w:divBdr>
            <w:top w:val="none" w:sz="0" w:space="0" w:color="auto"/>
            <w:left w:val="none" w:sz="0" w:space="0" w:color="auto"/>
            <w:bottom w:val="none" w:sz="0" w:space="0" w:color="auto"/>
            <w:right w:val="none" w:sz="0" w:space="0" w:color="auto"/>
          </w:divBdr>
        </w:div>
        <w:div w:id="659847286">
          <w:marLeft w:val="0"/>
          <w:marRight w:val="0"/>
          <w:marTop w:val="0"/>
          <w:marBottom w:val="0"/>
          <w:divBdr>
            <w:top w:val="none" w:sz="0" w:space="0" w:color="auto"/>
            <w:left w:val="none" w:sz="0" w:space="0" w:color="auto"/>
            <w:bottom w:val="none" w:sz="0" w:space="0" w:color="auto"/>
            <w:right w:val="none" w:sz="0" w:space="0" w:color="auto"/>
          </w:divBdr>
        </w:div>
        <w:div w:id="816266678">
          <w:marLeft w:val="0"/>
          <w:marRight w:val="0"/>
          <w:marTop w:val="0"/>
          <w:marBottom w:val="0"/>
          <w:divBdr>
            <w:top w:val="none" w:sz="0" w:space="0" w:color="auto"/>
            <w:left w:val="none" w:sz="0" w:space="0" w:color="auto"/>
            <w:bottom w:val="none" w:sz="0" w:space="0" w:color="auto"/>
            <w:right w:val="none" w:sz="0" w:space="0" w:color="auto"/>
          </w:divBdr>
        </w:div>
        <w:div w:id="944195121">
          <w:marLeft w:val="0"/>
          <w:marRight w:val="0"/>
          <w:marTop w:val="0"/>
          <w:marBottom w:val="0"/>
          <w:divBdr>
            <w:top w:val="none" w:sz="0" w:space="0" w:color="auto"/>
            <w:left w:val="none" w:sz="0" w:space="0" w:color="auto"/>
            <w:bottom w:val="none" w:sz="0" w:space="0" w:color="auto"/>
            <w:right w:val="none" w:sz="0" w:space="0" w:color="auto"/>
          </w:divBdr>
        </w:div>
        <w:div w:id="1276403109">
          <w:marLeft w:val="0"/>
          <w:marRight w:val="0"/>
          <w:marTop w:val="0"/>
          <w:marBottom w:val="0"/>
          <w:divBdr>
            <w:top w:val="none" w:sz="0" w:space="0" w:color="auto"/>
            <w:left w:val="none" w:sz="0" w:space="0" w:color="auto"/>
            <w:bottom w:val="none" w:sz="0" w:space="0" w:color="auto"/>
            <w:right w:val="none" w:sz="0" w:space="0" w:color="auto"/>
          </w:divBdr>
        </w:div>
        <w:div w:id="1318263739">
          <w:marLeft w:val="0"/>
          <w:marRight w:val="0"/>
          <w:marTop w:val="0"/>
          <w:marBottom w:val="0"/>
          <w:divBdr>
            <w:top w:val="none" w:sz="0" w:space="0" w:color="auto"/>
            <w:left w:val="none" w:sz="0" w:space="0" w:color="auto"/>
            <w:bottom w:val="none" w:sz="0" w:space="0" w:color="auto"/>
            <w:right w:val="none" w:sz="0" w:space="0" w:color="auto"/>
          </w:divBdr>
        </w:div>
        <w:div w:id="1953130319">
          <w:marLeft w:val="0"/>
          <w:marRight w:val="0"/>
          <w:marTop w:val="0"/>
          <w:marBottom w:val="0"/>
          <w:divBdr>
            <w:top w:val="none" w:sz="0" w:space="0" w:color="auto"/>
            <w:left w:val="none" w:sz="0" w:space="0" w:color="auto"/>
            <w:bottom w:val="none" w:sz="0" w:space="0" w:color="auto"/>
            <w:right w:val="none" w:sz="0" w:space="0" w:color="auto"/>
          </w:divBdr>
        </w:div>
        <w:div w:id="2008051469">
          <w:marLeft w:val="0"/>
          <w:marRight w:val="0"/>
          <w:marTop w:val="0"/>
          <w:marBottom w:val="0"/>
          <w:divBdr>
            <w:top w:val="none" w:sz="0" w:space="0" w:color="auto"/>
            <w:left w:val="none" w:sz="0" w:space="0" w:color="auto"/>
            <w:bottom w:val="none" w:sz="0" w:space="0" w:color="auto"/>
            <w:right w:val="none" w:sz="0" w:space="0" w:color="auto"/>
          </w:divBdr>
        </w:div>
        <w:div w:id="2077051812">
          <w:marLeft w:val="0"/>
          <w:marRight w:val="0"/>
          <w:marTop w:val="0"/>
          <w:marBottom w:val="0"/>
          <w:divBdr>
            <w:top w:val="none" w:sz="0" w:space="0" w:color="auto"/>
            <w:left w:val="none" w:sz="0" w:space="0" w:color="auto"/>
            <w:bottom w:val="none" w:sz="0" w:space="0" w:color="auto"/>
            <w:right w:val="none" w:sz="0" w:space="0" w:color="auto"/>
          </w:divBdr>
        </w:div>
        <w:div w:id="2087536351">
          <w:marLeft w:val="0"/>
          <w:marRight w:val="0"/>
          <w:marTop w:val="0"/>
          <w:marBottom w:val="0"/>
          <w:divBdr>
            <w:top w:val="none" w:sz="0" w:space="0" w:color="auto"/>
            <w:left w:val="none" w:sz="0" w:space="0" w:color="auto"/>
            <w:bottom w:val="none" w:sz="0" w:space="0" w:color="auto"/>
            <w:right w:val="none" w:sz="0" w:space="0" w:color="auto"/>
          </w:divBdr>
        </w:div>
      </w:divsChild>
    </w:div>
    <w:div w:id="1129515869">
      <w:bodyDiv w:val="1"/>
      <w:marLeft w:val="0"/>
      <w:marRight w:val="0"/>
      <w:marTop w:val="0"/>
      <w:marBottom w:val="0"/>
      <w:divBdr>
        <w:top w:val="none" w:sz="0" w:space="0" w:color="auto"/>
        <w:left w:val="none" w:sz="0" w:space="0" w:color="auto"/>
        <w:bottom w:val="none" w:sz="0" w:space="0" w:color="auto"/>
        <w:right w:val="none" w:sz="0" w:space="0" w:color="auto"/>
      </w:divBdr>
      <w:divsChild>
        <w:div w:id="41448331">
          <w:marLeft w:val="0"/>
          <w:marRight w:val="0"/>
          <w:marTop w:val="0"/>
          <w:marBottom w:val="0"/>
          <w:divBdr>
            <w:top w:val="none" w:sz="0" w:space="0" w:color="auto"/>
            <w:left w:val="none" w:sz="0" w:space="0" w:color="auto"/>
            <w:bottom w:val="none" w:sz="0" w:space="0" w:color="auto"/>
            <w:right w:val="none" w:sz="0" w:space="0" w:color="auto"/>
          </w:divBdr>
        </w:div>
        <w:div w:id="106894321">
          <w:marLeft w:val="0"/>
          <w:marRight w:val="0"/>
          <w:marTop w:val="0"/>
          <w:marBottom w:val="0"/>
          <w:divBdr>
            <w:top w:val="none" w:sz="0" w:space="0" w:color="auto"/>
            <w:left w:val="none" w:sz="0" w:space="0" w:color="auto"/>
            <w:bottom w:val="none" w:sz="0" w:space="0" w:color="auto"/>
            <w:right w:val="none" w:sz="0" w:space="0" w:color="auto"/>
          </w:divBdr>
        </w:div>
        <w:div w:id="306859238">
          <w:marLeft w:val="0"/>
          <w:marRight w:val="0"/>
          <w:marTop w:val="0"/>
          <w:marBottom w:val="0"/>
          <w:divBdr>
            <w:top w:val="none" w:sz="0" w:space="0" w:color="auto"/>
            <w:left w:val="none" w:sz="0" w:space="0" w:color="auto"/>
            <w:bottom w:val="none" w:sz="0" w:space="0" w:color="auto"/>
            <w:right w:val="none" w:sz="0" w:space="0" w:color="auto"/>
          </w:divBdr>
        </w:div>
        <w:div w:id="310643627">
          <w:marLeft w:val="0"/>
          <w:marRight w:val="0"/>
          <w:marTop w:val="0"/>
          <w:marBottom w:val="0"/>
          <w:divBdr>
            <w:top w:val="none" w:sz="0" w:space="0" w:color="auto"/>
            <w:left w:val="none" w:sz="0" w:space="0" w:color="auto"/>
            <w:bottom w:val="none" w:sz="0" w:space="0" w:color="auto"/>
            <w:right w:val="none" w:sz="0" w:space="0" w:color="auto"/>
          </w:divBdr>
        </w:div>
        <w:div w:id="332419478">
          <w:marLeft w:val="0"/>
          <w:marRight w:val="0"/>
          <w:marTop w:val="0"/>
          <w:marBottom w:val="0"/>
          <w:divBdr>
            <w:top w:val="none" w:sz="0" w:space="0" w:color="auto"/>
            <w:left w:val="none" w:sz="0" w:space="0" w:color="auto"/>
            <w:bottom w:val="none" w:sz="0" w:space="0" w:color="auto"/>
            <w:right w:val="none" w:sz="0" w:space="0" w:color="auto"/>
          </w:divBdr>
        </w:div>
        <w:div w:id="398137284">
          <w:marLeft w:val="0"/>
          <w:marRight w:val="0"/>
          <w:marTop w:val="0"/>
          <w:marBottom w:val="0"/>
          <w:divBdr>
            <w:top w:val="none" w:sz="0" w:space="0" w:color="auto"/>
            <w:left w:val="none" w:sz="0" w:space="0" w:color="auto"/>
            <w:bottom w:val="none" w:sz="0" w:space="0" w:color="auto"/>
            <w:right w:val="none" w:sz="0" w:space="0" w:color="auto"/>
          </w:divBdr>
        </w:div>
        <w:div w:id="672072591">
          <w:marLeft w:val="0"/>
          <w:marRight w:val="0"/>
          <w:marTop w:val="0"/>
          <w:marBottom w:val="0"/>
          <w:divBdr>
            <w:top w:val="none" w:sz="0" w:space="0" w:color="auto"/>
            <w:left w:val="none" w:sz="0" w:space="0" w:color="auto"/>
            <w:bottom w:val="none" w:sz="0" w:space="0" w:color="auto"/>
            <w:right w:val="none" w:sz="0" w:space="0" w:color="auto"/>
          </w:divBdr>
        </w:div>
        <w:div w:id="676469609">
          <w:marLeft w:val="0"/>
          <w:marRight w:val="0"/>
          <w:marTop w:val="0"/>
          <w:marBottom w:val="0"/>
          <w:divBdr>
            <w:top w:val="none" w:sz="0" w:space="0" w:color="auto"/>
            <w:left w:val="none" w:sz="0" w:space="0" w:color="auto"/>
            <w:bottom w:val="none" w:sz="0" w:space="0" w:color="auto"/>
            <w:right w:val="none" w:sz="0" w:space="0" w:color="auto"/>
          </w:divBdr>
        </w:div>
        <w:div w:id="924266831">
          <w:marLeft w:val="0"/>
          <w:marRight w:val="0"/>
          <w:marTop w:val="0"/>
          <w:marBottom w:val="0"/>
          <w:divBdr>
            <w:top w:val="none" w:sz="0" w:space="0" w:color="auto"/>
            <w:left w:val="none" w:sz="0" w:space="0" w:color="auto"/>
            <w:bottom w:val="none" w:sz="0" w:space="0" w:color="auto"/>
            <w:right w:val="none" w:sz="0" w:space="0" w:color="auto"/>
          </w:divBdr>
        </w:div>
        <w:div w:id="925304797">
          <w:marLeft w:val="0"/>
          <w:marRight w:val="0"/>
          <w:marTop w:val="0"/>
          <w:marBottom w:val="0"/>
          <w:divBdr>
            <w:top w:val="none" w:sz="0" w:space="0" w:color="auto"/>
            <w:left w:val="none" w:sz="0" w:space="0" w:color="auto"/>
            <w:bottom w:val="none" w:sz="0" w:space="0" w:color="auto"/>
            <w:right w:val="none" w:sz="0" w:space="0" w:color="auto"/>
          </w:divBdr>
        </w:div>
        <w:div w:id="1037197322">
          <w:marLeft w:val="0"/>
          <w:marRight w:val="0"/>
          <w:marTop w:val="0"/>
          <w:marBottom w:val="0"/>
          <w:divBdr>
            <w:top w:val="none" w:sz="0" w:space="0" w:color="auto"/>
            <w:left w:val="none" w:sz="0" w:space="0" w:color="auto"/>
            <w:bottom w:val="none" w:sz="0" w:space="0" w:color="auto"/>
            <w:right w:val="none" w:sz="0" w:space="0" w:color="auto"/>
          </w:divBdr>
        </w:div>
        <w:div w:id="1319068601">
          <w:marLeft w:val="0"/>
          <w:marRight w:val="0"/>
          <w:marTop w:val="0"/>
          <w:marBottom w:val="0"/>
          <w:divBdr>
            <w:top w:val="none" w:sz="0" w:space="0" w:color="auto"/>
            <w:left w:val="none" w:sz="0" w:space="0" w:color="auto"/>
            <w:bottom w:val="none" w:sz="0" w:space="0" w:color="auto"/>
            <w:right w:val="none" w:sz="0" w:space="0" w:color="auto"/>
          </w:divBdr>
        </w:div>
        <w:div w:id="1516308094">
          <w:marLeft w:val="0"/>
          <w:marRight w:val="0"/>
          <w:marTop w:val="0"/>
          <w:marBottom w:val="0"/>
          <w:divBdr>
            <w:top w:val="none" w:sz="0" w:space="0" w:color="auto"/>
            <w:left w:val="none" w:sz="0" w:space="0" w:color="auto"/>
            <w:bottom w:val="none" w:sz="0" w:space="0" w:color="auto"/>
            <w:right w:val="none" w:sz="0" w:space="0" w:color="auto"/>
          </w:divBdr>
        </w:div>
        <w:div w:id="1980961568">
          <w:marLeft w:val="0"/>
          <w:marRight w:val="0"/>
          <w:marTop w:val="0"/>
          <w:marBottom w:val="0"/>
          <w:divBdr>
            <w:top w:val="none" w:sz="0" w:space="0" w:color="auto"/>
            <w:left w:val="none" w:sz="0" w:space="0" w:color="auto"/>
            <w:bottom w:val="none" w:sz="0" w:space="0" w:color="auto"/>
            <w:right w:val="none" w:sz="0" w:space="0" w:color="auto"/>
          </w:divBdr>
        </w:div>
      </w:divsChild>
    </w:div>
    <w:div w:id="1148327868">
      <w:bodyDiv w:val="1"/>
      <w:marLeft w:val="0"/>
      <w:marRight w:val="0"/>
      <w:marTop w:val="0"/>
      <w:marBottom w:val="0"/>
      <w:divBdr>
        <w:top w:val="none" w:sz="0" w:space="0" w:color="auto"/>
        <w:left w:val="none" w:sz="0" w:space="0" w:color="auto"/>
        <w:bottom w:val="none" w:sz="0" w:space="0" w:color="auto"/>
        <w:right w:val="none" w:sz="0" w:space="0" w:color="auto"/>
      </w:divBdr>
    </w:div>
    <w:div w:id="1156454921">
      <w:bodyDiv w:val="1"/>
      <w:marLeft w:val="0"/>
      <w:marRight w:val="0"/>
      <w:marTop w:val="0"/>
      <w:marBottom w:val="0"/>
      <w:divBdr>
        <w:top w:val="none" w:sz="0" w:space="0" w:color="auto"/>
        <w:left w:val="none" w:sz="0" w:space="0" w:color="auto"/>
        <w:bottom w:val="none" w:sz="0" w:space="0" w:color="auto"/>
        <w:right w:val="none" w:sz="0" w:space="0" w:color="auto"/>
      </w:divBdr>
      <w:divsChild>
        <w:div w:id="84111259">
          <w:marLeft w:val="0"/>
          <w:marRight w:val="0"/>
          <w:marTop w:val="0"/>
          <w:marBottom w:val="0"/>
          <w:divBdr>
            <w:top w:val="none" w:sz="0" w:space="0" w:color="auto"/>
            <w:left w:val="none" w:sz="0" w:space="0" w:color="auto"/>
            <w:bottom w:val="none" w:sz="0" w:space="0" w:color="auto"/>
            <w:right w:val="none" w:sz="0" w:space="0" w:color="auto"/>
          </w:divBdr>
        </w:div>
        <w:div w:id="331572520">
          <w:marLeft w:val="0"/>
          <w:marRight w:val="0"/>
          <w:marTop w:val="0"/>
          <w:marBottom w:val="0"/>
          <w:divBdr>
            <w:top w:val="none" w:sz="0" w:space="0" w:color="auto"/>
            <w:left w:val="none" w:sz="0" w:space="0" w:color="auto"/>
            <w:bottom w:val="none" w:sz="0" w:space="0" w:color="auto"/>
            <w:right w:val="none" w:sz="0" w:space="0" w:color="auto"/>
          </w:divBdr>
        </w:div>
        <w:div w:id="478159688">
          <w:marLeft w:val="0"/>
          <w:marRight w:val="0"/>
          <w:marTop w:val="0"/>
          <w:marBottom w:val="0"/>
          <w:divBdr>
            <w:top w:val="none" w:sz="0" w:space="0" w:color="auto"/>
            <w:left w:val="none" w:sz="0" w:space="0" w:color="auto"/>
            <w:bottom w:val="none" w:sz="0" w:space="0" w:color="auto"/>
            <w:right w:val="none" w:sz="0" w:space="0" w:color="auto"/>
          </w:divBdr>
        </w:div>
        <w:div w:id="570965405">
          <w:marLeft w:val="0"/>
          <w:marRight w:val="0"/>
          <w:marTop w:val="0"/>
          <w:marBottom w:val="0"/>
          <w:divBdr>
            <w:top w:val="none" w:sz="0" w:space="0" w:color="auto"/>
            <w:left w:val="none" w:sz="0" w:space="0" w:color="auto"/>
            <w:bottom w:val="none" w:sz="0" w:space="0" w:color="auto"/>
            <w:right w:val="none" w:sz="0" w:space="0" w:color="auto"/>
          </w:divBdr>
          <w:divsChild>
            <w:div w:id="23946783">
              <w:marLeft w:val="0"/>
              <w:marRight w:val="0"/>
              <w:marTop w:val="0"/>
              <w:marBottom w:val="0"/>
              <w:divBdr>
                <w:top w:val="none" w:sz="0" w:space="0" w:color="auto"/>
                <w:left w:val="none" w:sz="0" w:space="0" w:color="auto"/>
                <w:bottom w:val="none" w:sz="0" w:space="0" w:color="auto"/>
                <w:right w:val="none" w:sz="0" w:space="0" w:color="auto"/>
              </w:divBdr>
            </w:div>
            <w:div w:id="100343540">
              <w:marLeft w:val="0"/>
              <w:marRight w:val="0"/>
              <w:marTop w:val="0"/>
              <w:marBottom w:val="0"/>
              <w:divBdr>
                <w:top w:val="none" w:sz="0" w:space="0" w:color="auto"/>
                <w:left w:val="none" w:sz="0" w:space="0" w:color="auto"/>
                <w:bottom w:val="none" w:sz="0" w:space="0" w:color="auto"/>
                <w:right w:val="none" w:sz="0" w:space="0" w:color="auto"/>
              </w:divBdr>
            </w:div>
            <w:div w:id="166025239">
              <w:marLeft w:val="0"/>
              <w:marRight w:val="0"/>
              <w:marTop w:val="0"/>
              <w:marBottom w:val="0"/>
              <w:divBdr>
                <w:top w:val="none" w:sz="0" w:space="0" w:color="auto"/>
                <w:left w:val="none" w:sz="0" w:space="0" w:color="auto"/>
                <w:bottom w:val="none" w:sz="0" w:space="0" w:color="auto"/>
                <w:right w:val="none" w:sz="0" w:space="0" w:color="auto"/>
              </w:divBdr>
            </w:div>
            <w:div w:id="668797042">
              <w:marLeft w:val="0"/>
              <w:marRight w:val="0"/>
              <w:marTop w:val="0"/>
              <w:marBottom w:val="0"/>
              <w:divBdr>
                <w:top w:val="none" w:sz="0" w:space="0" w:color="auto"/>
                <w:left w:val="none" w:sz="0" w:space="0" w:color="auto"/>
                <w:bottom w:val="none" w:sz="0" w:space="0" w:color="auto"/>
                <w:right w:val="none" w:sz="0" w:space="0" w:color="auto"/>
              </w:divBdr>
            </w:div>
            <w:div w:id="691809340">
              <w:marLeft w:val="0"/>
              <w:marRight w:val="0"/>
              <w:marTop w:val="0"/>
              <w:marBottom w:val="0"/>
              <w:divBdr>
                <w:top w:val="none" w:sz="0" w:space="0" w:color="auto"/>
                <w:left w:val="none" w:sz="0" w:space="0" w:color="auto"/>
                <w:bottom w:val="none" w:sz="0" w:space="0" w:color="auto"/>
                <w:right w:val="none" w:sz="0" w:space="0" w:color="auto"/>
              </w:divBdr>
            </w:div>
            <w:div w:id="708651332">
              <w:marLeft w:val="0"/>
              <w:marRight w:val="0"/>
              <w:marTop w:val="0"/>
              <w:marBottom w:val="0"/>
              <w:divBdr>
                <w:top w:val="none" w:sz="0" w:space="0" w:color="auto"/>
                <w:left w:val="none" w:sz="0" w:space="0" w:color="auto"/>
                <w:bottom w:val="none" w:sz="0" w:space="0" w:color="auto"/>
                <w:right w:val="none" w:sz="0" w:space="0" w:color="auto"/>
              </w:divBdr>
            </w:div>
            <w:div w:id="919174612">
              <w:marLeft w:val="0"/>
              <w:marRight w:val="0"/>
              <w:marTop w:val="0"/>
              <w:marBottom w:val="0"/>
              <w:divBdr>
                <w:top w:val="none" w:sz="0" w:space="0" w:color="auto"/>
                <w:left w:val="none" w:sz="0" w:space="0" w:color="auto"/>
                <w:bottom w:val="none" w:sz="0" w:space="0" w:color="auto"/>
                <w:right w:val="none" w:sz="0" w:space="0" w:color="auto"/>
              </w:divBdr>
            </w:div>
            <w:div w:id="1356035997">
              <w:marLeft w:val="0"/>
              <w:marRight w:val="0"/>
              <w:marTop w:val="0"/>
              <w:marBottom w:val="0"/>
              <w:divBdr>
                <w:top w:val="none" w:sz="0" w:space="0" w:color="auto"/>
                <w:left w:val="none" w:sz="0" w:space="0" w:color="auto"/>
                <w:bottom w:val="none" w:sz="0" w:space="0" w:color="auto"/>
                <w:right w:val="none" w:sz="0" w:space="0" w:color="auto"/>
              </w:divBdr>
            </w:div>
            <w:div w:id="1372461975">
              <w:marLeft w:val="0"/>
              <w:marRight w:val="0"/>
              <w:marTop w:val="0"/>
              <w:marBottom w:val="0"/>
              <w:divBdr>
                <w:top w:val="none" w:sz="0" w:space="0" w:color="auto"/>
                <w:left w:val="none" w:sz="0" w:space="0" w:color="auto"/>
                <w:bottom w:val="none" w:sz="0" w:space="0" w:color="auto"/>
                <w:right w:val="none" w:sz="0" w:space="0" w:color="auto"/>
              </w:divBdr>
            </w:div>
            <w:div w:id="1422490506">
              <w:marLeft w:val="0"/>
              <w:marRight w:val="0"/>
              <w:marTop w:val="0"/>
              <w:marBottom w:val="0"/>
              <w:divBdr>
                <w:top w:val="none" w:sz="0" w:space="0" w:color="auto"/>
                <w:left w:val="none" w:sz="0" w:space="0" w:color="auto"/>
                <w:bottom w:val="none" w:sz="0" w:space="0" w:color="auto"/>
                <w:right w:val="none" w:sz="0" w:space="0" w:color="auto"/>
              </w:divBdr>
            </w:div>
            <w:div w:id="1536695240">
              <w:marLeft w:val="0"/>
              <w:marRight w:val="0"/>
              <w:marTop w:val="0"/>
              <w:marBottom w:val="0"/>
              <w:divBdr>
                <w:top w:val="none" w:sz="0" w:space="0" w:color="auto"/>
                <w:left w:val="none" w:sz="0" w:space="0" w:color="auto"/>
                <w:bottom w:val="none" w:sz="0" w:space="0" w:color="auto"/>
                <w:right w:val="none" w:sz="0" w:space="0" w:color="auto"/>
              </w:divBdr>
            </w:div>
            <w:div w:id="1759326844">
              <w:marLeft w:val="0"/>
              <w:marRight w:val="0"/>
              <w:marTop w:val="0"/>
              <w:marBottom w:val="0"/>
              <w:divBdr>
                <w:top w:val="none" w:sz="0" w:space="0" w:color="auto"/>
                <w:left w:val="none" w:sz="0" w:space="0" w:color="auto"/>
                <w:bottom w:val="none" w:sz="0" w:space="0" w:color="auto"/>
                <w:right w:val="none" w:sz="0" w:space="0" w:color="auto"/>
              </w:divBdr>
            </w:div>
            <w:div w:id="2087456957">
              <w:marLeft w:val="0"/>
              <w:marRight w:val="0"/>
              <w:marTop w:val="0"/>
              <w:marBottom w:val="0"/>
              <w:divBdr>
                <w:top w:val="none" w:sz="0" w:space="0" w:color="auto"/>
                <w:left w:val="none" w:sz="0" w:space="0" w:color="auto"/>
                <w:bottom w:val="none" w:sz="0" w:space="0" w:color="auto"/>
                <w:right w:val="none" w:sz="0" w:space="0" w:color="auto"/>
              </w:divBdr>
            </w:div>
          </w:divsChild>
        </w:div>
        <w:div w:id="971397867">
          <w:marLeft w:val="0"/>
          <w:marRight w:val="0"/>
          <w:marTop w:val="0"/>
          <w:marBottom w:val="0"/>
          <w:divBdr>
            <w:top w:val="none" w:sz="0" w:space="0" w:color="auto"/>
            <w:left w:val="none" w:sz="0" w:space="0" w:color="auto"/>
            <w:bottom w:val="none" w:sz="0" w:space="0" w:color="auto"/>
            <w:right w:val="none" w:sz="0" w:space="0" w:color="auto"/>
          </w:divBdr>
        </w:div>
        <w:div w:id="1023046451">
          <w:marLeft w:val="0"/>
          <w:marRight w:val="0"/>
          <w:marTop w:val="0"/>
          <w:marBottom w:val="0"/>
          <w:divBdr>
            <w:top w:val="none" w:sz="0" w:space="0" w:color="auto"/>
            <w:left w:val="none" w:sz="0" w:space="0" w:color="auto"/>
            <w:bottom w:val="none" w:sz="0" w:space="0" w:color="auto"/>
            <w:right w:val="none" w:sz="0" w:space="0" w:color="auto"/>
          </w:divBdr>
          <w:divsChild>
            <w:div w:id="1455908112">
              <w:marLeft w:val="-75"/>
              <w:marRight w:val="0"/>
              <w:marTop w:val="30"/>
              <w:marBottom w:val="30"/>
              <w:divBdr>
                <w:top w:val="none" w:sz="0" w:space="0" w:color="auto"/>
                <w:left w:val="none" w:sz="0" w:space="0" w:color="auto"/>
                <w:bottom w:val="none" w:sz="0" w:space="0" w:color="auto"/>
                <w:right w:val="none" w:sz="0" w:space="0" w:color="auto"/>
              </w:divBdr>
              <w:divsChild>
                <w:div w:id="185872479">
                  <w:marLeft w:val="0"/>
                  <w:marRight w:val="0"/>
                  <w:marTop w:val="0"/>
                  <w:marBottom w:val="0"/>
                  <w:divBdr>
                    <w:top w:val="none" w:sz="0" w:space="0" w:color="auto"/>
                    <w:left w:val="none" w:sz="0" w:space="0" w:color="auto"/>
                    <w:bottom w:val="none" w:sz="0" w:space="0" w:color="auto"/>
                    <w:right w:val="none" w:sz="0" w:space="0" w:color="auto"/>
                  </w:divBdr>
                  <w:divsChild>
                    <w:div w:id="1670670770">
                      <w:marLeft w:val="0"/>
                      <w:marRight w:val="0"/>
                      <w:marTop w:val="0"/>
                      <w:marBottom w:val="0"/>
                      <w:divBdr>
                        <w:top w:val="none" w:sz="0" w:space="0" w:color="auto"/>
                        <w:left w:val="none" w:sz="0" w:space="0" w:color="auto"/>
                        <w:bottom w:val="none" w:sz="0" w:space="0" w:color="auto"/>
                        <w:right w:val="none" w:sz="0" w:space="0" w:color="auto"/>
                      </w:divBdr>
                    </w:div>
                  </w:divsChild>
                </w:div>
                <w:div w:id="264965407">
                  <w:marLeft w:val="0"/>
                  <w:marRight w:val="0"/>
                  <w:marTop w:val="0"/>
                  <w:marBottom w:val="0"/>
                  <w:divBdr>
                    <w:top w:val="none" w:sz="0" w:space="0" w:color="auto"/>
                    <w:left w:val="none" w:sz="0" w:space="0" w:color="auto"/>
                    <w:bottom w:val="none" w:sz="0" w:space="0" w:color="auto"/>
                    <w:right w:val="none" w:sz="0" w:space="0" w:color="auto"/>
                  </w:divBdr>
                  <w:divsChild>
                    <w:div w:id="673919764">
                      <w:marLeft w:val="0"/>
                      <w:marRight w:val="0"/>
                      <w:marTop w:val="0"/>
                      <w:marBottom w:val="0"/>
                      <w:divBdr>
                        <w:top w:val="none" w:sz="0" w:space="0" w:color="auto"/>
                        <w:left w:val="none" w:sz="0" w:space="0" w:color="auto"/>
                        <w:bottom w:val="none" w:sz="0" w:space="0" w:color="auto"/>
                        <w:right w:val="none" w:sz="0" w:space="0" w:color="auto"/>
                      </w:divBdr>
                    </w:div>
                  </w:divsChild>
                </w:div>
                <w:div w:id="460346249">
                  <w:marLeft w:val="0"/>
                  <w:marRight w:val="0"/>
                  <w:marTop w:val="0"/>
                  <w:marBottom w:val="0"/>
                  <w:divBdr>
                    <w:top w:val="none" w:sz="0" w:space="0" w:color="auto"/>
                    <w:left w:val="none" w:sz="0" w:space="0" w:color="auto"/>
                    <w:bottom w:val="none" w:sz="0" w:space="0" w:color="auto"/>
                    <w:right w:val="none" w:sz="0" w:space="0" w:color="auto"/>
                  </w:divBdr>
                  <w:divsChild>
                    <w:div w:id="371344663">
                      <w:marLeft w:val="0"/>
                      <w:marRight w:val="0"/>
                      <w:marTop w:val="0"/>
                      <w:marBottom w:val="0"/>
                      <w:divBdr>
                        <w:top w:val="none" w:sz="0" w:space="0" w:color="auto"/>
                        <w:left w:val="none" w:sz="0" w:space="0" w:color="auto"/>
                        <w:bottom w:val="none" w:sz="0" w:space="0" w:color="auto"/>
                        <w:right w:val="none" w:sz="0" w:space="0" w:color="auto"/>
                      </w:divBdr>
                    </w:div>
                  </w:divsChild>
                </w:div>
                <w:div w:id="464127569">
                  <w:marLeft w:val="0"/>
                  <w:marRight w:val="0"/>
                  <w:marTop w:val="0"/>
                  <w:marBottom w:val="0"/>
                  <w:divBdr>
                    <w:top w:val="none" w:sz="0" w:space="0" w:color="auto"/>
                    <w:left w:val="none" w:sz="0" w:space="0" w:color="auto"/>
                    <w:bottom w:val="none" w:sz="0" w:space="0" w:color="auto"/>
                    <w:right w:val="none" w:sz="0" w:space="0" w:color="auto"/>
                  </w:divBdr>
                  <w:divsChild>
                    <w:div w:id="1330981113">
                      <w:marLeft w:val="0"/>
                      <w:marRight w:val="0"/>
                      <w:marTop w:val="0"/>
                      <w:marBottom w:val="0"/>
                      <w:divBdr>
                        <w:top w:val="none" w:sz="0" w:space="0" w:color="auto"/>
                        <w:left w:val="none" w:sz="0" w:space="0" w:color="auto"/>
                        <w:bottom w:val="none" w:sz="0" w:space="0" w:color="auto"/>
                        <w:right w:val="none" w:sz="0" w:space="0" w:color="auto"/>
                      </w:divBdr>
                    </w:div>
                    <w:div w:id="1861746855">
                      <w:marLeft w:val="0"/>
                      <w:marRight w:val="0"/>
                      <w:marTop w:val="0"/>
                      <w:marBottom w:val="0"/>
                      <w:divBdr>
                        <w:top w:val="none" w:sz="0" w:space="0" w:color="auto"/>
                        <w:left w:val="none" w:sz="0" w:space="0" w:color="auto"/>
                        <w:bottom w:val="none" w:sz="0" w:space="0" w:color="auto"/>
                        <w:right w:val="none" w:sz="0" w:space="0" w:color="auto"/>
                      </w:divBdr>
                    </w:div>
                  </w:divsChild>
                </w:div>
                <w:div w:id="498929893">
                  <w:marLeft w:val="0"/>
                  <w:marRight w:val="0"/>
                  <w:marTop w:val="0"/>
                  <w:marBottom w:val="0"/>
                  <w:divBdr>
                    <w:top w:val="none" w:sz="0" w:space="0" w:color="auto"/>
                    <w:left w:val="none" w:sz="0" w:space="0" w:color="auto"/>
                    <w:bottom w:val="none" w:sz="0" w:space="0" w:color="auto"/>
                    <w:right w:val="none" w:sz="0" w:space="0" w:color="auto"/>
                  </w:divBdr>
                  <w:divsChild>
                    <w:div w:id="1725331438">
                      <w:marLeft w:val="0"/>
                      <w:marRight w:val="0"/>
                      <w:marTop w:val="0"/>
                      <w:marBottom w:val="0"/>
                      <w:divBdr>
                        <w:top w:val="none" w:sz="0" w:space="0" w:color="auto"/>
                        <w:left w:val="none" w:sz="0" w:space="0" w:color="auto"/>
                        <w:bottom w:val="none" w:sz="0" w:space="0" w:color="auto"/>
                        <w:right w:val="none" w:sz="0" w:space="0" w:color="auto"/>
                      </w:divBdr>
                    </w:div>
                  </w:divsChild>
                </w:div>
                <w:div w:id="527527666">
                  <w:marLeft w:val="0"/>
                  <w:marRight w:val="0"/>
                  <w:marTop w:val="0"/>
                  <w:marBottom w:val="0"/>
                  <w:divBdr>
                    <w:top w:val="none" w:sz="0" w:space="0" w:color="auto"/>
                    <w:left w:val="none" w:sz="0" w:space="0" w:color="auto"/>
                    <w:bottom w:val="none" w:sz="0" w:space="0" w:color="auto"/>
                    <w:right w:val="none" w:sz="0" w:space="0" w:color="auto"/>
                  </w:divBdr>
                  <w:divsChild>
                    <w:div w:id="86005783">
                      <w:marLeft w:val="0"/>
                      <w:marRight w:val="0"/>
                      <w:marTop w:val="0"/>
                      <w:marBottom w:val="0"/>
                      <w:divBdr>
                        <w:top w:val="none" w:sz="0" w:space="0" w:color="auto"/>
                        <w:left w:val="none" w:sz="0" w:space="0" w:color="auto"/>
                        <w:bottom w:val="none" w:sz="0" w:space="0" w:color="auto"/>
                        <w:right w:val="none" w:sz="0" w:space="0" w:color="auto"/>
                      </w:divBdr>
                    </w:div>
                  </w:divsChild>
                </w:div>
                <w:div w:id="862672912">
                  <w:marLeft w:val="0"/>
                  <w:marRight w:val="0"/>
                  <w:marTop w:val="0"/>
                  <w:marBottom w:val="0"/>
                  <w:divBdr>
                    <w:top w:val="none" w:sz="0" w:space="0" w:color="auto"/>
                    <w:left w:val="none" w:sz="0" w:space="0" w:color="auto"/>
                    <w:bottom w:val="none" w:sz="0" w:space="0" w:color="auto"/>
                    <w:right w:val="none" w:sz="0" w:space="0" w:color="auto"/>
                  </w:divBdr>
                  <w:divsChild>
                    <w:div w:id="1064833710">
                      <w:marLeft w:val="0"/>
                      <w:marRight w:val="0"/>
                      <w:marTop w:val="0"/>
                      <w:marBottom w:val="0"/>
                      <w:divBdr>
                        <w:top w:val="none" w:sz="0" w:space="0" w:color="auto"/>
                        <w:left w:val="none" w:sz="0" w:space="0" w:color="auto"/>
                        <w:bottom w:val="none" w:sz="0" w:space="0" w:color="auto"/>
                        <w:right w:val="none" w:sz="0" w:space="0" w:color="auto"/>
                      </w:divBdr>
                    </w:div>
                  </w:divsChild>
                </w:div>
                <w:div w:id="948391662">
                  <w:marLeft w:val="0"/>
                  <w:marRight w:val="0"/>
                  <w:marTop w:val="0"/>
                  <w:marBottom w:val="0"/>
                  <w:divBdr>
                    <w:top w:val="none" w:sz="0" w:space="0" w:color="auto"/>
                    <w:left w:val="none" w:sz="0" w:space="0" w:color="auto"/>
                    <w:bottom w:val="none" w:sz="0" w:space="0" w:color="auto"/>
                    <w:right w:val="none" w:sz="0" w:space="0" w:color="auto"/>
                  </w:divBdr>
                  <w:divsChild>
                    <w:div w:id="1946302896">
                      <w:marLeft w:val="0"/>
                      <w:marRight w:val="0"/>
                      <w:marTop w:val="0"/>
                      <w:marBottom w:val="0"/>
                      <w:divBdr>
                        <w:top w:val="none" w:sz="0" w:space="0" w:color="auto"/>
                        <w:left w:val="none" w:sz="0" w:space="0" w:color="auto"/>
                        <w:bottom w:val="none" w:sz="0" w:space="0" w:color="auto"/>
                        <w:right w:val="none" w:sz="0" w:space="0" w:color="auto"/>
                      </w:divBdr>
                    </w:div>
                  </w:divsChild>
                </w:div>
                <w:div w:id="984430726">
                  <w:marLeft w:val="0"/>
                  <w:marRight w:val="0"/>
                  <w:marTop w:val="0"/>
                  <w:marBottom w:val="0"/>
                  <w:divBdr>
                    <w:top w:val="none" w:sz="0" w:space="0" w:color="auto"/>
                    <w:left w:val="none" w:sz="0" w:space="0" w:color="auto"/>
                    <w:bottom w:val="none" w:sz="0" w:space="0" w:color="auto"/>
                    <w:right w:val="none" w:sz="0" w:space="0" w:color="auto"/>
                  </w:divBdr>
                  <w:divsChild>
                    <w:div w:id="288517890">
                      <w:marLeft w:val="0"/>
                      <w:marRight w:val="0"/>
                      <w:marTop w:val="0"/>
                      <w:marBottom w:val="0"/>
                      <w:divBdr>
                        <w:top w:val="none" w:sz="0" w:space="0" w:color="auto"/>
                        <w:left w:val="none" w:sz="0" w:space="0" w:color="auto"/>
                        <w:bottom w:val="none" w:sz="0" w:space="0" w:color="auto"/>
                        <w:right w:val="none" w:sz="0" w:space="0" w:color="auto"/>
                      </w:divBdr>
                    </w:div>
                  </w:divsChild>
                </w:div>
                <w:div w:id="1049915654">
                  <w:marLeft w:val="0"/>
                  <w:marRight w:val="0"/>
                  <w:marTop w:val="0"/>
                  <w:marBottom w:val="0"/>
                  <w:divBdr>
                    <w:top w:val="none" w:sz="0" w:space="0" w:color="auto"/>
                    <w:left w:val="none" w:sz="0" w:space="0" w:color="auto"/>
                    <w:bottom w:val="none" w:sz="0" w:space="0" w:color="auto"/>
                    <w:right w:val="none" w:sz="0" w:space="0" w:color="auto"/>
                  </w:divBdr>
                  <w:divsChild>
                    <w:div w:id="1885672791">
                      <w:marLeft w:val="0"/>
                      <w:marRight w:val="0"/>
                      <w:marTop w:val="0"/>
                      <w:marBottom w:val="0"/>
                      <w:divBdr>
                        <w:top w:val="none" w:sz="0" w:space="0" w:color="auto"/>
                        <w:left w:val="none" w:sz="0" w:space="0" w:color="auto"/>
                        <w:bottom w:val="none" w:sz="0" w:space="0" w:color="auto"/>
                        <w:right w:val="none" w:sz="0" w:space="0" w:color="auto"/>
                      </w:divBdr>
                    </w:div>
                  </w:divsChild>
                </w:div>
                <w:div w:id="1213423379">
                  <w:marLeft w:val="0"/>
                  <w:marRight w:val="0"/>
                  <w:marTop w:val="0"/>
                  <w:marBottom w:val="0"/>
                  <w:divBdr>
                    <w:top w:val="none" w:sz="0" w:space="0" w:color="auto"/>
                    <w:left w:val="none" w:sz="0" w:space="0" w:color="auto"/>
                    <w:bottom w:val="none" w:sz="0" w:space="0" w:color="auto"/>
                    <w:right w:val="none" w:sz="0" w:space="0" w:color="auto"/>
                  </w:divBdr>
                  <w:divsChild>
                    <w:div w:id="523713462">
                      <w:marLeft w:val="0"/>
                      <w:marRight w:val="0"/>
                      <w:marTop w:val="0"/>
                      <w:marBottom w:val="0"/>
                      <w:divBdr>
                        <w:top w:val="none" w:sz="0" w:space="0" w:color="auto"/>
                        <w:left w:val="none" w:sz="0" w:space="0" w:color="auto"/>
                        <w:bottom w:val="none" w:sz="0" w:space="0" w:color="auto"/>
                        <w:right w:val="none" w:sz="0" w:space="0" w:color="auto"/>
                      </w:divBdr>
                    </w:div>
                  </w:divsChild>
                </w:div>
                <w:div w:id="1251084655">
                  <w:marLeft w:val="0"/>
                  <w:marRight w:val="0"/>
                  <w:marTop w:val="0"/>
                  <w:marBottom w:val="0"/>
                  <w:divBdr>
                    <w:top w:val="none" w:sz="0" w:space="0" w:color="auto"/>
                    <w:left w:val="none" w:sz="0" w:space="0" w:color="auto"/>
                    <w:bottom w:val="none" w:sz="0" w:space="0" w:color="auto"/>
                    <w:right w:val="none" w:sz="0" w:space="0" w:color="auto"/>
                  </w:divBdr>
                  <w:divsChild>
                    <w:div w:id="954600901">
                      <w:marLeft w:val="0"/>
                      <w:marRight w:val="0"/>
                      <w:marTop w:val="0"/>
                      <w:marBottom w:val="0"/>
                      <w:divBdr>
                        <w:top w:val="none" w:sz="0" w:space="0" w:color="auto"/>
                        <w:left w:val="none" w:sz="0" w:space="0" w:color="auto"/>
                        <w:bottom w:val="none" w:sz="0" w:space="0" w:color="auto"/>
                        <w:right w:val="none" w:sz="0" w:space="0" w:color="auto"/>
                      </w:divBdr>
                    </w:div>
                  </w:divsChild>
                </w:div>
                <w:div w:id="1294409356">
                  <w:marLeft w:val="0"/>
                  <w:marRight w:val="0"/>
                  <w:marTop w:val="0"/>
                  <w:marBottom w:val="0"/>
                  <w:divBdr>
                    <w:top w:val="none" w:sz="0" w:space="0" w:color="auto"/>
                    <w:left w:val="none" w:sz="0" w:space="0" w:color="auto"/>
                    <w:bottom w:val="none" w:sz="0" w:space="0" w:color="auto"/>
                    <w:right w:val="none" w:sz="0" w:space="0" w:color="auto"/>
                  </w:divBdr>
                  <w:divsChild>
                    <w:div w:id="2035960365">
                      <w:marLeft w:val="0"/>
                      <w:marRight w:val="0"/>
                      <w:marTop w:val="0"/>
                      <w:marBottom w:val="0"/>
                      <w:divBdr>
                        <w:top w:val="none" w:sz="0" w:space="0" w:color="auto"/>
                        <w:left w:val="none" w:sz="0" w:space="0" w:color="auto"/>
                        <w:bottom w:val="none" w:sz="0" w:space="0" w:color="auto"/>
                        <w:right w:val="none" w:sz="0" w:space="0" w:color="auto"/>
                      </w:divBdr>
                    </w:div>
                  </w:divsChild>
                </w:div>
                <w:div w:id="1377047197">
                  <w:marLeft w:val="0"/>
                  <w:marRight w:val="0"/>
                  <w:marTop w:val="0"/>
                  <w:marBottom w:val="0"/>
                  <w:divBdr>
                    <w:top w:val="none" w:sz="0" w:space="0" w:color="auto"/>
                    <w:left w:val="none" w:sz="0" w:space="0" w:color="auto"/>
                    <w:bottom w:val="none" w:sz="0" w:space="0" w:color="auto"/>
                    <w:right w:val="none" w:sz="0" w:space="0" w:color="auto"/>
                  </w:divBdr>
                  <w:divsChild>
                    <w:div w:id="546140704">
                      <w:marLeft w:val="0"/>
                      <w:marRight w:val="0"/>
                      <w:marTop w:val="0"/>
                      <w:marBottom w:val="0"/>
                      <w:divBdr>
                        <w:top w:val="none" w:sz="0" w:space="0" w:color="auto"/>
                        <w:left w:val="none" w:sz="0" w:space="0" w:color="auto"/>
                        <w:bottom w:val="none" w:sz="0" w:space="0" w:color="auto"/>
                        <w:right w:val="none" w:sz="0" w:space="0" w:color="auto"/>
                      </w:divBdr>
                    </w:div>
                  </w:divsChild>
                </w:div>
                <w:div w:id="1378042348">
                  <w:marLeft w:val="0"/>
                  <w:marRight w:val="0"/>
                  <w:marTop w:val="0"/>
                  <w:marBottom w:val="0"/>
                  <w:divBdr>
                    <w:top w:val="none" w:sz="0" w:space="0" w:color="auto"/>
                    <w:left w:val="none" w:sz="0" w:space="0" w:color="auto"/>
                    <w:bottom w:val="none" w:sz="0" w:space="0" w:color="auto"/>
                    <w:right w:val="none" w:sz="0" w:space="0" w:color="auto"/>
                  </w:divBdr>
                  <w:divsChild>
                    <w:div w:id="187839664">
                      <w:marLeft w:val="0"/>
                      <w:marRight w:val="0"/>
                      <w:marTop w:val="0"/>
                      <w:marBottom w:val="0"/>
                      <w:divBdr>
                        <w:top w:val="none" w:sz="0" w:space="0" w:color="auto"/>
                        <w:left w:val="none" w:sz="0" w:space="0" w:color="auto"/>
                        <w:bottom w:val="none" w:sz="0" w:space="0" w:color="auto"/>
                        <w:right w:val="none" w:sz="0" w:space="0" w:color="auto"/>
                      </w:divBdr>
                    </w:div>
                  </w:divsChild>
                </w:div>
                <w:div w:id="1520390502">
                  <w:marLeft w:val="0"/>
                  <w:marRight w:val="0"/>
                  <w:marTop w:val="0"/>
                  <w:marBottom w:val="0"/>
                  <w:divBdr>
                    <w:top w:val="none" w:sz="0" w:space="0" w:color="auto"/>
                    <w:left w:val="none" w:sz="0" w:space="0" w:color="auto"/>
                    <w:bottom w:val="none" w:sz="0" w:space="0" w:color="auto"/>
                    <w:right w:val="none" w:sz="0" w:space="0" w:color="auto"/>
                  </w:divBdr>
                  <w:divsChild>
                    <w:div w:id="1879976932">
                      <w:marLeft w:val="0"/>
                      <w:marRight w:val="0"/>
                      <w:marTop w:val="0"/>
                      <w:marBottom w:val="0"/>
                      <w:divBdr>
                        <w:top w:val="none" w:sz="0" w:space="0" w:color="auto"/>
                        <w:left w:val="none" w:sz="0" w:space="0" w:color="auto"/>
                        <w:bottom w:val="none" w:sz="0" w:space="0" w:color="auto"/>
                        <w:right w:val="none" w:sz="0" w:space="0" w:color="auto"/>
                      </w:divBdr>
                    </w:div>
                  </w:divsChild>
                </w:div>
                <w:div w:id="1864245244">
                  <w:marLeft w:val="0"/>
                  <w:marRight w:val="0"/>
                  <w:marTop w:val="0"/>
                  <w:marBottom w:val="0"/>
                  <w:divBdr>
                    <w:top w:val="none" w:sz="0" w:space="0" w:color="auto"/>
                    <w:left w:val="none" w:sz="0" w:space="0" w:color="auto"/>
                    <w:bottom w:val="none" w:sz="0" w:space="0" w:color="auto"/>
                    <w:right w:val="none" w:sz="0" w:space="0" w:color="auto"/>
                  </w:divBdr>
                  <w:divsChild>
                    <w:div w:id="944994402">
                      <w:marLeft w:val="0"/>
                      <w:marRight w:val="0"/>
                      <w:marTop w:val="0"/>
                      <w:marBottom w:val="0"/>
                      <w:divBdr>
                        <w:top w:val="none" w:sz="0" w:space="0" w:color="auto"/>
                        <w:left w:val="none" w:sz="0" w:space="0" w:color="auto"/>
                        <w:bottom w:val="none" w:sz="0" w:space="0" w:color="auto"/>
                        <w:right w:val="none" w:sz="0" w:space="0" w:color="auto"/>
                      </w:divBdr>
                    </w:div>
                  </w:divsChild>
                </w:div>
                <w:div w:id="1961571006">
                  <w:marLeft w:val="0"/>
                  <w:marRight w:val="0"/>
                  <w:marTop w:val="0"/>
                  <w:marBottom w:val="0"/>
                  <w:divBdr>
                    <w:top w:val="none" w:sz="0" w:space="0" w:color="auto"/>
                    <w:left w:val="none" w:sz="0" w:space="0" w:color="auto"/>
                    <w:bottom w:val="none" w:sz="0" w:space="0" w:color="auto"/>
                    <w:right w:val="none" w:sz="0" w:space="0" w:color="auto"/>
                  </w:divBdr>
                  <w:divsChild>
                    <w:div w:id="161208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73043">
          <w:marLeft w:val="0"/>
          <w:marRight w:val="0"/>
          <w:marTop w:val="0"/>
          <w:marBottom w:val="0"/>
          <w:divBdr>
            <w:top w:val="none" w:sz="0" w:space="0" w:color="auto"/>
            <w:left w:val="none" w:sz="0" w:space="0" w:color="auto"/>
            <w:bottom w:val="none" w:sz="0" w:space="0" w:color="auto"/>
            <w:right w:val="none" w:sz="0" w:space="0" w:color="auto"/>
          </w:divBdr>
          <w:divsChild>
            <w:div w:id="1738671983">
              <w:marLeft w:val="-75"/>
              <w:marRight w:val="0"/>
              <w:marTop w:val="30"/>
              <w:marBottom w:val="30"/>
              <w:divBdr>
                <w:top w:val="none" w:sz="0" w:space="0" w:color="auto"/>
                <w:left w:val="none" w:sz="0" w:space="0" w:color="auto"/>
                <w:bottom w:val="none" w:sz="0" w:space="0" w:color="auto"/>
                <w:right w:val="none" w:sz="0" w:space="0" w:color="auto"/>
              </w:divBdr>
              <w:divsChild>
                <w:div w:id="380517786">
                  <w:marLeft w:val="0"/>
                  <w:marRight w:val="0"/>
                  <w:marTop w:val="0"/>
                  <w:marBottom w:val="0"/>
                  <w:divBdr>
                    <w:top w:val="none" w:sz="0" w:space="0" w:color="auto"/>
                    <w:left w:val="none" w:sz="0" w:space="0" w:color="auto"/>
                    <w:bottom w:val="none" w:sz="0" w:space="0" w:color="auto"/>
                    <w:right w:val="none" w:sz="0" w:space="0" w:color="auto"/>
                  </w:divBdr>
                  <w:divsChild>
                    <w:div w:id="447435168">
                      <w:marLeft w:val="0"/>
                      <w:marRight w:val="0"/>
                      <w:marTop w:val="0"/>
                      <w:marBottom w:val="0"/>
                      <w:divBdr>
                        <w:top w:val="none" w:sz="0" w:space="0" w:color="auto"/>
                        <w:left w:val="none" w:sz="0" w:space="0" w:color="auto"/>
                        <w:bottom w:val="none" w:sz="0" w:space="0" w:color="auto"/>
                        <w:right w:val="none" w:sz="0" w:space="0" w:color="auto"/>
                      </w:divBdr>
                    </w:div>
                  </w:divsChild>
                </w:div>
                <w:div w:id="418404805">
                  <w:marLeft w:val="0"/>
                  <w:marRight w:val="0"/>
                  <w:marTop w:val="0"/>
                  <w:marBottom w:val="0"/>
                  <w:divBdr>
                    <w:top w:val="none" w:sz="0" w:space="0" w:color="auto"/>
                    <w:left w:val="none" w:sz="0" w:space="0" w:color="auto"/>
                    <w:bottom w:val="none" w:sz="0" w:space="0" w:color="auto"/>
                    <w:right w:val="none" w:sz="0" w:space="0" w:color="auto"/>
                  </w:divBdr>
                  <w:divsChild>
                    <w:div w:id="1771200402">
                      <w:marLeft w:val="0"/>
                      <w:marRight w:val="0"/>
                      <w:marTop w:val="0"/>
                      <w:marBottom w:val="0"/>
                      <w:divBdr>
                        <w:top w:val="none" w:sz="0" w:space="0" w:color="auto"/>
                        <w:left w:val="none" w:sz="0" w:space="0" w:color="auto"/>
                        <w:bottom w:val="none" w:sz="0" w:space="0" w:color="auto"/>
                        <w:right w:val="none" w:sz="0" w:space="0" w:color="auto"/>
                      </w:divBdr>
                    </w:div>
                  </w:divsChild>
                </w:div>
                <w:div w:id="431169063">
                  <w:marLeft w:val="0"/>
                  <w:marRight w:val="0"/>
                  <w:marTop w:val="0"/>
                  <w:marBottom w:val="0"/>
                  <w:divBdr>
                    <w:top w:val="none" w:sz="0" w:space="0" w:color="auto"/>
                    <w:left w:val="none" w:sz="0" w:space="0" w:color="auto"/>
                    <w:bottom w:val="none" w:sz="0" w:space="0" w:color="auto"/>
                    <w:right w:val="none" w:sz="0" w:space="0" w:color="auto"/>
                  </w:divBdr>
                  <w:divsChild>
                    <w:div w:id="117071215">
                      <w:marLeft w:val="0"/>
                      <w:marRight w:val="0"/>
                      <w:marTop w:val="0"/>
                      <w:marBottom w:val="0"/>
                      <w:divBdr>
                        <w:top w:val="none" w:sz="0" w:space="0" w:color="auto"/>
                        <w:left w:val="none" w:sz="0" w:space="0" w:color="auto"/>
                        <w:bottom w:val="none" w:sz="0" w:space="0" w:color="auto"/>
                        <w:right w:val="none" w:sz="0" w:space="0" w:color="auto"/>
                      </w:divBdr>
                    </w:div>
                  </w:divsChild>
                </w:div>
                <w:div w:id="791094096">
                  <w:marLeft w:val="0"/>
                  <w:marRight w:val="0"/>
                  <w:marTop w:val="0"/>
                  <w:marBottom w:val="0"/>
                  <w:divBdr>
                    <w:top w:val="none" w:sz="0" w:space="0" w:color="auto"/>
                    <w:left w:val="none" w:sz="0" w:space="0" w:color="auto"/>
                    <w:bottom w:val="none" w:sz="0" w:space="0" w:color="auto"/>
                    <w:right w:val="none" w:sz="0" w:space="0" w:color="auto"/>
                  </w:divBdr>
                  <w:divsChild>
                    <w:div w:id="1715887649">
                      <w:marLeft w:val="0"/>
                      <w:marRight w:val="0"/>
                      <w:marTop w:val="0"/>
                      <w:marBottom w:val="0"/>
                      <w:divBdr>
                        <w:top w:val="none" w:sz="0" w:space="0" w:color="auto"/>
                        <w:left w:val="none" w:sz="0" w:space="0" w:color="auto"/>
                        <w:bottom w:val="none" w:sz="0" w:space="0" w:color="auto"/>
                        <w:right w:val="none" w:sz="0" w:space="0" w:color="auto"/>
                      </w:divBdr>
                    </w:div>
                  </w:divsChild>
                </w:div>
                <w:div w:id="900484701">
                  <w:marLeft w:val="0"/>
                  <w:marRight w:val="0"/>
                  <w:marTop w:val="0"/>
                  <w:marBottom w:val="0"/>
                  <w:divBdr>
                    <w:top w:val="none" w:sz="0" w:space="0" w:color="auto"/>
                    <w:left w:val="none" w:sz="0" w:space="0" w:color="auto"/>
                    <w:bottom w:val="none" w:sz="0" w:space="0" w:color="auto"/>
                    <w:right w:val="none" w:sz="0" w:space="0" w:color="auto"/>
                  </w:divBdr>
                  <w:divsChild>
                    <w:div w:id="1894806220">
                      <w:marLeft w:val="0"/>
                      <w:marRight w:val="0"/>
                      <w:marTop w:val="0"/>
                      <w:marBottom w:val="0"/>
                      <w:divBdr>
                        <w:top w:val="none" w:sz="0" w:space="0" w:color="auto"/>
                        <w:left w:val="none" w:sz="0" w:space="0" w:color="auto"/>
                        <w:bottom w:val="none" w:sz="0" w:space="0" w:color="auto"/>
                        <w:right w:val="none" w:sz="0" w:space="0" w:color="auto"/>
                      </w:divBdr>
                    </w:div>
                  </w:divsChild>
                </w:div>
                <w:div w:id="958417813">
                  <w:marLeft w:val="0"/>
                  <w:marRight w:val="0"/>
                  <w:marTop w:val="0"/>
                  <w:marBottom w:val="0"/>
                  <w:divBdr>
                    <w:top w:val="none" w:sz="0" w:space="0" w:color="auto"/>
                    <w:left w:val="none" w:sz="0" w:space="0" w:color="auto"/>
                    <w:bottom w:val="none" w:sz="0" w:space="0" w:color="auto"/>
                    <w:right w:val="none" w:sz="0" w:space="0" w:color="auto"/>
                  </w:divBdr>
                  <w:divsChild>
                    <w:div w:id="1286276882">
                      <w:marLeft w:val="0"/>
                      <w:marRight w:val="0"/>
                      <w:marTop w:val="0"/>
                      <w:marBottom w:val="0"/>
                      <w:divBdr>
                        <w:top w:val="none" w:sz="0" w:space="0" w:color="auto"/>
                        <w:left w:val="none" w:sz="0" w:space="0" w:color="auto"/>
                        <w:bottom w:val="none" w:sz="0" w:space="0" w:color="auto"/>
                        <w:right w:val="none" w:sz="0" w:space="0" w:color="auto"/>
                      </w:divBdr>
                    </w:div>
                  </w:divsChild>
                </w:div>
                <w:div w:id="1231310187">
                  <w:marLeft w:val="0"/>
                  <w:marRight w:val="0"/>
                  <w:marTop w:val="0"/>
                  <w:marBottom w:val="0"/>
                  <w:divBdr>
                    <w:top w:val="none" w:sz="0" w:space="0" w:color="auto"/>
                    <w:left w:val="none" w:sz="0" w:space="0" w:color="auto"/>
                    <w:bottom w:val="none" w:sz="0" w:space="0" w:color="auto"/>
                    <w:right w:val="none" w:sz="0" w:space="0" w:color="auto"/>
                  </w:divBdr>
                  <w:divsChild>
                    <w:div w:id="1550414341">
                      <w:marLeft w:val="0"/>
                      <w:marRight w:val="0"/>
                      <w:marTop w:val="0"/>
                      <w:marBottom w:val="0"/>
                      <w:divBdr>
                        <w:top w:val="none" w:sz="0" w:space="0" w:color="auto"/>
                        <w:left w:val="none" w:sz="0" w:space="0" w:color="auto"/>
                        <w:bottom w:val="none" w:sz="0" w:space="0" w:color="auto"/>
                        <w:right w:val="none" w:sz="0" w:space="0" w:color="auto"/>
                      </w:divBdr>
                    </w:div>
                  </w:divsChild>
                </w:div>
                <w:div w:id="1278295666">
                  <w:marLeft w:val="0"/>
                  <w:marRight w:val="0"/>
                  <w:marTop w:val="0"/>
                  <w:marBottom w:val="0"/>
                  <w:divBdr>
                    <w:top w:val="none" w:sz="0" w:space="0" w:color="auto"/>
                    <w:left w:val="none" w:sz="0" w:space="0" w:color="auto"/>
                    <w:bottom w:val="none" w:sz="0" w:space="0" w:color="auto"/>
                    <w:right w:val="none" w:sz="0" w:space="0" w:color="auto"/>
                  </w:divBdr>
                  <w:divsChild>
                    <w:div w:id="678116071">
                      <w:marLeft w:val="0"/>
                      <w:marRight w:val="0"/>
                      <w:marTop w:val="0"/>
                      <w:marBottom w:val="0"/>
                      <w:divBdr>
                        <w:top w:val="none" w:sz="0" w:space="0" w:color="auto"/>
                        <w:left w:val="none" w:sz="0" w:space="0" w:color="auto"/>
                        <w:bottom w:val="none" w:sz="0" w:space="0" w:color="auto"/>
                        <w:right w:val="none" w:sz="0" w:space="0" w:color="auto"/>
                      </w:divBdr>
                    </w:div>
                  </w:divsChild>
                </w:div>
                <w:div w:id="1369375688">
                  <w:marLeft w:val="0"/>
                  <w:marRight w:val="0"/>
                  <w:marTop w:val="0"/>
                  <w:marBottom w:val="0"/>
                  <w:divBdr>
                    <w:top w:val="none" w:sz="0" w:space="0" w:color="auto"/>
                    <w:left w:val="none" w:sz="0" w:space="0" w:color="auto"/>
                    <w:bottom w:val="none" w:sz="0" w:space="0" w:color="auto"/>
                    <w:right w:val="none" w:sz="0" w:space="0" w:color="auto"/>
                  </w:divBdr>
                  <w:divsChild>
                    <w:div w:id="1064990834">
                      <w:marLeft w:val="0"/>
                      <w:marRight w:val="0"/>
                      <w:marTop w:val="0"/>
                      <w:marBottom w:val="0"/>
                      <w:divBdr>
                        <w:top w:val="none" w:sz="0" w:space="0" w:color="auto"/>
                        <w:left w:val="none" w:sz="0" w:space="0" w:color="auto"/>
                        <w:bottom w:val="none" w:sz="0" w:space="0" w:color="auto"/>
                        <w:right w:val="none" w:sz="0" w:space="0" w:color="auto"/>
                      </w:divBdr>
                    </w:div>
                  </w:divsChild>
                </w:div>
                <w:div w:id="1748500800">
                  <w:marLeft w:val="0"/>
                  <w:marRight w:val="0"/>
                  <w:marTop w:val="0"/>
                  <w:marBottom w:val="0"/>
                  <w:divBdr>
                    <w:top w:val="none" w:sz="0" w:space="0" w:color="auto"/>
                    <w:left w:val="none" w:sz="0" w:space="0" w:color="auto"/>
                    <w:bottom w:val="none" w:sz="0" w:space="0" w:color="auto"/>
                    <w:right w:val="none" w:sz="0" w:space="0" w:color="auto"/>
                  </w:divBdr>
                  <w:divsChild>
                    <w:div w:id="119488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959136">
          <w:marLeft w:val="0"/>
          <w:marRight w:val="0"/>
          <w:marTop w:val="0"/>
          <w:marBottom w:val="0"/>
          <w:divBdr>
            <w:top w:val="none" w:sz="0" w:space="0" w:color="auto"/>
            <w:left w:val="none" w:sz="0" w:space="0" w:color="auto"/>
            <w:bottom w:val="none" w:sz="0" w:space="0" w:color="auto"/>
            <w:right w:val="none" w:sz="0" w:space="0" w:color="auto"/>
          </w:divBdr>
          <w:divsChild>
            <w:div w:id="75323109">
              <w:marLeft w:val="0"/>
              <w:marRight w:val="0"/>
              <w:marTop w:val="0"/>
              <w:marBottom w:val="0"/>
              <w:divBdr>
                <w:top w:val="none" w:sz="0" w:space="0" w:color="auto"/>
                <w:left w:val="none" w:sz="0" w:space="0" w:color="auto"/>
                <w:bottom w:val="none" w:sz="0" w:space="0" w:color="auto"/>
                <w:right w:val="none" w:sz="0" w:space="0" w:color="auto"/>
              </w:divBdr>
            </w:div>
            <w:div w:id="407268394">
              <w:marLeft w:val="0"/>
              <w:marRight w:val="0"/>
              <w:marTop w:val="0"/>
              <w:marBottom w:val="0"/>
              <w:divBdr>
                <w:top w:val="none" w:sz="0" w:space="0" w:color="auto"/>
                <w:left w:val="none" w:sz="0" w:space="0" w:color="auto"/>
                <w:bottom w:val="none" w:sz="0" w:space="0" w:color="auto"/>
                <w:right w:val="none" w:sz="0" w:space="0" w:color="auto"/>
              </w:divBdr>
            </w:div>
            <w:div w:id="649411190">
              <w:marLeft w:val="0"/>
              <w:marRight w:val="0"/>
              <w:marTop w:val="0"/>
              <w:marBottom w:val="0"/>
              <w:divBdr>
                <w:top w:val="none" w:sz="0" w:space="0" w:color="auto"/>
                <w:left w:val="none" w:sz="0" w:space="0" w:color="auto"/>
                <w:bottom w:val="none" w:sz="0" w:space="0" w:color="auto"/>
                <w:right w:val="none" w:sz="0" w:space="0" w:color="auto"/>
              </w:divBdr>
            </w:div>
            <w:div w:id="806043589">
              <w:marLeft w:val="0"/>
              <w:marRight w:val="0"/>
              <w:marTop w:val="0"/>
              <w:marBottom w:val="0"/>
              <w:divBdr>
                <w:top w:val="none" w:sz="0" w:space="0" w:color="auto"/>
                <w:left w:val="none" w:sz="0" w:space="0" w:color="auto"/>
                <w:bottom w:val="none" w:sz="0" w:space="0" w:color="auto"/>
                <w:right w:val="none" w:sz="0" w:space="0" w:color="auto"/>
              </w:divBdr>
            </w:div>
            <w:div w:id="869414757">
              <w:marLeft w:val="0"/>
              <w:marRight w:val="0"/>
              <w:marTop w:val="0"/>
              <w:marBottom w:val="0"/>
              <w:divBdr>
                <w:top w:val="none" w:sz="0" w:space="0" w:color="auto"/>
                <w:left w:val="none" w:sz="0" w:space="0" w:color="auto"/>
                <w:bottom w:val="none" w:sz="0" w:space="0" w:color="auto"/>
                <w:right w:val="none" w:sz="0" w:space="0" w:color="auto"/>
              </w:divBdr>
            </w:div>
            <w:div w:id="171423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735401">
      <w:bodyDiv w:val="1"/>
      <w:marLeft w:val="0"/>
      <w:marRight w:val="0"/>
      <w:marTop w:val="0"/>
      <w:marBottom w:val="0"/>
      <w:divBdr>
        <w:top w:val="none" w:sz="0" w:space="0" w:color="auto"/>
        <w:left w:val="none" w:sz="0" w:space="0" w:color="auto"/>
        <w:bottom w:val="none" w:sz="0" w:space="0" w:color="auto"/>
        <w:right w:val="none" w:sz="0" w:space="0" w:color="auto"/>
      </w:divBdr>
      <w:divsChild>
        <w:div w:id="64033264">
          <w:marLeft w:val="0"/>
          <w:marRight w:val="0"/>
          <w:marTop w:val="0"/>
          <w:marBottom w:val="0"/>
          <w:divBdr>
            <w:top w:val="none" w:sz="0" w:space="0" w:color="auto"/>
            <w:left w:val="none" w:sz="0" w:space="0" w:color="auto"/>
            <w:bottom w:val="none" w:sz="0" w:space="0" w:color="auto"/>
            <w:right w:val="none" w:sz="0" w:space="0" w:color="auto"/>
          </w:divBdr>
        </w:div>
        <w:div w:id="248850699">
          <w:marLeft w:val="0"/>
          <w:marRight w:val="0"/>
          <w:marTop w:val="0"/>
          <w:marBottom w:val="0"/>
          <w:divBdr>
            <w:top w:val="none" w:sz="0" w:space="0" w:color="auto"/>
            <w:left w:val="none" w:sz="0" w:space="0" w:color="auto"/>
            <w:bottom w:val="none" w:sz="0" w:space="0" w:color="auto"/>
            <w:right w:val="none" w:sz="0" w:space="0" w:color="auto"/>
          </w:divBdr>
        </w:div>
        <w:div w:id="367880361">
          <w:marLeft w:val="0"/>
          <w:marRight w:val="0"/>
          <w:marTop w:val="0"/>
          <w:marBottom w:val="0"/>
          <w:divBdr>
            <w:top w:val="none" w:sz="0" w:space="0" w:color="auto"/>
            <w:left w:val="none" w:sz="0" w:space="0" w:color="auto"/>
            <w:bottom w:val="none" w:sz="0" w:space="0" w:color="auto"/>
            <w:right w:val="none" w:sz="0" w:space="0" w:color="auto"/>
          </w:divBdr>
        </w:div>
        <w:div w:id="396828268">
          <w:marLeft w:val="0"/>
          <w:marRight w:val="0"/>
          <w:marTop w:val="0"/>
          <w:marBottom w:val="0"/>
          <w:divBdr>
            <w:top w:val="none" w:sz="0" w:space="0" w:color="auto"/>
            <w:left w:val="none" w:sz="0" w:space="0" w:color="auto"/>
            <w:bottom w:val="none" w:sz="0" w:space="0" w:color="auto"/>
            <w:right w:val="none" w:sz="0" w:space="0" w:color="auto"/>
          </w:divBdr>
        </w:div>
        <w:div w:id="403451681">
          <w:marLeft w:val="0"/>
          <w:marRight w:val="0"/>
          <w:marTop w:val="0"/>
          <w:marBottom w:val="0"/>
          <w:divBdr>
            <w:top w:val="none" w:sz="0" w:space="0" w:color="auto"/>
            <w:left w:val="none" w:sz="0" w:space="0" w:color="auto"/>
            <w:bottom w:val="none" w:sz="0" w:space="0" w:color="auto"/>
            <w:right w:val="none" w:sz="0" w:space="0" w:color="auto"/>
          </w:divBdr>
        </w:div>
        <w:div w:id="425073644">
          <w:marLeft w:val="0"/>
          <w:marRight w:val="0"/>
          <w:marTop w:val="0"/>
          <w:marBottom w:val="0"/>
          <w:divBdr>
            <w:top w:val="none" w:sz="0" w:space="0" w:color="auto"/>
            <w:left w:val="none" w:sz="0" w:space="0" w:color="auto"/>
            <w:bottom w:val="none" w:sz="0" w:space="0" w:color="auto"/>
            <w:right w:val="none" w:sz="0" w:space="0" w:color="auto"/>
          </w:divBdr>
        </w:div>
        <w:div w:id="425656420">
          <w:marLeft w:val="0"/>
          <w:marRight w:val="0"/>
          <w:marTop w:val="0"/>
          <w:marBottom w:val="0"/>
          <w:divBdr>
            <w:top w:val="none" w:sz="0" w:space="0" w:color="auto"/>
            <w:left w:val="none" w:sz="0" w:space="0" w:color="auto"/>
            <w:bottom w:val="none" w:sz="0" w:space="0" w:color="auto"/>
            <w:right w:val="none" w:sz="0" w:space="0" w:color="auto"/>
          </w:divBdr>
        </w:div>
        <w:div w:id="430979797">
          <w:marLeft w:val="0"/>
          <w:marRight w:val="0"/>
          <w:marTop w:val="0"/>
          <w:marBottom w:val="0"/>
          <w:divBdr>
            <w:top w:val="none" w:sz="0" w:space="0" w:color="auto"/>
            <w:left w:val="none" w:sz="0" w:space="0" w:color="auto"/>
            <w:bottom w:val="none" w:sz="0" w:space="0" w:color="auto"/>
            <w:right w:val="none" w:sz="0" w:space="0" w:color="auto"/>
          </w:divBdr>
        </w:div>
        <w:div w:id="453718710">
          <w:marLeft w:val="0"/>
          <w:marRight w:val="0"/>
          <w:marTop w:val="0"/>
          <w:marBottom w:val="0"/>
          <w:divBdr>
            <w:top w:val="none" w:sz="0" w:space="0" w:color="auto"/>
            <w:left w:val="none" w:sz="0" w:space="0" w:color="auto"/>
            <w:bottom w:val="none" w:sz="0" w:space="0" w:color="auto"/>
            <w:right w:val="none" w:sz="0" w:space="0" w:color="auto"/>
          </w:divBdr>
        </w:div>
        <w:div w:id="496656437">
          <w:marLeft w:val="0"/>
          <w:marRight w:val="0"/>
          <w:marTop w:val="0"/>
          <w:marBottom w:val="0"/>
          <w:divBdr>
            <w:top w:val="none" w:sz="0" w:space="0" w:color="auto"/>
            <w:left w:val="none" w:sz="0" w:space="0" w:color="auto"/>
            <w:bottom w:val="none" w:sz="0" w:space="0" w:color="auto"/>
            <w:right w:val="none" w:sz="0" w:space="0" w:color="auto"/>
          </w:divBdr>
        </w:div>
        <w:div w:id="649943227">
          <w:marLeft w:val="0"/>
          <w:marRight w:val="0"/>
          <w:marTop w:val="0"/>
          <w:marBottom w:val="0"/>
          <w:divBdr>
            <w:top w:val="none" w:sz="0" w:space="0" w:color="auto"/>
            <w:left w:val="none" w:sz="0" w:space="0" w:color="auto"/>
            <w:bottom w:val="none" w:sz="0" w:space="0" w:color="auto"/>
            <w:right w:val="none" w:sz="0" w:space="0" w:color="auto"/>
          </w:divBdr>
        </w:div>
        <w:div w:id="656494729">
          <w:marLeft w:val="0"/>
          <w:marRight w:val="0"/>
          <w:marTop w:val="0"/>
          <w:marBottom w:val="0"/>
          <w:divBdr>
            <w:top w:val="none" w:sz="0" w:space="0" w:color="auto"/>
            <w:left w:val="none" w:sz="0" w:space="0" w:color="auto"/>
            <w:bottom w:val="none" w:sz="0" w:space="0" w:color="auto"/>
            <w:right w:val="none" w:sz="0" w:space="0" w:color="auto"/>
          </w:divBdr>
        </w:div>
        <w:div w:id="786581257">
          <w:marLeft w:val="0"/>
          <w:marRight w:val="0"/>
          <w:marTop w:val="0"/>
          <w:marBottom w:val="0"/>
          <w:divBdr>
            <w:top w:val="none" w:sz="0" w:space="0" w:color="auto"/>
            <w:left w:val="none" w:sz="0" w:space="0" w:color="auto"/>
            <w:bottom w:val="none" w:sz="0" w:space="0" w:color="auto"/>
            <w:right w:val="none" w:sz="0" w:space="0" w:color="auto"/>
          </w:divBdr>
        </w:div>
        <w:div w:id="794829636">
          <w:marLeft w:val="0"/>
          <w:marRight w:val="0"/>
          <w:marTop w:val="0"/>
          <w:marBottom w:val="0"/>
          <w:divBdr>
            <w:top w:val="none" w:sz="0" w:space="0" w:color="auto"/>
            <w:left w:val="none" w:sz="0" w:space="0" w:color="auto"/>
            <w:bottom w:val="none" w:sz="0" w:space="0" w:color="auto"/>
            <w:right w:val="none" w:sz="0" w:space="0" w:color="auto"/>
          </w:divBdr>
        </w:div>
        <w:div w:id="829177722">
          <w:marLeft w:val="0"/>
          <w:marRight w:val="0"/>
          <w:marTop w:val="0"/>
          <w:marBottom w:val="0"/>
          <w:divBdr>
            <w:top w:val="none" w:sz="0" w:space="0" w:color="auto"/>
            <w:left w:val="none" w:sz="0" w:space="0" w:color="auto"/>
            <w:bottom w:val="none" w:sz="0" w:space="0" w:color="auto"/>
            <w:right w:val="none" w:sz="0" w:space="0" w:color="auto"/>
          </w:divBdr>
        </w:div>
        <w:div w:id="833644132">
          <w:marLeft w:val="0"/>
          <w:marRight w:val="0"/>
          <w:marTop w:val="0"/>
          <w:marBottom w:val="0"/>
          <w:divBdr>
            <w:top w:val="none" w:sz="0" w:space="0" w:color="auto"/>
            <w:left w:val="none" w:sz="0" w:space="0" w:color="auto"/>
            <w:bottom w:val="none" w:sz="0" w:space="0" w:color="auto"/>
            <w:right w:val="none" w:sz="0" w:space="0" w:color="auto"/>
          </w:divBdr>
        </w:div>
        <w:div w:id="899559919">
          <w:marLeft w:val="0"/>
          <w:marRight w:val="0"/>
          <w:marTop w:val="0"/>
          <w:marBottom w:val="0"/>
          <w:divBdr>
            <w:top w:val="none" w:sz="0" w:space="0" w:color="auto"/>
            <w:left w:val="none" w:sz="0" w:space="0" w:color="auto"/>
            <w:bottom w:val="none" w:sz="0" w:space="0" w:color="auto"/>
            <w:right w:val="none" w:sz="0" w:space="0" w:color="auto"/>
          </w:divBdr>
        </w:div>
        <w:div w:id="918363481">
          <w:marLeft w:val="0"/>
          <w:marRight w:val="0"/>
          <w:marTop w:val="0"/>
          <w:marBottom w:val="0"/>
          <w:divBdr>
            <w:top w:val="none" w:sz="0" w:space="0" w:color="auto"/>
            <w:left w:val="none" w:sz="0" w:space="0" w:color="auto"/>
            <w:bottom w:val="none" w:sz="0" w:space="0" w:color="auto"/>
            <w:right w:val="none" w:sz="0" w:space="0" w:color="auto"/>
          </w:divBdr>
        </w:div>
        <w:div w:id="940722628">
          <w:marLeft w:val="0"/>
          <w:marRight w:val="0"/>
          <w:marTop w:val="0"/>
          <w:marBottom w:val="0"/>
          <w:divBdr>
            <w:top w:val="none" w:sz="0" w:space="0" w:color="auto"/>
            <w:left w:val="none" w:sz="0" w:space="0" w:color="auto"/>
            <w:bottom w:val="none" w:sz="0" w:space="0" w:color="auto"/>
            <w:right w:val="none" w:sz="0" w:space="0" w:color="auto"/>
          </w:divBdr>
        </w:div>
        <w:div w:id="964121180">
          <w:marLeft w:val="0"/>
          <w:marRight w:val="0"/>
          <w:marTop w:val="0"/>
          <w:marBottom w:val="0"/>
          <w:divBdr>
            <w:top w:val="none" w:sz="0" w:space="0" w:color="auto"/>
            <w:left w:val="none" w:sz="0" w:space="0" w:color="auto"/>
            <w:bottom w:val="none" w:sz="0" w:space="0" w:color="auto"/>
            <w:right w:val="none" w:sz="0" w:space="0" w:color="auto"/>
          </w:divBdr>
          <w:divsChild>
            <w:div w:id="1656833868">
              <w:marLeft w:val="0"/>
              <w:marRight w:val="0"/>
              <w:marTop w:val="30"/>
              <w:marBottom w:val="30"/>
              <w:divBdr>
                <w:top w:val="none" w:sz="0" w:space="0" w:color="auto"/>
                <w:left w:val="none" w:sz="0" w:space="0" w:color="auto"/>
                <w:bottom w:val="none" w:sz="0" w:space="0" w:color="auto"/>
                <w:right w:val="none" w:sz="0" w:space="0" w:color="auto"/>
              </w:divBdr>
              <w:divsChild>
                <w:div w:id="483357249">
                  <w:marLeft w:val="0"/>
                  <w:marRight w:val="0"/>
                  <w:marTop w:val="0"/>
                  <w:marBottom w:val="0"/>
                  <w:divBdr>
                    <w:top w:val="none" w:sz="0" w:space="0" w:color="auto"/>
                    <w:left w:val="none" w:sz="0" w:space="0" w:color="auto"/>
                    <w:bottom w:val="none" w:sz="0" w:space="0" w:color="auto"/>
                    <w:right w:val="none" w:sz="0" w:space="0" w:color="auto"/>
                  </w:divBdr>
                  <w:divsChild>
                    <w:div w:id="125241869">
                      <w:marLeft w:val="0"/>
                      <w:marRight w:val="0"/>
                      <w:marTop w:val="0"/>
                      <w:marBottom w:val="0"/>
                      <w:divBdr>
                        <w:top w:val="none" w:sz="0" w:space="0" w:color="auto"/>
                        <w:left w:val="none" w:sz="0" w:space="0" w:color="auto"/>
                        <w:bottom w:val="none" w:sz="0" w:space="0" w:color="auto"/>
                        <w:right w:val="none" w:sz="0" w:space="0" w:color="auto"/>
                      </w:divBdr>
                    </w:div>
                    <w:div w:id="1048260730">
                      <w:marLeft w:val="0"/>
                      <w:marRight w:val="0"/>
                      <w:marTop w:val="0"/>
                      <w:marBottom w:val="0"/>
                      <w:divBdr>
                        <w:top w:val="none" w:sz="0" w:space="0" w:color="auto"/>
                        <w:left w:val="none" w:sz="0" w:space="0" w:color="auto"/>
                        <w:bottom w:val="none" w:sz="0" w:space="0" w:color="auto"/>
                        <w:right w:val="none" w:sz="0" w:space="0" w:color="auto"/>
                      </w:divBdr>
                    </w:div>
                    <w:div w:id="1075587420">
                      <w:marLeft w:val="0"/>
                      <w:marRight w:val="0"/>
                      <w:marTop w:val="0"/>
                      <w:marBottom w:val="0"/>
                      <w:divBdr>
                        <w:top w:val="none" w:sz="0" w:space="0" w:color="auto"/>
                        <w:left w:val="none" w:sz="0" w:space="0" w:color="auto"/>
                        <w:bottom w:val="none" w:sz="0" w:space="0" w:color="auto"/>
                        <w:right w:val="none" w:sz="0" w:space="0" w:color="auto"/>
                      </w:divBdr>
                    </w:div>
                    <w:div w:id="1126041928">
                      <w:marLeft w:val="0"/>
                      <w:marRight w:val="0"/>
                      <w:marTop w:val="0"/>
                      <w:marBottom w:val="0"/>
                      <w:divBdr>
                        <w:top w:val="none" w:sz="0" w:space="0" w:color="auto"/>
                        <w:left w:val="none" w:sz="0" w:space="0" w:color="auto"/>
                        <w:bottom w:val="none" w:sz="0" w:space="0" w:color="auto"/>
                        <w:right w:val="none" w:sz="0" w:space="0" w:color="auto"/>
                      </w:divBdr>
                    </w:div>
                    <w:div w:id="1665744092">
                      <w:marLeft w:val="0"/>
                      <w:marRight w:val="0"/>
                      <w:marTop w:val="0"/>
                      <w:marBottom w:val="0"/>
                      <w:divBdr>
                        <w:top w:val="none" w:sz="0" w:space="0" w:color="auto"/>
                        <w:left w:val="none" w:sz="0" w:space="0" w:color="auto"/>
                        <w:bottom w:val="none" w:sz="0" w:space="0" w:color="auto"/>
                        <w:right w:val="none" w:sz="0" w:space="0" w:color="auto"/>
                      </w:divBdr>
                    </w:div>
                    <w:div w:id="1737508931">
                      <w:marLeft w:val="0"/>
                      <w:marRight w:val="0"/>
                      <w:marTop w:val="0"/>
                      <w:marBottom w:val="0"/>
                      <w:divBdr>
                        <w:top w:val="none" w:sz="0" w:space="0" w:color="auto"/>
                        <w:left w:val="none" w:sz="0" w:space="0" w:color="auto"/>
                        <w:bottom w:val="none" w:sz="0" w:space="0" w:color="auto"/>
                        <w:right w:val="none" w:sz="0" w:space="0" w:color="auto"/>
                      </w:divBdr>
                    </w:div>
                    <w:div w:id="1881747294">
                      <w:marLeft w:val="0"/>
                      <w:marRight w:val="0"/>
                      <w:marTop w:val="0"/>
                      <w:marBottom w:val="0"/>
                      <w:divBdr>
                        <w:top w:val="none" w:sz="0" w:space="0" w:color="auto"/>
                        <w:left w:val="none" w:sz="0" w:space="0" w:color="auto"/>
                        <w:bottom w:val="none" w:sz="0" w:space="0" w:color="auto"/>
                        <w:right w:val="none" w:sz="0" w:space="0" w:color="auto"/>
                      </w:divBdr>
                    </w:div>
                  </w:divsChild>
                </w:div>
                <w:div w:id="1302542302">
                  <w:marLeft w:val="0"/>
                  <w:marRight w:val="0"/>
                  <w:marTop w:val="0"/>
                  <w:marBottom w:val="0"/>
                  <w:divBdr>
                    <w:top w:val="none" w:sz="0" w:space="0" w:color="auto"/>
                    <w:left w:val="none" w:sz="0" w:space="0" w:color="auto"/>
                    <w:bottom w:val="none" w:sz="0" w:space="0" w:color="auto"/>
                    <w:right w:val="none" w:sz="0" w:space="0" w:color="auto"/>
                  </w:divBdr>
                  <w:divsChild>
                    <w:div w:id="1841042342">
                      <w:marLeft w:val="0"/>
                      <w:marRight w:val="0"/>
                      <w:marTop w:val="0"/>
                      <w:marBottom w:val="0"/>
                      <w:divBdr>
                        <w:top w:val="none" w:sz="0" w:space="0" w:color="auto"/>
                        <w:left w:val="none" w:sz="0" w:space="0" w:color="auto"/>
                        <w:bottom w:val="none" w:sz="0" w:space="0" w:color="auto"/>
                        <w:right w:val="none" w:sz="0" w:space="0" w:color="auto"/>
                      </w:divBdr>
                    </w:div>
                  </w:divsChild>
                </w:div>
                <w:div w:id="1316837971">
                  <w:marLeft w:val="0"/>
                  <w:marRight w:val="0"/>
                  <w:marTop w:val="0"/>
                  <w:marBottom w:val="0"/>
                  <w:divBdr>
                    <w:top w:val="none" w:sz="0" w:space="0" w:color="auto"/>
                    <w:left w:val="none" w:sz="0" w:space="0" w:color="auto"/>
                    <w:bottom w:val="none" w:sz="0" w:space="0" w:color="auto"/>
                    <w:right w:val="none" w:sz="0" w:space="0" w:color="auto"/>
                  </w:divBdr>
                  <w:divsChild>
                    <w:div w:id="760495170">
                      <w:marLeft w:val="0"/>
                      <w:marRight w:val="0"/>
                      <w:marTop w:val="0"/>
                      <w:marBottom w:val="0"/>
                      <w:divBdr>
                        <w:top w:val="none" w:sz="0" w:space="0" w:color="auto"/>
                        <w:left w:val="none" w:sz="0" w:space="0" w:color="auto"/>
                        <w:bottom w:val="none" w:sz="0" w:space="0" w:color="auto"/>
                        <w:right w:val="none" w:sz="0" w:space="0" w:color="auto"/>
                      </w:divBdr>
                    </w:div>
                  </w:divsChild>
                </w:div>
                <w:div w:id="1981810032">
                  <w:marLeft w:val="0"/>
                  <w:marRight w:val="0"/>
                  <w:marTop w:val="0"/>
                  <w:marBottom w:val="0"/>
                  <w:divBdr>
                    <w:top w:val="none" w:sz="0" w:space="0" w:color="auto"/>
                    <w:left w:val="none" w:sz="0" w:space="0" w:color="auto"/>
                    <w:bottom w:val="none" w:sz="0" w:space="0" w:color="auto"/>
                    <w:right w:val="none" w:sz="0" w:space="0" w:color="auto"/>
                  </w:divBdr>
                  <w:divsChild>
                    <w:div w:id="450439067">
                      <w:marLeft w:val="0"/>
                      <w:marRight w:val="0"/>
                      <w:marTop w:val="0"/>
                      <w:marBottom w:val="0"/>
                      <w:divBdr>
                        <w:top w:val="none" w:sz="0" w:space="0" w:color="auto"/>
                        <w:left w:val="none" w:sz="0" w:space="0" w:color="auto"/>
                        <w:bottom w:val="none" w:sz="0" w:space="0" w:color="auto"/>
                        <w:right w:val="none" w:sz="0" w:space="0" w:color="auto"/>
                      </w:divBdr>
                    </w:div>
                  </w:divsChild>
                </w:div>
                <w:div w:id="2108575917">
                  <w:marLeft w:val="0"/>
                  <w:marRight w:val="0"/>
                  <w:marTop w:val="0"/>
                  <w:marBottom w:val="0"/>
                  <w:divBdr>
                    <w:top w:val="none" w:sz="0" w:space="0" w:color="auto"/>
                    <w:left w:val="none" w:sz="0" w:space="0" w:color="auto"/>
                    <w:bottom w:val="none" w:sz="0" w:space="0" w:color="auto"/>
                    <w:right w:val="none" w:sz="0" w:space="0" w:color="auto"/>
                  </w:divBdr>
                  <w:divsChild>
                    <w:div w:id="139200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5545">
          <w:marLeft w:val="0"/>
          <w:marRight w:val="0"/>
          <w:marTop w:val="0"/>
          <w:marBottom w:val="0"/>
          <w:divBdr>
            <w:top w:val="none" w:sz="0" w:space="0" w:color="auto"/>
            <w:left w:val="none" w:sz="0" w:space="0" w:color="auto"/>
            <w:bottom w:val="none" w:sz="0" w:space="0" w:color="auto"/>
            <w:right w:val="none" w:sz="0" w:space="0" w:color="auto"/>
          </w:divBdr>
        </w:div>
        <w:div w:id="1115901697">
          <w:marLeft w:val="0"/>
          <w:marRight w:val="0"/>
          <w:marTop w:val="0"/>
          <w:marBottom w:val="0"/>
          <w:divBdr>
            <w:top w:val="none" w:sz="0" w:space="0" w:color="auto"/>
            <w:left w:val="none" w:sz="0" w:space="0" w:color="auto"/>
            <w:bottom w:val="none" w:sz="0" w:space="0" w:color="auto"/>
            <w:right w:val="none" w:sz="0" w:space="0" w:color="auto"/>
          </w:divBdr>
        </w:div>
        <w:div w:id="1170560521">
          <w:marLeft w:val="0"/>
          <w:marRight w:val="0"/>
          <w:marTop w:val="0"/>
          <w:marBottom w:val="0"/>
          <w:divBdr>
            <w:top w:val="none" w:sz="0" w:space="0" w:color="auto"/>
            <w:left w:val="none" w:sz="0" w:space="0" w:color="auto"/>
            <w:bottom w:val="none" w:sz="0" w:space="0" w:color="auto"/>
            <w:right w:val="none" w:sz="0" w:space="0" w:color="auto"/>
          </w:divBdr>
        </w:div>
        <w:div w:id="1203666772">
          <w:marLeft w:val="0"/>
          <w:marRight w:val="0"/>
          <w:marTop w:val="0"/>
          <w:marBottom w:val="0"/>
          <w:divBdr>
            <w:top w:val="none" w:sz="0" w:space="0" w:color="auto"/>
            <w:left w:val="none" w:sz="0" w:space="0" w:color="auto"/>
            <w:bottom w:val="none" w:sz="0" w:space="0" w:color="auto"/>
            <w:right w:val="none" w:sz="0" w:space="0" w:color="auto"/>
          </w:divBdr>
        </w:div>
        <w:div w:id="1254239036">
          <w:marLeft w:val="0"/>
          <w:marRight w:val="0"/>
          <w:marTop w:val="0"/>
          <w:marBottom w:val="0"/>
          <w:divBdr>
            <w:top w:val="none" w:sz="0" w:space="0" w:color="auto"/>
            <w:left w:val="none" w:sz="0" w:space="0" w:color="auto"/>
            <w:bottom w:val="none" w:sz="0" w:space="0" w:color="auto"/>
            <w:right w:val="none" w:sz="0" w:space="0" w:color="auto"/>
          </w:divBdr>
        </w:div>
        <w:div w:id="1295721142">
          <w:marLeft w:val="0"/>
          <w:marRight w:val="0"/>
          <w:marTop w:val="0"/>
          <w:marBottom w:val="0"/>
          <w:divBdr>
            <w:top w:val="none" w:sz="0" w:space="0" w:color="auto"/>
            <w:left w:val="none" w:sz="0" w:space="0" w:color="auto"/>
            <w:bottom w:val="none" w:sz="0" w:space="0" w:color="auto"/>
            <w:right w:val="none" w:sz="0" w:space="0" w:color="auto"/>
          </w:divBdr>
        </w:div>
        <w:div w:id="1383600396">
          <w:marLeft w:val="0"/>
          <w:marRight w:val="0"/>
          <w:marTop w:val="0"/>
          <w:marBottom w:val="0"/>
          <w:divBdr>
            <w:top w:val="none" w:sz="0" w:space="0" w:color="auto"/>
            <w:left w:val="none" w:sz="0" w:space="0" w:color="auto"/>
            <w:bottom w:val="none" w:sz="0" w:space="0" w:color="auto"/>
            <w:right w:val="none" w:sz="0" w:space="0" w:color="auto"/>
          </w:divBdr>
        </w:div>
        <w:div w:id="1423909942">
          <w:marLeft w:val="0"/>
          <w:marRight w:val="0"/>
          <w:marTop w:val="0"/>
          <w:marBottom w:val="0"/>
          <w:divBdr>
            <w:top w:val="none" w:sz="0" w:space="0" w:color="auto"/>
            <w:left w:val="none" w:sz="0" w:space="0" w:color="auto"/>
            <w:bottom w:val="none" w:sz="0" w:space="0" w:color="auto"/>
            <w:right w:val="none" w:sz="0" w:space="0" w:color="auto"/>
          </w:divBdr>
        </w:div>
        <w:div w:id="1903055276">
          <w:marLeft w:val="0"/>
          <w:marRight w:val="0"/>
          <w:marTop w:val="0"/>
          <w:marBottom w:val="0"/>
          <w:divBdr>
            <w:top w:val="none" w:sz="0" w:space="0" w:color="auto"/>
            <w:left w:val="none" w:sz="0" w:space="0" w:color="auto"/>
            <w:bottom w:val="none" w:sz="0" w:space="0" w:color="auto"/>
            <w:right w:val="none" w:sz="0" w:space="0" w:color="auto"/>
          </w:divBdr>
        </w:div>
        <w:div w:id="1952587555">
          <w:marLeft w:val="0"/>
          <w:marRight w:val="0"/>
          <w:marTop w:val="0"/>
          <w:marBottom w:val="0"/>
          <w:divBdr>
            <w:top w:val="none" w:sz="0" w:space="0" w:color="auto"/>
            <w:left w:val="none" w:sz="0" w:space="0" w:color="auto"/>
            <w:bottom w:val="none" w:sz="0" w:space="0" w:color="auto"/>
            <w:right w:val="none" w:sz="0" w:space="0" w:color="auto"/>
          </w:divBdr>
        </w:div>
        <w:div w:id="1987972891">
          <w:marLeft w:val="0"/>
          <w:marRight w:val="0"/>
          <w:marTop w:val="0"/>
          <w:marBottom w:val="0"/>
          <w:divBdr>
            <w:top w:val="none" w:sz="0" w:space="0" w:color="auto"/>
            <w:left w:val="none" w:sz="0" w:space="0" w:color="auto"/>
            <w:bottom w:val="none" w:sz="0" w:space="0" w:color="auto"/>
            <w:right w:val="none" w:sz="0" w:space="0" w:color="auto"/>
          </w:divBdr>
        </w:div>
        <w:div w:id="1992514821">
          <w:marLeft w:val="0"/>
          <w:marRight w:val="0"/>
          <w:marTop w:val="0"/>
          <w:marBottom w:val="0"/>
          <w:divBdr>
            <w:top w:val="none" w:sz="0" w:space="0" w:color="auto"/>
            <w:left w:val="none" w:sz="0" w:space="0" w:color="auto"/>
            <w:bottom w:val="none" w:sz="0" w:space="0" w:color="auto"/>
            <w:right w:val="none" w:sz="0" w:space="0" w:color="auto"/>
          </w:divBdr>
        </w:div>
        <w:div w:id="2059041768">
          <w:marLeft w:val="0"/>
          <w:marRight w:val="0"/>
          <w:marTop w:val="0"/>
          <w:marBottom w:val="0"/>
          <w:divBdr>
            <w:top w:val="none" w:sz="0" w:space="0" w:color="auto"/>
            <w:left w:val="none" w:sz="0" w:space="0" w:color="auto"/>
            <w:bottom w:val="none" w:sz="0" w:space="0" w:color="auto"/>
            <w:right w:val="none" w:sz="0" w:space="0" w:color="auto"/>
          </w:divBdr>
        </w:div>
        <w:div w:id="2085374692">
          <w:marLeft w:val="0"/>
          <w:marRight w:val="0"/>
          <w:marTop w:val="0"/>
          <w:marBottom w:val="0"/>
          <w:divBdr>
            <w:top w:val="none" w:sz="0" w:space="0" w:color="auto"/>
            <w:left w:val="none" w:sz="0" w:space="0" w:color="auto"/>
            <w:bottom w:val="none" w:sz="0" w:space="0" w:color="auto"/>
            <w:right w:val="none" w:sz="0" w:space="0" w:color="auto"/>
          </w:divBdr>
        </w:div>
        <w:div w:id="2088381639">
          <w:marLeft w:val="0"/>
          <w:marRight w:val="0"/>
          <w:marTop w:val="0"/>
          <w:marBottom w:val="0"/>
          <w:divBdr>
            <w:top w:val="none" w:sz="0" w:space="0" w:color="auto"/>
            <w:left w:val="none" w:sz="0" w:space="0" w:color="auto"/>
            <w:bottom w:val="none" w:sz="0" w:space="0" w:color="auto"/>
            <w:right w:val="none" w:sz="0" w:space="0" w:color="auto"/>
          </w:divBdr>
        </w:div>
      </w:divsChild>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74047266">
      <w:bodyDiv w:val="1"/>
      <w:marLeft w:val="0"/>
      <w:marRight w:val="0"/>
      <w:marTop w:val="0"/>
      <w:marBottom w:val="0"/>
      <w:divBdr>
        <w:top w:val="none" w:sz="0" w:space="0" w:color="auto"/>
        <w:left w:val="none" w:sz="0" w:space="0" w:color="auto"/>
        <w:bottom w:val="none" w:sz="0" w:space="0" w:color="auto"/>
        <w:right w:val="none" w:sz="0" w:space="0" w:color="auto"/>
      </w:divBdr>
      <w:divsChild>
        <w:div w:id="151718518">
          <w:marLeft w:val="0"/>
          <w:marRight w:val="0"/>
          <w:marTop w:val="0"/>
          <w:marBottom w:val="0"/>
          <w:divBdr>
            <w:top w:val="none" w:sz="0" w:space="0" w:color="auto"/>
            <w:left w:val="none" w:sz="0" w:space="0" w:color="auto"/>
            <w:bottom w:val="none" w:sz="0" w:space="0" w:color="auto"/>
            <w:right w:val="none" w:sz="0" w:space="0" w:color="auto"/>
          </w:divBdr>
          <w:divsChild>
            <w:div w:id="208568180">
              <w:marLeft w:val="0"/>
              <w:marRight w:val="0"/>
              <w:marTop w:val="0"/>
              <w:marBottom w:val="0"/>
              <w:divBdr>
                <w:top w:val="none" w:sz="0" w:space="0" w:color="auto"/>
                <w:left w:val="none" w:sz="0" w:space="0" w:color="auto"/>
                <w:bottom w:val="none" w:sz="0" w:space="0" w:color="auto"/>
                <w:right w:val="none" w:sz="0" w:space="0" w:color="auto"/>
              </w:divBdr>
            </w:div>
            <w:div w:id="563758508">
              <w:marLeft w:val="0"/>
              <w:marRight w:val="0"/>
              <w:marTop w:val="0"/>
              <w:marBottom w:val="0"/>
              <w:divBdr>
                <w:top w:val="none" w:sz="0" w:space="0" w:color="auto"/>
                <w:left w:val="none" w:sz="0" w:space="0" w:color="auto"/>
                <w:bottom w:val="none" w:sz="0" w:space="0" w:color="auto"/>
                <w:right w:val="none" w:sz="0" w:space="0" w:color="auto"/>
              </w:divBdr>
            </w:div>
            <w:div w:id="576525574">
              <w:marLeft w:val="0"/>
              <w:marRight w:val="0"/>
              <w:marTop w:val="0"/>
              <w:marBottom w:val="0"/>
              <w:divBdr>
                <w:top w:val="none" w:sz="0" w:space="0" w:color="auto"/>
                <w:left w:val="none" w:sz="0" w:space="0" w:color="auto"/>
                <w:bottom w:val="none" w:sz="0" w:space="0" w:color="auto"/>
                <w:right w:val="none" w:sz="0" w:space="0" w:color="auto"/>
              </w:divBdr>
            </w:div>
            <w:div w:id="1158957325">
              <w:marLeft w:val="0"/>
              <w:marRight w:val="0"/>
              <w:marTop w:val="0"/>
              <w:marBottom w:val="0"/>
              <w:divBdr>
                <w:top w:val="none" w:sz="0" w:space="0" w:color="auto"/>
                <w:left w:val="none" w:sz="0" w:space="0" w:color="auto"/>
                <w:bottom w:val="none" w:sz="0" w:space="0" w:color="auto"/>
                <w:right w:val="none" w:sz="0" w:space="0" w:color="auto"/>
              </w:divBdr>
            </w:div>
            <w:div w:id="1384018020">
              <w:marLeft w:val="0"/>
              <w:marRight w:val="0"/>
              <w:marTop w:val="0"/>
              <w:marBottom w:val="0"/>
              <w:divBdr>
                <w:top w:val="none" w:sz="0" w:space="0" w:color="auto"/>
                <w:left w:val="none" w:sz="0" w:space="0" w:color="auto"/>
                <w:bottom w:val="none" w:sz="0" w:space="0" w:color="auto"/>
                <w:right w:val="none" w:sz="0" w:space="0" w:color="auto"/>
              </w:divBdr>
            </w:div>
            <w:div w:id="1746800741">
              <w:marLeft w:val="0"/>
              <w:marRight w:val="0"/>
              <w:marTop w:val="0"/>
              <w:marBottom w:val="0"/>
              <w:divBdr>
                <w:top w:val="none" w:sz="0" w:space="0" w:color="auto"/>
                <w:left w:val="none" w:sz="0" w:space="0" w:color="auto"/>
                <w:bottom w:val="none" w:sz="0" w:space="0" w:color="auto"/>
                <w:right w:val="none" w:sz="0" w:space="0" w:color="auto"/>
              </w:divBdr>
            </w:div>
            <w:div w:id="1860773535">
              <w:marLeft w:val="0"/>
              <w:marRight w:val="0"/>
              <w:marTop w:val="0"/>
              <w:marBottom w:val="0"/>
              <w:divBdr>
                <w:top w:val="none" w:sz="0" w:space="0" w:color="auto"/>
                <w:left w:val="none" w:sz="0" w:space="0" w:color="auto"/>
                <w:bottom w:val="none" w:sz="0" w:space="0" w:color="auto"/>
                <w:right w:val="none" w:sz="0" w:space="0" w:color="auto"/>
              </w:divBdr>
            </w:div>
            <w:div w:id="1904294303">
              <w:marLeft w:val="0"/>
              <w:marRight w:val="0"/>
              <w:marTop w:val="0"/>
              <w:marBottom w:val="0"/>
              <w:divBdr>
                <w:top w:val="none" w:sz="0" w:space="0" w:color="auto"/>
                <w:left w:val="none" w:sz="0" w:space="0" w:color="auto"/>
                <w:bottom w:val="none" w:sz="0" w:space="0" w:color="auto"/>
                <w:right w:val="none" w:sz="0" w:space="0" w:color="auto"/>
              </w:divBdr>
            </w:div>
            <w:div w:id="2136867894">
              <w:marLeft w:val="0"/>
              <w:marRight w:val="0"/>
              <w:marTop w:val="0"/>
              <w:marBottom w:val="0"/>
              <w:divBdr>
                <w:top w:val="none" w:sz="0" w:space="0" w:color="auto"/>
                <w:left w:val="none" w:sz="0" w:space="0" w:color="auto"/>
                <w:bottom w:val="none" w:sz="0" w:space="0" w:color="auto"/>
                <w:right w:val="none" w:sz="0" w:space="0" w:color="auto"/>
              </w:divBdr>
            </w:div>
          </w:divsChild>
        </w:div>
        <w:div w:id="1351420271">
          <w:marLeft w:val="0"/>
          <w:marRight w:val="0"/>
          <w:marTop w:val="0"/>
          <w:marBottom w:val="0"/>
          <w:divBdr>
            <w:top w:val="none" w:sz="0" w:space="0" w:color="auto"/>
            <w:left w:val="none" w:sz="0" w:space="0" w:color="auto"/>
            <w:bottom w:val="none" w:sz="0" w:space="0" w:color="auto"/>
            <w:right w:val="none" w:sz="0" w:space="0" w:color="auto"/>
          </w:divBdr>
        </w:div>
        <w:div w:id="1823309711">
          <w:marLeft w:val="0"/>
          <w:marRight w:val="0"/>
          <w:marTop w:val="0"/>
          <w:marBottom w:val="0"/>
          <w:divBdr>
            <w:top w:val="none" w:sz="0" w:space="0" w:color="auto"/>
            <w:left w:val="none" w:sz="0" w:space="0" w:color="auto"/>
            <w:bottom w:val="none" w:sz="0" w:space="0" w:color="auto"/>
            <w:right w:val="none" w:sz="0" w:space="0" w:color="auto"/>
          </w:divBdr>
        </w:div>
      </w:divsChild>
    </w:div>
    <w:div w:id="1277712161">
      <w:bodyDiv w:val="1"/>
      <w:marLeft w:val="0"/>
      <w:marRight w:val="0"/>
      <w:marTop w:val="0"/>
      <w:marBottom w:val="0"/>
      <w:divBdr>
        <w:top w:val="none" w:sz="0" w:space="0" w:color="auto"/>
        <w:left w:val="none" w:sz="0" w:space="0" w:color="auto"/>
        <w:bottom w:val="none" w:sz="0" w:space="0" w:color="auto"/>
        <w:right w:val="none" w:sz="0" w:space="0" w:color="auto"/>
      </w:divBdr>
      <w:divsChild>
        <w:div w:id="60294257">
          <w:marLeft w:val="0"/>
          <w:marRight w:val="0"/>
          <w:marTop w:val="0"/>
          <w:marBottom w:val="0"/>
          <w:divBdr>
            <w:top w:val="none" w:sz="0" w:space="0" w:color="auto"/>
            <w:left w:val="none" w:sz="0" w:space="0" w:color="auto"/>
            <w:bottom w:val="none" w:sz="0" w:space="0" w:color="auto"/>
            <w:right w:val="none" w:sz="0" w:space="0" w:color="auto"/>
          </w:divBdr>
          <w:divsChild>
            <w:div w:id="51126366">
              <w:marLeft w:val="0"/>
              <w:marRight w:val="0"/>
              <w:marTop w:val="0"/>
              <w:marBottom w:val="0"/>
              <w:divBdr>
                <w:top w:val="none" w:sz="0" w:space="0" w:color="auto"/>
                <w:left w:val="none" w:sz="0" w:space="0" w:color="auto"/>
                <w:bottom w:val="none" w:sz="0" w:space="0" w:color="auto"/>
                <w:right w:val="none" w:sz="0" w:space="0" w:color="auto"/>
              </w:divBdr>
            </w:div>
            <w:div w:id="193465907">
              <w:marLeft w:val="0"/>
              <w:marRight w:val="0"/>
              <w:marTop w:val="0"/>
              <w:marBottom w:val="0"/>
              <w:divBdr>
                <w:top w:val="none" w:sz="0" w:space="0" w:color="auto"/>
                <w:left w:val="none" w:sz="0" w:space="0" w:color="auto"/>
                <w:bottom w:val="none" w:sz="0" w:space="0" w:color="auto"/>
                <w:right w:val="none" w:sz="0" w:space="0" w:color="auto"/>
              </w:divBdr>
            </w:div>
            <w:div w:id="267586451">
              <w:marLeft w:val="0"/>
              <w:marRight w:val="0"/>
              <w:marTop w:val="0"/>
              <w:marBottom w:val="0"/>
              <w:divBdr>
                <w:top w:val="none" w:sz="0" w:space="0" w:color="auto"/>
                <w:left w:val="none" w:sz="0" w:space="0" w:color="auto"/>
                <w:bottom w:val="none" w:sz="0" w:space="0" w:color="auto"/>
                <w:right w:val="none" w:sz="0" w:space="0" w:color="auto"/>
              </w:divBdr>
            </w:div>
            <w:div w:id="351886208">
              <w:marLeft w:val="0"/>
              <w:marRight w:val="0"/>
              <w:marTop w:val="0"/>
              <w:marBottom w:val="0"/>
              <w:divBdr>
                <w:top w:val="none" w:sz="0" w:space="0" w:color="auto"/>
                <w:left w:val="none" w:sz="0" w:space="0" w:color="auto"/>
                <w:bottom w:val="none" w:sz="0" w:space="0" w:color="auto"/>
                <w:right w:val="none" w:sz="0" w:space="0" w:color="auto"/>
              </w:divBdr>
            </w:div>
            <w:div w:id="379597250">
              <w:marLeft w:val="0"/>
              <w:marRight w:val="0"/>
              <w:marTop w:val="0"/>
              <w:marBottom w:val="0"/>
              <w:divBdr>
                <w:top w:val="none" w:sz="0" w:space="0" w:color="auto"/>
                <w:left w:val="none" w:sz="0" w:space="0" w:color="auto"/>
                <w:bottom w:val="none" w:sz="0" w:space="0" w:color="auto"/>
                <w:right w:val="none" w:sz="0" w:space="0" w:color="auto"/>
              </w:divBdr>
            </w:div>
            <w:div w:id="431560399">
              <w:marLeft w:val="0"/>
              <w:marRight w:val="0"/>
              <w:marTop w:val="0"/>
              <w:marBottom w:val="0"/>
              <w:divBdr>
                <w:top w:val="none" w:sz="0" w:space="0" w:color="auto"/>
                <w:left w:val="none" w:sz="0" w:space="0" w:color="auto"/>
                <w:bottom w:val="none" w:sz="0" w:space="0" w:color="auto"/>
                <w:right w:val="none" w:sz="0" w:space="0" w:color="auto"/>
              </w:divBdr>
            </w:div>
            <w:div w:id="486939667">
              <w:marLeft w:val="0"/>
              <w:marRight w:val="0"/>
              <w:marTop w:val="0"/>
              <w:marBottom w:val="0"/>
              <w:divBdr>
                <w:top w:val="none" w:sz="0" w:space="0" w:color="auto"/>
                <w:left w:val="none" w:sz="0" w:space="0" w:color="auto"/>
                <w:bottom w:val="none" w:sz="0" w:space="0" w:color="auto"/>
                <w:right w:val="none" w:sz="0" w:space="0" w:color="auto"/>
              </w:divBdr>
            </w:div>
            <w:div w:id="623776356">
              <w:marLeft w:val="0"/>
              <w:marRight w:val="0"/>
              <w:marTop w:val="0"/>
              <w:marBottom w:val="0"/>
              <w:divBdr>
                <w:top w:val="none" w:sz="0" w:space="0" w:color="auto"/>
                <w:left w:val="none" w:sz="0" w:space="0" w:color="auto"/>
                <w:bottom w:val="none" w:sz="0" w:space="0" w:color="auto"/>
                <w:right w:val="none" w:sz="0" w:space="0" w:color="auto"/>
              </w:divBdr>
            </w:div>
            <w:div w:id="652442362">
              <w:marLeft w:val="0"/>
              <w:marRight w:val="0"/>
              <w:marTop w:val="0"/>
              <w:marBottom w:val="0"/>
              <w:divBdr>
                <w:top w:val="none" w:sz="0" w:space="0" w:color="auto"/>
                <w:left w:val="none" w:sz="0" w:space="0" w:color="auto"/>
                <w:bottom w:val="none" w:sz="0" w:space="0" w:color="auto"/>
                <w:right w:val="none" w:sz="0" w:space="0" w:color="auto"/>
              </w:divBdr>
            </w:div>
            <w:div w:id="765615281">
              <w:marLeft w:val="0"/>
              <w:marRight w:val="0"/>
              <w:marTop w:val="0"/>
              <w:marBottom w:val="0"/>
              <w:divBdr>
                <w:top w:val="none" w:sz="0" w:space="0" w:color="auto"/>
                <w:left w:val="none" w:sz="0" w:space="0" w:color="auto"/>
                <w:bottom w:val="none" w:sz="0" w:space="0" w:color="auto"/>
                <w:right w:val="none" w:sz="0" w:space="0" w:color="auto"/>
              </w:divBdr>
            </w:div>
            <w:div w:id="897057711">
              <w:marLeft w:val="0"/>
              <w:marRight w:val="0"/>
              <w:marTop w:val="0"/>
              <w:marBottom w:val="0"/>
              <w:divBdr>
                <w:top w:val="none" w:sz="0" w:space="0" w:color="auto"/>
                <w:left w:val="none" w:sz="0" w:space="0" w:color="auto"/>
                <w:bottom w:val="none" w:sz="0" w:space="0" w:color="auto"/>
                <w:right w:val="none" w:sz="0" w:space="0" w:color="auto"/>
              </w:divBdr>
            </w:div>
            <w:div w:id="1049110958">
              <w:marLeft w:val="0"/>
              <w:marRight w:val="0"/>
              <w:marTop w:val="0"/>
              <w:marBottom w:val="0"/>
              <w:divBdr>
                <w:top w:val="none" w:sz="0" w:space="0" w:color="auto"/>
                <w:left w:val="none" w:sz="0" w:space="0" w:color="auto"/>
                <w:bottom w:val="none" w:sz="0" w:space="0" w:color="auto"/>
                <w:right w:val="none" w:sz="0" w:space="0" w:color="auto"/>
              </w:divBdr>
            </w:div>
            <w:div w:id="1098404192">
              <w:marLeft w:val="0"/>
              <w:marRight w:val="0"/>
              <w:marTop w:val="0"/>
              <w:marBottom w:val="0"/>
              <w:divBdr>
                <w:top w:val="none" w:sz="0" w:space="0" w:color="auto"/>
                <w:left w:val="none" w:sz="0" w:space="0" w:color="auto"/>
                <w:bottom w:val="none" w:sz="0" w:space="0" w:color="auto"/>
                <w:right w:val="none" w:sz="0" w:space="0" w:color="auto"/>
              </w:divBdr>
            </w:div>
            <w:div w:id="1394426829">
              <w:marLeft w:val="0"/>
              <w:marRight w:val="0"/>
              <w:marTop w:val="0"/>
              <w:marBottom w:val="0"/>
              <w:divBdr>
                <w:top w:val="none" w:sz="0" w:space="0" w:color="auto"/>
                <w:left w:val="none" w:sz="0" w:space="0" w:color="auto"/>
                <w:bottom w:val="none" w:sz="0" w:space="0" w:color="auto"/>
                <w:right w:val="none" w:sz="0" w:space="0" w:color="auto"/>
              </w:divBdr>
            </w:div>
            <w:div w:id="1525055051">
              <w:marLeft w:val="0"/>
              <w:marRight w:val="0"/>
              <w:marTop w:val="0"/>
              <w:marBottom w:val="0"/>
              <w:divBdr>
                <w:top w:val="none" w:sz="0" w:space="0" w:color="auto"/>
                <w:left w:val="none" w:sz="0" w:space="0" w:color="auto"/>
                <w:bottom w:val="none" w:sz="0" w:space="0" w:color="auto"/>
                <w:right w:val="none" w:sz="0" w:space="0" w:color="auto"/>
              </w:divBdr>
            </w:div>
            <w:div w:id="1642803768">
              <w:marLeft w:val="0"/>
              <w:marRight w:val="0"/>
              <w:marTop w:val="0"/>
              <w:marBottom w:val="0"/>
              <w:divBdr>
                <w:top w:val="none" w:sz="0" w:space="0" w:color="auto"/>
                <w:left w:val="none" w:sz="0" w:space="0" w:color="auto"/>
                <w:bottom w:val="none" w:sz="0" w:space="0" w:color="auto"/>
                <w:right w:val="none" w:sz="0" w:space="0" w:color="auto"/>
              </w:divBdr>
            </w:div>
            <w:div w:id="1735469940">
              <w:marLeft w:val="0"/>
              <w:marRight w:val="0"/>
              <w:marTop w:val="0"/>
              <w:marBottom w:val="0"/>
              <w:divBdr>
                <w:top w:val="none" w:sz="0" w:space="0" w:color="auto"/>
                <w:left w:val="none" w:sz="0" w:space="0" w:color="auto"/>
                <w:bottom w:val="none" w:sz="0" w:space="0" w:color="auto"/>
                <w:right w:val="none" w:sz="0" w:space="0" w:color="auto"/>
              </w:divBdr>
            </w:div>
            <w:div w:id="1810895876">
              <w:marLeft w:val="0"/>
              <w:marRight w:val="0"/>
              <w:marTop w:val="0"/>
              <w:marBottom w:val="0"/>
              <w:divBdr>
                <w:top w:val="none" w:sz="0" w:space="0" w:color="auto"/>
                <w:left w:val="none" w:sz="0" w:space="0" w:color="auto"/>
                <w:bottom w:val="none" w:sz="0" w:space="0" w:color="auto"/>
                <w:right w:val="none" w:sz="0" w:space="0" w:color="auto"/>
              </w:divBdr>
            </w:div>
            <w:div w:id="2026781633">
              <w:marLeft w:val="0"/>
              <w:marRight w:val="0"/>
              <w:marTop w:val="0"/>
              <w:marBottom w:val="0"/>
              <w:divBdr>
                <w:top w:val="none" w:sz="0" w:space="0" w:color="auto"/>
                <w:left w:val="none" w:sz="0" w:space="0" w:color="auto"/>
                <w:bottom w:val="none" w:sz="0" w:space="0" w:color="auto"/>
                <w:right w:val="none" w:sz="0" w:space="0" w:color="auto"/>
              </w:divBdr>
            </w:div>
            <w:div w:id="2039163090">
              <w:marLeft w:val="0"/>
              <w:marRight w:val="0"/>
              <w:marTop w:val="0"/>
              <w:marBottom w:val="0"/>
              <w:divBdr>
                <w:top w:val="none" w:sz="0" w:space="0" w:color="auto"/>
                <w:left w:val="none" w:sz="0" w:space="0" w:color="auto"/>
                <w:bottom w:val="none" w:sz="0" w:space="0" w:color="auto"/>
                <w:right w:val="none" w:sz="0" w:space="0" w:color="auto"/>
              </w:divBdr>
            </w:div>
          </w:divsChild>
        </w:div>
        <w:div w:id="75590845">
          <w:marLeft w:val="0"/>
          <w:marRight w:val="0"/>
          <w:marTop w:val="0"/>
          <w:marBottom w:val="0"/>
          <w:divBdr>
            <w:top w:val="none" w:sz="0" w:space="0" w:color="auto"/>
            <w:left w:val="none" w:sz="0" w:space="0" w:color="auto"/>
            <w:bottom w:val="none" w:sz="0" w:space="0" w:color="auto"/>
            <w:right w:val="none" w:sz="0" w:space="0" w:color="auto"/>
          </w:divBdr>
        </w:div>
        <w:div w:id="197285057">
          <w:marLeft w:val="0"/>
          <w:marRight w:val="0"/>
          <w:marTop w:val="0"/>
          <w:marBottom w:val="0"/>
          <w:divBdr>
            <w:top w:val="none" w:sz="0" w:space="0" w:color="auto"/>
            <w:left w:val="none" w:sz="0" w:space="0" w:color="auto"/>
            <w:bottom w:val="none" w:sz="0" w:space="0" w:color="auto"/>
            <w:right w:val="none" w:sz="0" w:space="0" w:color="auto"/>
          </w:divBdr>
        </w:div>
        <w:div w:id="215556546">
          <w:marLeft w:val="0"/>
          <w:marRight w:val="0"/>
          <w:marTop w:val="0"/>
          <w:marBottom w:val="0"/>
          <w:divBdr>
            <w:top w:val="none" w:sz="0" w:space="0" w:color="auto"/>
            <w:left w:val="none" w:sz="0" w:space="0" w:color="auto"/>
            <w:bottom w:val="none" w:sz="0" w:space="0" w:color="auto"/>
            <w:right w:val="none" w:sz="0" w:space="0" w:color="auto"/>
          </w:divBdr>
        </w:div>
        <w:div w:id="346443112">
          <w:marLeft w:val="0"/>
          <w:marRight w:val="0"/>
          <w:marTop w:val="0"/>
          <w:marBottom w:val="0"/>
          <w:divBdr>
            <w:top w:val="none" w:sz="0" w:space="0" w:color="auto"/>
            <w:left w:val="none" w:sz="0" w:space="0" w:color="auto"/>
            <w:bottom w:val="none" w:sz="0" w:space="0" w:color="auto"/>
            <w:right w:val="none" w:sz="0" w:space="0" w:color="auto"/>
          </w:divBdr>
          <w:divsChild>
            <w:div w:id="180247589">
              <w:marLeft w:val="0"/>
              <w:marRight w:val="0"/>
              <w:marTop w:val="0"/>
              <w:marBottom w:val="0"/>
              <w:divBdr>
                <w:top w:val="none" w:sz="0" w:space="0" w:color="auto"/>
                <w:left w:val="none" w:sz="0" w:space="0" w:color="auto"/>
                <w:bottom w:val="none" w:sz="0" w:space="0" w:color="auto"/>
                <w:right w:val="none" w:sz="0" w:space="0" w:color="auto"/>
              </w:divBdr>
            </w:div>
            <w:div w:id="283124289">
              <w:marLeft w:val="0"/>
              <w:marRight w:val="0"/>
              <w:marTop w:val="0"/>
              <w:marBottom w:val="0"/>
              <w:divBdr>
                <w:top w:val="none" w:sz="0" w:space="0" w:color="auto"/>
                <w:left w:val="none" w:sz="0" w:space="0" w:color="auto"/>
                <w:bottom w:val="none" w:sz="0" w:space="0" w:color="auto"/>
                <w:right w:val="none" w:sz="0" w:space="0" w:color="auto"/>
              </w:divBdr>
            </w:div>
            <w:div w:id="314383228">
              <w:marLeft w:val="0"/>
              <w:marRight w:val="0"/>
              <w:marTop w:val="0"/>
              <w:marBottom w:val="0"/>
              <w:divBdr>
                <w:top w:val="none" w:sz="0" w:space="0" w:color="auto"/>
                <w:left w:val="none" w:sz="0" w:space="0" w:color="auto"/>
                <w:bottom w:val="none" w:sz="0" w:space="0" w:color="auto"/>
                <w:right w:val="none" w:sz="0" w:space="0" w:color="auto"/>
              </w:divBdr>
            </w:div>
            <w:div w:id="332533672">
              <w:marLeft w:val="0"/>
              <w:marRight w:val="0"/>
              <w:marTop w:val="0"/>
              <w:marBottom w:val="0"/>
              <w:divBdr>
                <w:top w:val="none" w:sz="0" w:space="0" w:color="auto"/>
                <w:left w:val="none" w:sz="0" w:space="0" w:color="auto"/>
                <w:bottom w:val="none" w:sz="0" w:space="0" w:color="auto"/>
                <w:right w:val="none" w:sz="0" w:space="0" w:color="auto"/>
              </w:divBdr>
            </w:div>
            <w:div w:id="389617101">
              <w:marLeft w:val="0"/>
              <w:marRight w:val="0"/>
              <w:marTop w:val="0"/>
              <w:marBottom w:val="0"/>
              <w:divBdr>
                <w:top w:val="none" w:sz="0" w:space="0" w:color="auto"/>
                <w:left w:val="none" w:sz="0" w:space="0" w:color="auto"/>
                <w:bottom w:val="none" w:sz="0" w:space="0" w:color="auto"/>
                <w:right w:val="none" w:sz="0" w:space="0" w:color="auto"/>
              </w:divBdr>
            </w:div>
            <w:div w:id="411657205">
              <w:marLeft w:val="0"/>
              <w:marRight w:val="0"/>
              <w:marTop w:val="0"/>
              <w:marBottom w:val="0"/>
              <w:divBdr>
                <w:top w:val="none" w:sz="0" w:space="0" w:color="auto"/>
                <w:left w:val="none" w:sz="0" w:space="0" w:color="auto"/>
                <w:bottom w:val="none" w:sz="0" w:space="0" w:color="auto"/>
                <w:right w:val="none" w:sz="0" w:space="0" w:color="auto"/>
              </w:divBdr>
            </w:div>
            <w:div w:id="458035138">
              <w:marLeft w:val="0"/>
              <w:marRight w:val="0"/>
              <w:marTop w:val="0"/>
              <w:marBottom w:val="0"/>
              <w:divBdr>
                <w:top w:val="none" w:sz="0" w:space="0" w:color="auto"/>
                <w:left w:val="none" w:sz="0" w:space="0" w:color="auto"/>
                <w:bottom w:val="none" w:sz="0" w:space="0" w:color="auto"/>
                <w:right w:val="none" w:sz="0" w:space="0" w:color="auto"/>
              </w:divBdr>
            </w:div>
            <w:div w:id="741833912">
              <w:marLeft w:val="0"/>
              <w:marRight w:val="0"/>
              <w:marTop w:val="0"/>
              <w:marBottom w:val="0"/>
              <w:divBdr>
                <w:top w:val="none" w:sz="0" w:space="0" w:color="auto"/>
                <w:left w:val="none" w:sz="0" w:space="0" w:color="auto"/>
                <w:bottom w:val="none" w:sz="0" w:space="0" w:color="auto"/>
                <w:right w:val="none" w:sz="0" w:space="0" w:color="auto"/>
              </w:divBdr>
            </w:div>
            <w:div w:id="791366984">
              <w:marLeft w:val="0"/>
              <w:marRight w:val="0"/>
              <w:marTop w:val="0"/>
              <w:marBottom w:val="0"/>
              <w:divBdr>
                <w:top w:val="none" w:sz="0" w:space="0" w:color="auto"/>
                <w:left w:val="none" w:sz="0" w:space="0" w:color="auto"/>
                <w:bottom w:val="none" w:sz="0" w:space="0" w:color="auto"/>
                <w:right w:val="none" w:sz="0" w:space="0" w:color="auto"/>
              </w:divBdr>
            </w:div>
            <w:div w:id="921838509">
              <w:marLeft w:val="0"/>
              <w:marRight w:val="0"/>
              <w:marTop w:val="0"/>
              <w:marBottom w:val="0"/>
              <w:divBdr>
                <w:top w:val="none" w:sz="0" w:space="0" w:color="auto"/>
                <w:left w:val="none" w:sz="0" w:space="0" w:color="auto"/>
                <w:bottom w:val="none" w:sz="0" w:space="0" w:color="auto"/>
                <w:right w:val="none" w:sz="0" w:space="0" w:color="auto"/>
              </w:divBdr>
            </w:div>
            <w:div w:id="957906743">
              <w:marLeft w:val="0"/>
              <w:marRight w:val="0"/>
              <w:marTop w:val="0"/>
              <w:marBottom w:val="0"/>
              <w:divBdr>
                <w:top w:val="none" w:sz="0" w:space="0" w:color="auto"/>
                <w:left w:val="none" w:sz="0" w:space="0" w:color="auto"/>
                <w:bottom w:val="none" w:sz="0" w:space="0" w:color="auto"/>
                <w:right w:val="none" w:sz="0" w:space="0" w:color="auto"/>
              </w:divBdr>
            </w:div>
            <w:div w:id="1112944554">
              <w:marLeft w:val="0"/>
              <w:marRight w:val="0"/>
              <w:marTop w:val="0"/>
              <w:marBottom w:val="0"/>
              <w:divBdr>
                <w:top w:val="none" w:sz="0" w:space="0" w:color="auto"/>
                <w:left w:val="none" w:sz="0" w:space="0" w:color="auto"/>
                <w:bottom w:val="none" w:sz="0" w:space="0" w:color="auto"/>
                <w:right w:val="none" w:sz="0" w:space="0" w:color="auto"/>
              </w:divBdr>
            </w:div>
            <w:div w:id="1184589462">
              <w:marLeft w:val="0"/>
              <w:marRight w:val="0"/>
              <w:marTop w:val="0"/>
              <w:marBottom w:val="0"/>
              <w:divBdr>
                <w:top w:val="none" w:sz="0" w:space="0" w:color="auto"/>
                <w:left w:val="none" w:sz="0" w:space="0" w:color="auto"/>
                <w:bottom w:val="none" w:sz="0" w:space="0" w:color="auto"/>
                <w:right w:val="none" w:sz="0" w:space="0" w:color="auto"/>
              </w:divBdr>
            </w:div>
            <w:div w:id="1335911519">
              <w:marLeft w:val="0"/>
              <w:marRight w:val="0"/>
              <w:marTop w:val="0"/>
              <w:marBottom w:val="0"/>
              <w:divBdr>
                <w:top w:val="none" w:sz="0" w:space="0" w:color="auto"/>
                <w:left w:val="none" w:sz="0" w:space="0" w:color="auto"/>
                <w:bottom w:val="none" w:sz="0" w:space="0" w:color="auto"/>
                <w:right w:val="none" w:sz="0" w:space="0" w:color="auto"/>
              </w:divBdr>
            </w:div>
            <w:div w:id="1474911050">
              <w:marLeft w:val="0"/>
              <w:marRight w:val="0"/>
              <w:marTop w:val="0"/>
              <w:marBottom w:val="0"/>
              <w:divBdr>
                <w:top w:val="none" w:sz="0" w:space="0" w:color="auto"/>
                <w:left w:val="none" w:sz="0" w:space="0" w:color="auto"/>
                <w:bottom w:val="none" w:sz="0" w:space="0" w:color="auto"/>
                <w:right w:val="none" w:sz="0" w:space="0" w:color="auto"/>
              </w:divBdr>
            </w:div>
            <w:div w:id="1740593340">
              <w:marLeft w:val="0"/>
              <w:marRight w:val="0"/>
              <w:marTop w:val="0"/>
              <w:marBottom w:val="0"/>
              <w:divBdr>
                <w:top w:val="none" w:sz="0" w:space="0" w:color="auto"/>
                <w:left w:val="none" w:sz="0" w:space="0" w:color="auto"/>
                <w:bottom w:val="none" w:sz="0" w:space="0" w:color="auto"/>
                <w:right w:val="none" w:sz="0" w:space="0" w:color="auto"/>
              </w:divBdr>
            </w:div>
            <w:div w:id="1771851108">
              <w:marLeft w:val="0"/>
              <w:marRight w:val="0"/>
              <w:marTop w:val="0"/>
              <w:marBottom w:val="0"/>
              <w:divBdr>
                <w:top w:val="none" w:sz="0" w:space="0" w:color="auto"/>
                <w:left w:val="none" w:sz="0" w:space="0" w:color="auto"/>
                <w:bottom w:val="none" w:sz="0" w:space="0" w:color="auto"/>
                <w:right w:val="none" w:sz="0" w:space="0" w:color="auto"/>
              </w:divBdr>
            </w:div>
            <w:div w:id="1810367563">
              <w:marLeft w:val="0"/>
              <w:marRight w:val="0"/>
              <w:marTop w:val="0"/>
              <w:marBottom w:val="0"/>
              <w:divBdr>
                <w:top w:val="none" w:sz="0" w:space="0" w:color="auto"/>
                <w:left w:val="none" w:sz="0" w:space="0" w:color="auto"/>
                <w:bottom w:val="none" w:sz="0" w:space="0" w:color="auto"/>
                <w:right w:val="none" w:sz="0" w:space="0" w:color="auto"/>
              </w:divBdr>
            </w:div>
            <w:div w:id="2098210054">
              <w:marLeft w:val="0"/>
              <w:marRight w:val="0"/>
              <w:marTop w:val="0"/>
              <w:marBottom w:val="0"/>
              <w:divBdr>
                <w:top w:val="none" w:sz="0" w:space="0" w:color="auto"/>
                <w:left w:val="none" w:sz="0" w:space="0" w:color="auto"/>
                <w:bottom w:val="none" w:sz="0" w:space="0" w:color="auto"/>
                <w:right w:val="none" w:sz="0" w:space="0" w:color="auto"/>
              </w:divBdr>
            </w:div>
            <w:div w:id="2126389875">
              <w:marLeft w:val="0"/>
              <w:marRight w:val="0"/>
              <w:marTop w:val="0"/>
              <w:marBottom w:val="0"/>
              <w:divBdr>
                <w:top w:val="none" w:sz="0" w:space="0" w:color="auto"/>
                <w:left w:val="none" w:sz="0" w:space="0" w:color="auto"/>
                <w:bottom w:val="none" w:sz="0" w:space="0" w:color="auto"/>
                <w:right w:val="none" w:sz="0" w:space="0" w:color="auto"/>
              </w:divBdr>
            </w:div>
          </w:divsChild>
        </w:div>
        <w:div w:id="502360849">
          <w:marLeft w:val="0"/>
          <w:marRight w:val="0"/>
          <w:marTop w:val="0"/>
          <w:marBottom w:val="0"/>
          <w:divBdr>
            <w:top w:val="none" w:sz="0" w:space="0" w:color="auto"/>
            <w:left w:val="none" w:sz="0" w:space="0" w:color="auto"/>
            <w:bottom w:val="none" w:sz="0" w:space="0" w:color="auto"/>
            <w:right w:val="none" w:sz="0" w:space="0" w:color="auto"/>
          </w:divBdr>
        </w:div>
        <w:div w:id="620260134">
          <w:marLeft w:val="0"/>
          <w:marRight w:val="0"/>
          <w:marTop w:val="0"/>
          <w:marBottom w:val="0"/>
          <w:divBdr>
            <w:top w:val="none" w:sz="0" w:space="0" w:color="auto"/>
            <w:left w:val="none" w:sz="0" w:space="0" w:color="auto"/>
            <w:bottom w:val="none" w:sz="0" w:space="0" w:color="auto"/>
            <w:right w:val="none" w:sz="0" w:space="0" w:color="auto"/>
          </w:divBdr>
        </w:div>
        <w:div w:id="722676193">
          <w:marLeft w:val="0"/>
          <w:marRight w:val="0"/>
          <w:marTop w:val="0"/>
          <w:marBottom w:val="0"/>
          <w:divBdr>
            <w:top w:val="none" w:sz="0" w:space="0" w:color="auto"/>
            <w:left w:val="none" w:sz="0" w:space="0" w:color="auto"/>
            <w:bottom w:val="none" w:sz="0" w:space="0" w:color="auto"/>
            <w:right w:val="none" w:sz="0" w:space="0" w:color="auto"/>
          </w:divBdr>
        </w:div>
        <w:div w:id="778842592">
          <w:marLeft w:val="0"/>
          <w:marRight w:val="0"/>
          <w:marTop w:val="0"/>
          <w:marBottom w:val="0"/>
          <w:divBdr>
            <w:top w:val="none" w:sz="0" w:space="0" w:color="auto"/>
            <w:left w:val="none" w:sz="0" w:space="0" w:color="auto"/>
            <w:bottom w:val="none" w:sz="0" w:space="0" w:color="auto"/>
            <w:right w:val="none" w:sz="0" w:space="0" w:color="auto"/>
          </w:divBdr>
        </w:div>
        <w:div w:id="1028719739">
          <w:marLeft w:val="0"/>
          <w:marRight w:val="0"/>
          <w:marTop w:val="0"/>
          <w:marBottom w:val="0"/>
          <w:divBdr>
            <w:top w:val="none" w:sz="0" w:space="0" w:color="auto"/>
            <w:left w:val="none" w:sz="0" w:space="0" w:color="auto"/>
            <w:bottom w:val="none" w:sz="0" w:space="0" w:color="auto"/>
            <w:right w:val="none" w:sz="0" w:space="0" w:color="auto"/>
          </w:divBdr>
          <w:divsChild>
            <w:div w:id="96679286">
              <w:marLeft w:val="0"/>
              <w:marRight w:val="0"/>
              <w:marTop w:val="0"/>
              <w:marBottom w:val="0"/>
              <w:divBdr>
                <w:top w:val="none" w:sz="0" w:space="0" w:color="auto"/>
                <w:left w:val="none" w:sz="0" w:space="0" w:color="auto"/>
                <w:bottom w:val="none" w:sz="0" w:space="0" w:color="auto"/>
                <w:right w:val="none" w:sz="0" w:space="0" w:color="auto"/>
              </w:divBdr>
            </w:div>
            <w:div w:id="207843134">
              <w:marLeft w:val="0"/>
              <w:marRight w:val="0"/>
              <w:marTop w:val="0"/>
              <w:marBottom w:val="0"/>
              <w:divBdr>
                <w:top w:val="none" w:sz="0" w:space="0" w:color="auto"/>
                <w:left w:val="none" w:sz="0" w:space="0" w:color="auto"/>
                <w:bottom w:val="none" w:sz="0" w:space="0" w:color="auto"/>
                <w:right w:val="none" w:sz="0" w:space="0" w:color="auto"/>
              </w:divBdr>
            </w:div>
            <w:div w:id="236984905">
              <w:marLeft w:val="0"/>
              <w:marRight w:val="0"/>
              <w:marTop w:val="0"/>
              <w:marBottom w:val="0"/>
              <w:divBdr>
                <w:top w:val="none" w:sz="0" w:space="0" w:color="auto"/>
                <w:left w:val="none" w:sz="0" w:space="0" w:color="auto"/>
                <w:bottom w:val="none" w:sz="0" w:space="0" w:color="auto"/>
                <w:right w:val="none" w:sz="0" w:space="0" w:color="auto"/>
              </w:divBdr>
            </w:div>
            <w:div w:id="266932007">
              <w:marLeft w:val="0"/>
              <w:marRight w:val="0"/>
              <w:marTop w:val="0"/>
              <w:marBottom w:val="0"/>
              <w:divBdr>
                <w:top w:val="none" w:sz="0" w:space="0" w:color="auto"/>
                <w:left w:val="none" w:sz="0" w:space="0" w:color="auto"/>
                <w:bottom w:val="none" w:sz="0" w:space="0" w:color="auto"/>
                <w:right w:val="none" w:sz="0" w:space="0" w:color="auto"/>
              </w:divBdr>
            </w:div>
            <w:div w:id="280646315">
              <w:marLeft w:val="0"/>
              <w:marRight w:val="0"/>
              <w:marTop w:val="0"/>
              <w:marBottom w:val="0"/>
              <w:divBdr>
                <w:top w:val="none" w:sz="0" w:space="0" w:color="auto"/>
                <w:left w:val="none" w:sz="0" w:space="0" w:color="auto"/>
                <w:bottom w:val="none" w:sz="0" w:space="0" w:color="auto"/>
                <w:right w:val="none" w:sz="0" w:space="0" w:color="auto"/>
              </w:divBdr>
            </w:div>
            <w:div w:id="282466439">
              <w:marLeft w:val="0"/>
              <w:marRight w:val="0"/>
              <w:marTop w:val="0"/>
              <w:marBottom w:val="0"/>
              <w:divBdr>
                <w:top w:val="none" w:sz="0" w:space="0" w:color="auto"/>
                <w:left w:val="none" w:sz="0" w:space="0" w:color="auto"/>
                <w:bottom w:val="none" w:sz="0" w:space="0" w:color="auto"/>
                <w:right w:val="none" w:sz="0" w:space="0" w:color="auto"/>
              </w:divBdr>
            </w:div>
            <w:div w:id="388916710">
              <w:marLeft w:val="0"/>
              <w:marRight w:val="0"/>
              <w:marTop w:val="0"/>
              <w:marBottom w:val="0"/>
              <w:divBdr>
                <w:top w:val="none" w:sz="0" w:space="0" w:color="auto"/>
                <w:left w:val="none" w:sz="0" w:space="0" w:color="auto"/>
                <w:bottom w:val="none" w:sz="0" w:space="0" w:color="auto"/>
                <w:right w:val="none" w:sz="0" w:space="0" w:color="auto"/>
              </w:divBdr>
            </w:div>
            <w:div w:id="522790722">
              <w:marLeft w:val="0"/>
              <w:marRight w:val="0"/>
              <w:marTop w:val="0"/>
              <w:marBottom w:val="0"/>
              <w:divBdr>
                <w:top w:val="none" w:sz="0" w:space="0" w:color="auto"/>
                <w:left w:val="none" w:sz="0" w:space="0" w:color="auto"/>
                <w:bottom w:val="none" w:sz="0" w:space="0" w:color="auto"/>
                <w:right w:val="none" w:sz="0" w:space="0" w:color="auto"/>
              </w:divBdr>
            </w:div>
            <w:div w:id="525868646">
              <w:marLeft w:val="0"/>
              <w:marRight w:val="0"/>
              <w:marTop w:val="0"/>
              <w:marBottom w:val="0"/>
              <w:divBdr>
                <w:top w:val="none" w:sz="0" w:space="0" w:color="auto"/>
                <w:left w:val="none" w:sz="0" w:space="0" w:color="auto"/>
                <w:bottom w:val="none" w:sz="0" w:space="0" w:color="auto"/>
                <w:right w:val="none" w:sz="0" w:space="0" w:color="auto"/>
              </w:divBdr>
            </w:div>
            <w:div w:id="539712580">
              <w:marLeft w:val="0"/>
              <w:marRight w:val="0"/>
              <w:marTop w:val="0"/>
              <w:marBottom w:val="0"/>
              <w:divBdr>
                <w:top w:val="none" w:sz="0" w:space="0" w:color="auto"/>
                <w:left w:val="none" w:sz="0" w:space="0" w:color="auto"/>
                <w:bottom w:val="none" w:sz="0" w:space="0" w:color="auto"/>
                <w:right w:val="none" w:sz="0" w:space="0" w:color="auto"/>
              </w:divBdr>
            </w:div>
            <w:div w:id="546183448">
              <w:marLeft w:val="0"/>
              <w:marRight w:val="0"/>
              <w:marTop w:val="0"/>
              <w:marBottom w:val="0"/>
              <w:divBdr>
                <w:top w:val="none" w:sz="0" w:space="0" w:color="auto"/>
                <w:left w:val="none" w:sz="0" w:space="0" w:color="auto"/>
                <w:bottom w:val="none" w:sz="0" w:space="0" w:color="auto"/>
                <w:right w:val="none" w:sz="0" w:space="0" w:color="auto"/>
              </w:divBdr>
            </w:div>
            <w:div w:id="774130180">
              <w:marLeft w:val="0"/>
              <w:marRight w:val="0"/>
              <w:marTop w:val="0"/>
              <w:marBottom w:val="0"/>
              <w:divBdr>
                <w:top w:val="none" w:sz="0" w:space="0" w:color="auto"/>
                <w:left w:val="none" w:sz="0" w:space="0" w:color="auto"/>
                <w:bottom w:val="none" w:sz="0" w:space="0" w:color="auto"/>
                <w:right w:val="none" w:sz="0" w:space="0" w:color="auto"/>
              </w:divBdr>
            </w:div>
            <w:div w:id="974869423">
              <w:marLeft w:val="0"/>
              <w:marRight w:val="0"/>
              <w:marTop w:val="0"/>
              <w:marBottom w:val="0"/>
              <w:divBdr>
                <w:top w:val="none" w:sz="0" w:space="0" w:color="auto"/>
                <w:left w:val="none" w:sz="0" w:space="0" w:color="auto"/>
                <w:bottom w:val="none" w:sz="0" w:space="0" w:color="auto"/>
                <w:right w:val="none" w:sz="0" w:space="0" w:color="auto"/>
              </w:divBdr>
            </w:div>
            <w:div w:id="1063144803">
              <w:marLeft w:val="0"/>
              <w:marRight w:val="0"/>
              <w:marTop w:val="0"/>
              <w:marBottom w:val="0"/>
              <w:divBdr>
                <w:top w:val="none" w:sz="0" w:space="0" w:color="auto"/>
                <w:left w:val="none" w:sz="0" w:space="0" w:color="auto"/>
                <w:bottom w:val="none" w:sz="0" w:space="0" w:color="auto"/>
                <w:right w:val="none" w:sz="0" w:space="0" w:color="auto"/>
              </w:divBdr>
            </w:div>
            <w:div w:id="1148127837">
              <w:marLeft w:val="0"/>
              <w:marRight w:val="0"/>
              <w:marTop w:val="0"/>
              <w:marBottom w:val="0"/>
              <w:divBdr>
                <w:top w:val="none" w:sz="0" w:space="0" w:color="auto"/>
                <w:left w:val="none" w:sz="0" w:space="0" w:color="auto"/>
                <w:bottom w:val="none" w:sz="0" w:space="0" w:color="auto"/>
                <w:right w:val="none" w:sz="0" w:space="0" w:color="auto"/>
              </w:divBdr>
            </w:div>
            <w:div w:id="1165511928">
              <w:marLeft w:val="0"/>
              <w:marRight w:val="0"/>
              <w:marTop w:val="0"/>
              <w:marBottom w:val="0"/>
              <w:divBdr>
                <w:top w:val="none" w:sz="0" w:space="0" w:color="auto"/>
                <w:left w:val="none" w:sz="0" w:space="0" w:color="auto"/>
                <w:bottom w:val="none" w:sz="0" w:space="0" w:color="auto"/>
                <w:right w:val="none" w:sz="0" w:space="0" w:color="auto"/>
              </w:divBdr>
            </w:div>
            <w:div w:id="1666712458">
              <w:marLeft w:val="0"/>
              <w:marRight w:val="0"/>
              <w:marTop w:val="0"/>
              <w:marBottom w:val="0"/>
              <w:divBdr>
                <w:top w:val="none" w:sz="0" w:space="0" w:color="auto"/>
                <w:left w:val="none" w:sz="0" w:space="0" w:color="auto"/>
                <w:bottom w:val="none" w:sz="0" w:space="0" w:color="auto"/>
                <w:right w:val="none" w:sz="0" w:space="0" w:color="auto"/>
              </w:divBdr>
            </w:div>
            <w:div w:id="1889872085">
              <w:marLeft w:val="0"/>
              <w:marRight w:val="0"/>
              <w:marTop w:val="0"/>
              <w:marBottom w:val="0"/>
              <w:divBdr>
                <w:top w:val="none" w:sz="0" w:space="0" w:color="auto"/>
                <w:left w:val="none" w:sz="0" w:space="0" w:color="auto"/>
                <w:bottom w:val="none" w:sz="0" w:space="0" w:color="auto"/>
                <w:right w:val="none" w:sz="0" w:space="0" w:color="auto"/>
              </w:divBdr>
            </w:div>
            <w:div w:id="2022900477">
              <w:marLeft w:val="0"/>
              <w:marRight w:val="0"/>
              <w:marTop w:val="0"/>
              <w:marBottom w:val="0"/>
              <w:divBdr>
                <w:top w:val="none" w:sz="0" w:space="0" w:color="auto"/>
                <w:left w:val="none" w:sz="0" w:space="0" w:color="auto"/>
                <w:bottom w:val="none" w:sz="0" w:space="0" w:color="auto"/>
                <w:right w:val="none" w:sz="0" w:space="0" w:color="auto"/>
              </w:divBdr>
            </w:div>
            <w:div w:id="2146848720">
              <w:marLeft w:val="0"/>
              <w:marRight w:val="0"/>
              <w:marTop w:val="0"/>
              <w:marBottom w:val="0"/>
              <w:divBdr>
                <w:top w:val="none" w:sz="0" w:space="0" w:color="auto"/>
                <w:left w:val="none" w:sz="0" w:space="0" w:color="auto"/>
                <w:bottom w:val="none" w:sz="0" w:space="0" w:color="auto"/>
                <w:right w:val="none" w:sz="0" w:space="0" w:color="auto"/>
              </w:divBdr>
            </w:div>
          </w:divsChild>
        </w:div>
        <w:div w:id="1036346433">
          <w:marLeft w:val="0"/>
          <w:marRight w:val="0"/>
          <w:marTop w:val="0"/>
          <w:marBottom w:val="0"/>
          <w:divBdr>
            <w:top w:val="none" w:sz="0" w:space="0" w:color="auto"/>
            <w:left w:val="none" w:sz="0" w:space="0" w:color="auto"/>
            <w:bottom w:val="none" w:sz="0" w:space="0" w:color="auto"/>
            <w:right w:val="none" w:sz="0" w:space="0" w:color="auto"/>
          </w:divBdr>
        </w:div>
        <w:div w:id="1100175368">
          <w:marLeft w:val="0"/>
          <w:marRight w:val="0"/>
          <w:marTop w:val="0"/>
          <w:marBottom w:val="0"/>
          <w:divBdr>
            <w:top w:val="none" w:sz="0" w:space="0" w:color="auto"/>
            <w:left w:val="none" w:sz="0" w:space="0" w:color="auto"/>
            <w:bottom w:val="none" w:sz="0" w:space="0" w:color="auto"/>
            <w:right w:val="none" w:sz="0" w:space="0" w:color="auto"/>
          </w:divBdr>
        </w:div>
        <w:div w:id="1151798826">
          <w:marLeft w:val="0"/>
          <w:marRight w:val="0"/>
          <w:marTop w:val="0"/>
          <w:marBottom w:val="0"/>
          <w:divBdr>
            <w:top w:val="none" w:sz="0" w:space="0" w:color="auto"/>
            <w:left w:val="none" w:sz="0" w:space="0" w:color="auto"/>
            <w:bottom w:val="none" w:sz="0" w:space="0" w:color="auto"/>
            <w:right w:val="none" w:sz="0" w:space="0" w:color="auto"/>
          </w:divBdr>
        </w:div>
        <w:div w:id="1168910811">
          <w:marLeft w:val="0"/>
          <w:marRight w:val="0"/>
          <w:marTop w:val="0"/>
          <w:marBottom w:val="0"/>
          <w:divBdr>
            <w:top w:val="none" w:sz="0" w:space="0" w:color="auto"/>
            <w:left w:val="none" w:sz="0" w:space="0" w:color="auto"/>
            <w:bottom w:val="none" w:sz="0" w:space="0" w:color="auto"/>
            <w:right w:val="none" w:sz="0" w:space="0" w:color="auto"/>
          </w:divBdr>
        </w:div>
        <w:div w:id="1271625457">
          <w:marLeft w:val="0"/>
          <w:marRight w:val="0"/>
          <w:marTop w:val="0"/>
          <w:marBottom w:val="0"/>
          <w:divBdr>
            <w:top w:val="none" w:sz="0" w:space="0" w:color="auto"/>
            <w:left w:val="none" w:sz="0" w:space="0" w:color="auto"/>
            <w:bottom w:val="none" w:sz="0" w:space="0" w:color="auto"/>
            <w:right w:val="none" w:sz="0" w:space="0" w:color="auto"/>
          </w:divBdr>
        </w:div>
        <w:div w:id="1288778851">
          <w:marLeft w:val="0"/>
          <w:marRight w:val="0"/>
          <w:marTop w:val="0"/>
          <w:marBottom w:val="0"/>
          <w:divBdr>
            <w:top w:val="none" w:sz="0" w:space="0" w:color="auto"/>
            <w:left w:val="none" w:sz="0" w:space="0" w:color="auto"/>
            <w:bottom w:val="none" w:sz="0" w:space="0" w:color="auto"/>
            <w:right w:val="none" w:sz="0" w:space="0" w:color="auto"/>
          </w:divBdr>
        </w:div>
        <w:div w:id="1291280346">
          <w:marLeft w:val="0"/>
          <w:marRight w:val="0"/>
          <w:marTop w:val="0"/>
          <w:marBottom w:val="0"/>
          <w:divBdr>
            <w:top w:val="none" w:sz="0" w:space="0" w:color="auto"/>
            <w:left w:val="none" w:sz="0" w:space="0" w:color="auto"/>
            <w:bottom w:val="none" w:sz="0" w:space="0" w:color="auto"/>
            <w:right w:val="none" w:sz="0" w:space="0" w:color="auto"/>
          </w:divBdr>
        </w:div>
        <w:div w:id="1422944570">
          <w:marLeft w:val="0"/>
          <w:marRight w:val="0"/>
          <w:marTop w:val="0"/>
          <w:marBottom w:val="0"/>
          <w:divBdr>
            <w:top w:val="none" w:sz="0" w:space="0" w:color="auto"/>
            <w:left w:val="none" w:sz="0" w:space="0" w:color="auto"/>
            <w:bottom w:val="none" w:sz="0" w:space="0" w:color="auto"/>
            <w:right w:val="none" w:sz="0" w:space="0" w:color="auto"/>
          </w:divBdr>
        </w:div>
        <w:div w:id="1486773652">
          <w:marLeft w:val="0"/>
          <w:marRight w:val="0"/>
          <w:marTop w:val="0"/>
          <w:marBottom w:val="0"/>
          <w:divBdr>
            <w:top w:val="none" w:sz="0" w:space="0" w:color="auto"/>
            <w:left w:val="none" w:sz="0" w:space="0" w:color="auto"/>
            <w:bottom w:val="none" w:sz="0" w:space="0" w:color="auto"/>
            <w:right w:val="none" w:sz="0" w:space="0" w:color="auto"/>
          </w:divBdr>
          <w:divsChild>
            <w:div w:id="492993787">
              <w:marLeft w:val="0"/>
              <w:marRight w:val="0"/>
              <w:marTop w:val="0"/>
              <w:marBottom w:val="0"/>
              <w:divBdr>
                <w:top w:val="none" w:sz="0" w:space="0" w:color="auto"/>
                <w:left w:val="none" w:sz="0" w:space="0" w:color="auto"/>
                <w:bottom w:val="none" w:sz="0" w:space="0" w:color="auto"/>
                <w:right w:val="none" w:sz="0" w:space="0" w:color="auto"/>
              </w:divBdr>
            </w:div>
            <w:div w:id="534001248">
              <w:marLeft w:val="0"/>
              <w:marRight w:val="0"/>
              <w:marTop w:val="0"/>
              <w:marBottom w:val="0"/>
              <w:divBdr>
                <w:top w:val="none" w:sz="0" w:space="0" w:color="auto"/>
                <w:left w:val="none" w:sz="0" w:space="0" w:color="auto"/>
                <w:bottom w:val="none" w:sz="0" w:space="0" w:color="auto"/>
                <w:right w:val="none" w:sz="0" w:space="0" w:color="auto"/>
              </w:divBdr>
            </w:div>
            <w:div w:id="598297465">
              <w:marLeft w:val="0"/>
              <w:marRight w:val="0"/>
              <w:marTop w:val="0"/>
              <w:marBottom w:val="0"/>
              <w:divBdr>
                <w:top w:val="none" w:sz="0" w:space="0" w:color="auto"/>
                <w:left w:val="none" w:sz="0" w:space="0" w:color="auto"/>
                <w:bottom w:val="none" w:sz="0" w:space="0" w:color="auto"/>
                <w:right w:val="none" w:sz="0" w:space="0" w:color="auto"/>
              </w:divBdr>
            </w:div>
            <w:div w:id="796533267">
              <w:marLeft w:val="0"/>
              <w:marRight w:val="0"/>
              <w:marTop w:val="0"/>
              <w:marBottom w:val="0"/>
              <w:divBdr>
                <w:top w:val="none" w:sz="0" w:space="0" w:color="auto"/>
                <w:left w:val="none" w:sz="0" w:space="0" w:color="auto"/>
                <w:bottom w:val="none" w:sz="0" w:space="0" w:color="auto"/>
                <w:right w:val="none" w:sz="0" w:space="0" w:color="auto"/>
              </w:divBdr>
            </w:div>
            <w:div w:id="809638285">
              <w:marLeft w:val="0"/>
              <w:marRight w:val="0"/>
              <w:marTop w:val="0"/>
              <w:marBottom w:val="0"/>
              <w:divBdr>
                <w:top w:val="none" w:sz="0" w:space="0" w:color="auto"/>
                <w:left w:val="none" w:sz="0" w:space="0" w:color="auto"/>
                <w:bottom w:val="none" w:sz="0" w:space="0" w:color="auto"/>
                <w:right w:val="none" w:sz="0" w:space="0" w:color="auto"/>
              </w:divBdr>
            </w:div>
            <w:div w:id="878856848">
              <w:marLeft w:val="0"/>
              <w:marRight w:val="0"/>
              <w:marTop w:val="0"/>
              <w:marBottom w:val="0"/>
              <w:divBdr>
                <w:top w:val="none" w:sz="0" w:space="0" w:color="auto"/>
                <w:left w:val="none" w:sz="0" w:space="0" w:color="auto"/>
                <w:bottom w:val="none" w:sz="0" w:space="0" w:color="auto"/>
                <w:right w:val="none" w:sz="0" w:space="0" w:color="auto"/>
              </w:divBdr>
            </w:div>
            <w:div w:id="942882592">
              <w:marLeft w:val="0"/>
              <w:marRight w:val="0"/>
              <w:marTop w:val="0"/>
              <w:marBottom w:val="0"/>
              <w:divBdr>
                <w:top w:val="none" w:sz="0" w:space="0" w:color="auto"/>
                <w:left w:val="none" w:sz="0" w:space="0" w:color="auto"/>
                <w:bottom w:val="none" w:sz="0" w:space="0" w:color="auto"/>
                <w:right w:val="none" w:sz="0" w:space="0" w:color="auto"/>
              </w:divBdr>
            </w:div>
            <w:div w:id="1001859727">
              <w:marLeft w:val="0"/>
              <w:marRight w:val="0"/>
              <w:marTop w:val="0"/>
              <w:marBottom w:val="0"/>
              <w:divBdr>
                <w:top w:val="none" w:sz="0" w:space="0" w:color="auto"/>
                <w:left w:val="none" w:sz="0" w:space="0" w:color="auto"/>
                <w:bottom w:val="none" w:sz="0" w:space="0" w:color="auto"/>
                <w:right w:val="none" w:sz="0" w:space="0" w:color="auto"/>
              </w:divBdr>
            </w:div>
            <w:div w:id="1044250970">
              <w:marLeft w:val="0"/>
              <w:marRight w:val="0"/>
              <w:marTop w:val="0"/>
              <w:marBottom w:val="0"/>
              <w:divBdr>
                <w:top w:val="none" w:sz="0" w:space="0" w:color="auto"/>
                <w:left w:val="none" w:sz="0" w:space="0" w:color="auto"/>
                <w:bottom w:val="none" w:sz="0" w:space="0" w:color="auto"/>
                <w:right w:val="none" w:sz="0" w:space="0" w:color="auto"/>
              </w:divBdr>
            </w:div>
            <w:div w:id="1136601137">
              <w:marLeft w:val="0"/>
              <w:marRight w:val="0"/>
              <w:marTop w:val="0"/>
              <w:marBottom w:val="0"/>
              <w:divBdr>
                <w:top w:val="none" w:sz="0" w:space="0" w:color="auto"/>
                <w:left w:val="none" w:sz="0" w:space="0" w:color="auto"/>
                <w:bottom w:val="none" w:sz="0" w:space="0" w:color="auto"/>
                <w:right w:val="none" w:sz="0" w:space="0" w:color="auto"/>
              </w:divBdr>
            </w:div>
            <w:div w:id="1170631919">
              <w:marLeft w:val="0"/>
              <w:marRight w:val="0"/>
              <w:marTop w:val="0"/>
              <w:marBottom w:val="0"/>
              <w:divBdr>
                <w:top w:val="none" w:sz="0" w:space="0" w:color="auto"/>
                <w:left w:val="none" w:sz="0" w:space="0" w:color="auto"/>
                <w:bottom w:val="none" w:sz="0" w:space="0" w:color="auto"/>
                <w:right w:val="none" w:sz="0" w:space="0" w:color="auto"/>
              </w:divBdr>
            </w:div>
            <w:div w:id="1172648998">
              <w:marLeft w:val="0"/>
              <w:marRight w:val="0"/>
              <w:marTop w:val="0"/>
              <w:marBottom w:val="0"/>
              <w:divBdr>
                <w:top w:val="none" w:sz="0" w:space="0" w:color="auto"/>
                <w:left w:val="none" w:sz="0" w:space="0" w:color="auto"/>
                <w:bottom w:val="none" w:sz="0" w:space="0" w:color="auto"/>
                <w:right w:val="none" w:sz="0" w:space="0" w:color="auto"/>
              </w:divBdr>
            </w:div>
            <w:div w:id="1221088725">
              <w:marLeft w:val="0"/>
              <w:marRight w:val="0"/>
              <w:marTop w:val="0"/>
              <w:marBottom w:val="0"/>
              <w:divBdr>
                <w:top w:val="none" w:sz="0" w:space="0" w:color="auto"/>
                <w:left w:val="none" w:sz="0" w:space="0" w:color="auto"/>
                <w:bottom w:val="none" w:sz="0" w:space="0" w:color="auto"/>
                <w:right w:val="none" w:sz="0" w:space="0" w:color="auto"/>
              </w:divBdr>
            </w:div>
            <w:div w:id="1278100980">
              <w:marLeft w:val="0"/>
              <w:marRight w:val="0"/>
              <w:marTop w:val="0"/>
              <w:marBottom w:val="0"/>
              <w:divBdr>
                <w:top w:val="none" w:sz="0" w:space="0" w:color="auto"/>
                <w:left w:val="none" w:sz="0" w:space="0" w:color="auto"/>
                <w:bottom w:val="none" w:sz="0" w:space="0" w:color="auto"/>
                <w:right w:val="none" w:sz="0" w:space="0" w:color="auto"/>
              </w:divBdr>
            </w:div>
            <w:div w:id="1348606084">
              <w:marLeft w:val="0"/>
              <w:marRight w:val="0"/>
              <w:marTop w:val="0"/>
              <w:marBottom w:val="0"/>
              <w:divBdr>
                <w:top w:val="none" w:sz="0" w:space="0" w:color="auto"/>
                <w:left w:val="none" w:sz="0" w:space="0" w:color="auto"/>
                <w:bottom w:val="none" w:sz="0" w:space="0" w:color="auto"/>
                <w:right w:val="none" w:sz="0" w:space="0" w:color="auto"/>
              </w:divBdr>
            </w:div>
            <w:div w:id="1359892753">
              <w:marLeft w:val="0"/>
              <w:marRight w:val="0"/>
              <w:marTop w:val="0"/>
              <w:marBottom w:val="0"/>
              <w:divBdr>
                <w:top w:val="none" w:sz="0" w:space="0" w:color="auto"/>
                <w:left w:val="none" w:sz="0" w:space="0" w:color="auto"/>
                <w:bottom w:val="none" w:sz="0" w:space="0" w:color="auto"/>
                <w:right w:val="none" w:sz="0" w:space="0" w:color="auto"/>
              </w:divBdr>
            </w:div>
            <w:div w:id="1400207389">
              <w:marLeft w:val="0"/>
              <w:marRight w:val="0"/>
              <w:marTop w:val="0"/>
              <w:marBottom w:val="0"/>
              <w:divBdr>
                <w:top w:val="none" w:sz="0" w:space="0" w:color="auto"/>
                <w:left w:val="none" w:sz="0" w:space="0" w:color="auto"/>
                <w:bottom w:val="none" w:sz="0" w:space="0" w:color="auto"/>
                <w:right w:val="none" w:sz="0" w:space="0" w:color="auto"/>
              </w:divBdr>
            </w:div>
            <w:div w:id="1555891008">
              <w:marLeft w:val="0"/>
              <w:marRight w:val="0"/>
              <w:marTop w:val="0"/>
              <w:marBottom w:val="0"/>
              <w:divBdr>
                <w:top w:val="none" w:sz="0" w:space="0" w:color="auto"/>
                <w:left w:val="none" w:sz="0" w:space="0" w:color="auto"/>
                <w:bottom w:val="none" w:sz="0" w:space="0" w:color="auto"/>
                <w:right w:val="none" w:sz="0" w:space="0" w:color="auto"/>
              </w:divBdr>
            </w:div>
            <w:div w:id="1661272396">
              <w:marLeft w:val="0"/>
              <w:marRight w:val="0"/>
              <w:marTop w:val="0"/>
              <w:marBottom w:val="0"/>
              <w:divBdr>
                <w:top w:val="none" w:sz="0" w:space="0" w:color="auto"/>
                <w:left w:val="none" w:sz="0" w:space="0" w:color="auto"/>
                <w:bottom w:val="none" w:sz="0" w:space="0" w:color="auto"/>
                <w:right w:val="none" w:sz="0" w:space="0" w:color="auto"/>
              </w:divBdr>
            </w:div>
            <w:div w:id="2115247321">
              <w:marLeft w:val="0"/>
              <w:marRight w:val="0"/>
              <w:marTop w:val="0"/>
              <w:marBottom w:val="0"/>
              <w:divBdr>
                <w:top w:val="none" w:sz="0" w:space="0" w:color="auto"/>
                <w:left w:val="none" w:sz="0" w:space="0" w:color="auto"/>
                <w:bottom w:val="none" w:sz="0" w:space="0" w:color="auto"/>
                <w:right w:val="none" w:sz="0" w:space="0" w:color="auto"/>
              </w:divBdr>
            </w:div>
          </w:divsChild>
        </w:div>
        <w:div w:id="1593200471">
          <w:marLeft w:val="0"/>
          <w:marRight w:val="0"/>
          <w:marTop w:val="0"/>
          <w:marBottom w:val="0"/>
          <w:divBdr>
            <w:top w:val="none" w:sz="0" w:space="0" w:color="auto"/>
            <w:left w:val="none" w:sz="0" w:space="0" w:color="auto"/>
            <w:bottom w:val="none" w:sz="0" w:space="0" w:color="auto"/>
            <w:right w:val="none" w:sz="0" w:space="0" w:color="auto"/>
          </w:divBdr>
        </w:div>
        <w:div w:id="1751272572">
          <w:marLeft w:val="0"/>
          <w:marRight w:val="0"/>
          <w:marTop w:val="0"/>
          <w:marBottom w:val="0"/>
          <w:divBdr>
            <w:top w:val="none" w:sz="0" w:space="0" w:color="auto"/>
            <w:left w:val="none" w:sz="0" w:space="0" w:color="auto"/>
            <w:bottom w:val="none" w:sz="0" w:space="0" w:color="auto"/>
            <w:right w:val="none" w:sz="0" w:space="0" w:color="auto"/>
          </w:divBdr>
          <w:divsChild>
            <w:div w:id="108018103">
              <w:marLeft w:val="0"/>
              <w:marRight w:val="0"/>
              <w:marTop w:val="0"/>
              <w:marBottom w:val="0"/>
              <w:divBdr>
                <w:top w:val="none" w:sz="0" w:space="0" w:color="auto"/>
                <w:left w:val="none" w:sz="0" w:space="0" w:color="auto"/>
                <w:bottom w:val="none" w:sz="0" w:space="0" w:color="auto"/>
                <w:right w:val="none" w:sz="0" w:space="0" w:color="auto"/>
              </w:divBdr>
            </w:div>
            <w:div w:id="1115750466">
              <w:marLeft w:val="0"/>
              <w:marRight w:val="0"/>
              <w:marTop w:val="0"/>
              <w:marBottom w:val="0"/>
              <w:divBdr>
                <w:top w:val="none" w:sz="0" w:space="0" w:color="auto"/>
                <w:left w:val="none" w:sz="0" w:space="0" w:color="auto"/>
                <w:bottom w:val="none" w:sz="0" w:space="0" w:color="auto"/>
                <w:right w:val="none" w:sz="0" w:space="0" w:color="auto"/>
              </w:divBdr>
            </w:div>
            <w:div w:id="1386028487">
              <w:marLeft w:val="0"/>
              <w:marRight w:val="0"/>
              <w:marTop w:val="0"/>
              <w:marBottom w:val="0"/>
              <w:divBdr>
                <w:top w:val="none" w:sz="0" w:space="0" w:color="auto"/>
                <w:left w:val="none" w:sz="0" w:space="0" w:color="auto"/>
                <w:bottom w:val="none" w:sz="0" w:space="0" w:color="auto"/>
                <w:right w:val="none" w:sz="0" w:space="0" w:color="auto"/>
              </w:divBdr>
            </w:div>
            <w:div w:id="1484589923">
              <w:marLeft w:val="0"/>
              <w:marRight w:val="0"/>
              <w:marTop w:val="0"/>
              <w:marBottom w:val="0"/>
              <w:divBdr>
                <w:top w:val="none" w:sz="0" w:space="0" w:color="auto"/>
                <w:left w:val="none" w:sz="0" w:space="0" w:color="auto"/>
                <w:bottom w:val="none" w:sz="0" w:space="0" w:color="auto"/>
                <w:right w:val="none" w:sz="0" w:space="0" w:color="auto"/>
              </w:divBdr>
            </w:div>
            <w:div w:id="1499420662">
              <w:marLeft w:val="0"/>
              <w:marRight w:val="0"/>
              <w:marTop w:val="0"/>
              <w:marBottom w:val="0"/>
              <w:divBdr>
                <w:top w:val="none" w:sz="0" w:space="0" w:color="auto"/>
                <w:left w:val="none" w:sz="0" w:space="0" w:color="auto"/>
                <w:bottom w:val="none" w:sz="0" w:space="0" w:color="auto"/>
                <w:right w:val="none" w:sz="0" w:space="0" w:color="auto"/>
              </w:divBdr>
            </w:div>
            <w:div w:id="1784373831">
              <w:marLeft w:val="0"/>
              <w:marRight w:val="0"/>
              <w:marTop w:val="0"/>
              <w:marBottom w:val="0"/>
              <w:divBdr>
                <w:top w:val="none" w:sz="0" w:space="0" w:color="auto"/>
                <w:left w:val="none" w:sz="0" w:space="0" w:color="auto"/>
                <w:bottom w:val="none" w:sz="0" w:space="0" w:color="auto"/>
                <w:right w:val="none" w:sz="0" w:space="0" w:color="auto"/>
              </w:divBdr>
            </w:div>
            <w:div w:id="1865240062">
              <w:marLeft w:val="0"/>
              <w:marRight w:val="0"/>
              <w:marTop w:val="0"/>
              <w:marBottom w:val="0"/>
              <w:divBdr>
                <w:top w:val="none" w:sz="0" w:space="0" w:color="auto"/>
                <w:left w:val="none" w:sz="0" w:space="0" w:color="auto"/>
                <w:bottom w:val="none" w:sz="0" w:space="0" w:color="auto"/>
                <w:right w:val="none" w:sz="0" w:space="0" w:color="auto"/>
              </w:divBdr>
            </w:div>
            <w:div w:id="1905066518">
              <w:marLeft w:val="0"/>
              <w:marRight w:val="0"/>
              <w:marTop w:val="0"/>
              <w:marBottom w:val="0"/>
              <w:divBdr>
                <w:top w:val="none" w:sz="0" w:space="0" w:color="auto"/>
                <w:left w:val="none" w:sz="0" w:space="0" w:color="auto"/>
                <w:bottom w:val="none" w:sz="0" w:space="0" w:color="auto"/>
                <w:right w:val="none" w:sz="0" w:space="0" w:color="auto"/>
              </w:divBdr>
            </w:div>
          </w:divsChild>
        </w:div>
        <w:div w:id="1759449119">
          <w:marLeft w:val="0"/>
          <w:marRight w:val="0"/>
          <w:marTop w:val="0"/>
          <w:marBottom w:val="0"/>
          <w:divBdr>
            <w:top w:val="none" w:sz="0" w:space="0" w:color="auto"/>
            <w:left w:val="none" w:sz="0" w:space="0" w:color="auto"/>
            <w:bottom w:val="none" w:sz="0" w:space="0" w:color="auto"/>
            <w:right w:val="none" w:sz="0" w:space="0" w:color="auto"/>
          </w:divBdr>
        </w:div>
        <w:div w:id="1778713872">
          <w:marLeft w:val="0"/>
          <w:marRight w:val="0"/>
          <w:marTop w:val="0"/>
          <w:marBottom w:val="0"/>
          <w:divBdr>
            <w:top w:val="none" w:sz="0" w:space="0" w:color="auto"/>
            <w:left w:val="none" w:sz="0" w:space="0" w:color="auto"/>
            <w:bottom w:val="none" w:sz="0" w:space="0" w:color="auto"/>
            <w:right w:val="none" w:sz="0" w:space="0" w:color="auto"/>
          </w:divBdr>
          <w:divsChild>
            <w:div w:id="16587929">
              <w:marLeft w:val="0"/>
              <w:marRight w:val="0"/>
              <w:marTop w:val="0"/>
              <w:marBottom w:val="0"/>
              <w:divBdr>
                <w:top w:val="none" w:sz="0" w:space="0" w:color="auto"/>
                <w:left w:val="none" w:sz="0" w:space="0" w:color="auto"/>
                <w:bottom w:val="none" w:sz="0" w:space="0" w:color="auto"/>
                <w:right w:val="none" w:sz="0" w:space="0" w:color="auto"/>
              </w:divBdr>
            </w:div>
            <w:div w:id="18242615">
              <w:marLeft w:val="0"/>
              <w:marRight w:val="0"/>
              <w:marTop w:val="0"/>
              <w:marBottom w:val="0"/>
              <w:divBdr>
                <w:top w:val="none" w:sz="0" w:space="0" w:color="auto"/>
                <w:left w:val="none" w:sz="0" w:space="0" w:color="auto"/>
                <w:bottom w:val="none" w:sz="0" w:space="0" w:color="auto"/>
                <w:right w:val="none" w:sz="0" w:space="0" w:color="auto"/>
              </w:divBdr>
            </w:div>
            <w:div w:id="151214964">
              <w:marLeft w:val="0"/>
              <w:marRight w:val="0"/>
              <w:marTop w:val="0"/>
              <w:marBottom w:val="0"/>
              <w:divBdr>
                <w:top w:val="none" w:sz="0" w:space="0" w:color="auto"/>
                <w:left w:val="none" w:sz="0" w:space="0" w:color="auto"/>
                <w:bottom w:val="none" w:sz="0" w:space="0" w:color="auto"/>
                <w:right w:val="none" w:sz="0" w:space="0" w:color="auto"/>
              </w:divBdr>
            </w:div>
            <w:div w:id="249313892">
              <w:marLeft w:val="0"/>
              <w:marRight w:val="0"/>
              <w:marTop w:val="0"/>
              <w:marBottom w:val="0"/>
              <w:divBdr>
                <w:top w:val="none" w:sz="0" w:space="0" w:color="auto"/>
                <w:left w:val="none" w:sz="0" w:space="0" w:color="auto"/>
                <w:bottom w:val="none" w:sz="0" w:space="0" w:color="auto"/>
                <w:right w:val="none" w:sz="0" w:space="0" w:color="auto"/>
              </w:divBdr>
            </w:div>
            <w:div w:id="296879898">
              <w:marLeft w:val="0"/>
              <w:marRight w:val="0"/>
              <w:marTop w:val="0"/>
              <w:marBottom w:val="0"/>
              <w:divBdr>
                <w:top w:val="none" w:sz="0" w:space="0" w:color="auto"/>
                <w:left w:val="none" w:sz="0" w:space="0" w:color="auto"/>
                <w:bottom w:val="none" w:sz="0" w:space="0" w:color="auto"/>
                <w:right w:val="none" w:sz="0" w:space="0" w:color="auto"/>
              </w:divBdr>
            </w:div>
            <w:div w:id="326254824">
              <w:marLeft w:val="0"/>
              <w:marRight w:val="0"/>
              <w:marTop w:val="0"/>
              <w:marBottom w:val="0"/>
              <w:divBdr>
                <w:top w:val="none" w:sz="0" w:space="0" w:color="auto"/>
                <w:left w:val="none" w:sz="0" w:space="0" w:color="auto"/>
                <w:bottom w:val="none" w:sz="0" w:space="0" w:color="auto"/>
                <w:right w:val="none" w:sz="0" w:space="0" w:color="auto"/>
              </w:divBdr>
            </w:div>
            <w:div w:id="449084451">
              <w:marLeft w:val="0"/>
              <w:marRight w:val="0"/>
              <w:marTop w:val="0"/>
              <w:marBottom w:val="0"/>
              <w:divBdr>
                <w:top w:val="none" w:sz="0" w:space="0" w:color="auto"/>
                <w:left w:val="none" w:sz="0" w:space="0" w:color="auto"/>
                <w:bottom w:val="none" w:sz="0" w:space="0" w:color="auto"/>
                <w:right w:val="none" w:sz="0" w:space="0" w:color="auto"/>
              </w:divBdr>
            </w:div>
            <w:div w:id="457259805">
              <w:marLeft w:val="0"/>
              <w:marRight w:val="0"/>
              <w:marTop w:val="0"/>
              <w:marBottom w:val="0"/>
              <w:divBdr>
                <w:top w:val="none" w:sz="0" w:space="0" w:color="auto"/>
                <w:left w:val="none" w:sz="0" w:space="0" w:color="auto"/>
                <w:bottom w:val="none" w:sz="0" w:space="0" w:color="auto"/>
                <w:right w:val="none" w:sz="0" w:space="0" w:color="auto"/>
              </w:divBdr>
            </w:div>
            <w:div w:id="621040008">
              <w:marLeft w:val="0"/>
              <w:marRight w:val="0"/>
              <w:marTop w:val="0"/>
              <w:marBottom w:val="0"/>
              <w:divBdr>
                <w:top w:val="none" w:sz="0" w:space="0" w:color="auto"/>
                <w:left w:val="none" w:sz="0" w:space="0" w:color="auto"/>
                <w:bottom w:val="none" w:sz="0" w:space="0" w:color="auto"/>
                <w:right w:val="none" w:sz="0" w:space="0" w:color="auto"/>
              </w:divBdr>
            </w:div>
            <w:div w:id="799229480">
              <w:marLeft w:val="0"/>
              <w:marRight w:val="0"/>
              <w:marTop w:val="0"/>
              <w:marBottom w:val="0"/>
              <w:divBdr>
                <w:top w:val="none" w:sz="0" w:space="0" w:color="auto"/>
                <w:left w:val="none" w:sz="0" w:space="0" w:color="auto"/>
                <w:bottom w:val="none" w:sz="0" w:space="0" w:color="auto"/>
                <w:right w:val="none" w:sz="0" w:space="0" w:color="auto"/>
              </w:divBdr>
            </w:div>
            <w:div w:id="834414823">
              <w:marLeft w:val="0"/>
              <w:marRight w:val="0"/>
              <w:marTop w:val="0"/>
              <w:marBottom w:val="0"/>
              <w:divBdr>
                <w:top w:val="none" w:sz="0" w:space="0" w:color="auto"/>
                <w:left w:val="none" w:sz="0" w:space="0" w:color="auto"/>
                <w:bottom w:val="none" w:sz="0" w:space="0" w:color="auto"/>
                <w:right w:val="none" w:sz="0" w:space="0" w:color="auto"/>
              </w:divBdr>
            </w:div>
            <w:div w:id="866067630">
              <w:marLeft w:val="0"/>
              <w:marRight w:val="0"/>
              <w:marTop w:val="0"/>
              <w:marBottom w:val="0"/>
              <w:divBdr>
                <w:top w:val="none" w:sz="0" w:space="0" w:color="auto"/>
                <w:left w:val="none" w:sz="0" w:space="0" w:color="auto"/>
                <w:bottom w:val="none" w:sz="0" w:space="0" w:color="auto"/>
                <w:right w:val="none" w:sz="0" w:space="0" w:color="auto"/>
              </w:divBdr>
            </w:div>
            <w:div w:id="892278149">
              <w:marLeft w:val="0"/>
              <w:marRight w:val="0"/>
              <w:marTop w:val="0"/>
              <w:marBottom w:val="0"/>
              <w:divBdr>
                <w:top w:val="none" w:sz="0" w:space="0" w:color="auto"/>
                <w:left w:val="none" w:sz="0" w:space="0" w:color="auto"/>
                <w:bottom w:val="none" w:sz="0" w:space="0" w:color="auto"/>
                <w:right w:val="none" w:sz="0" w:space="0" w:color="auto"/>
              </w:divBdr>
            </w:div>
            <w:div w:id="921645135">
              <w:marLeft w:val="0"/>
              <w:marRight w:val="0"/>
              <w:marTop w:val="0"/>
              <w:marBottom w:val="0"/>
              <w:divBdr>
                <w:top w:val="none" w:sz="0" w:space="0" w:color="auto"/>
                <w:left w:val="none" w:sz="0" w:space="0" w:color="auto"/>
                <w:bottom w:val="none" w:sz="0" w:space="0" w:color="auto"/>
                <w:right w:val="none" w:sz="0" w:space="0" w:color="auto"/>
              </w:divBdr>
            </w:div>
            <w:div w:id="933440580">
              <w:marLeft w:val="0"/>
              <w:marRight w:val="0"/>
              <w:marTop w:val="0"/>
              <w:marBottom w:val="0"/>
              <w:divBdr>
                <w:top w:val="none" w:sz="0" w:space="0" w:color="auto"/>
                <w:left w:val="none" w:sz="0" w:space="0" w:color="auto"/>
                <w:bottom w:val="none" w:sz="0" w:space="0" w:color="auto"/>
                <w:right w:val="none" w:sz="0" w:space="0" w:color="auto"/>
              </w:divBdr>
            </w:div>
            <w:div w:id="1572807935">
              <w:marLeft w:val="0"/>
              <w:marRight w:val="0"/>
              <w:marTop w:val="0"/>
              <w:marBottom w:val="0"/>
              <w:divBdr>
                <w:top w:val="none" w:sz="0" w:space="0" w:color="auto"/>
                <w:left w:val="none" w:sz="0" w:space="0" w:color="auto"/>
                <w:bottom w:val="none" w:sz="0" w:space="0" w:color="auto"/>
                <w:right w:val="none" w:sz="0" w:space="0" w:color="auto"/>
              </w:divBdr>
            </w:div>
            <w:div w:id="1621372066">
              <w:marLeft w:val="0"/>
              <w:marRight w:val="0"/>
              <w:marTop w:val="0"/>
              <w:marBottom w:val="0"/>
              <w:divBdr>
                <w:top w:val="none" w:sz="0" w:space="0" w:color="auto"/>
                <w:left w:val="none" w:sz="0" w:space="0" w:color="auto"/>
                <w:bottom w:val="none" w:sz="0" w:space="0" w:color="auto"/>
                <w:right w:val="none" w:sz="0" w:space="0" w:color="auto"/>
              </w:divBdr>
            </w:div>
            <w:div w:id="1637026677">
              <w:marLeft w:val="0"/>
              <w:marRight w:val="0"/>
              <w:marTop w:val="0"/>
              <w:marBottom w:val="0"/>
              <w:divBdr>
                <w:top w:val="none" w:sz="0" w:space="0" w:color="auto"/>
                <w:left w:val="none" w:sz="0" w:space="0" w:color="auto"/>
                <w:bottom w:val="none" w:sz="0" w:space="0" w:color="auto"/>
                <w:right w:val="none" w:sz="0" w:space="0" w:color="auto"/>
              </w:divBdr>
            </w:div>
            <w:div w:id="1968000213">
              <w:marLeft w:val="0"/>
              <w:marRight w:val="0"/>
              <w:marTop w:val="0"/>
              <w:marBottom w:val="0"/>
              <w:divBdr>
                <w:top w:val="none" w:sz="0" w:space="0" w:color="auto"/>
                <w:left w:val="none" w:sz="0" w:space="0" w:color="auto"/>
                <w:bottom w:val="none" w:sz="0" w:space="0" w:color="auto"/>
                <w:right w:val="none" w:sz="0" w:space="0" w:color="auto"/>
              </w:divBdr>
            </w:div>
            <w:div w:id="2056349096">
              <w:marLeft w:val="0"/>
              <w:marRight w:val="0"/>
              <w:marTop w:val="0"/>
              <w:marBottom w:val="0"/>
              <w:divBdr>
                <w:top w:val="none" w:sz="0" w:space="0" w:color="auto"/>
                <w:left w:val="none" w:sz="0" w:space="0" w:color="auto"/>
                <w:bottom w:val="none" w:sz="0" w:space="0" w:color="auto"/>
                <w:right w:val="none" w:sz="0" w:space="0" w:color="auto"/>
              </w:divBdr>
            </w:div>
          </w:divsChild>
        </w:div>
        <w:div w:id="1845901934">
          <w:marLeft w:val="0"/>
          <w:marRight w:val="0"/>
          <w:marTop w:val="0"/>
          <w:marBottom w:val="0"/>
          <w:divBdr>
            <w:top w:val="none" w:sz="0" w:space="0" w:color="auto"/>
            <w:left w:val="none" w:sz="0" w:space="0" w:color="auto"/>
            <w:bottom w:val="none" w:sz="0" w:space="0" w:color="auto"/>
            <w:right w:val="none" w:sz="0" w:space="0" w:color="auto"/>
          </w:divBdr>
        </w:div>
        <w:div w:id="1984313587">
          <w:marLeft w:val="0"/>
          <w:marRight w:val="0"/>
          <w:marTop w:val="0"/>
          <w:marBottom w:val="0"/>
          <w:divBdr>
            <w:top w:val="none" w:sz="0" w:space="0" w:color="auto"/>
            <w:left w:val="none" w:sz="0" w:space="0" w:color="auto"/>
            <w:bottom w:val="none" w:sz="0" w:space="0" w:color="auto"/>
            <w:right w:val="none" w:sz="0" w:space="0" w:color="auto"/>
          </w:divBdr>
          <w:divsChild>
            <w:div w:id="8604015">
              <w:marLeft w:val="0"/>
              <w:marRight w:val="0"/>
              <w:marTop w:val="0"/>
              <w:marBottom w:val="0"/>
              <w:divBdr>
                <w:top w:val="none" w:sz="0" w:space="0" w:color="auto"/>
                <w:left w:val="none" w:sz="0" w:space="0" w:color="auto"/>
                <w:bottom w:val="none" w:sz="0" w:space="0" w:color="auto"/>
                <w:right w:val="none" w:sz="0" w:space="0" w:color="auto"/>
              </w:divBdr>
            </w:div>
            <w:div w:id="10230986">
              <w:marLeft w:val="0"/>
              <w:marRight w:val="0"/>
              <w:marTop w:val="0"/>
              <w:marBottom w:val="0"/>
              <w:divBdr>
                <w:top w:val="none" w:sz="0" w:space="0" w:color="auto"/>
                <w:left w:val="none" w:sz="0" w:space="0" w:color="auto"/>
                <w:bottom w:val="none" w:sz="0" w:space="0" w:color="auto"/>
                <w:right w:val="none" w:sz="0" w:space="0" w:color="auto"/>
              </w:divBdr>
            </w:div>
            <w:div w:id="165023746">
              <w:marLeft w:val="0"/>
              <w:marRight w:val="0"/>
              <w:marTop w:val="0"/>
              <w:marBottom w:val="0"/>
              <w:divBdr>
                <w:top w:val="none" w:sz="0" w:space="0" w:color="auto"/>
                <w:left w:val="none" w:sz="0" w:space="0" w:color="auto"/>
                <w:bottom w:val="none" w:sz="0" w:space="0" w:color="auto"/>
                <w:right w:val="none" w:sz="0" w:space="0" w:color="auto"/>
              </w:divBdr>
            </w:div>
            <w:div w:id="298918759">
              <w:marLeft w:val="0"/>
              <w:marRight w:val="0"/>
              <w:marTop w:val="0"/>
              <w:marBottom w:val="0"/>
              <w:divBdr>
                <w:top w:val="none" w:sz="0" w:space="0" w:color="auto"/>
                <w:left w:val="none" w:sz="0" w:space="0" w:color="auto"/>
                <w:bottom w:val="none" w:sz="0" w:space="0" w:color="auto"/>
                <w:right w:val="none" w:sz="0" w:space="0" w:color="auto"/>
              </w:divBdr>
            </w:div>
            <w:div w:id="366833279">
              <w:marLeft w:val="0"/>
              <w:marRight w:val="0"/>
              <w:marTop w:val="0"/>
              <w:marBottom w:val="0"/>
              <w:divBdr>
                <w:top w:val="none" w:sz="0" w:space="0" w:color="auto"/>
                <w:left w:val="none" w:sz="0" w:space="0" w:color="auto"/>
                <w:bottom w:val="none" w:sz="0" w:space="0" w:color="auto"/>
                <w:right w:val="none" w:sz="0" w:space="0" w:color="auto"/>
              </w:divBdr>
            </w:div>
            <w:div w:id="376776938">
              <w:marLeft w:val="0"/>
              <w:marRight w:val="0"/>
              <w:marTop w:val="0"/>
              <w:marBottom w:val="0"/>
              <w:divBdr>
                <w:top w:val="none" w:sz="0" w:space="0" w:color="auto"/>
                <w:left w:val="none" w:sz="0" w:space="0" w:color="auto"/>
                <w:bottom w:val="none" w:sz="0" w:space="0" w:color="auto"/>
                <w:right w:val="none" w:sz="0" w:space="0" w:color="auto"/>
              </w:divBdr>
            </w:div>
            <w:div w:id="548879648">
              <w:marLeft w:val="0"/>
              <w:marRight w:val="0"/>
              <w:marTop w:val="0"/>
              <w:marBottom w:val="0"/>
              <w:divBdr>
                <w:top w:val="none" w:sz="0" w:space="0" w:color="auto"/>
                <w:left w:val="none" w:sz="0" w:space="0" w:color="auto"/>
                <w:bottom w:val="none" w:sz="0" w:space="0" w:color="auto"/>
                <w:right w:val="none" w:sz="0" w:space="0" w:color="auto"/>
              </w:divBdr>
            </w:div>
            <w:div w:id="660810665">
              <w:marLeft w:val="0"/>
              <w:marRight w:val="0"/>
              <w:marTop w:val="0"/>
              <w:marBottom w:val="0"/>
              <w:divBdr>
                <w:top w:val="none" w:sz="0" w:space="0" w:color="auto"/>
                <w:left w:val="none" w:sz="0" w:space="0" w:color="auto"/>
                <w:bottom w:val="none" w:sz="0" w:space="0" w:color="auto"/>
                <w:right w:val="none" w:sz="0" w:space="0" w:color="auto"/>
              </w:divBdr>
            </w:div>
            <w:div w:id="1010176560">
              <w:marLeft w:val="0"/>
              <w:marRight w:val="0"/>
              <w:marTop w:val="0"/>
              <w:marBottom w:val="0"/>
              <w:divBdr>
                <w:top w:val="none" w:sz="0" w:space="0" w:color="auto"/>
                <w:left w:val="none" w:sz="0" w:space="0" w:color="auto"/>
                <w:bottom w:val="none" w:sz="0" w:space="0" w:color="auto"/>
                <w:right w:val="none" w:sz="0" w:space="0" w:color="auto"/>
              </w:divBdr>
            </w:div>
            <w:div w:id="1055785807">
              <w:marLeft w:val="0"/>
              <w:marRight w:val="0"/>
              <w:marTop w:val="0"/>
              <w:marBottom w:val="0"/>
              <w:divBdr>
                <w:top w:val="none" w:sz="0" w:space="0" w:color="auto"/>
                <w:left w:val="none" w:sz="0" w:space="0" w:color="auto"/>
                <w:bottom w:val="none" w:sz="0" w:space="0" w:color="auto"/>
                <w:right w:val="none" w:sz="0" w:space="0" w:color="auto"/>
              </w:divBdr>
            </w:div>
            <w:div w:id="1107626907">
              <w:marLeft w:val="0"/>
              <w:marRight w:val="0"/>
              <w:marTop w:val="0"/>
              <w:marBottom w:val="0"/>
              <w:divBdr>
                <w:top w:val="none" w:sz="0" w:space="0" w:color="auto"/>
                <w:left w:val="none" w:sz="0" w:space="0" w:color="auto"/>
                <w:bottom w:val="none" w:sz="0" w:space="0" w:color="auto"/>
                <w:right w:val="none" w:sz="0" w:space="0" w:color="auto"/>
              </w:divBdr>
            </w:div>
            <w:div w:id="1117913508">
              <w:marLeft w:val="0"/>
              <w:marRight w:val="0"/>
              <w:marTop w:val="0"/>
              <w:marBottom w:val="0"/>
              <w:divBdr>
                <w:top w:val="none" w:sz="0" w:space="0" w:color="auto"/>
                <w:left w:val="none" w:sz="0" w:space="0" w:color="auto"/>
                <w:bottom w:val="none" w:sz="0" w:space="0" w:color="auto"/>
                <w:right w:val="none" w:sz="0" w:space="0" w:color="auto"/>
              </w:divBdr>
            </w:div>
            <w:div w:id="1201167097">
              <w:marLeft w:val="0"/>
              <w:marRight w:val="0"/>
              <w:marTop w:val="0"/>
              <w:marBottom w:val="0"/>
              <w:divBdr>
                <w:top w:val="none" w:sz="0" w:space="0" w:color="auto"/>
                <w:left w:val="none" w:sz="0" w:space="0" w:color="auto"/>
                <w:bottom w:val="none" w:sz="0" w:space="0" w:color="auto"/>
                <w:right w:val="none" w:sz="0" w:space="0" w:color="auto"/>
              </w:divBdr>
            </w:div>
            <w:div w:id="1231191106">
              <w:marLeft w:val="0"/>
              <w:marRight w:val="0"/>
              <w:marTop w:val="0"/>
              <w:marBottom w:val="0"/>
              <w:divBdr>
                <w:top w:val="none" w:sz="0" w:space="0" w:color="auto"/>
                <w:left w:val="none" w:sz="0" w:space="0" w:color="auto"/>
                <w:bottom w:val="none" w:sz="0" w:space="0" w:color="auto"/>
                <w:right w:val="none" w:sz="0" w:space="0" w:color="auto"/>
              </w:divBdr>
            </w:div>
            <w:div w:id="1508322618">
              <w:marLeft w:val="0"/>
              <w:marRight w:val="0"/>
              <w:marTop w:val="0"/>
              <w:marBottom w:val="0"/>
              <w:divBdr>
                <w:top w:val="none" w:sz="0" w:space="0" w:color="auto"/>
                <w:left w:val="none" w:sz="0" w:space="0" w:color="auto"/>
                <w:bottom w:val="none" w:sz="0" w:space="0" w:color="auto"/>
                <w:right w:val="none" w:sz="0" w:space="0" w:color="auto"/>
              </w:divBdr>
            </w:div>
            <w:div w:id="1722244715">
              <w:marLeft w:val="0"/>
              <w:marRight w:val="0"/>
              <w:marTop w:val="0"/>
              <w:marBottom w:val="0"/>
              <w:divBdr>
                <w:top w:val="none" w:sz="0" w:space="0" w:color="auto"/>
                <w:left w:val="none" w:sz="0" w:space="0" w:color="auto"/>
                <w:bottom w:val="none" w:sz="0" w:space="0" w:color="auto"/>
                <w:right w:val="none" w:sz="0" w:space="0" w:color="auto"/>
              </w:divBdr>
            </w:div>
            <w:div w:id="1772311228">
              <w:marLeft w:val="0"/>
              <w:marRight w:val="0"/>
              <w:marTop w:val="0"/>
              <w:marBottom w:val="0"/>
              <w:divBdr>
                <w:top w:val="none" w:sz="0" w:space="0" w:color="auto"/>
                <w:left w:val="none" w:sz="0" w:space="0" w:color="auto"/>
                <w:bottom w:val="none" w:sz="0" w:space="0" w:color="auto"/>
                <w:right w:val="none" w:sz="0" w:space="0" w:color="auto"/>
              </w:divBdr>
            </w:div>
            <w:div w:id="1980187721">
              <w:marLeft w:val="0"/>
              <w:marRight w:val="0"/>
              <w:marTop w:val="0"/>
              <w:marBottom w:val="0"/>
              <w:divBdr>
                <w:top w:val="none" w:sz="0" w:space="0" w:color="auto"/>
                <w:left w:val="none" w:sz="0" w:space="0" w:color="auto"/>
                <w:bottom w:val="none" w:sz="0" w:space="0" w:color="auto"/>
                <w:right w:val="none" w:sz="0" w:space="0" w:color="auto"/>
              </w:divBdr>
            </w:div>
          </w:divsChild>
        </w:div>
        <w:div w:id="1996105798">
          <w:marLeft w:val="0"/>
          <w:marRight w:val="0"/>
          <w:marTop w:val="0"/>
          <w:marBottom w:val="0"/>
          <w:divBdr>
            <w:top w:val="none" w:sz="0" w:space="0" w:color="auto"/>
            <w:left w:val="none" w:sz="0" w:space="0" w:color="auto"/>
            <w:bottom w:val="none" w:sz="0" w:space="0" w:color="auto"/>
            <w:right w:val="none" w:sz="0" w:space="0" w:color="auto"/>
          </w:divBdr>
        </w:div>
        <w:div w:id="2040809500">
          <w:marLeft w:val="0"/>
          <w:marRight w:val="0"/>
          <w:marTop w:val="0"/>
          <w:marBottom w:val="0"/>
          <w:divBdr>
            <w:top w:val="none" w:sz="0" w:space="0" w:color="auto"/>
            <w:left w:val="none" w:sz="0" w:space="0" w:color="auto"/>
            <w:bottom w:val="none" w:sz="0" w:space="0" w:color="auto"/>
            <w:right w:val="none" w:sz="0" w:space="0" w:color="auto"/>
          </w:divBdr>
        </w:div>
      </w:divsChild>
    </w:div>
    <w:div w:id="1311790919">
      <w:bodyDiv w:val="1"/>
      <w:marLeft w:val="0"/>
      <w:marRight w:val="0"/>
      <w:marTop w:val="0"/>
      <w:marBottom w:val="0"/>
      <w:divBdr>
        <w:top w:val="none" w:sz="0" w:space="0" w:color="auto"/>
        <w:left w:val="none" w:sz="0" w:space="0" w:color="auto"/>
        <w:bottom w:val="none" w:sz="0" w:space="0" w:color="auto"/>
        <w:right w:val="none" w:sz="0" w:space="0" w:color="auto"/>
      </w:divBdr>
      <w:divsChild>
        <w:div w:id="1038549508">
          <w:marLeft w:val="0"/>
          <w:marRight w:val="0"/>
          <w:marTop w:val="0"/>
          <w:marBottom w:val="0"/>
          <w:divBdr>
            <w:top w:val="none" w:sz="0" w:space="0" w:color="auto"/>
            <w:left w:val="none" w:sz="0" w:space="0" w:color="auto"/>
            <w:bottom w:val="none" w:sz="0" w:space="0" w:color="auto"/>
            <w:right w:val="none" w:sz="0" w:space="0" w:color="auto"/>
          </w:divBdr>
        </w:div>
        <w:div w:id="1104153176">
          <w:marLeft w:val="0"/>
          <w:marRight w:val="0"/>
          <w:marTop w:val="0"/>
          <w:marBottom w:val="0"/>
          <w:divBdr>
            <w:top w:val="none" w:sz="0" w:space="0" w:color="auto"/>
            <w:left w:val="none" w:sz="0" w:space="0" w:color="auto"/>
            <w:bottom w:val="none" w:sz="0" w:space="0" w:color="auto"/>
            <w:right w:val="none" w:sz="0" w:space="0" w:color="auto"/>
          </w:divBdr>
          <w:divsChild>
            <w:div w:id="1073502319">
              <w:marLeft w:val="0"/>
              <w:marRight w:val="0"/>
              <w:marTop w:val="30"/>
              <w:marBottom w:val="30"/>
              <w:divBdr>
                <w:top w:val="none" w:sz="0" w:space="0" w:color="auto"/>
                <w:left w:val="none" w:sz="0" w:space="0" w:color="auto"/>
                <w:bottom w:val="none" w:sz="0" w:space="0" w:color="auto"/>
                <w:right w:val="none" w:sz="0" w:space="0" w:color="auto"/>
              </w:divBdr>
              <w:divsChild>
                <w:div w:id="57480642">
                  <w:marLeft w:val="0"/>
                  <w:marRight w:val="0"/>
                  <w:marTop w:val="0"/>
                  <w:marBottom w:val="0"/>
                  <w:divBdr>
                    <w:top w:val="none" w:sz="0" w:space="0" w:color="auto"/>
                    <w:left w:val="none" w:sz="0" w:space="0" w:color="auto"/>
                    <w:bottom w:val="none" w:sz="0" w:space="0" w:color="auto"/>
                    <w:right w:val="none" w:sz="0" w:space="0" w:color="auto"/>
                  </w:divBdr>
                  <w:divsChild>
                    <w:div w:id="462306268">
                      <w:marLeft w:val="0"/>
                      <w:marRight w:val="0"/>
                      <w:marTop w:val="0"/>
                      <w:marBottom w:val="0"/>
                      <w:divBdr>
                        <w:top w:val="none" w:sz="0" w:space="0" w:color="auto"/>
                        <w:left w:val="none" w:sz="0" w:space="0" w:color="auto"/>
                        <w:bottom w:val="none" w:sz="0" w:space="0" w:color="auto"/>
                        <w:right w:val="none" w:sz="0" w:space="0" w:color="auto"/>
                      </w:divBdr>
                    </w:div>
                  </w:divsChild>
                </w:div>
                <w:div w:id="170267358">
                  <w:marLeft w:val="0"/>
                  <w:marRight w:val="0"/>
                  <w:marTop w:val="0"/>
                  <w:marBottom w:val="0"/>
                  <w:divBdr>
                    <w:top w:val="none" w:sz="0" w:space="0" w:color="auto"/>
                    <w:left w:val="none" w:sz="0" w:space="0" w:color="auto"/>
                    <w:bottom w:val="none" w:sz="0" w:space="0" w:color="auto"/>
                    <w:right w:val="none" w:sz="0" w:space="0" w:color="auto"/>
                  </w:divBdr>
                  <w:divsChild>
                    <w:div w:id="378554573">
                      <w:marLeft w:val="0"/>
                      <w:marRight w:val="0"/>
                      <w:marTop w:val="0"/>
                      <w:marBottom w:val="0"/>
                      <w:divBdr>
                        <w:top w:val="none" w:sz="0" w:space="0" w:color="auto"/>
                        <w:left w:val="none" w:sz="0" w:space="0" w:color="auto"/>
                        <w:bottom w:val="none" w:sz="0" w:space="0" w:color="auto"/>
                        <w:right w:val="none" w:sz="0" w:space="0" w:color="auto"/>
                      </w:divBdr>
                    </w:div>
                    <w:div w:id="942690807">
                      <w:marLeft w:val="0"/>
                      <w:marRight w:val="0"/>
                      <w:marTop w:val="0"/>
                      <w:marBottom w:val="0"/>
                      <w:divBdr>
                        <w:top w:val="none" w:sz="0" w:space="0" w:color="auto"/>
                        <w:left w:val="none" w:sz="0" w:space="0" w:color="auto"/>
                        <w:bottom w:val="none" w:sz="0" w:space="0" w:color="auto"/>
                        <w:right w:val="none" w:sz="0" w:space="0" w:color="auto"/>
                      </w:divBdr>
                    </w:div>
                  </w:divsChild>
                </w:div>
                <w:div w:id="203375701">
                  <w:marLeft w:val="0"/>
                  <w:marRight w:val="0"/>
                  <w:marTop w:val="0"/>
                  <w:marBottom w:val="0"/>
                  <w:divBdr>
                    <w:top w:val="none" w:sz="0" w:space="0" w:color="auto"/>
                    <w:left w:val="none" w:sz="0" w:space="0" w:color="auto"/>
                    <w:bottom w:val="none" w:sz="0" w:space="0" w:color="auto"/>
                    <w:right w:val="none" w:sz="0" w:space="0" w:color="auto"/>
                  </w:divBdr>
                  <w:divsChild>
                    <w:div w:id="104351709">
                      <w:marLeft w:val="0"/>
                      <w:marRight w:val="0"/>
                      <w:marTop w:val="0"/>
                      <w:marBottom w:val="0"/>
                      <w:divBdr>
                        <w:top w:val="none" w:sz="0" w:space="0" w:color="auto"/>
                        <w:left w:val="none" w:sz="0" w:space="0" w:color="auto"/>
                        <w:bottom w:val="none" w:sz="0" w:space="0" w:color="auto"/>
                        <w:right w:val="none" w:sz="0" w:space="0" w:color="auto"/>
                      </w:divBdr>
                    </w:div>
                  </w:divsChild>
                </w:div>
                <w:div w:id="381635956">
                  <w:marLeft w:val="0"/>
                  <w:marRight w:val="0"/>
                  <w:marTop w:val="0"/>
                  <w:marBottom w:val="0"/>
                  <w:divBdr>
                    <w:top w:val="none" w:sz="0" w:space="0" w:color="auto"/>
                    <w:left w:val="none" w:sz="0" w:space="0" w:color="auto"/>
                    <w:bottom w:val="none" w:sz="0" w:space="0" w:color="auto"/>
                    <w:right w:val="none" w:sz="0" w:space="0" w:color="auto"/>
                  </w:divBdr>
                  <w:divsChild>
                    <w:div w:id="804811134">
                      <w:marLeft w:val="0"/>
                      <w:marRight w:val="0"/>
                      <w:marTop w:val="0"/>
                      <w:marBottom w:val="0"/>
                      <w:divBdr>
                        <w:top w:val="none" w:sz="0" w:space="0" w:color="auto"/>
                        <w:left w:val="none" w:sz="0" w:space="0" w:color="auto"/>
                        <w:bottom w:val="none" w:sz="0" w:space="0" w:color="auto"/>
                        <w:right w:val="none" w:sz="0" w:space="0" w:color="auto"/>
                      </w:divBdr>
                    </w:div>
                  </w:divsChild>
                </w:div>
                <w:div w:id="430201660">
                  <w:marLeft w:val="0"/>
                  <w:marRight w:val="0"/>
                  <w:marTop w:val="0"/>
                  <w:marBottom w:val="0"/>
                  <w:divBdr>
                    <w:top w:val="none" w:sz="0" w:space="0" w:color="auto"/>
                    <w:left w:val="none" w:sz="0" w:space="0" w:color="auto"/>
                    <w:bottom w:val="none" w:sz="0" w:space="0" w:color="auto"/>
                    <w:right w:val="none" w:sz="0" w:space="0" w:color="auto"/>
                  </w:divBdr>
                  <w:divsChild>
                    <w:div w:id="1545747246">
                      <w:marLeft w:val="0"/>
                      <w:marRight w:val="0"/>
                      <w:marTop w:val="0"/>
                      <w:marBottom w:val="0"/>
                      <w:divBdr>
                        <w:top w:val="none" w:sz="0" w:space="0" w:color="auto"/>
                        <w:left w:val="none" w:sz="0" w:space="0" w:color="auto"/>
                        <w:bottom w:val="none" w:sz="0" w:space="0" w:color="auto"/>
                        <w:right w:val="none" w:sz="0" w:space="0" w:color="auto"/>
                      </w:divBdr>
                    </w:div>
                    <w:div w:id="2085906123">
                      <w:marLeft w:val="0"/>
                      <w:marRight w:val="0"/>
                      <w:marTop w:val="0"/>
                      <w:marBottom w:val="0"/>
                      <w:divBdr>
                        <w:top w:val="none" w:sz="0" w:space="0" w:color="auto"/>
                        <w:left w:val="none" w:sz="0" w:space="0" w:color="auto"/>
                        <w:bottom w:val="none" w:sz="0" w:space="0" w:color="auto"/>
                        <w:right w:val="none" w:sz="0" w:space="0" w:color="auto"/>
                      </w:divBdr>
                    </w:div>
                  </w:divsChild>
                </w:div>
                <w:div w:id="444425396">
                  <w:marLeft w:val="0"/>
                  <w:marRight w:val="0"/>
                  <w:marTop w:val="0"/>
                  <w:marBottom w:val="0"/>
                  <w:divBdr>
                    <w:top w:val="none" w:sz="0" w:space="0" w:color="auto"/>
                    <w:left w:val="none" w:sz="0" w:space="0" w:color="auto"/>
                    <w:bottom w:val="none" w:sz="0" w:space="0" w:color="auto"/>
                    <w:right w:val="none" w:sz="0" w:space="0" w:color="auto"/>
                  </w:divBdr>
                  <w:divsChild>
                    <w:div w:id="1365475277">
                      <w:marLeft w:val="0"/>
                      <w:marRight w:val="0"/>
                      <w:marTop w:val="0"/>
                      <w:marBottom w:val="0"/>
                      <w:divBdr>
                        <w:top w:val="none" w:sz="0" w:space="0" w:color="auto"/>
                        <w:left w:val="none" w:sz="0" w:space="0" w:color="auto"/>
                        <w:bottom w:val="none" w:sz="0" w:space="0" w:color="auto"/>
                        <w:right w:val="none" w:sz="0" w:space="0" w:color="auto"/>
                      </w:divBdr>
                    </w:div>
                  </w:divsChild>
                </w:div>
                <w:div w:id="450903149">
                  <w:marLeft w:val="0"/>
                  <w:marRight w:val="0"/>
                  <w:marTop w:val="0"/>
                  <w:marBottom w:val="0"/>
                  <w:divBdr>
                    <w:top w:val="none" w:sz="0" w:space="0" w:color="auto"/>
                    <w:left w:val="none" w:sz="0" w:space="0" w:color="auto"/>
                    <w:bottom w:val="none" w:sz="0" w:space="0" w:color="auto"/>
                    <w:right w:val="none" w:sz="0" w:space="0" w:color="auto"/>
                  </w:divBdr>
                  <w:divsChild>
                    <w:div w:id="1818910580">
                      <w:marLeft w:val="0"/>
                      <w:marRight w:val="0"/>
                      <w:marTop w:val="0"/>
                      <w:marBottom w:val="0"/>
                      <w:divBdr>
                        <w:top w:val="none" w:sz="0" w:space="0" w:color="auto"/>
                        <w:left w:val="none" w:sz="0" w:space="0" w:color="auto"/>
                        <w:bottom w:val="none" w:sz="0" w:space="0" w:color="auto"/>
                        <w:right w:val="none" w:sz="0" w:space="0" w:color="auto"/>
                      </w:divBdr>
                    </w:div>
                  </w:divsChild>
                </w:div>
                <w:div w:id="458451720">
                  <w:marLeft w:val="0"/>
                  <w:marRight w:val="0"/>
                  <w:marTop w:val="0"/>
                  <w:marBottom w:val="0"/>
                  <w:divBdr>
                    <w:top w:val="none" w:sz="0" w:space="0" w:color="auto"/>
                    <w:left w:val="none" w:sz="0" w:space="0" w:color="auto"/>
                    <w:bottom w:val="none" w:sz="0" w:space="0" w:color="auto"/>
                    <w:right w:val="none" w:sz="0" w:space="0" w:color="auto"/>
                  </w:divBdr>
                  <w:divsChild>
                    <w:div w:id="183178579">
                      <w:marLeft w:val="0"/>
                      <w:marRight w:val="0"/>
                      <w:marTop w:val="0"/>
                      <w:marBottom w:val="0"/>
                      <w:divBdr>
                        <w:top w:val="none" w:sz="0" w:space="0" w:color="auto"/>
                        <w:left w:val="none" w:sz="0" w:space="0" w:color="auto"/>
                        <w:bottom w:val="none" w:sz="0" w:space="0" w:color="auto"/>
                        <w:right w:val="none" w:sz="0" w:space="0" w:color="auto"/>
                      </w:divBdr>
                    </w:div>
                  </w:divsChild>
                </w:div>
                <w:div w:id="627711307">
                  <w:marLeft w:val="0"/>
                  <w:marRight w:val="0"/>
                  <w:marTop w:val="0"/>
                  <w:marBottom w:val="0"/>
                  <w:divBdr>
                    <w:top w:val="none" w:sz="0" w:space="0" w:color="auto"/>
                    <w:left w:val="none" w:sz="0" w:space="0" w:color="auto"/>
                    <w:bottom w:val="none" w:sz="0" w:space="0" w:color="auto"/>
                    <w:right w:val="none" w:sz="0" w:space="0" w:color="auto"/>
                  </w:divBdr>
                  <w:divsChild>
                    <w:div w:id="2075425331">
                      <w:marLeft w:val="0"/>
                      <w:marRight w:val="0"/>
                      <w:marTop w:val="0"/>
                      <w:marBottom w:val="0"/>
                      <w:divBdr>
                        <w:top w:val="none" w:sz="0" w:space="0" w:color="auto"/>
                        <w:left w:val="none" w:sz="0" w:space="0" w:color="auto"/>
                        <w:bottom w:val="none" w:sz="0" w:space="0" w:color="auto"/>
                        <w:right w:val="none" w:sz="0" w:space="0" w:color="auto"/>
                      </w:divBdr>
                    </w:div>
                  </w:divsChild>
                </w:div>
                <w:div w:id="641038066">
                  <w:marLeft w:val="0"/>
                  <w:marRight w:val="0"/>
                  <w:marTop w:val="0"/>
                  <w:marBottom w:val="0"/>
                  <w:divBdr>
                    <w:top w:val="none" w:sz="0" w:space="0" w:color="auto"/>
                    <w:left w:val="none" w:sz="0" w:space="0" w:color="auto"/>
                    <w:bottom w:val="none" w:sz="0" w:space="0" w:color="auto"/>
                    <w:right w:val="none" w:sz="0" w:space="0" w:color="auto"/>
                  </w:divBdr>
                  <w:divsChild>
                    <w:div w:id="855925758">
                      <w:marLeft w:val="0"/>
                      <w:marRight w:val="0"/>
                      <w:marTop w:val="0"/>
                      <w:marBottom w:val="0"/>
                      <w:divBdr>
                        <w:top w:val="none" w:sz="0" w:space="0" w:color="auto"/>
                        <w:left w:val="none" w:sz="0" w:space="0" w:color="auto"/>
                        <w:bottom w:val="none" w:sz="0" w:space="0" w:color="auto"/>
                        <w:right w:val="none" w:sz="0" w:space="0" w:color="auto"/>
                      </w:divBdr>
                    </w:div>
                  </w:divsChild>
                </w:div>
                <w:div w:id="688145241">
                  <w:marLeft w:val="0"/>
                  <w:marRight w:val="0"/>
                  <w:marTop w:val="0"/>
                  <w:marBottom w:val="0"/>
                  <w:divBdr>
                    <w:top w:val="none" w:sz="0" w:space="0" w:color="auto"/>
                    <w:left w:val="none" w:sz="0" w:space="0" w:color="auto"/>
                    <w:bottom w:val="none" w:sz="0" w:space="0" w:color="auto"/>
                    <w:right w:val="none" w:sz="0" w:space="0" w:color="auto"/>
                  </w:divBdr>
                  <w:divsChild>
                    <w:div w:id="1116873698">
                      <w:marLeft w:val="0"/>
                      <w:marRight w:val="0"/>
                      <w:marTop w:val="0"/>
                      <w:marBottom w:val="0"/>
                      <w:divBdr>
                        <w:top w:val="none" w:sz="0" w:space="0" w:color="auto"/>
                        <w:left w:val="none" w:sz="0" w:space="0" w:color="auto"/>
                        <w:bottom w:val="none" w:sz="0" w:space="0" w:color="auto"/>
                        <w:right w:val="none" w:sz="0" w:space="0" w:color="auto"/>
                      </w:divBdr>
                    </w:div>
                  </w:divsChild>
                </w:div>
                <w:div w:id="862477415">
                  <w:marLeft w:val="0"/>
                  <w:marRight w:val="0"/>
                  <w:marTop w:val="0"/>
                  <w:marBottom w:val="0"/>
                  <w:divBdr>
                    <w:top w:val="none" w:sz="0" w:space="0" w:color="auto"/>
                    <w:left w:val="none" w:sz="0" w:space="0" w:color="auto"/>
                    <w:bottom w:val="none" w:sz="0" w:space="0" w:color="auto"/>
                    <w:right w:val="none" w:sz="0" w:space="0" w:color="auto"/>
                  </w:divBdr>
                  <w:divsChild>
                    <w:div w:id="838885087">
                      <w:marLeft w:val="0"/>
                      <w:marRight w:val="0"/>
                      <w:marTop w:val="0"/>
                      <w:marBottom w:val="0"/>
                      <w:divBdr>
                        <w:top w:val="none" w:sz="0" w:space="0" w:color="auto"/>
                        <w:left w:val="none" w:sz="0" w:space="0" w:color="auto"/>
                        <w:bottom w:val="none" w:sz="0" w:space="0" w:color="auto"/>
                        <w:right w:val="none" w:sz="0" w:space="0" w:color="auto"/>
                      </w:divBdr>
                    </w:div>
                  </w:divsChild>
                </w:div>
                <w:div w:id="985233692">
                  <w:marLeft w:val="0"/>
                  <w:marRight w:val="0"/>
                  <w:marTop w:val="0"/>
                  <w:marBottom w:val="0"/>
                  <w:divBdr>
                    <w:top w:val="none" w:sz="0" w:space="0" w:color="auto"/>
                    <w:left w:val="none" w:sz="0" w:space="0" w:color="auto"/>
                    <w:bottom w:val="none" w:sz="0" w:space="0" w:color="auto"/>
                    <w:right w:val="none" w:sz="0" w:space="0" w:color="auto"/>
                  </w:divBdr>
                  <w:divsChild>
                    <w:div w:id="299070994">
                      <w:marLeft w:val="0"/>
                      <w:marRight w:val="0"/>
                      <w:marTop w:val="0"/>
                      <w:marBottom w:val="0"/>
                      <w:divBdr>
                        <w:top w:val="none" w:sz="0" w:space="0" w:color="auto"/>
                        <w:left w:val="none" w:sz="0" w:space="0" w:color="auto"/>
                        <w:bottom w:val="none" w:sz="0" w:space="0" w:color="auto"/>
                        <w:right w:val="none" w:sz="0" w:space="0" w:color="auto"/>
                      </w:divBdr>
                    </w:div>
                  </w:divsChild>
                </w:div>
                <w:div w:id="1048991524">
                  <w:marLeft w:val="0"/>
                  <w:marRight w:val="0"/>
                  <w:marTop w:val="0"/>
                  <w:marBottom w:val="0"/>
                  <w:divBdr>
                    <w:top w:val="none" w:sz="0" w:space="0" w:color="auto"/>
                    <w:left w:val="none" w:sz="0" w:space="0" w:color="auto"/>
                    <w:bottom w:val="none" w:sz="0" w:space="0" w:color="auto"/>
                    <w:right w:val="none" w:sz="0" w:space="0" w:color="auto"/>
                  </w:divBdr>
                  <w:divsChild>
                    <w:div w:id="849639190">
                      <w:marLeft w:val="0"/>
                      <w:marRight w:val="0"/>
                      <w:marTop w:val="0"/>
                      <w:marBottom w:val="0"/>
                      <w:divBdr>
                        <w:top w:val="none" w:sz="0" w:space="0" w:color="auto"/>
                        <w:left w:val="none" w:sz="0" w:space="0" w:color="auto"/>
                        <w:bottom w:val="none" w:sz="0" w:space="0" w:color="auto"/>
                        <w:right w:val="none" w:sz="0" w:space="0" w:color="auto"/>
                      </w:divBdr>
                    </w:div>
                  </w:divsChild>
                </w:div>
                <w:div w:id="1074932647">
                  <w:marLeft w:val="0"/>
                  <w:marRight w:val="0"/>
                  <w:marTop w:val="0"/>
                  <w:marBottom w:val="0"/>
                  <w:divBdr>
                    <w:top w:val="none" w:sz="0" w:space="0" w:color="auto"/>
                    <w:left w:val="none" w:sz="0" w:space="0" w:color="auto"/>
                    <w:bottom w:val="none" w:sz="0" w:space="0" w:color="auto"/>
                    <w:right w:val="none" w:sz="0" w:space="0" w:color="auto"/>
                  </w:divBdr>
                  <w:divsChild>
                    <w:div w:id="1566453832">
                      <w:marLeft w:val="0"/>
                      <w:marRight w:val="0"/>
                      <w:marTop w:val="0"/>
                      <w:marBottom w:val="0"/>
                      <w:divBdr>
                        <w:top w:val="none" w:sz="0" w:space="0" w:color="auto"/>
                        <w:left w:val="none" w:sz="0" w:space="0" w:color="auto"/>
                        <w:bottom w:val="none" w:sz="0" w:space="0" w:color="auto"/>
                        <w:right w:val="none" w:sz="0" w:space="0" w:color="auto"/>
                      </w:divBdr>
                    </w:div>
                    <w:div w:id="2085830062">
                      <w:marLeft w:val="0"/>
                      <w:marRight w:val="0"/>
                      <w:marTop w:val="0"/>
                      <w:marBottom w:val="0"/>
                      <w:divBdr>
                        <w:top w:val="none" w:sz="0" w:space="0" w:color="auto"/>
                        <w:left w:val="none" w:sz="0" w:space="0" w:color="auto"/>
                        <w:bottom w:val="none" w:sz="0" w:space="0" w:color="auto"/>
                        <w:right w:val="none" w:sz="0" w:space="0" w:color="auto"/>
                      </w:divBdr>
                    </w:div>
                  </w:divsChild>
                </w:div>
                <w:div w:id="1243561294">
                  <w:marLeft w:val="0"/>
                  <w:marRight w:val="0"/>
                  <w:marTop w:val="0"/>
                  <w:marBottom w:val="0"/>
                  <w:divBdr>
                    <w:top w:val="none" w:sz="0" w:space="0" w:color="auto"/>
                    <w:left w:val="none" w:sz="0" w:space="0" w:color="auto"/>
                    <w:bottom w:val="none" w:sz="0" w:space="0" w:color="auto"/>
                    <w:right w:val="none" w:sz="0" w:space="0" w:color="auto"/>
                  </w:divBdr>
                  <w:divsChild>
                    <w:div w:id="443228081">
                      <w:marLeft w:val="0"/>
                      <w:marRight w:val="0"/>
                      <w:marTop w:val="0"/>
                      <w:marBottom w:val="0"/>
                      <w:divBdr>
                        <w:top w:val="none" w:sz="0" w:space="0" w:color="auto"/>
                        <w:left w:val="none" w:sz="0" w:space="0" w:color="auto"/>
                        <w:bottom w:val="none" w:sz="0" w:space="0" w:color="auto"/>
                        <w:right w:val="none" w:sz="0" w:space="0" w:color="auto"/>
                      </w:divBdr>
                    </w:div>
                    <w:div w:id="550504392">
                      <w:marLeft w:val="0"/>
                      <w:marRight w:val="0"/>
                      <w:marTop w:val="0"/>
                      <w:marBottom w:val="0"/>
                      <w:divBdr>
                        <w:top w:val="none" w:sz="0" w:space="0" w:color="auto"/>
                        <w:left w:val="none" w:sz="0" w:space="0" w:color="auto"/>
                        <w:bottom w:val="none" w:sz="0" w:space="0" w:color="auto"/>
                        <w:right w:val="none" w:sz="0" w:space="0" w:color="auto"/>
                      </w:divBdr>
                    </w:div>
                  </w:divsChild>
                </w:div>
                <w:div w:id="1261720049">
                  <w:marLeft w:val="0"/>
                  <w:marRight w:val="0"/>
                  <w:marTop w:val="0"/>
                  <w:marBottom w:val="0"/>
                  <w:divBdr>
                    <w:top w:val="none" w:sz="0" w:space="0" w:color="auto"/>
                    <w:left w:val="none" w:sz="0" w:space="0" w:color="auto"/>
                    <w:bottom w:val="none" w:sz="0" w:space="0" w:color="auto"/>
                    <w:right w:val="none" w:sz="0" w:space="0" w:color="auto"/>
                  </w:divBdr>
                  <w:divsChild>
                    <w:div w:id="681009948">
                      <w:marLeft w:val="0"/>
                      <w:marRight w:val="0"/>
                      <w:marTop w:val="0"/>
                      <w:marBottom w:val="0"/>
                      <w:divBdr>
                        <w:top w:val="none" w:sz="0" w:space="0" w:color="auto"/>
                        <w:left w:val="none" w:sz="0" w:space="0" w:color="auto"/>
                        <w:bottom w:val="none" w:sz="0" w:space="0" w:color="auto"/>
                        <w:right w:val="none" w:sz="0" w:space="0" w:color="auto"/>
                      </w:divBdr>
                    </w:div>
                  </w:divsChild>
                </w:div>
                <w:div w:id="1312903118">
                  <w:marLeft w:val="0"/>
                  <w:marRight w:val="0"/>
                  <w:marTop w:val="0"/>
                  <w:marBottom w:val="0"/>
                  <w:divBdr>
                    <w:top w:val="none" w:sz="0" w:space="0" w:color="auto"/>
                    <w:left w:val="none" w:sz="0" w:space="0" w:color="auto"/>
                    <w:bottom w:val="none" w:sz="0" w:space="0" w:color="auto"/>
                    <w:right w:val="none" w:sz="0" w:space="0" w:color="auto"/>
                  </w:divBdr>
                  <w:divsChild>
                    <w:div w:id="545988559">
                      <w:marLeft w:val="0"/>
                      <w:marRight w:val="0"/>
                      <w:marTop w:val="0"/>
                      <w:marBottom w:val="0"/>
                      <w:divBdr>
                        <w:top w:val="none" w:sz="0" w:space="0" w:color="auto"/>
                        <w:left w:val="none" w:sz="0" w:space="0" w:color="auto"/>
                        <w:bottom w:val="none" w:sz="0" w:space="0" w:color="auto"/>
                        <w:right w:val="none" w:sz="0" w:space="0" w:color="auto"/>
                      </w:divBdr>
                    </w:div>
                  </w:divsChild>
                </w:div>
                <w:div w:id="1584412768">
                  <w:marLeft w:val="0"/>
                  <w:marRight w:val="0"/>
                  <w:marTop w:val="0"/>
                  <w:marBottom w:val="0"/>
                  <w:divBdr>
                    <w:top w:val="none" w:sz="0" w:space="0" w:color="auto"/>
                    <w:left w:val="none" w:sz="0" w:space="0" w:color="auto"/>
                    <w:bottom w:val="none" w:sz="0" w:space="0" w:color="auto"/>
                    <w:right w:val="none" w:sz="0" w:space="0" w:color="auto"/>
                  </w:divBdr>
                  <w:divsChild>
                    <w:div w:id="2129933158">
                      <w:marLeft w:val="0"/>
                      <w:marRight w:val="0"/>
                      <w:marTop w:val="0"/>
                      <w:marBottom w:val="0"/>
                      <w:divBdr>
                        <w:top w:val="none" w:sz="0" w:space="0" w:color="auto"/>
                        <w:left w:val="none" w:sz="0" w:space="0" w:color="auto"/>
                        <w:bottom w:val="none" w:sz="0" w:space="0" w:color="auto"/>
                        <w:right w:val="none" w:sz="0" w:space="0" w:color="auto"/>
                      </w:divBdr>
                    </w:div>
                  </w:divsChild>
                </w:div>
                <w:div w:id="1595818303">
                  <w:marLeft w:val="0"/>
                  <w:marRight w:val="0"/>
                  <w:marTop w:val="0"/>
                  <w:marBottom w:val="0"/>
                  <w:divBdr>
                    <w:top w:val="none" w:sz="0" w:space="0" w:color="auto"/>
                    <w:left w:val="none" w:sz="0" w:space="0" w:color="auto"/>
                    <w:bottom w:val="none" w:sz="0" w:space="0" w:color="auto"/>
                    <w:right w:val="none" w:sz="0" w:space="0" w:color="auto"/>
                  </w:divBdr>
                  <w:divsChild>
                    <w:div w:id="537623563">
                      <w:marLeft w:val="0"/>
                      <w:marRight w:val="0"/>
                      <w:marTop w:val="0"/>
                      <w:marBottom w:val="0"/>
                      <w:divBdr>
                        <w:top w:val="none" w:sz="0" w:space="0" w:color="auto"/>
                        <w:left w:val="none" w:sz="0" w:space="0" w:color="auto"/>
                        <w:bottom w:val="none" w:sz="0" w:space="0" w:color="auto"/>
                        <w:right w:val="none" w:sz="0" w:space="0" w:color="auto"/>
                      </w:divBdr>
                    </w:div>
                  </w:divsChild>
                </w:div>
                <w:div w:id="1657414061">
                  <w:marLeft w:val="0"/>
                  <w:marRight w:val="0"/>
                  <w:marTop w:val="0"/>
                  <w:marBottom w:val="0"/>
                  <w:divBdr>
                    <w:top w:val="none" w:sz="0" w:space="0" w:color="auto"/>
                    <w:left w:val="none" w:sz="0" w:space="0" w:color="auto"/>
                    <w:bottom w:val="none" w:sz="0" w:space="0" w:color="auto"/>
                    <w:right w:val="none" w:sz="0" w:space="0" w:color="auto"/>
                  </w:divBdr>
                  <w:divsChild>
                    <w:div w:id="1194032610">
                      <w:marLeft w:val="0"/>
                      <w:marRight w:val="0"/>
                      <w:marTop w:val="0"/>
                      <w:marBottom w:val="0"/>
                      <w:divBdr>
                        <w:top w:val="none" w:sz="0" w:space="0" w:color="auto"/>
                        <w:left w:val="none" w:sz="0" w:space="0" w:color="auto"/>
                        <w:bottom w:val="none" w:sz="0" w:space="0" w:color="auto"/>
                        <w:right w:val="none" w:sz="0" w:space="0" w:color="auto"/>
                      </w:divBdr>
                    </w:div>
                  </w:divsChild>
                </w:div>
                <w:div w:id="1695880589">
                  <w:marLeft w:val="0"/>
                  <w:marRight w:val="0"/>
                  <w:marTop w:val="0"/>
                  <w:marBottom w:val="0"/>
                  <w:divBdr>
                    <w:top w:val="none" w:sz="0" w:space="0" w:color="auto"/>
                    <w:left w:val="none" w:sz="0" w:space="0" w:color="auto"/>
                    <w:bottom w:val="none" w:sz="0" w:space="0" w:color="auto"/>
                    <w:right w:val="none" w:sz="0" w:space="0" w:color="auto"/>
                  </w:divBdr>
                  <w:divsChild>
                    <w:div w:id="2111851418">
                      <w:marLeft w:val="0"/>
                      <w:marRight w:val="0"/>
                      <w:marTop w:val="0"/>
                      <w:marBottom w:val="0"/>
                      <w:divBdr>
                        <w:top w:val="none" w:sz="0" w:space="0" w:color="auto"/>
                        <w:left w:val="none" w:sz="0" w:space="0" w:color="auto"/>
                        <w:bottom w:val="none" w:sz="0" w:space="0" w:color="auto"/>
                        <w:right w:val="none" w:sz="0" w:space="0" w:color="auto"/>
                      </w:divBdr>
                    </w:div>
                  </w:divsChild>
                </w:div>
                <w:div w:id="1766457387">
                  <w:marLeft w:val="0"/>
                  <w:marRight w:val="0"/>
                  <w:marTop w:val="0"/>
                  <w:marBottom w:val="0"/>
                  <w:divBdr>
                    <w:top w:val="none" w:sz="0" w:space="0" w:color="auto"/>
                    <w:left w:val="none" w:sz="0" w:space="0" w:color="auto"/>
                    <w:bottom w:val="none" w:sz="0" w:space="0" w:color="auto"/>
                    <w:right w:val="none" w:sz="0" w:space="0" w:color="auto"/>
                  </w:divBdr>
                  <w:divsChild>
                    <w:div w:id="815293583">
                      <w:marLeft w:val="0"/>
                      <w:marRight w:val="0"/>
                      <w:marTop w:val="0"/>
                      <w:marBottom w:val="0"/>
                      <w:divBdr>
                        <w:top w:val="none" w:sz="0" w:space="0" w:color="auto"/>
                        <w:left w:val="none" w:sz="0" w:space="0" w:color="auto"/>
                        <w:bottom w:val="none" w:sz="0" w:space="0" w:color="auto"/>
                        <w:right w:val="none" w:sz="0" w:space="0" w:color="auto"/>
                      </w:divBdr>
                    </w:div>
                  </w:divsChild>
                </w:div>
                <w:div w:id="1909805402">
                  <w:marLeft w:val="0"/>
                  <w:marRight w:val="0"/>
                  <w:marTop w:val="0"/>
                  <w:marBottom w:val="0"/>
                  <w:divBdr>
                    <w:top w:val="none" w:sz="0" w:space="0" w:color="auto"/>
                    <w:left w:val="none" w:sz="0" w:space="0" w:color="auto"/>
                    <w:bottom w:val="none" w:sz="0" w:space="0" w:color="auto"/>
                    <w:right w:val="none" w:sz="0" w:space="0" w:color="auto"/>
                  </w:divBdr>
                  <w:divsChild>
                    <w:div w:id="1572040534">
                      <w:marLeft w:val="0"/>
                      <w:marRight w:val="0"/>
                      <w:marTop w:val="0"/>
                      <w:marBottom w:val="0"/>
                      <w:divBdr>
                        <w:top w:val="none" w:sz="0" w:space="0" w:color="auto"/>
                        <w:left w:val="none" w:sz="0" w:space="0" w:color="auto"/>
                        <w:bottom w:val="none" w:sz="0" w:space="0" w:color="auto"/>
                        <w:right w:val="none" w:sz="0" w:space="0" w:color="auto"/>
                      </w:divBdr>
                    </w:div>
                  </w:divsChild>
                </w:div>
                <w:div w:id="1938437532">
                  <w:marLeft w:val="0"/>
                  <w:marRight w:val="0"/>
                  <w:marTop w:val="0"/>
                  <w:marBottom w:val="0"/>
                  <w:divBdr>
                    <w:top w:val="none" w:sz="0" w:space="0" w:color="auto"/>
                    <w:left w:val="none" w:sz="0" w:space="0" w:color="auto"/>
                    <w:bottom w:val="none" w:sz="0" w:space="0" w:color="auto"/>
                    <w:right w:val="none" w:sz="0" w:space="0" w:color="auto"/>
                  </w:divBdr>
                  <w:divsChild>
                    <w:div w:id="1052655086">
                      <w:marLeft w:val="0"/>
                      <w:marRight w:val="0"/>
                      <w:marTop w:val="0"/>
                      <w:marBottom w:val="0"/>
                      <w:divBdr>
                        <w:top w:val="none" w:sz="0" w:space="0" w:color="auto"/>
                        <w:left w:val="none" w:sz="0" w:space="0" w:color="auto"/>
                        <w:bottom w:val="none" w:sz="0" w:space="0" w:color="auto"/>
                        <w:right w:val="none" w:sz="0" w:space="0" w:color="auto"/>
                      </w:divBdr>
                    </w:div>
                  </w:divsChild>
                </w:div>
                <w:div w:id="2042128939">
                  <w:marLeft w:val="0"/>
                  <w:marRight w:val="0"/>
                  <w:marTop w:val="0"/>
                  <w:marBottom w:val="0"/>
                  <w:divBdr>
                    <w:top w:val="none" w:sz="0" w:space="0" w:color="auto"/>
                    <w:left w:val="none" w:sz="0" w:space="0" w:color="auto"/>
                    <w:bottom w:val="none" w:sz="0" w:space="0" w:color="auto"/>
                    <w:right w:val="none" w:sz="0" w:space="0" w:color="auto"/>
                  </w:divBdr>
                  <w:divsChild>
                    <w:div w:id="824468744">
                      <w:marLeft w:val="0"/>
                      <w:marRight w:val="0"/>
                      <w:marTop w:val="0"/>
                      <w:marBottom w:val="0"/>
                      <w:divBdr>
                        <w:top w:val="none" w:sz="0" w:space="0" w:color="auto"/>
                        <w:left w:val="none" w:sz="0" w:space="0" w:color="auto"/>
                        <w:bottom w:val="none" w:sz="0" w:space="0" w:color="auto"/>
                        <w:right w:val="none" w:sz="0" w:space="0" w:color="auto"/>
                      </w:divBdr>
                    </w:div>
                  </w:divsChild>
                </w:div>
                <w:div w:id="2098867667">
                  <w:marLeft w:val="0"/>
                  <w:marRight w:val="0"/>
                  <w:marTop w:val="0"/>
                  <w:marBottom w:val="0"/>
                  <w:divBdr>
                    <w:top w:val="none" w:sz="0" w:space="0" w:color="auto"/>
                    <w:left w:val="none" w:sz="0" w:space="0" w:color="auto"/>
                    <w:bottom w:val="none" w:sz="0" w:space="0" w:color="auto"/>
                    <w:right w:val="none" w:sz="0" w:space="0" w:color="auto"/>
                  </w:divBdr>
                  <w:divsChild>
                    <w:div w:id="1710182662">
                      <w:marLeft w:val="0"/>
                      <w:marRight w:val="0"/>
                      <w:marTop w:val="0"/>
                      <w:marBottom w:val="0"/>
                      <w:divBdr>
                        <w:top w:val="none" w:sz="0" w:space="0" w:color="auto"/>
                        <w:left w:val="none" w:sz="0" w:space="0" w:color="auto"/>
                        <w:bottom w:val="none" w:sz="0" w:space="0" w:color="auto"/>
                        <w:right w:val="none" w:sz="0" w:space="0" w:color="auto"/>
                      </w:divBdr>
                    </w:div>
                  </w:divsChild>
                </w:div>
                <w:div w:id="2117207853">
                  <w:marLeft w:val="0"/>
                  <w:marRight w:val="0"/>
                  <w:marTop w:val="0"/>
                  <w:marBottom w:val="0"/>
                  <w:divBdr>
                    <w:top w:val="none" w:sz="0" w:space="0" w:color="auto"/>
                    <w:left w:val="none" w:sz="0" w:space="0" w:color="auto"/>
                    <w:bottom w:val="none" w:sz="0" w:space="0" w:color="auto"/>
                    <w:right w:val="none" w:sz="0" w:space="0" w:color="auto"/>
                  </w:divBdr>
                  <w:divsChild>
                    <w:div w:id="138316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239351">
          <w:marLeft w:val="0"/>
          <w:marRight w:val="0"/>
          <w:marTop w:val="0"/>
          <w:marBottom w:val="0"/>
          <w:divBdr>
            <w:top w:val="none" w:sz="0" w:space="0" w:color="auto"/>
            <w:left w:val="none" w:sz="0" w:space="0" w:color="auto"/>
            <w:bottom w:val="none" w:sz="0" w:space="0" w:color="auto"/>
            <w:right w:val="none" w:sz="0" w:space="0" w:color="auto"/>
          </w:divBdr>
        </w:div>
      </w:divsChild>
    </w:div>
    <w:div w:id="1345396210">
      <w:bodyDiv w:val="1"/>
      <w:marLeft w:val="0"/>
      <w:marRight w:val="0"/>
      <w:marTop w:val="0"/>
      <w:marBottom w:val="0"/>
      <w:divBdr>
        <w:top w:val="none" w:sz="0" w:space="0" w:color="auto"/>
        <w:left w:val="none" w:sz="0" w:space="0" w:color="auto"/>
        <w:bottom w:val="none" w:sz="0" w:space="0" w:color="auto"/>
        <w:right w:val="none" w:sz="0" w:space="0" w:color="auto"/>
      </w:divBdr>
      <w:divsChild>
        <w:div w:id="228462698">
          <w:marLeft w:val="0"/>
          <w:marRight w:val="0"/>
          <w:marTop w:val="0"/>
          <w:marBottom w:val="0"/>
          <w:divBdr>
            <w:top w:val="none" w:sz="0" w:space="0" w:color="auto"/>
            <w:left w:val="none" w:sz="0" w:space="0" w:color="auto"/>
            <w:bottom w:val="none" w:sz="0" w:space="0" w:color="auto"/>
            <w:right w:val="none" w:sz="0" w:space="0" w:color="auto"/>
          </w:divBdr>
        </w:div>
        <w:div w:id="1470786715">
          <w:marLeft w:val="0"/>
          <w:marRight w:val="0"/>
          <w:marTop w:val="0"/>
          <w:marBottom w:val="0"/>
          <w:divBdr>
            <w:top w:val="none" w:sz="0" w:space="0" w:color="auto"/>
            <w:left w:val="none" w:sz="0" w:space="0" w:color="auto"/>
            <w:bottom w:val="none" w:sz="0" w:space="0" w:color="auto"/>
            <w:right w:val="none" w:sz="0" w:space="0" w:color="auto"/>
          </w:divBdr>
        </w:div>
        <w:div w:id="1783956379">
          <w:marLeft w:val="0"/>
          <w:marRight w:val="0"/>
          <w:marTop w:val="0"/>
          <w:marBottom w:val="0"/>
          <w:divBdr>
            <w:top w:val="none" w:sz="0" w:space="0" w:color="auto"/>
            <w:left w:val="none" w:sz="0" w:space="0" w:color="auto"/>
            <w:bottom w:val="none" w:sz="0" w:space="0" w:color="auto"/>
            <w:right w:val="none" w:sz="0" w:space="0" w:color="auto"/>
          </w:divBdr>
        </w:div>
      </w:divsChild>
    </w:div>
    <w:div w:id="1385527233">
      <w:bodyDiv w:val="1"/>
      <w:marLeft w:val="0"/>
      <w:marRight w:val="0"/>
      <w:marTop w:val="0"/>
      <w:marBottom w:val="0"/>
      <w:divBdr>
        <w:top w:val="none" w:sz="0" w:space="0" w:color="auto"/>
        <w:left w:val="none" w:sz="0" w:space="0" w:color="auto"/>
        <w:bottom w:val="none" w:sz="0" w:space="0" w:color="auto"/>
        <w:right w:val="none" w:sz="0" w:space="0" w:color="auto"/>
      </w:divBdr>
      <w:divsChild>
        <w:div w:id="1360357543">
          <w:marLeft w:val="0"/>
          <w:marRight w:val="0"/>
          <w:marTop w:val="0"/>
          <w:marBottom w:val="0"/>
          <w:divBdr>
            <w:top w:val="none" w:sz="0" w:space="0" w:color="auto"/>
            <w:left w:val="none" w:sz="0" w:space="0" w:color="auto"/>
            <w:bottom w:val="none" w:sz="0" w:space="0" w:color="auto"/>
            <w:right w:val="none" w:sz="0" w:space="0" w:color="auto"/>
          </w:divBdr>
        </w:div>
        <w:div w:id="1800762091">
          <w:marLeft w:val="0"/>
          <w:marRight w:val="0"/>
          <w:marTop w:val="0"/>
          <w:marBottom w:val="0"/>
          <w:divBdr>
            <w:top w:val="none" w:sz="0" w:space="0" w:color="auto"/>
            <w:left w:val="none" w:sz="0" w:space="0" w:color="auto"/>
            <w:bottom w:val="none" w:sz="0" w:space="0" w:color="auto"/>
            <w:right w:val="none" w:sz="0" w:space="0" w:color="auto"/>
          </w:divBdr>
        </w:div>
      </w:divsChild>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11655073">
      <w:bodyDiv w:val="1"/>
      <w:marLeft w:val="0"/>
      <w:marRight w:val="0"/>
      <w:marTop w:val="0"/>
      <w:marBottom w:val="0"/>
      <w:divBdr>
        <w:top w:val="none" w:sz="0" w:space="0" w:color="auto"/>
        <w:left w:val="none" w:sz="0" w:space="0" w:color="auto"/>
        <w:bottom w:val="none" w:sz="0" w:space="0" w:color="auto"/>
        <w:right w:val="none" w:sz="0" w:space="0" w:color="auto"/>
      </w:divBdr>
    </w:div>
    <w:div w:id="1462311239">
      <w:bodyDiv w:val="1"/>
      <w:marLeft w:val="0"/>
      <w:marRight w:val="0"/>
      <w:marTop w:val="0"/>
      <w:marBottom w:val="0"/>
      <w:divBdr>
        <w:top w:val="none" w:sz="0" w:space="0" w:color="auto"/>
        <w:left w:val="none" w:sz="0" w:space="0" w:color="auto"/>
        <w:bottom w:val="none" w:sz="0" w:space="0" w:color="auto"/>
        <w:right w:val="none" w:sz="0" w:space="0" w:color="auto"/>
      </w:divBdr>
      <w:divsChild>
        <w:div w:id="214778632">
          <w:marLeft w:val="0"/>
          <w:marRight w:val="0"/>
          <w:marTop w:val="0"/>
          <w:marBottom w:val="0"/>
          <w:divBdr>
            <w:top w:val="none" w:sz="0" w:space="0" w:color="auto"/>
            <w:left w:val="none" w:sz="0" w:space="0" w:color="auto"/>
            <w:bottom w:val="none" w:sz="0" w:space="0" w:color="auto"/>
            <w:right w:val="none" w:sz="0" w:space="0" w:color="auto"/>
          </w:divBdr>
        </w:div>
        <w:div w:id="259683554">
          <w:marLeft w:val="0"/>
          <w:marRight w:val="0"/>
          <w:marTop w:val="0"/>
          <w:marBottom w:val="0"/>
          <w:divBdr>
            <w:top w:val="none" w:sz="0" w:space="0" w:color="auto"/>
            <w:left w:val="none" w:sz="0" w:space="0" w:color="auto"/>
            <w:bottom w:val="none" w:sz="0" w:space="0" w:color="auto"/>
            <w:right w:val="none" w:sz="0" w:space="0" w:color="auto"/>
          </w:divBdr>
        </w:div>
        <w:div w:id="317881887">
          <w:marLeft w:val="0"/>
          <w:marRight w:val="0"/>
          <w:marTop w:val="0"/>
          <w:marBottom w:val="0"/>
          <w:divBdr>
            <w:top w:val="none" w:sz="0" w:space="0" w:color="auto"/>
            <w:left w:val="none" w:sz="0" w:space="0" w:color="auto"/>
            <w:bottom w:val="none" w:sz="0" w:space="0" w:color="auto"/>
            <w:right w:val="none" w:sz="0" w:space="0" w:color="auto"/>
          </w:divBdr>
        </w:div>
        <w:div w:id="336857656">
          <w:marLeft w:val="0"/>
          <w:marRight w:val="0"/>
          <w:marTop w:val="0"/>
          <w:marBottom w:val="0"/>
          <w:divBdr>
            <w:top w:val="none" w:sz="0" w:space="0" w:color="auto"/>
            <w:left w:val="none" w:sz="0" w:space="0" w:color="auto"/>
            <w:bottom w:val="none" w:sz="0" w:space="0" w:color="auto"/>
            <w:right w:val="none" w:sz="0" w:space="0" w:color="auto"/>
          </w:divBdr>
        </w:div>
        <w:div w:id="422990362">
          <w:marLeft w:val="0"/>
          <w:marRight w:val="0"/>
          <w:marTop w:val="0"/>
          <w:marBottom w:val="0"/>
          <w:divBdr>
            <w:top w:val="none" w:sz="0" w:space="0" w:color="auto"/>
            <w:left w:val="none" w:sz="0" w:space="0" w:color="auto"/>
            <w:bottom w:val="none" w:sz="0" w:space="0" w:color="auto"/>
            <w:right w:val="none" w:sz="0" w:space="0" w:color="auto"/>
          </w:divBdr>
        </w:div>
        <w:div w:id="454100658">
          <w:marLeft w:val="0"/>
          <w:marRight w:val="0"/>
          <w:marTop w:val="0"/>
          <w:marBottom w:val="0"/>
          <w:divBdr>
            <w:top w:val="none" w:sz="0" w:space="0" w:color="auto"/>
            <w:left w:val="none" w:sz="0" w:space="0" w:color="auto"/>
            <w:bottom w:val="none" w:sz="0" w:space="0" w:color="auto"/>
            <w:right w:val="none" w:sz="0" w:space="0" w:color="auto"/>
          </w:divBdr>
        </w:div>
        <w:div w:id="481316823">
          <w:marLeft w:val="0"/>
          <w:marRight w:val="0"/>
          <w:marTop w:val="0"/>
          <w:marBottom w:val="0"/>
          <w:divBdr>
            <w:top w:val="none" w:sz="0" w:space="0" w:color="auto"/>
            <w:left w:val="none" w:sz="0" w:space="0" w:color="auto"/>
            <w:bottom w:val="none" w:sz="0" w:space="0" w:color="auto"/>
            <w:right w:val="none" w:sz="0" w:space="0" w:color="auto"/>
          </w:divBdr>
        </w:div>
        <w:div w:id="513611467">
          <w:marLeft w:val="0"/>
          <w:marRight w:val="0"/>
          <w:marTop w:val="0"/>
          <w:marBottom w:val="0"/>
          <w:divBdr>
            <w:top w:val="none" w:sz="0" w:space="0" w:color="auto"/>
            <w:left w:val="none" w:sz="0" w:space="0" w:color="auto"/>
            <w:bottom w:val="none" w:sz="0" w:space="0" w:color="auto"/>
            <w:right w:val="none" w:sz="0" w:space="0" w:color="auto"/>
          </w:divBdr>
        </w:div>
        <w:div w:id="540900839">
          <w:marLeft w:val="0"/>
          <w:marRight w:val="0"/>
          <w:marTop w:val="0"/>
          <w:marBottom w:val="0"/>
          <w:divBdr>
            <w:top w:val="none" w:sz="0" w:space="0" w:color="auto"/>
            <w:left w:val="none" w:sz="0" w:space="0" w:color="auto"/>
            <w:bottom w:val="none" w:sz="0" w:space="0" w:color="auto"/>
            <w:right w:val="none" w:sz="0" w:space="0" w:color="auto"/>
          </w:divBdr>
        </w:div>
        <w:div w:id="789252012">
          <w:marLeft w:val="0"/>
          <w:marRight w:val="0"/>
          <w:marTop w:val="0"/>
          <w:marBottom w:val="0"/>
          <w:divBdr>
            <w:top w:val="none" w:sz="0" w:space="0" w:color="auto"/>
            <w:left w:val="none" w:sz="0" w:space="0" w:color="auto"/>
            <w:bottom w:val="none" w:sz="0" w:space="0" w:color="auto"/>
            <w:right w:val="none" w:sz="0" w:space="0" w:color="auto"/>
          </w:divBdr>
        </w:div>
        <w:div w:id="867990966">
          <w:marLeft w:val="0"/>
          <w:marRight w:val="0"/>
          <w:marTop w:val="0"/>
          <w:marBottom w:val="0"/>
          <w:divBdr>
            <w:top w:val="none" w:sz="0" w:space="0" w:color="auto"/>
            <w:left w:val="none" w:sz="0" w:space="0" w:color="auto"/>
            <w:bottom w:val="none" w:sz="0" w:space="0" w:color="auto"/>
            <w:right w:val="none" w:sz="0" w:space="0" w:color="auto"/>
          </w:divBdr>
        </w:div>
        <w:div w:id="887689237">
          <w:marLeft w:val="0"/>
          <w:marRight w:val="0"/>
          <w:marTop w:val="0"/>
          <w:marBottom w:val="0"/>
          <w:divBdr>
            <w:top w:val="none" w:sz="0" w:space="0" w:color="auto"/>
            <w:left w:val="none" w:sz="0" w:space="0" w:color="auto"/>
            <w:bottom w:val="none" w:sz="0" w:space="0" w:color="auto"/>
            <w:right w:val="none" w:sz="0" w:space="0" w:color="auto"/>
          </w:divBdr>
        </w:div>
        <w:div w:id="903763750">
          <w:marLeft w:val="0"/>
          <w:marRight w:val="0"/>
          <w:marTop w:val="0"/>
          <w:marBottom w:val="0"/>
          <w:divBdr>
            <w:top w:val="none" w:sz="0" w:space="0" w:color="auto"/>
            <w:left w:val="none" w:sz="0" w:space="0" w:color="auto"/>
            <w:bottom w:val="none" w:sz="0" w:space="0" w:color="auto"/>
            <w:right w:val="none" w:sz="0" w:space="0" w:color="auto"/>
          </w:divBdr>
        </w:div>
        <w:div w:id="996374253">
          <w:marLeft w:val="0"/>
          <w:marRight w:val="0"/>
          <w:marTop w:val="0"/>
          <w:marBottom w:val="0"/>
          <w:divBdr>
            <w:top w:val="none" w:sz="0" w:space="0" w:color="auto"/>
            <w:left w:val="none" w:sz="0" w:space="0" w:color="auto"/>
            <w:bottom w:val="none" w:sz="0" w:space="0" w:color="auto"/>
            <w:right w:val="none" w:sz="0" w:space="0" w:color="auto"/>
          </w:divBdr>
        </w:div>
        <w:div w:id="1063135801">
          <w:marLeft w:val="0"/>
          <w:marRight w:val="0"/>
          <w:marTop w:val="0"/>
          <w:marBottom w:val="0"/>
          <w:divBdr>
            <w:top w:val="none" w:sz="0" w:space="0" w:color="auto"/>
            <w:left w:val="none" w:sz="0" w:space="0" w:color="auto"/>
            <w:bottom w:val="none" w:sz="0" w:space="0" w:color="auto"/>
            <w:right w:val="none" w:sz="0" w:space="0" w:color="auto"/>
          </w:divBdr>
        </w:div>
        <w:div w:id="1084763471">
          <w:marLeft w:val="0"/>
          <w:marRight w:val="0"/>
          <w:marTop w:val="0"/>
          <w:marBottom w:val="0"/>
          <w:divBdr>
            <w:top w:val="none" w:sz="0" w:space="0" w:color="auto"/>
            <w:left w:val="none" w:sz="0" w:space="0" w:color="auto"/>
            <w:bottom w:val="none" w:sz="0" w:space="0" w:color="auto"/>
            <w:right w:val="none" w:sz="0" w:space="0" w:color="auto"/>
          </w:divBdr>
        </w:div>
        <w:div w:id="1187863114">
          <w:marLeft w:val="0"/>
          <w:marRight w:val="0"/>
          <w:marTop w:val="0"/>
          <w:marBottom w:val="0"/>
          <w:divBdr>
            <w:top w:val="none" w:sz="0" w:space="0" w:color="auto"/>
            <w:left w:val="none" w:sz="0" w:space="0" w:color="auto"/>
            <w:bottom w:val="none" w:sz="0" w:space="0" w:color="auto"/>
            <w:right w:val="none" w:sz="0" w:space="0" w:color="auto"/>
          </w:divBdr>
        </w:div>
        <w:div w:id="1222062411">
          <w:marLeft w:val="0"/>
          <w:marRight w:val="0"/>
          <w:marTop w:val="0"/>
          <w:marBottom w:val="0"/>
          <w:divBdr>
            <w:top w:val="none" w:sz="0" w:space="0" w:color="auto"/>
            <w:left w:val="none" w:sz="0" w:space="0" w:color="auto"/>
            <w:bottom w:val="none" w:sz="0" w:space="0" w:color="auto"/>
            <w:right w:val="none" w:sz="0" w:space="0" w:color="auto"/>
          </w:divBdr>
        </w:div>
        <w:div w:id="1316883326">
          <w:marLeft w:val="0"/>
          <w:marRight w:val="0"/>
          <w:marTop w:val="0"/>
          <w:marBottom w:val="0"/>
          <w:divBdr>
            <w:top w:val="none" w:sz="0" w:space="0" w:color="auto"/>
            <w:left w:val="none" w:sz="0" w:space="0" w:color="auto"/>
            <w:bottom w:val="none" w:sz="0" w:space="0" w:color="auto"/>
            <w:right w:val="none" w:sz="0" w:space="0" w:color="auto"/>
          </w:divBdr>
        </w:div>
        <w:div w:id="1326276890">
          <w:marLeft w:val="0"/>
          <w:marRight w:val="0"/>
          <w:marTop w:val="0"/>
          <w:marBottom w:val="0"/>
          <w:divBdr>
            <w:top w:val="none" w:sz="0" w:space="0" w:color="auto"/>
            <w:left w:val="none" w:sz="0" w:space="0" w:color="auto"/>
            <w:bottom w:val="none" w:sz="0" w:space="0" w:color="auto"/>
            <w:right w:val="none" w:sz="0" w:space="0" w:color="auto"/>
          </w:divBdr>
        </w:div>
        <w:div w:id="1358854562">
          <w:marLeft w:val="0"/>
          <w:marRight w:val="0"/>
          <w:marTop w:val="0"/>
          <w:marBottom w:val="0"/>
          <w:divBdr>
            <w:top w:val="none" w:sz="0" w:space="0" w:color="auto"/>
            <w:left w:val="none" w:sz="0" w:space="0" w:color="auto"/>
            <w:bottom w:val="none" w:sz="0" w:space="0" w:color="auto"/>
            <w:right w:val="none" w:sz="0" w:space="0" w:color="auto"/>
          </w:divBdr>
        </w:div>
        <w:div w:id="1366759210">
          <w:marLeft w:val="0"/>
          <w:marRight w:val="0"/>
          <w:marTop w:val="0"/>
          <w:marBottom w:val="0"/>
          <w:divBdr>
            <w:top w:val="none" w:sz="0" w:space="0" w:color="auto"/>
            <w:left w:val="none" w:sz="0" w:space="0" w:color="auto"/>
            <w:bottom w:val="none" w:sz="0" w:space="0" w:color="auto"/>
            <w:right w:val="none" w:sz="0" w:space="0" w:color="auto"/>
          </w:divBdr>
        </w:div>
        <w:div w:id="1390376831">
          <w:marLeft w:val="0"/>
          <w:marRight w:val="0"/>
          <w:marTop w:val="0"/>
          <w:marBottom w:val="0"/>
          <w:divBdr>
            <w:top w:val="none" w:sz="0" w:space="0" w:color="auto"/>
            <w:left w:val="none" w:sz="0" w:space="0" w:color="auto"/>
            <w:bottom w:val="none" w:sz="0" w:space="0" w:color="auto"/>
            <w:right w:val="none" w:sz="0" w:space="0" w:color="auto"/>
          </w:divBdr>
        </w:div>
        <w:div w:id="1421563681">
          <w:marLeft w:val="0"/>
          <w:marRight w:val="0"/>
          <w:marTop w:val="0"/>
          <w:marBottom w:val="0"/>
          <w:divBdr>
            <w:top w:val="none" w:sz="0" w:space="0" w:color="auto"/>
            <w:left w:val="none" w:sz="0" w:space="0" w:color="auto"/>
            <w:bottom w:val="none" w:sz="0" w:space="0" w:color="auto"/>
            <w:right w:val="none" w:sz="0" w:space="0" w:color="auto"/>
          </w:divBdr>
        </w:div>
        <w:div w:id="1469467476">
          <w:marLeft w:val="0"/>
          <w:marRight w:val="0"/>
          <w:marTop w:val="0"/>
          <w:marBottom w:val="0"/>
          <w:divBdr>
            <w:top w:val="none" w:sz="0" w:space="0" w:color="auto"/>
            <w:left w:val="none" w:sz="0" w:space="0" w:color="auto"/>
            <w:bottom w:val="none" w:sz="0" w:space="0" w:color="auto"/>
            <w:right w:val="none" w:sz="0" w:space="0" w:color="auto"/>
          </w:divBdr>
        </w:div>
        <w:div w:id="1552493296">
          <w:marLeft w:val="0"/>
          <w:marRight w:val="0"/>
          <w:marTop w:val="0"/>
          <w:marBottom w:val="0"/>
          <w:divBdr>
            <w:top w:val="none" w:sz="0" w:space="0" w:color="auto"/>
            <w:left w:val="none" w:sz="0" w:space="0" w:color="auto"/>
            <w:bottom w:val="none" w:sz="0" w:space="0" w:color="auto"/>
            <w:right w:val="none" w:sz="0" w:space="0" w:color="auto"/>
          </w:divBdr>
        </w:div>
        <w:div w:id="1595896871">
          <w:marLeft w:val="0"/>
          <w:marRight w:val="0"/>
          <w:marTop w:val="0"/>
          <w:marBottom w:val="0"/>
          <w:divBdr>
            <w:top w:val="none" w:sz="0" w:space="0" w:color="auto"/>
            <w:left w:val="none" w:sz="0" w:space="0" w:color="auto"/>
            <w:bottom w:val="none" w:sz="0" w:space="0" w:color="auto"/>
            <w:right w:val="none" w:sz="0" w:space="0" w:color="auto"/>
          </w:divBdr>
        </w:div>
        <w:div w:id="1621960979">
          <w:marLeft w:val="0"/>
          <w:marRight w:val="0"/>
          <w:marTop w:val="0"/>
          <w:marBottom w:val="0"/>
          <w:divBdr>
            <w:top w:val="none" w:sz="0" w:space="0" w:color="auto"/>
            <w:left w:val="none" w:sz="0" w:space="0" w:color="auto"/>
            <w:bottom w:val="none" w:sz="0" w:space="0" w:color="auto"/>
            <w:right w:val="none" w:sz="0" w:space="0" w:color="auto"/>
          </w:divBdr>
        </w:div>
        <w:div w:id="1734044806">
          <w:marLeft w:val="0"/>
          <w:marRight w:val="0"/>
          <w:marTop w:val="0"/>
          <w:marBottom w:val="0"/>
          <w:divBdr>
            <w:top w:val="none" w:sz="0" w:space="0" w:color="auto"/>
            <w:left w:val="none" w:sz="0" w:space="0" w:color="auto"/>
            <w:bottom w:val="none" w:sz="0" w:space="0" w:color="auto"/>
            <w:right w:val="none" w:sz="0" w:space="0" w:color="auto"/>
          </w:divBdr>
        </w:div>
        <w:div w:id="1757091887">
          <w:marLeft w:val="0"/>
          <w:marRight w:val="0"/>
          <w:marTop w:val="0"/>
          <w:marBottom w:val="0"/>
          <w:divBdr>
            <w:top w:val="none" w:sz="0" w:space="0" w:color="auto"/>
            <w:left w:val="none" w:sz="0" w:space="0" w:color="auto"/>
            <w:bottom w:val="none" w:sz="0" w:space="0" w:color="auto"/>
            <w:right w:val="none" w:sz="0" w:space="0" w:color="auto"/>
          </w:divBdr>
        </w:div>
        <w:div w:id="1797329931">
          <w:marLeft w:val="0"/>
          <w:marRight w:val="0"/>
          <w:marTop w:val="0"/>
          <w:marBottom w:val="0"/>
          <w:divBdr>
            <w:top w:val="none" w:sz="0" w:space="0" w:color="auto"/>
            <w:left w:val="none" w:sz="0" w:space="0" w:color="auto"/>
            <w:bottom w:val="none" w:sz="0" w:space="0" w:color="auto"/>
            <w:right w:val="none" w:sz="0" w:space="0" w:color="auto"/>
          </w:divBdr>
        </w:div>
        <w:div w:id="1801993508">
          <w:marLeft w:val="0"/>
          <w:marRight w:val="0"/>
          <w:marTop w:val="0"/>
          <w:marBottom w:val="0"/>
          <w:divBdr>
            <w:top w:val="none" w:sz="0" w:space="0" w:color="auto"/>
            <w:left w:val="none" w:sz="0" w:space="0" w:color="auto"/>
            <w:bottom w:val="none" w:sz="0" w:space="0" w:color="auto"/>
            <w:right w:val="none" w:sz="0" w:space="0" w:color="auto"/>
          </w:divBdr>
        </w:div>
        <w:div w:id="1858422834">
          <w:marLeft w:val="0"/>
          <w:marRight w:val="0"/>
          <w:marTop w:val="0"/>
          <w:marBottom w:val="0"/>
          <w:divBdr>
            <w:top w:val="none" w:sz="0" w:space="0" w:color="auto"/>
            <w:left w:val="none" w:sz="0" w:space="0" w:color="auto"/>
            <w:bottom w:val="none" w:sz="0" w:space="0" w:color="auto"/>
            <w:right w:val="none" w:sz="0" w:space="0" w:color="auto"/>
          </w:divBdr>
        </w:div>
        <w:div w:id="1867668250">
          <w:marLeft w:val="0"/>
          <w:marRight w:val="0"/>
          <w:marTop w:val="0"/>
          <w:marBottom w:val="0"/>
          <w:divBdr>
            <w:top w:val="none" w:sz="0" w:space="0" w:color="auto"/>
            <w:left w:val="none" w:sz="0" w:space="0" w:color="auto"/>
            <w:bottom w:val="none" w:sz="0" w:space="0" w:color="auto"/>
            <w:right w:val="none" w:sz="0" w:space="0" w:color="auto"/>
          </w:divBdr>
        </w:div>
        <w:div w:id="1898203432">
          <w:marLeft w:val="0"/>
          <w:marRight w:val="0"/>
          <w:marTop w:val="0"/>
          <w:marBottom w:val="0"/>
          <w:divBdr>
            <w:top w:val="none" w:sz="0" w:space="0" w:color="auto"/>
            <w:left w:val="none" w:sz="0" w:space="0" w:color="auto"/>
            <w:bottom w:val="none" w:sz="0" w:space="0" w:color="auto"/>
            <w:right w:val="none" w:sz="0" w:space="0" w:color="auto"/>
          </w:divBdr>
        </w:div>
        <w:div w:id="1942448082">
          <w:marLeft w:val="0"/>
          <w:marRight w:val="0"/>
          <w:marTop w:val="0"/>
          <w:marBottom w:val="0"/>
          <w:divBdr>
            <w:top w:val="none" w:sz="0" w:space="0" w:color="auto"/>
            <w:left w:val="none" w:sz="0" w:space="0" w:color="auto"/>
            <w:bottom w:val="none" w:sz="0" w:space="0" w:color="auto"/>
            <w:right w:val="none" w:sz="0" w:space="0" w:color="auto"/>
          </w:divBdr>
        </w:div>
        <w:div w:id="1994407502">
          <w:marLeft w:val="0"/>
          <w:marRight w:val="0"/>
          <w:marTop w:val="0"/>
          <w:marBottom w:val="0"/>
          <w:divBdr>
            <w:top w:val="none" w:sz="0" w:space="0" w:color="auto"/>
            <w:left w:val="none" w:sz="0" w:space="0" w:color="auto"/>
            <w:bottom w:val="none" w:sz="0" w:space="0" w:color="auto"/>
            <w:right w:val="none" w:sz="0" w:space="0" w:color="auto"/>
          </w:divBdr>
        </w:div>
        <w:div w:id="2134709940">
          <w:marLeft w:val="0"/>
          <w:marRight w:val="0"/>
          <w:marTop w:val="0"/>
          <w:marBottom w:val="0"/>
          <w:divBdr>
            <w:top w:val="none" w:sz="0" w:space="0" w:color="auto"/>
            <w:left w:val="none" w:sz="0" w:space="0" w:color="auto"/>
            <w:bottom w:val="none" w:sz="0" w:space="0" w:color="auto"/>
            <w:right w:val="none" w:sz="0" w:space="0" w:color="auto"/>
          </w:divBdr>
        </w:div>
      </w:divsChild>
    </w:div>
    <w:div w:id="1479111140">
      <w:bodyDiv w:val="1"/>
      <w:marLeft w:val="0"/>
      <w:marRight w:val="0"/>
      <w:marTop w:val="0"/>
      <w:marBottom w:val="0"/>
      <w:divBdr>
        <w:top w:val="none" w:sz="0" w:space="0" w:color="auto"/>
        <w:left w:val="none" w:sz="0" w:space="0" w:color="auto"/>
        <w:bottom w:val="none" w:sz="0" w:space="0" w:color="auto"/>
        <w:right w:val="none" w:sz="0" w:space="0" w:color="auto"/>
      </w:divBdr>
    </w:div>
    <w:div w:id="1481070460">
      <w:bodyDiv w:val="1"/>
      <w:marLeft w:val="0"/>
      <w:marRight w:val="0"/>
      <w:marTop w:val="0"/>
      <w:marBottom w:val="0"/>
      <w:divBdr>
        <w:top w:val="none" w:sz="0" w:space="0" w:color="auto"/>
        <w:left w:val="none" w:sz="0" w:space="0" w:color="auto"/>
        <w:bottom w:val="none" w:sz="0" w:space="0" w:color="auto"/>
        <w:right w:val="none" w:sz="0" w:space="0" w:color="auto"/>
      </w:divBdr>
      <w:divsChild>
        <w:div w:id="80806096">
          <w:marLeft w:val="0"/>
          <w:marRight w:val="0"/>
          <w:marTop w:val="0"/>
          <w:marBottom w:val="0"/>
          <w:divBdr>
            <w:top w:val="none" w:sz="0" w:space="0" w:color="auto"/>
            <w:left w:val="none" w:sz="0" w:space="0" w:color="auto"/>
            <w:bottom w:val="none" w:sz="0" w:space="0" w:color="auto"/>
            <w:right w:val="none" w:sz="0" w:space="0" w:color="auto"/>
          </w:divBdr>
        </w:div>
        <w:div w:id="129059926">
          <w:marLeft w:val="0"/>
          <w:marRight w:val="0"/>
          <w:marTop w:val="0"/>
          <w:marBottom w:val="0"/>
          <w:divBdr>
            <w:top w:val="none" w:sz="0" w:space="0" w:color="auto"/>
            <w:left w:val="none" w:sz="0" w:space="0" w:color="auto"/>
            <w:bottom w:val="none" w:sz="0" w:space="0" w:color="auto"/>
            <w:right w:val="none" w:sz="0" w:space="0" w:color="auto"/>
          </w:divBdr>
        </w:div>
        <w:div w:id="200676809">
          <w:marLeft w:val="0"/>
          <w:marRight w:val="0"/>
          <w:marTop w:val="0"/>
          <w:marBottom w:val="0"/>
          <w:divBdr>
            <w:top w:val="none" w:sz="0" w:space="0" w:color="auto"/>
            <w:left w:val="none" w:sz="0" w:space="0" w:color="auto"/>
            <w:bottom w:val="none" w:sz="0" w:space="0" w:color="auto"/>
            <w:right w:val="none" w:sz="0" w:space="0" w:color="auto"/>
          </w:divBdr>
        </w:div>
        <w:div w:id="311377405">
          <w:marLeft w:val="0"/>
          <w:marRight w:val="0"/>
          <w:marTop w:val="0"/>
          <w:marBottom w:val="0"/>
          <w:divBdr>
            <w:top w:val="none" w:sz="0" w:space="0" w:color="auto"/>
            <w:left w:val="none" w:sz="0" w:space="0" w:color="auto"/>
            <w:bottom w:val="none" w:sz="0" w:space="0" w:color="auto"/>
            <w:right w:val="none" w:sz="0" w:space="0" w:color="auto"/>
          </w:divBdr>
        </w:div>
        <w:div w:id="445083357">
          <w:marLeft w:val="0"/>
          <w:marRight w:val="0"/>
          <w:marTop w:val="0"/>
          <w:marBottom w:val="0"/>
          <w:divBdr>
            <w:top w:val="none" w:sz="0" w:space="0" w:color="auto"/>
            <w:left w:val="none" w:sz="0" w:space="0" w:color="auto"/>
            <w:bottom w:val="none" w:sz="0" w:space="0" w:color="auto"/>
            <w:right w:val="none" w:sz="0" w:space="0" w:color="auto"/>
          </w:divBdr>
        </w:div>
        <w:div w:id="471412533">
          <w:marLeft w:val="0"/>
          <w:marRight w:val="0"/>
          <w:marTop w:val="0"/>
          <w:marBottom w:val="0"/>
          <w:divBdr>
            <w:top w:val="none" w:sz="0" w:space="0" w:color="auto"/>
            <w:left w:val="none" w:sz="0" w:space="0" w:color="auto"/>
            <w:bottom w:val="none" w:sz="0" w:space="0" w:color="auto"/>
            <w:right w:val="none" w:sz="0" w:space="0" w:color="auto"/>
          </w:divBdr>
        </w:div>
        <w:div w:id="510219171">
          <w:marLeft w:val="0"/>
          <w:marRight w:val="0"/>
          <w:marTop w:val="0"/>
          <w:marBottom w:val="0"/>
          <w:divBdr>
            <w:top w:val="none" w:sz="0" w:space="0" w:color="auto"/>
            <w:left w:val="none" w:sz="0" w:space="0" w:color="auto"/>
            <w:bottom w:val="none" w:sz="0" w:space="0" w:color="auto"/>
            <w:right w:val="none" w:sz="0" w:space="0" w:color="auto"/>
          </w:divBdr>
        </w:div>
        <w:div w:id="588923462">
          <w:marLeft w:val="0"/>
          <w:marRight w:val="0"/>
          <w:marTop w:val="0"/>
          <w:marBottom w:val="0"/>
          <w:divBdr>
            <w:top w:val="none" w:sz="0" w:space="0" w:color="auto"/>
            <w:left w:val="none" w:sz="0" w:space="0" w:color="auto"/>
            <w:bottom w:val="none" w:sz="0" w:space="0" w:color="auto"/>
            <w:right w:val="none" w:sz="0" w:space="0" w:color="auto"/>
          </w:divBdr>
        </w:div>
        <w:div w:id="645597022">
          <w:marLeft w:val="0"/>
          <w:marRight w:val="0"/>
          <w:marTop w:val="0"/>
          <w:marBottom w:val="0"/>
          <w:divBdr>
            <w:top w:val="none" w:sz="0" w:space="0" w:color="auto"/>
            <w:left w:val="none" w:sz="0" w:space="0" w:color="auto"/>
            <w:bottom w:val="none" w:sz="0" w:space="0" w:color="auto"/>
            <w:right w:val="none" w:sz="0" w:space="0" w:color="auto"/>
          </w:divBdr>
        </w:div>
        <w:div w:id="655764260">
          <w:marLeft w:val="0"/>
          <w:marRight w:val="0"/>
          <w:marTop w:val="0"/>
          <w:marBottom w:val="0"/>
          <w:divBdr>
            <w:top w:val="none" w:sz="0" w:space="0" w:color="auto"/>
            <w:left w:val="none" w:sz="0" w:space="0" w:color="auto"/>
            <w:bottom w:val="none" w:sz="0" w:space="0" w:color="auto"/>
            <w:right w:val="none" w:sz="0" w:space="0" w:color="auto"/>
          </w:divBdr>
        </w:div>
        <w:div w:id="663094815">
          <w:marLeft w:val="0"/>
          <w:marRight w:val="0"/>
          <w:marTop w:val="0"/>
          <w:marBottom w:val="0"/>
          <w:divBdr>
            <w:top w:val="none" w:sz="0" w:space="0" w:color="auto"/>
            <w:left w:val="none" w:sz="0" w:space="0" w:color="auto"/>
            <w:bottom w:val="none" w:sz="0" w:space="0" w:color="auto"/>
            <w:right w:val="none" w:sz="0" w:space="0" w:color="auto"/>
          </w:divBdr>
        </w:div>
        <w:div w:id="665741421">
          <w:marLeft w:val="0"/>
          <w:marRight w:val="0"/>
          <w:marTop w:val="0"/>
          <w:marBottom w:val="0"/>
          <w:divBdr>
            <w:top w:val="none" w:sz="0" w:space="0" w:color="auto"/>
            <w:left w:val="none" w:sz="0" w:space="0" w:color="auto"/>
            <w:bottom w:val="none" w:sz="0" w:space="0" w:color="auto"/>
            <w:right w:val="none" w:sz="0" w:space="0" w:color="auto"/>
          </w:divBdr>
        </w:div>
        <w:div w:id="685443670">
          <w:marLeft w:val="0"/>
          <w:marRight w:val="0"/>
          <w:marTop w:val="0"/>
          <w:marBottom w:val="0"/>
          <w:divBdr>
            <w:top w:val="none" w:sz="0" w:space="0" w:color="auto"/>
            <w:left w:val="none" w:sz="0" w:space="0" w:color="auto"/>
            <w:bottom w:val="none" w:sz="0" w:space="0" w:color="auto"/>
            <w:right w:val="none" w:sz="0" w:space="0" w:color="auto"/>
          </w:divBdr>
          <w:divsChild>
            <w:div w:id="1506479209">
              <w:marLeft w:val="0"/>
              <w:marRight w:val="0"/>
              <w:marTop w:val="30"/>
              <w:marBottom w:val="30"/>
              <w:divBdr>
                <w:top w:val="none" w:sz="0" w:space="0" w:color="auto"/>
                <w:left w:val="none" w:sz="0" w:space="0" w:color="auto"/>
                <w:bottom w:val="none" w:sz="0" w:space="0" w:color="auto"/>
                <w:right w:val="none" w:sz="0" w:space="0" w:color="auto"/>
              </w:divBdr>
              <w:divsChild>
                <w:div w:id="188179838">
                  <w:marLeft w:val="0"/>
                  <w:marRight w:val="0"/>
                  <w:marTop w:val="0"/>
                  <w:marBottom w:val="0"/>
                  <w:divBdr>
                    <w:top w:val="none" w:sz="0" w:space="0" w:color="auto"/>
                    <w:left w:val="none" w:sz="0" w:space="0" w:color="auto"/>
                    <w:bottom w:val="none" w:sz="0" w:space="0" w:color="auto"/>
                    <w:right w:val="none" w:sz="0" w:space="0" w:color="auto"/>
                  </w:divBdr>
                  <w:divsChild>
                    <w:div w:id="104425793">
                      <w:marLeft w:val="0"/>
                      <w:marRight w:val="0"/>
                      <w:marTop w:val="0"/>
                      <w:marBottom w:val="0"/>
                      <w:divBdr>
                        <w:top w:val="none" w:sz="0" w:space="0" w:color="auto"/>
                        <w:left w:val="none" w:sz="0" w:space="0" w:color="auto"/>
                        <w:bottom w:val="none" w:sz="0" w:space="0" w:color="auto"/>
                        <w:right w:val="none" w:sz="0" w:space="0" w:color="auto"/>
                      </w:divBdr>
                    </w:div>
                    <w:div w:id="154565441">
                      <w:marLeft w:val="0"/>
                      <w:marRight w:val="0"/>
                      <w:marTop w:val="0"/>
                      <w:marBottom w:val="0"/>
                      <w:divBdr>
                        <w:top w:val="none" w:sz="0" w:space="0" w:color="auto"/>
                        <w:left w:val="none" w:sz="0" w:space="0" w:color="auto"/>
                        <w:bottom w:val="none" w:sz="0" w:space="0" w:color="auto"/>
                        <w:right w:val="none" w:sz="0" w:space="0" w:color="auto"/>
                      </w:divBdr>
                    </w:div>
                    <w:div w:id="877863576">
                      <w:marLeft w:val="0"/>
                      <w:marRight w:val="0"/>
                      <w:marTop w:val="0"/>
                      <w:marBottom w:val="0"/>
                      <w:divBdr>
                        <w:top w:val="none" w:sz="0" w:space="0" w:color="auto"/>
                        <w:left w:val="none" w:sz="0" w:space="0" w:color="auto"/>
                        <w:bottom w:val="none" w:sz="0" w:space="0" w:color="auto"/>
                        <w:right w:val="none" w:sz="0" w:space="0" w:color="auto"/>
                      </w:divBdr>
                    </w:div>
                    <w:div w:id="1292244514">
                      <w:marLeft w:val="0"/>
                      <w:marRight w:val="0"/>
                      <w:marTop w:val="0"/>
                      <w:marBottom w:val="0"/>
                      <w:divBdr>
                        <w:top w:val="none" w:sz="0" w:space="0" w:color="auto"/>
                        <w:left w:val="none" w:sz="0" w:space="0" w:color="auto"/>
                        <w:bottom w:val="none" w:sz="0" w:space="0" w:color="auto"/>
                        <w:right w:val="none" w:sz="0" w:space="0" w:color="auto"/>
                      </w:divBdr>
                    </w:div>
                    <w:div w:id="1490754227">
                      <w:marLeft w:val="0"/>
                      <w:marRight w:val="0"/>
                      <w:marTop w:val="0"/>
                      <w:marBottom w:val="0"/>
                      <w:divBdr>
                        <w:top w:val="none" w:sz="0" w:space="0" w:color="auto"/>
                        <w:left w:val="none" w:sz="0" w:space="0" w:color="auto"/>
                        <w:bottom w:val="none" w:sz="0" w:space="0" w:color="auto"/>
                        <w:right w:val="none" w:sz="0" w:space="0" w:color="auto"/>
                      </w:divBdr>
                    </w:div>
                    <w:div w:id="1883053147">
                      <w:marLeft w:val="0"/>
                      <w:marRight w:val="0"/>
                      <w:marTop w:val="0"/>
                      <w:marBottom w:val="0"/>
                      <w:divBdr>
                        <w:top w:val="none" w:sz="0" w:space="0" w:color="auto"/>
                        <w:left w:val="none" w:sz="0" w:space="0" w:color="auto"/>
                        <w:bottom w:val="none" w:sz="0" w:space="0" w:color="auto"/>
                        <w:right w:val="none" w:sz="0" w:space="0" w:color="auto"/>
                      </w:divBdr>
                    </w:div>
                    <w:div w:id="1953047358">
                      <w:marLeft w:val="0"/>
                      <w:marRight w:val="0"/>
                      <w:marTop w:val="0"/>
                      <w:marBottom w:val="0"/>
                      <w:divBdr>
                        <w:top w:val="none" w:sz="0" w:space="0" w:color="auto"/>
                        <w:left w:val="none" w:sz="0" w:space="0" w:color="auto"/>
                        <w:bottom w:val="none" w:sz="0" w:space="0" w:color="auto"/>
                        <w:right w:val="none" w:sz="0" w:space="0" w:color="auto"/>
                      </w:divBdr>
                    </w:div>
                  </w:divsChild>
                </w:div>
                <w:div w:id="1520467372">
                  <w:marLeft w:val="0"/>
                  <w:marRight w:val="0"/>
                  <w:marTop w:val="0"/>
                  <w:marBottom w:val="0"/>
                  <w:divBdr>
                    <w:top w:val="none" w:sz="0" w:space="0" w:color="auto"/>
                    <w:left w:val="none" w:sz="0" w:space="0" w:color="auto"/>
                    <w:bottom w:val="none" w:sz="0" w:space="0" w:color="auto"/>
                    <w:right w:val="none" w:sz="0" w:space="0" w:color="auto"/>
                  </w:divBdr>
                  <w:divsChild>
                    <w:div w:id="731807018">
                      <w:marLeft w:val="0"/>
                      <w:marRight w:val="0"/>
                      <w:marTop w:val="0"/>
                      <w:marBottom w:val="0"/>
                      <w:divBdr>
                        <w:top w:val="none" w:sz="0" w:space="0" w:color="auto"/>
                        <w:left w:val="none" w:sz="0" w:space="0" w:color="auto"/>
                        <w:bottom w:val="none" w:sz="0" w:space="0" w:color="auto"/>
                        <w:right w:val="none" w:sz="0" w:space="0" w:color="auto"/>
                      </w:divBdr>
                    </w:div>
                  </w:divsChild>
                </w:div>
                <w:div w:id="1607543503">
                  <w:marLeft w:val="0"/>
                  <w:marRight w:val="0"/>
                  <w:marTop w:val="0"/>
                  <w:marBottom w:val="0"/>
                  <w:divBdr>
                    <w:top w:val="none" w:sz="0" w:space="0" w:color="auto"/>
                    <w:left w:val="none" w:sz="0" w:space="0" w:color="auto"/>
                    <w:bottom w:val="none" w:sz="0" w:space="0" w:color="auto"/>
                    <w:right w:val="none" w:sz="0" w:space="0" w:color="auto"/>
                  </w:divBdr>
                  <w:divsChild>
                    <w:div w:id="604463634">
                      <w:marLeft w:val="0"/>
                      <w:marRight w:val="0"/>
                      <w:marTop w:val="0"/>
                      <w:marBottom w:val="0"/>
                      <w:divBdr>
                        <w:top w:val="none" w:sz="0" w:space="0" w:color="auto"/>
                        <w:left w:val="none" w:sz="0" w:space="0" w:color="auto"/>
                        <w:bottom w:val="none" w:sz="0" w:space="0" w:color="auto"/>
                        <w:right w:val="none" w:sz="0" w:space="0" w:color="auto"/>
                      </w:divBdr>
                    </w:div>
                  </w:divsChild>
                </w:div>
                <w:div w:id="1837723956">
                  <w:marLeft w:val="0"/>
                  <w:marRight w:val="0"/>
                  <w:marTop w:val="0"/>
                  <w:marBottom w:val="0"/>
                  <w:divBdr>
                    <w:top w:val="none" w:sz="0" w:space="0" w:color="auto"/>
                    <w:left w:val="none" w:sz="0" w:space="0" w:color="auto"/>
                    <w:bottom w:val="none" w:sz="0" w:space="0" w:color="auto"/>
                    <w:right w:val="none" w:sz="0" w:space="0" w:color="auto"/>
                  </w:divBdr>
                  <w:divsChild>
                    <w:div w:id="1381048702">
                      <w:marLeft w:val="0"/>
                      <w:marRight w:val="0"/>
                      <w:marTop w:val="0"/>
                      <w:marBottom w:val="0"/>
                      <w:divBdr>
                        <w:top w:val="none" w:sz="0" w:space="0" w:color="auto"/>
                        <w:left w:val="none" w:sz="0" w:space="0" w:color="auto"/>
                        <w:bottom w:val="none" w:sz="0" w:space="0" w:color="auto"/>
                        <w:right w:val="none" w:sz="0" w:space="0" w:color="auto"/>
                      </w:divBdr>
                    </w:div>
                  </w:divsChild>
                </w:div>
                <w:div w:id="2050445719">
                  <w:marLeft w:val="0"/>
                  <w:marRight w:val="0"/>
                  <w:marTop w:val="0"/>
                  <w:marBottom w:val="0"/>
                  <w:divBdr>
                    <w:top w:val="none" w:sz="0" w:space="0" w:color="auto"/>
                    <w:left w:val="none" w:sz="0" w:space="0" w:color="auto"/>
                    <w:bottom w:val="none" w:sz="0" w:space="0" w:color="auto"/>
                    <w:right w:val="none" w:sz="0" w:space="0" w:color="auto"/>
                  </w:divBdr>
                  <w:divsChild>
                    <w:div w:id="186976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352545">
          <w:marLeft w:val="0"/>
          <w:marRight w:val="0"/>
          <w:marTop w:val="0"/>
          <w:marBottom w:val="0"/>
          <w:divBdr>
            <w:top w:val="none" w:sz="0" w:space="0" w:color="auto"/>
            <w:left w:val="none" w:sz="0" w:space="0" w:color="auto"/>
            <w:bottom w:val="none" w:sz="0" w:space="0" w:color="auto"/>
            <w:right w:val="none" w:sz="0" w:space="0" w:color="auto"/>
          </w:divBdr>
        </w:div>
        <w:div w:id="731931578">
          <w:marLeft w:val="0"/>
          <w:marRight w:val="0"/>
          <w:marTop w:val="0"/>
          <w:marBottom w:val="0"/>
          <w:divBdr>
            <w:top w:val="none" w:sz="0" w:space="0" w:color="auto"/>
            <w:left w:val="none" w:sz="0" w:space="0" w:color="auto"/>
            <w:bottom w:val="none" w:sz="0" w:space="0" w:color="auto"/>
            <w:right w:val="none" w:sz="0" w:space="0" w:color="auto"/>
          </w:divBdr>
        </w:div>
        <w:div w:id="810100888">
          <w:marLeft w:val="0"/>
          <w:marRight w:val="0"/>
          <w:marTop w:val="0"/>
          <w:marBottom w:val="0"/>
          <w:divBdr>
            <w:top w:val="none" w:sz="0" w:space="0" w:color="auto"/>
            <w:left w:val="none" w:sz="0" w:space="0" w:color="auto"/>
            <w:bottom w:val="none" w:sz="0" w:space="0" w:color="auto"/>
            <w:right w:val="none" w:sz="0" w:space="0" w:color="auto"/>
          </w:divBdr>
        </w:div>
        <w:div w:id="834565826">
          <w:marLeft w:val="0"/>
          <w:marRight w:val="0"/>
          <w:marTop w:val="0"/>
          <w:marBottom w:val="0"/>
          <w:divBdr>
            <w:top w:val="none" w:sz="0" w:space="0" w:color="auto"/>
            <w:left w:val="none" w:sz="0" w:space="0" w:color="auto"/>
            <w:bottom w:val="none" w:sz="0" w:space="0" w:color="auto"/>
            <w:right w:val="none" w:sz="0" w:space="0" w:color="auto"/>
          </w:divBdr>
        </w:div>
        <w:div w:id="843781387">
          <w:marLeft w:val="0"/>
          <w:marRight w:val="0"/>
          <w:marTop w:val="0"/>
          <w:marBottom w:val="0"/>
          <w:divBdr>
            <w:top w:val="none" w:sz="0" w:space="0" w:color="auto"/>
            <w:left w:val="none" w:sz="0" w:space="0" w:color="auto"/>
            <w:bottom w:val="none" w:sz="0" w:space="0" w:color="auto"/>
            <w:right w:val="none" w:sz="0" w:space="0" w:color="auto"/>
          </w:divBdr>
        </w:div>
        <w:div w:id="923338973">
          <w:marLeft w:val="0"/>
          <w:marRight w:val="0"/>
          <w:marTop w:val="0"/>
          <w:marBottom w:val="0"/>
          <w:divBdr>
            <w:top w:val="none" w:sz="0" w:space="0" w:color="auto"/>
            <w:left w:val="none" w:sz="0" w:space="0" w:color="auto"/>
            <w:bottom w:val="none" w:sz="0" w:space="0" w:color="auto"/>
            <w:right w:val="none" w:sz="0" w:space="0" w:color="auto"/>
          </w:divBdr>
        </w:div>
        <w:div w:id="964312878">
          <w:marLeft w:val="0"/>
          <w:marRight w:val="0"/>
          <w:marTop w:val="0"/>
          <w:marBottom w:val="0"/>
          <w:divBdr>
            <w:top w:val="none" w:sz="0" w:space="0" w:color="auto"/>
            <w:left w:val="none" w:sz="0" w:space="0" w:color="auto"/>
            <w:bottom w:val="none" w:sz="0" w:space="0" w:color="auto"/>
            <w:right w:val="none" w:sz="0" w:space="0" w:color="auto"/>
          </w:divBdr>
        </w:div>
        <w:div w:id="1060398868">
          <w:marLeft w:val="0"/>
          <w:marRight w:val="0"/>
          <w:marTop w:val="0"/>
          <w:marBottom w:val="0"/>
          <w:divBdr>
            <w:top w:val="none" w:sz="0" w:space="0" w:color="auto"/>
            <w:left w:val="none" w:sz="0" w:space="0" w:color="auto"/>
            <w:bottom w:val="none" w:sz="0" w:space="0" w:color="auto"/>
            <w:right w:val="none" w:sz="0" w:space="0" w:color="auto"/>
          </w:divBdr>
        </w:div>
        <w:div w:id="1117991486">
          <w:marLeft w:val="0"/>
          <w:marRight w:val="0"/>
          <w:marTop w:val="0"/>
          <w:marBottom w:val="0"/>
          <w:divBdr>
            <w:top w:val="none" w:sz="0" w:space="0" w:color="auto"/>
            <w:left w:val="none" w:sz="0" w:space="0" w:color="auto"/>
            <w:bottom w:val="none" w:sz="0" w:space="0" w:color="auto"/>
            <w:right w:val="none" w:sz="0" w:space="0" w:color="auto"/>
          </w:divBdr>
        </w:div>
        <w:div w:id="1155222026">
          <w:marLeft w:val="0"/>
          <w:marRight w:val="0"/>
          <w:marTop w:val="0"/>
          <w:marBottom w:val="0"/>
          <w:divBdr>
            <w:top w:val="none" w:sz="0" w:space="0" w:color="auto"/>
            <w:left w:val="none" w:sz="0" w:space="0" w:color="auto"/>
            <w:bottom w:val="none" w:sz="0" w:space="0" w:color="auto"/>
            <w:right w:val="none" w:sz="0" w:space="0" w:color="auto"/>
          </w:divBdr>
        </w:div>
        <w:div w:id="1242912539">
          <w:marLeft w:val="0"/>
          <w:marRight w:val="0"/>
          <w:marTop w:val="0"/>
          <w:marBottom w:val="0"/>
          <w:divBdr>
            <w:top w:val="none" w:sz="0" w:space="0" w:color="auto"/>
            <w:left w:val="none" w:sz="0" w:space="0" w:color="auto"/>
            <w:bottom w:val="none" w:sz="0" w:space="0" w:color="auto"/>
            <w:right w:val="none" w:sz="0" w:space="0" w:color="auto"/>
          </w:divBdr>
        </w:div>
        <w:div w:id="1252353230">
          <w:marLeft w:val="0"/>
          <w:marRight w:val="0"/>
          <w:marTop w:val="0"/>
          <w:marBottom w:val="0"/>
          <w:divBdr>
            <w:top w:val="none" w:sz="0" w:space="0" w:color="auto"/>
            <w:left w:val="none" w:sz="0" w:space="0" w:color="auto"/>
            <w:bottom w:val="none" w:sz="0" w:space="0" w:color="auto"/>
            <w:right w:val="none" w:sz="0" w:space="0" w:color="auto"/>
          </w:divBdr>
        </w:div>
        <w:div w:id="1441683926">
          <w:marLeft w:val="0"/>
          <w:marRight w:val="0"/>
          <w:marTop w:val="0"/>
          <w:marBottom w:val="0"/>
          <w:divBdr>
            <w:top w:val="none" w:sz="0" w:space="0" w:color="auto"/>
            <w:left w:val="none" w:sz="0" w:space="0" w:color="auto"/>
            <w:bottom w:val="none" w:sz="0" w:space="0" w:color="auto"/>
            <w:right w:val="none" w:sz="0" w:space="0" w:color="auto"/>
          </w:divBdr>
        </w:div>
        <w:div w:id="1483083609">
          <w:marLeft w:val="0"/>
          <w:marRight w:val="0"/>
          <w:marTop w:val="0"/>
          <w:marBottom w:val="0"/>
          <w:divBdr>
            <w:top w:val="none" w:sz="0" w:space="0" w:color="auto"/>
            <w:left w:val="none" w:sz="0" w:space="0" w:color="auto"/>
            <w:bottom w:val="none" w:sz="0" w:space="0" w:color="auto"/>
            <w:right w:val="none" w:sz="0" w:space="0" w:color="auto"/>
          </w:divBdr>
        </w:div>
        <w:div w:id="1604338475">
          <w:marLeft w:val="0"/>
          <w:marRight w:val="0"/>
          <w:marTop w:val="0"/>
          <w:marBottom w:val="0"/>
          <w:divBdr>
            <w:top w:val="none" w:sz="0" w:space="0" w:color="auto"/>
            <w:left w:val="none" w:sz="0" w:space="0" w:color="auto"/>
            <w:bottom w:val="none" w:sz="0" w:space="0" w:color="auto"/>
            <w:right w:val="none" w:sz="0" w:space="0" w:color="auto"/>
          </w:divBdr>
        </w:div>
        <w:div w:id="1608124119">
          <w:marLeft w:val="0"/>
          <w:marRight w:val="0"/>
          <w:marTop w:val="0"/>
          <w:marBottom w:val="0"/>
          <w:divBdr>
            <w:top w:val="none" w:sz="0" w:space="0" w:color="auto"/>
            <w:left w:val="none" w:sz="0" w:space="0" w:color="auto"/>
            <w:bottom w:val="none" w:sz="0" w:space="0" w:color="auto"/>
            <w:right w:val="none" w:sz="0" w:space="0" w:color="auto"/>
          </w:divBdr>
        </w:div>
        <w:div w:id="1667048979">
          <w:marLeft w:val="0"/>
          <w:marRight w:val="0"/>
          <w:marTop w:val="0"/>
          <w:marBottom w:val="0"/>
          <w:divBdr>
            <w:top w:val="none" w:sz="0" w:space="0" w:color="auto"/>
            <w:left w:val="none" w:sz="0" w:space="0" w:color="auto"/>
            <w:bottom w:val="none" w:sz="0" w:space="0" w:color="auto"/>
            <w:right w:val="none" w:sz="0" w:space="0" w:color="auto"/>
          </w:divBdr>
        </w:div>
        <w:div w:id="1691839393">
          <w:marLeft w:val="0"/>
          <w:marRight w:val="0"/>
          <w:marTop w:val="0"/>
          <w:marBottom w:val="0"/>
          <w:divBdr>
            <w:top w:val="none" w:sz="0" w:space="0" w:color="auto"/>
            <w:left w:val="none" w:sz="0" w:space="0" w:color="auto"/>
            <w:bottom w:val="none" w:sz="0" w:space="0" w:color="auto"/>
            <w:right w:val="none" w:sz="0" w:space="0" w:color="auto"/>
          </w:divBdr>
        </w:div>
        <w:div w:id="1753501000">
          <w:marLeft w:val="0"/>
          <w:marRight w:val="0"/>
          <w:marTop w:val="0"/>
          <w:marBottom w:val="0"/>
          <w:divBdr>
            <w:top w:val="none" w:sz="0" w:space="0" w:color="auto"/>
            <w:left w:val="none" w:sz="0" w:space="0" w:color="auto"/>
            <w:bottom w:val="none" w:sz="0" w:space="0" w:color="auto"/>
            <w:right w:val="none" w:sz="0" w:space="0" w:color="auto"/>
          </w:divBdr>
        </w:div>
        <w:div w:id="1756633889">
          <w:marLeft w:val="0"/>
          <w:marRight w:val="0"/>
          <w:marTop w:val="0"/>
          <w:marBottom w:val="0"/>
          <w:divBdr>
            <w:top w:val="none" w:sz="0" w:space="0" w:color="auto"/>
            <w:left w:val="none" w:sz="0" w:space="0" w:color="auto"/>
            <w:bottom w:val="none" w:sz="0" w:space="0" w:color="auto"/>
            <w:right w:val="none" w:sz="0" w:space="0" w:color="auto"/>
          </w:divBdr>
        </w:div>
        <w:div w:id="1851407112">
          <w:marLeft w:val="0"/>
          <w:marRight w:val="0"/>
          <w:marTop w:val="0"/>
          <w:marBottom w:val="0"/>
          <w:divBdr>
            <w:top w:val="none" w:sz="0" w:space="0" w:color="auto"/>
            <w:left w:val="none" w:sz="0" w:space="0" w:color="auto"/>
            <w:bottom w:val="none" w:sz="0" w:space="0" w:color="auto"/>
            <w:right w:val="none" w:sz="0" w:space="0" w:color="auto"/>
          </w:divBdr>
        </w:div>
        <w:div w:id="1918436155">
          <w:marLeft w:val="0"/>
          <w:marRight w:val="0"/>
          <w:marTop w:val="0"/>
          <w:marBottom w:val="0"/>
          <w:divBdr>
            <w:top w:val="none" w:sz="0" w:space="0" w:color="auto"/>
            <w:left w:val="none" w:sz="0" w:space="0" w:color="auto"/>
            <w:bottom w:val="none" w:sz="0" w:space="0" w:color="auto"/>
            <w:right w:val="none" w:sz="0" w:space="0" w:color="auto"/>
          </w:divBdr>
        </w:div>
      </w:divsChild>
    </w:div>
    <w:div w:id="1490093927">
      <w:bodyDiv w:val="1"/>
      <w:marLeft w:val="0"/>
      <w:marRight w:val="0"/>
      <w:marTop w:val="0"/>
      <w:marBottom w:val="0"/>
      <w:divBdr>
        <w:top w:val="none" w:sz="0" w:space="0" w:color="auto"/>
        <w:left w:val="none" w:sz="0" w:space="0" w:color="auto"/>
        <w:bottom w:val="none" w:sz="0" w:space="0" w:color="auto"/>
        <w:right w:val="none" w:sz="0" w:space="0" w:color="auto"/>
      </w:divBdr>
      <w:divsChild>
        <w:div w:id="32657508">
          <w:marLeft w:val="0"/>
          <w:marRight w:val="0"/>
          <w:marTop w:val="0"/>
          <w:marBottom w:val="0"/>
          <w:divBdr>
            <w:top w:val="none" w:sz="0" w:space="0" w:color="auto"/>
            <w:left w:val="none" w:sz="0" w:space="0" w:color="auto"/>
            <w:bottom w:val="none" w:sz="0" w:space="0" w:color="auto"/>
            <w:right w:val="none" w:sz="0" w:space="0" w:color="auto"/>
          </w:divBdr>
          <w:divsChild>
            <w:div w:id="923998290">
              <w:marLeft w:val="-75"/>
              <w:marRight w:val="0"/>
              <w:marTop w:val="30"/>
              <w:marBottom w:val="30"/>
              <w:divBdr>
                <w:top w:val="none" w:sz="0" w:space="0" w:color="auto"/>
                <w:left w:val="none" w:sz="0" w:space="0" w:color="auto"/>
                <w:bottom w:val="none" w:sz="0" w:space="0" w:color="auto"/>
                <w:right w:val="none" w:sz="0" w:space="0" w:color="auto"/>
              </w:divBdr>
              <w:divsChild>
                <w:div w:id="60101466">
                  <w:marLeft w:val="0"/>
                  <w:marRight w:val="0"/>
                  <w:marTop w:val="0"/>
                  <w:marBottom w:val="0"/>
                  <w:divBdr>
                    <w:top w:val="none" w:sz="0" w:space="0" w:color="auto"/>
                    <w:left w:val="none" w:sz="0" w:space="0" w:color="auto"/>
                    <w:bottom w:val="none" w:sz="0" w:space="0" w:color="auto"/>
                    <w:right w:val="none" w:sz="0" w:space="0" w:color="auto"/>
                  </w:divBdr>
                  <w:divsChild>
                    <w:div w:id="1595819106">
                      <w:marLeft w:val="0"/>
                      <w:marRight w:val="0"/>
                      <w:marTop w:val="0"/>
                      <w:marBottom w:val="0"/>
                      <w:divBdr>
                        <w:top w:val="none" w:sz="0" w:space="0" w:color="auto"/>
                        <w:left w:val="none" w:sz="0" w:space="0" w:color="auto"/>
                        <w:bottom w:val="none" w:sz="0" w:space="0" w:color="auto"/>
                        <w:right w:val="none" w:sz="0" w:space="0" w:color="auto"/>
                      </w:divBdr>
                    </w:div>
                  </w:divsChild>
                </w:div>
                <w:div w:id="62069983">
                  <w:marLeft w:val="0"/>
                  <w:marRight w:val="0"/>
                  <w:marTop w:val="0"/>
                  <w:marBottom w:val="0"/>
                  <w:divBdr>
                    <w:top w:val="none" w:sz="0" w:space="0" w:color="auto"/>
                    <w:left w:val="none" w:sz="0" w:space="0" w:color="auto"/>
                    <w:bottom w:val="none" w:sz="0" w:space="0" w:color="auto"/>
                    <w:right w:val="none" w:sz="0" w:space="0" w:color="auto"/>
                  </w:divBdr>
                  <w:divsChild>
                    <w:div w:id="234975150">
                      <w:marLeft w:val="0"/>
                      <w:marRight w:val="0"/>
                      <w:marTop w:val="0"/>
                      <w:marBottom w:val="0"/>
                      <w:divBdr>
                        <w:top w:val="none" w:sz="0" w:space="0" w:color="auto"/>
                        <w:left w:val="none" w:sz="0" w:space="0" w:color="auto"/>
                        <w:bottom w:val="none" w:sz="0" w:space="0" w:color="auto"/>
                        <w:right w:val="none" w:sz="0" w:space="0" w:color="auto"/>
                      </w:divBdr>
                    </w:div>
                  </w:divsChild>
                </w:div>
                <w:div w:id="107555211">
                  <w:marLeft w:val="0"/>
                  <w:marRight w:val="0"/>
                  <w:marTop w:val="0"/>
                  <w:marBottom w:val="0"/>
                  <w:divBdr>
                    <w:top w:val="none" w:sz="0" w:space="0" w:color="auto"/>
                    <w:left w:val="none" w:sz="0" w:space="0" w:color="auto"/>
                    <w:bottom w:val="none" w:sz="0" w:space="0" w:color="auto"/>
                    <w:right w:val="none" w:sz="0" w:space="0" w:color="auto"/>
                  </w:divBdr>
                  <w:divsChild>
                    <w:div w:id="1001159909">
                      <w:marLeft w:val="0"/>
                      <w:marRight w:val="0"/>
                      <w:marTop w:val="0"/>
                      <w:marBottom w:val="0"/>
                      <w:divBdr>
                        <w:top w:val="none" w:sz="0" w:space="0" w:color="auto"/>
                        <w:left w:val="none" w:sz="0" w:space="0" w:color="auto"/>
                        <w:bottom w:val="none" w:sz="0" w:space="0" w:color="auto"/>
                        <w:right w:val="none" w:sz="0" w:space="0" w:color="auto"/>
                      </w:divBdr>
                    </w:div>
                  </w:divsChild>
                </w:div>
                <w:div w:id="151915146">
                  <w:marLeft w:val="0"/>
                  <w:marRight w:val="0"/>
                  <w:marTop w:val="0"/>
                  <w:marBottom w:val="0"/>
                  <w:divBdr>
                    <w:top w:val="none" w:sz="0" w:space="0" w:color="auto"/>
                    <w:left w:val="none" w:sz="0" w:space="0" w:color="auto"/>
                    <w:bottom w:val="none" w:sz="0" w:space="0" w:color="auto"/>
                    <w:right w:val="none" w:sz="0" w:space="0" w:color="auto"/>
                  </w:divBdr>
                  <w:divsChild>
                    <w:div w:id="622465502">
                      <w:marLeft w:val="0"/>
                      <w:marRight w:val="0"/>
                      <w:marTop w:val="0"/>
                      <w:marBottom w:val="0"/>
                      <w:divBdr>
                        <w:top w:val="none" w:sz="0" w:space="0" w:color="auto"/>
                        <w:left w:val="none" w:sz="0" w:space="0" w:color="auto"/>
                        <w:bottom w:val="none" w:sz="0" w:space="0" w:color="auto"/>
                        <w:right w:val="none" w:sz="0" w:space="0" w:color="auto"/>
                      </w:divBdr>
                    </w:div>
                  </w:divsChild>
                </w:div>
                <w:div w:id="155463582">
                  <w:marLeft w:val="0"/>
                  <w:marRight w:val="0"/>
                  <w:marTop w:val="0"/>
                  <w:marBottom w:val="0"/>
                  <w:divBdr>
                    <w:top w:val="none" w:sz="0" w:space="0" w:color="auto"/>
                    <w:left w:val="none" w:sz="0" w:space="0" w:color="auto"/>
                    <w:bottom w:val="none" w:sz="0" w:space="0" w:color="auto"/>
                    <w:right w:val="none" w:sz="0" w:space="0" w:color="auto"/>
                  </w:divBdr>
                  <w:divsChild>
                    <w:div w:id="1242526118">
                      <w:marLeft w:val="0"/>
                      <w:marRight w:val="0"/>
                      <w:marTop w:val="0"/>
                      <w:marBottom w:val="0"/>
                      <w:divBdr>
                        <w:top w:val="none" w:sz="0" w:space="0" w:color="auto"/>
                        <w:left w:val="none" w:sz="0" w:space="0" w:color="auto"/>
                        <w:bottom w:val="none" w:sz="0" w:space="0" w:color="auto"/>
                        <w:right w:val="none" w:sz="0" w:space="0" w:color="auto"/>
                      </w:divBdr>
                    </w:div>
                  </w:divsChild>
                </w:div>
                <w:div w:id="230118635">
                  <w:marLeft w:val="0"/>
                  <w:marRight w:val="0"/>
                  <w:marTop w:val="0"/>
                  <w:marBottom w:val="0"/>
                  <w:divBdr>
                    <w:top w:val="none" w:sz="0" w:space="0" w:color="auto"/>
                    <w:left w:val="none" w:sz="0" w:space="0" w:color="auto"/>
                    <w:bottom w:val="none" w:sz="0" w:space="0" w:color="auto"/>
                    <w:right w:val="none" w:sz="0" w:space="0" w:color="auto"/>
                  </w:divBdr>
                  <w:divsChild>
                    <w:div w:id="575631445">
                      <w:marLeft w:val="0"/>
                      <w:marRight w:val="0"/>
                      <w:marTop w:val="0"/>
                      <w:marBottom w:val="0"/>
                      <w:divBdr>
                        <w:top w:val="none" w:sz="0" w:space="0" w:color="auto"/>
                        <w:left w:val="none" w:sz="0" w:space="0" w:color="auto"/>
                        <w:bottom w:val="none" w:sz="0" w:space="0" w:color="auto"/>
                        <w:right w:val="none" w:sz="0" w:space="0" w:color="auto"/>
                      </w:divBdr>
                    </w:div>
                  </w:divsChild>
                </w:div>
                <w:div w:id="261644900">
                  <w:marLeft w:val="0"/>
                  <w:marRight w:val="0"/>
                  <w:marTop w:val="0"/>
                  <w:marBottom w:val="0"/>
                  <w:divBdr>
                    <w:top w:val="none" w:sz="0" w:space="0" w:color="auto"/>
                    <w:left w:val="none" w:sz="0" w:space="0" w:color="auto"/>
                    <w:bottom w:val="none" w:sz="0" w:space="0" w:color="auto"/>
                    <w:right w:val="none" w:sz="0" w:space="0" w:color="auto"/>
                  </w:divBdr>
                  <w:divsChild>
                    <w:div w:id="867376060">
                      <w:marLeft w:val="0"/>
                      <w:marRight w:val="0"/>
                      <w:marTop w:val="0"/>
                      <w:marBottom w:val="0"/>
                      <w:divBdr>
                        <w:top w:val="none" w:sz="0" w:space="0" w:color="auto"/>
                        <w:left w:val="none" w:sz="0" w:space="0" w:color="auto"/>
                        <w:bottom w:val="none" w:sz="0" w:space="0" w:color="auto"/>
                        <w:right w:val="none" w:sz="0" w:space="0" w:color="auto"/>
                      </w:divBdr>
                    </w:div>
                  </w:divsChild>
                </w:div>
                <w:div w:id="268468051">
                  <w:marLeft w:val="0"/>
                  <w:marRight w:val="0"/>
                  <w:marTop w:val="0"/>
                  <w:marBottom w:val="0"/>
                  <w:divBdr>
                    <w:top w:val="none" w:sz="0" w:space="0" w:color="auto"/>
                    <w:left w:val="none" w:sz="0" w:space="0" w:color="auto"/>
                    <w:bottom w:val="none" w:sz="0" w:space="0" w:color="auto"/>
                    <w:right w:val="none" w:sz="0" w:space="0" w:color="auto"/>
                  </w:divBdr>
                  <w:divsChild>
                    <w:div w:id="1841773653">
                      <w:marLeft w:val="0"/>
                      <w:marRight w:val="0"/>
                      <w:marTop w:val="0"/>
                      <w:marBottom w:val="0"/>
                      <w:divBdr>
                        <w:top w:val="none" w:sz="0" w:space="0" w:color="auto"/>
                        <w:left w:val="none" w:sz="0" w:space="0" w:color="auto"/>
                        <w:bottom w:val="none" w:sz="0" w:space="0" w:color="auto"/>
                        <w:right w:val="none" w:sz="0" w:space="0" w:color="auto"/>
                      </w:divBdr>
                    </w:div>
                  </w:divsChild>
                </w:div>
                <w:div w:id="272249689">
                  <w:marLeft w:val="0"/>
                  <w:marRight w:val="0"/>
                  <w:marTop w:val="0"/>
                  <w:marBottom w:val="0"/>
                  <w:divBdr>
                    <w:top w:val="none" w:sz="0" w:space="0" w:color="auto"/>
                    <w:left w:val="none" w:sz="0" w:space="0" w:color="auto"/>
                    <w:bottom w:val="none" w:sz="0" w:space="0" w:color="auto"/>
                    <w:right w:val="none" w:sz="0" w:space="0" w:color="auto"/>
                  </w:divBdr>
                  <w:divsChild>
                    <w:div w:id="934437438">
                      <w:marLeft w:val="0"/>
                      <w:marRight w:val="0"/>
                      <w:marTop w:val="0"/>
                      <w:marBottom w:val="0"/>
                      <w:divBdr>
                        <w:top w:val="none" w:sz="0" w:space="0" w:color="auto"/>
                        <w:left w:val="none" w:sz="0" w:space="0" w:color="auto"/>
                        <w:bottom w:val="none" w:sz="0" w:space="0" w:color="auto"/>
                        <w:right w:val="none" w:sz="0" w:space="0" w:color="auto"/>
                      </w:divBdr>
                    </w:div>
                  </w:divsChild>
                </w:div>
                <w:div w:id="275722807">
                  <w:marLeft w:val="0"/>
                  <w:marRight w:val="0"/>
                  <w:marTop w:val="0"/>
                  <w:marBottom w:val="0"/>
                  <w:divBdr>
                    <w:top w:val="none" w:sz="0" w:space="0" w:color="auto"/>
                    <w:left w:val="none" w:sz="0" w:space="0" w:color="auto"/>
                    <w:bottom w:val="none" w:sz="0" w:space="0" w:color="auto"/>
                    <w:right w:val="none" w:sz="0" w:space="0" w:color="auto"/>
                  </w:divBdr>
                  <w:divsChild>
                    <w:div w:id="933392486">
                      <w:marLeft w:val="0"/>
                      <w:marRight w:val="0"/>
                      <w:marTop w:val="0"/>
                      <w:marBottom w:val="0"/>
                      <w:divBdr>
                        <w:top w:val="none" w:sz="0" w:space="0" w:color="auto"/>
                        <w:left w:val="none" w:sz="0" w:space="0" w:color="auto"/>
                        <w:bottom w:val="none" w:sz="0" w:space="0" w:color="auto"/>
                        <w:right w:val="none" w:sz="0" w:space="0" w:color="auto"/>
                      </w:divBdr>
                    </w:div>
                  </w:divsChild>
                </w:div>
                <w:div w:id="286743970">
                  <w:marLeft w:val="0"/>
                  <w:marRight w:val="0"/>
                  <w:marTop w:val="0"/>
                  <w:marBottom w:val="0"/>
                  <w:divBdr>
                    <w:top w:val="none" w:sz="0" w:space="0" w:color="auto"/>
                    <w:left w:val="none" w:sz="0" w:space="0" w:color="auto"/>
                    <w:bottom w:val="none" w:sz="0" w:space="0" w:color="auto"/>
                    <w:right w:val="none" w:sz="0" w:space="0" w:color="auto"/>
                  </w:divBdr>
                  <w:divsChild>
                    <w:div w:id="1454397480">
                      <w:marLeft w:val="0"/>
                      <w:marRight w:val="0"/>
                      <w:marTop w:val="0"/>
                      <w:marBottom w:val="0"/>
                      <w:divBdr>
                        <w:top w:val="none" w:sz="0" w:space="0" w:color="auto"/>
                        <w:left w:val="none" w:sz="0" w:space="0" w:color="auto"/>
                        <w:bottom w:val="none" w:sz="0" w:space="0" w:color="auto"/>
                        <w:right w:val="none" w:sz="0" w:space="0" w:color="auto"/>
                      </w:divBdr>
                    </w:div>
                  </w:divsChild>
                </w:div>
                <w:div w:id="303244825">
                  <w:marLeft w:val="0"/>
                  <w:marRight w:val="0"/>
                  <w:marTop w:val="0"/>
                  <w:marBottom w:val="0"/>
                  <w:divBdr>
                    <w:top w:val="none" w:sz="0" w:space="0" w:color="auto"/>
                    <w:left w:val="none" w:sz="0" w:space="0" w:color="auto"/>
                    <w:bottom w:val="none" w:sz="0" w:space="0" w:color="auto"/>
                    <w:right w:val="none" w:sz="0" w:space="0" w:color="auto"/>
                  </w:divBdr>
                  <w:divsChild>
                    <w:div w:id="830411861">
                      <w:marLeft w:val="0"/>
                      <w:marRight w:val="0"/>
                      <w:marTop w:val="0"/>
                      <w:marBottom w:val="0"/>
                      <w:divBdr>
                        <w:top w:val="none" w:sz="0" w:space="0" w:color="auto"/>
                        <w:left w:val="none" w:sz="0" w:space="0" w:color="auto"/>
                        <w:bottom w:val="none" w:sz="0" w:space="0" w:color="auto"/>
                        <w:right w:val="none" w:sz="0" w:space="0" w:color="auto"/>
                      </w:divBdr>
                    </w:div>
                  </w:divsChild>
                </w:div>
                <w:div w:id="309096962">
                  <w:marLeft w:val="0"/>
                  <w:marRight w:val="0"/>
                  <w:marTop w:val="0"/>
                  <w:marBottom w:val="0"/>
                  <w:divBdr>
                    <w:top w:val="none" w:sz="0" w:space="0" w:color="auto"/>
                    <w:left w:val="none" w:sz="0" w:space="0" w:color="auto"/>
                    <w:bottom w:val="none" w:sz="0" w:space="0" w:color="auto"/>
                    <w:right w:val="none" w:sz="0" w:space="0" w:color="auto"/>
                  </w:divBdr>
                  <w:divsChild>
                    <w:div w:id="422999095">
                      <w:marLeft w:val="0"/>
                      <w:marRight w:val="0"/>
                      <w:marTop w:val="0"/>
                      <w:marBottom w:val="0"/>
                      <w:divBdr>
                        <w:top w:val="none" w:sz="0" w:space="0" w:color="auto"/>
                        <w:left w:val="none" w:sz="0" w:space="0" w:color="auto"/>
                        <w:bottom w:val="none" w:sz="0" w:space="0" w:color="auto"/>
                        <w:right w:val="none" w:sz="0" w:space="0" w:color="auto"/>
                      </w:divBdr>
                    </w:div>
                  </w:divsChild>
                </w:div>
                <w:div w:id="329187388">
                  <w:marLeft w:val="0"/>
                  <w:marRight w:val="0"/>
                  <w:marTop w:val="0"/>
                  <w:marBottom w:val="0"/>
                  <w:divBdr>
                    <w:top w:val="none" w:sz="0" w:space="0" w:color="auto"/>
                    <w:left w:val="none" w:sz="0" w:space="0" w:color="auto"/>
                    <w:bottom w:val="none" w:sz="0" w:space="0" w:color="auto"/>
                    <w:right w:val="none" w:sz="0" w:space="0" w:color="auto"/>
                  </w:divBdr>
                  <w:divsChild>
                    <w:div w:id="1965966665">
                      <w:marLeft w:val="0"/>
                      <w:marRight w:val="0"/>
                      <w:marTop w:val="0"/>
                      <w:marBottom w:val="0"/>
                      <w:divBdr>
                        <w:top w:val="none" w:sz="0" w:space="0" w:color="auto"/>
                        <w:left w:val="none" w:sz="0" w:space="0" w:color="auto"/>
                        <w:bottom w:val="none" w:sz="0" w:space="0" w:color="auto"/>
                        <w:right w:val="none" w:sz="0" w:space="0" w:color="auto"/>
                      </w:divBdr>
                    </w:div>
                  </w:divsChild>
                </w:div>
                <w:div w:id="344670388">
                  <w:marLeft w:val="0"/>
                  <w:marRight w:val="0"/>
                  <w:marTop w:val="0"/>
                  <w:marBottom w:val="0"/>
                  <w:divBdr>
                    <w:top w:val="none" w:sz="0" w:space="0" w:color="auto"/>
                    <w:left w:val="none" w:sz="0" w:space="0" w:color="auto"/>
                    <w:bottom w:val="none" w:sz="0" w:space="0" w:color="auto"/>
                    <w:right w:val="none" w:sz="0" w:space="0" w:color="auto"/>
                  </w:divBdr>
                  <w:divsChild>
                    <w:div w:id="941835813">
                      <w:marLeft w:val="0"/>
                      <w:marRight w:val="0"/>
                      <w:marTop w:val="0"/>
                      <w:marBottom w:val="0"/>
                      <w:divBdr>
                        <w:top w:val="none" w:sz="0" w:space="0" w:color="auto"/>
                        <w:left w:val="none" w:sz="0" w:space="0" w:color="auto"/>
                        <w:bottom w:val="none" w:sz="0" w:space="0" w:color="auto"/>
                        <w:right w:val="none" w:sz="0" w:space="0" w:color="auto"/>
                      </w:divBdr>
                    </w:div>
                  </w:divsChild>
                </w:div>
                <w:div w:id="344946714">
                  <w:marLeft w:val="0"/>
                  <w:marRight w:val="0"/>
                  <w:marTop w:val="0"/>
                  <w:marBottom w:val="0"/>
                  <w:divBdr>
                    <w:top w:val="none" w:sz="0" w:space="0" w:color="auto"/>
                    <w:left w:val="none" w:sz="0" w:space="0" w:color="auto"/>
                    <w:bottom w:val="none" w:sz="0" w:space="0" w:color="auto"/>
                    <w:right w:val="none" w:sz="0" w:space="0" w:color="auto"/>
                  </w:divBdr>
                  <w:divsChild>
                    <w:div w:id="503789409">
                      <w:marLeft w:val="0"/>
                      <w:marRight w:val="0"/>
                      <w:marTop w:val="0"/>
                      <w:marBottom w:val="0"/>
                      <w:divBdr>
                        <w:top w:val="none" w:sz="0" w:space="0" w:color="auto"/>
                        <w:left w:val="none" w:sz="0" w:space="0" w:color="auto"/>
                        <w:bottom w:val="none" w:sz="0" w:space="0" w:color="auto"/>
                        <w:right w:val="none" w:sz="0" w:space="0" w:color="auto"/>
                      </w:divBdr>
                    </w:div>
                  </w:divsChild>
                </w:div>
                <w:div w:id="378750685">
                  <w:marLeft w:val="0"/>
                  <w:marRight w:val="0"/>
                  <w:marTop w:val="0"/>
                  <w:marBottom w:val="0"/>
                  <w:divBdr>
                    <w:top w:val="none" w:sz="0" w:space="0" w:color="auto"/>
                    <w:left w:val="none" w:sz="0" w:space="0" w:color="auto"/>
                    <w:bottom w:val="none" w:sz="0" w:space="0" w:color="auto"/>
                    <w:right w:val="none" w:sz="0" w:space="0" w:color="auto"/>
                  </w:divBdr>
                  <w:divsChild>
                    <w:div w:id="2007827867">
                      <w:marLeft w:val="0"/>
                      <w:marRight w:val="0"/>
                      <w:marTop w:val="0"/>
                      <w:marBottom w:val="0"/>
                      <w:divBdr>
                        <w:top w:val="none" w:sz="0" w:space="0" w:color="auto"/>
                        <w:left w:val="none" w:sz="0" w:space="0" w:color="auto"/>
                        <w:bottom w:val="none" w:sz="0" w:space="0" w:color="auto"/>
                        <w:right w:val="none" w:sz="0" w:space="0" w:color="auto"/>
                      </w:divBdr>
                    </w:div>
                  </w:divsChild>
                </w:div>
                <w:div w:id="430703505">
                  <w:marLeft w:val="0"/>
                  <w:marRight w:val="0"/>
                  <w:marTop w:val="0"/>
                  <w:marBottom w:val="0"/>
                  <w:divBdr>
                    <w:top w:val="none" w:sz="0" w:space="0" w:color="auto"/>
                    <w:left w:val="none" w:sz="0" w:space="0" w:color="auto"/>
                    <w:bottom w:val="none" w:sz="0" w:space="0" w:color="auto"/>
                    <w:right w:val="none" w:sz="0" w:space="0" w:color="auto"/>
                  </w:divBdr>
                  <w:divsChild>
                    <w:div w:id="2135366068">
                      <w:marLeft w:val="0"/>
                      <w:marRight w:val="0"/>
                      <w:marTop w:val="0"/>
                      <w:marBottom w:val="0"/>
                      <w:divBdr>
                        <w:top w:val="none" w:sz="0" w:space="0" w:color="auto"/>
                        <w:left w:val="none" w:sz="0" w:space="0" w:color="auto"/>
                        <w:bottom w:val="none" w:sz="0" w:space="0" w:color="auto"/>
                        <w:right w:val="none" w:sz="0" w:space="0" w:color="auto"/>
                      </w:divBdr>
                    </w:div>
                  </w:divsChild>
                </w:div>
                <w:div w:id="435057272">
                  <w:marLeft w:val="0"/>
                  <w:marRight w:val="0"/>
                  <w:marTop w:val="0"/>
                  <w:marBottom w:val="0"/>
                  <w:divBdr>
                    <w:top w:val="none" w:sz="0" w:space="0" w:color="auto"/>
                    <w:left w:val="none" w:sz="0" w:space="0" w:color="auto"/>
                    <w:bottom w:val="none" w:sz="0" w:space="0" w:color="auto"/>
                    <w:right w:val="none" w:sz="0" w:space="0" w:color="auto"/>
                  </w:divBdr>
                  <w:divsChild>
                    <w:div w:id="1386831275">
                      <w:marLeft w:val="0"/>
                      <w:marRight w:val="0"/>
                      <w:marTop w:val="0"/>
                      <w:marBottom w:val="0"/>
                      <w:divBdr>
                        <w:top w:val="none" w:sz="0" w:space="0" w:color="auto"/>
                        <w:left w:val="none" w:sz="0" w:space="0" w:color="auto"/>
                        <w:bottom w:val="none" w:sz="0" w:space="0" w:color="auto"/>
                        <w:right w:val="none" w:sz="0" w:space="0" w:color="auto"/>
                      </w:divBdr>
                    </w:div>
                  </w:divsChild>
                </w:div>
                <w:div w:id="437332396">
                  <w:marLeft w:val="0"/>
                  <w:marRight w:val="0"/>
                  <w:marTop w:val="0"/>
                  <w:marBottom w:val="0"/>
                  <w:divBdr>
                    <w:top w:val="none" w:sz="0" w:space="0" w:color="auto"/>
                    <w:left w:val="none" w:sz="0" w:space="0" w:color="auto"/>
                    <w:bottom w:val="none" w:sz="0" w:space="0" w:color="auto"/>
                    <w:right w:val="none" w:sz="0" w:space="0" w:color="auto"/>
                  </w:divBdr>
                  <w:divsChild>
                    <w:div w:id="1010180379">
                      <w:marLeft w:val="0"/>
                      <w:marRight w:val="0"/>
                      <w:marTop w:val="0"/>
                      <w:marBottom w:val="0"/>
                      <w:divBdr>
                        <w:top w:val="none" w:sz="0" w:space="0" w:color="auto"/>
                        <w:left w:val="none" w:sz="0" w:space="0" w:color="auto"/>
                        <w:bottom w:val="none" w:sz="0" w:space="0" w:color="auto"/>
                        <w:right w:val="none" w:sz="0" w:space="0" w:color="auto"/>
                      </w:divBdr>
                    </w:div>
                  </w:divsChild>
                </w:div>
                <w:div w:id="443691422">
                  <w:marLeft w:val="0"/>
                  <w:marRight w:val="0"/>
                  <w:marTop w:val="0"/>
                  <w:marBottom w:val="0"/>
                  <w:divBdr>
                    <w:top w:val="none" w:sz="0" w:space="0" w:color="auto"/>
                    <w:left w:val="none" w:sz="0" w:space="0" w:color="auto"/>
                    <w:bottom w:val="none" w:sz="0" w:space="0" w:color="auto"/>
                    <w:right w:val="none" w:sz="0" w:space="0" w:color="auto"/>
                  </w:divBdr>
                  <w:divsChild>
                    <w:div w:id="1090153947">
                      <w:marLeft w:val="0"/>
                      <w:marRight w:val="0"/>
                      <w:marTop w:val="0"/>
                      <w:marBottom w:val="0"/>
                      <w:divBdr>
                        <w:top w:val="none" w:sz="0" w:space="0" w:color="auto"/>
                        <w:left w:val="none" w:sz="0" w:space="0" w:color="auto"/>
                        <w:bottom w:val="none" w:sz="0" w:space="0" w:color="auto"/>
                        <w:right w:val="none" w:sz="0" w:space="0" w:color="auto"/>
                      </w:divBdr>
                    </w:div>
                  </w:divsChild>
                </w:div>
                <w:div w:id="443889913">
                  <w:marLeft w:val="0"/>
                  <w:marRight w:val="0"/>
                  <w:marTop w:val="0"/>
                  <w:marBottom w:val="0"/>
                  <w:divBdr>
                    <w:top w:val="none" w:sz="0" w:space="0" w:color="auto"/>
                    <w:left w:val="none" w:sz="0" w:space="0" w:color="auto"/>
                    <w:bottom w:val="none" w:sz="0" w:space="0" w:color="auto"/>
                    <w:right w:val="none" w:sz="0" w:space="0" w:color="auto"/>
                  </w:divBdr>
                  <w:divsChild>
                    <w:div w:id="390814106">
                      <w:marLeft w:val="0"/>
                      <w:marRight w:val="0"/>
                      <w:marTop w:val="0"/>
                      <w:marBottom w:val="0"/>
                      <w:divBdr>
                        <w:top w:val="none" w:sz="0" w:space="0" w:color="auto"/>
                        <w:left w:val="none" w:sz="0" w:space="0" w:color="auto"/>
                        <w:bottom w:val="none" w:sz="0" w:space="0" w:color="auto"/>
                        <w:right w:val="none" w:sz="0" w:space="0" w:color="auto"/>
                      </w:divBdr>
                    </w:div>
                  </w:divsChild>
                </w:div>
                <w:div w:id="470632803">
                  <w:marLeft w:val="0"/>
                  <w:marRight w:val="0"/>
                  <w:marTop w:val="0"/>
                  <w:marBottom w:val="0"/>
                  <w:divBdr>
                    <w:top w:val="none" w:sz="0" w:space="0" w:color="auto"/>
                    <w:left w:val="none" w:sz="0" w:space="0" w:color="auto"/>
                    <w:bottom w:val="none" w:sz="0" w:space="0" w:color="auto"/>
                    <w:right w:val="none" w:sz="0" w:space="0" w:color="auto"/>
                  </w:divBdr>
                  <w:divsChild>
                    <w:div w:id="922379936">
                      <w:marLeft w:val="0"/>
                      <w:marRight w:val="0"/>
                      <w:marTop w:val="0"/>
                      <w:marBottom w:val="0"/>
                      <w:divBdr>
                        <w:top w:val="none" w:sz="0" w:space="0" w:color="auto"/>
                        <w:left w:val="none" w:sz="0" w:space="0" w:color="auto"/>
                        <w:bottom w:val="none" w:sz="0" w:space="0" w:color="auto"/>
                        <w:right w:val="none" w:sz="0" w:space="0" w:color="auto"/>
                      </w:divBdr>
                    </w:div>
                  </w:divsChild>
                </w:div>
                <w:div w:id="533201041">
                  <w:marLeft w:val="0"/>
                  <w:marRight w:val="0"/>
                  <w:marTop w:val="0"/>
                  <w:marBottom w:val="0"/>
                  <w:divBdr>
                    <w:top w:val="none" w:sz="0" w:space="0" w:color="auto"/>
                    <w:left w:val="none" w:sz="0" w:space="0" w:color="auto"/>
                    <w:bottom w:val="none" w:sz="0" w:space="0" w:color="auto"/>
                    <w:right w:val="none" w:sz="0" w:space="0" w:color="auto"/>
                  </w:divBdr>
                  <w:divsChild>
                    <w:div w:id="556859693">
                      <w:marLeft w:val="0"/>
                      <w:marRight w:val="0"/>
                      <w:marTop w:val="0"/>
                      <w:marBottom w:val="0"/>
                      <w:divBdr>
                        <w:top w:val="none" w:sz="0" w:space="0" w:color="auto"/>
                        <w:left w:val="none" w:sz="0" w:space="0" w:color="auto"/>
                        <w:bottom w:val="none" w:sz="0" w:space="0" w:color="auto"/>
                        <w:right w:val="none" w:sz="0" w:space="0" w:color="auto"/>
                      </w:divBdr>
                    </w:div>
                  </w:divsChild>
                </w:div>
                <w:div w:id="566765180">
                  <w:marLeft w:val="0"/>
                  <w:marRight w:val="0"/>
                  <w:marTop w:val="0"/>
                  <w:marBottom w:val="0"/>
                  <w:divBdr>
                    <w:top w:val="none" w:sz="0" w:space="0" w:color="auto"/>
                    <w:left w:val="none" w:sz="0" w:space="0" w:color="auto"/>
                    <w:bottom w:val="none" w:sz="0" w:space="0" w:color="auto"/>
                    <w:right w:val="none" w:sz="0" w:space="0" w:color="auto"/>
                  </w:divBdr>
                  <w:divsChild>
                    <w:div w:id="1990208516">
                      <w:marLeft w:val="0"/>
                      <w:marRight w:val="0"/>
                      <w:marTop w:val="0"/>
                      <w:marBottom w:val="0"/>
                      <w:divBdr>
                        <w:top w:val="none" w:sz="0" w:space="0" w:color="auto"/>
                        <w:left w:val="none" w:sz="0" w:space="0" w:color="auto"/>
                        <w:bottom w:val="none" w:sz="0" w:space="0" w:color="auto"/>
                        <w:right w:val="none" w:sz="0" w:space="0" w:color="auto"/>
                      </w:divBdr>
                    </w:div>
                  </w:divsChild>
                </w:div>
                <w:div w:id="568878780">
                  <w:marLeft w:val="0"/>
                  <w:marRight w:val="0"/>
                  <w:marTop w:val="0"/>
                  <w:marBottom w:val="0"/>
                  <w:divBdr>
                    <w:top w:val="none" w:sz="0" w:space="0" w:color="auto"/>
                    <w:left w:val="none" w:sz="0" w:space="0" w:color="auto"/>
                    <w:bottom w:val="none" w:sz="0" w:space="0" w:color="auto"/>
                    <w:right w:val="none" w:sz="0" w:space="0" w:color="auto"/>
                  </w:divBdr>
                  <w:divsChild>
                    <w:div w:id="2031838586">
                      <w:marLeft w:val="0"/>
                      <w:marRight w:val="0"/>
                      <w:marTop w:val="0"/>
                      <w:marBottom w:val="0"/>
                      <w:divBdr>
                        <w:top w:val="none" w:sz="0" w:space="0" w:color="auto"/>
                        <w:left w:val="none" w:sz="0" w:space="0" w:color="auto"/>
                        <w:bottom w:val="none" w:sz="0" w:space="0" w:color="auto"/>
                        <w:right w:val="none" w:sz="0" w:space="0" w:color="auto"/>
                      </w:divBdr>
                    </w:div>
                  </w:divsChild>
                </w:div>
                <w:div w:id="576864834">
                  <w:marLeft w:val="0"/>
                  <w:marRight w:val="0"/>
                  <w:marTop w:val="0"/>
                  <w:marBottom w:val="0"/>
                  <w:divBdr>
                    <w:top w:val="none" w:sz="0" w:space="0" w:color="auto"/>
                    <w:left w:val="none" w:sz="0" w:space="0" w:color="auto"/>
                    <w:bottom w:val="none" w:sz="0" w:space="0" w:color="auto"/>
                    <w:right w:val="none" w:sz="0" w:space="0" w:color="auto"/>
                  </w:divBdr>
                  <w:divsChild>
                    <w:div w:id="714938103">
                      <w:marLeft w:val="0"/>
                      <w:marRight w:val="0"/>
                      <w:marTop w:val="0"/>
                      <w:marBottom w:val="0"/>
                      <w:divBdr>
                        <w:top w:val="none" w:sz="0" w:space="0" w:color="auto"/>
                        <w:left w:val="none" w:sz="0" w:space="0" w:color="auto"/>
                        <w:bottom w:val="none" w:sz="0" w:space="0" w:color="auto"/>
                        <w:right w:val="none" w:sz="0" w:space="0" w:color="auto"/>
                      </w:divBdr>
                    </w:div>
                  </w:divsChild>
                </w:div>
                <w:div w:id="582690241">
                  <w:marLeft w:val="0"/>
                  <w:marRight w:val="0"/>
                  <w:marTop w:val="0"/>
                  <w:marBottom w:val="0"/>
                  <w:divBdr>
                    <w:top w:val="none" w:sz="0" w:space="0" w:color="auto"/>
                    <w:left w:val="none" w:sz="0" w:space="0" w:color="auto"/>
                    <w:bottom w:val="none" w:sz="0" w:space="0" w:color="auto"/>
                    <w:right w:val="none" w:sz="0" w:space="0" w:color="auto"/>
                  </w:divBdr>
                  <w:divsChild>
                    <w:div w:id="1267732745">
                      <w:marLeft w:val="0"/>
                      <w:marRight w:val="0"/>
                      <w:marTop w:val="0"/>
                      <w:marBottom w:val="0"/>
                      <w:divBdr>
                        <w:top w:val="none" w:sz="0" w:space="0" w:color="auto"/>
                        <w:left w:val="none" w:sz="0" w:space="0" w:color="auto"/>
                        <w:bottom w:val="none" w:sz="0" w:space="0" w:color="auto"/>
                        <w:right w:val="none" w:sz="0" w:space="0" w:color="auto"/>
                      </w:divBdr>
                    </w:div>
                  </w:divsChild>
                </w:div>
                <w:div w:id="593519310">
                  <w:marLeft w:val="0"/>
                  <w:marRight w:val="0"/>
                  <w:marTop w:val="0"/>
                  <w:marBottom w:val="0"/>
                  <w:divBdr>
                    <w:top w:val="none" w:sz="0" w:space="0" w:color="auto"/>
                    <w:left w:val="none" w:sz="0" w:space="0" w:color="auto"/>
                    <w:bottom w:val="none" w:sz="0" w:space="0" w:color="auto"/>
                    <w:right w:val="none" w:sz="0" w:space="0" w:color="auto"/>
                  </w:divBdr>
                  <w:divsChild>
                    <w:div w:id="1177691923">
                      <w:marLeft w:val="0"/>
                      <w:marRight w:val="0"/>
                      <w:marTop w:val="0"/>
                      <w:marBottom w:val="0"/>
                      <w:divBdr>
                        <w:top w:val="none" w:sz="0" w:space="0" w:color="auto"/>
                        <w:left w:val="none" w:sz="0" w:space="0" w:color="auto"/>
                        <w:bottom w:val="none" w:sz="0" w:space="0" w:color="auto"/>
                        <w:right w:val="none" w:sz="0" w:space="0" w:color="auto"/>
                      </w:divBdr>
                    </w:div>
                  </w:divsChild>
                </w:div>
                <w:div w:id="599073491">
                  <w:marLeft w:val="0"/>
                  <w:marRight w:val="0"/>
                  <w:marTop w:val="0"/>
                  <w:marBottom w:val="0"/>
                  <w:divBdr>
                    <w:top w:val="none" w:sz="0" w:space="0" w:color="auto"/>
                    <w:left w:val="none" w:sz="0" w:space="0" w:color="auto"/>
                    <w:bottom w:val="none" w:sz="0" w:space="0" w:color="auto"/>
                    <w:right w:val="none" w:sz="0" w:space="0" w:color="auto"/>
                  </w:divBdr>
                  <w:divsChild>
                    <w:div w:id="2000965028">
                      <w:marLeft w:val="0"/>
                      <w:marRight w:val="0"/>
                      <w:marTop w:val="0"/>
                      <w:marBottom w:val="0"/>
                      <w:divBdr>
                        <w:top w:val="none" w:sz="0" w:space="0" w:color="auto"/>
                        <w:left w:val="none" w:sz="0" w:space="0" w:color="auto"/>
                        <w:bottom w:val="none" w:sz="0" w:space="0" w:color="auto"/>
                        <w:right w:val="none" w:sz="0" w:space="0" w:color="auto"/>
                      </w:divBdr>
                    </w:div>
                  </w:divsChild>
                </w:div>
                <w:div w:id="613293310">
                  <w:marLeft w:val="0"/>
                  <w:marRight w:val="0"/>
                  <w:marTop w:val="0"/>
                  <w:marBottom w:val="0"/>
                  <w:divBdr>
                    <w:top w:val="none" w:sz="0" w:space="0" w:color="auto"/>
                    <w:left w:val="none" w:sz="0" w:space="0" w:color="auto"/>
                    <w:bottom w:val="none" w:sz="0" w:space="0" w:color="auto"/>
                    <w:right w:val="none" w:sz="0" w:space="0" w:color="auto"/>
                  </w:divBdr>
                  <w:divsChild>
                    <w:div w:id="1430544021">
                      <w:marLeft w:val="0"/>
                      <w:marRight w:val="0"/>
                      <w:marTop w:val="0"/>
                      <w:marBottom w:val="0"/>
                      <w:divBdr>
                        <w:top w:val="none" w:sz="0" w:space="0" w:color="auto"/>
                        <w:left w:val="none" w:sz="0" w:space="0" w:color="auto"/>
                        <w:bottom w:val="none" w:sz="0" w:space="0" w:color="auto"/>
                        <w:right w:val="none" w:sz="0" w:space="0" w:color="auto"/>
                      </w:divBdr>
                    </w:div>
                  </w:divsChild>
                </w:div>
                <w:div w:id="615406100">
                  <w:marLeft w:val="0"/>
                  <w:marRight w:val="0"/>
                  <w:marTop w:val="0"/>
                  <w:marBottom w:val="0"/>
                  <w:divBdr>
                    <w:top w:val="none" w:sz="0" w:space="0" w:color="auto"/>
                    <w:left w:val="none" w:sz="0" w:space="0" w:color="auto"/>
                    <w:bottom w:val="none" w:sz="0" w:space="0" w:color="auto"/>
                    <w:right w:val="none" w:sz="0" w:space="0" w:color="auto"/>
                  </w:divBdr>
                  <w:divsChild>
                    <w:div w:id="419986665">
                      <w:marLeft w:val="0"/>
                      <w:marRight w:val="0"/>
                      <w:marTop w:val="0"/>
                      <w:marBottom w:val="0"/>
                      <w:divBdr>
                        <w:top w:val="none" w:sz="0" w:space="0" w:color="auto"/>
                        <w:left w:val="none" w:sz="0" w:space="0" w:color="auto"/>
                        <w:bottom w:val="none" w:sz="0" w:space="0" w:color="auto"/>
                        <w:right w:val="none" w:sz="0" w:space="0" w:color="auto"/>
                      </w:divBdr>
                    </w:div>
                  </w:divsChild>
                </w:div>
                <w:div w:id="632448154">
                  <w:marLeft w:val="0"/>
                  <w:marRight w:val="0"/>
                  <w:marTop w:val="0"/>
                  <w:marBottom w:val="0"/>
                  <w:divBdr>
                    <w:top w:val="none" w:sz="0" w:space="0" w:color="auto"/>
                    <w:left w:val="none" w:sz="0" w:space="0" w:color="auto"/>
                    <w:bottom w:val="none" w:sz="0" w:space="0" w:color="auto"/>
                    <w:right w:val="none" w:sz="0" w:space="0" w:color="auto"/>
                  </w:divBdr>
                  <w:divsChild>
                    <w:div w:id="1287003396">
                      <w:marLeft w:val="0"/>
                      <w:marRight w:val="0"/>
                      <w:marTop w:val="0"/>
                      <w:marBottom w:val="0"/>
                      <w:divBdr>
                        <w:top w:val="none" w:sz="0" w:space="0" w:color="auto"/>
                        <w:left w:val="none" w:sz="0" w:space="0" w:color="auto"/>
                        <w:bottom w:val="none" w:sz="0" w:space="0" w:color="auto"/>
                        <w:right w:val="none" w:sz="0" w:space="0" w:color="auto"/>
                      </w:divBdr>
                    </w:div>
                  </w:divsChild>
                </w:div>
                <w:div w:id="643435268">
                  <w:marLeft w:val="0"/>
                  <w:marRight w:val="0"/>
                  <w:marTop w:val="0"/>
                  <w:marBottom w:val="0"/>
                  <w:divBdr>
                    <w:top w:val="none" w:sz="0" w:space="0" w:color="auto"/>
                    <w:left w:val="none" w:sz="0" w:space="0" w:color="auto"/>
                    <w:bottom w:val="none" w:sz="0" w:space="0" w:color="auto"/>
                    <w:right w:val="none" w:sz="0" w:space="0" w:color="auto"/>
                  </w:divBdr>
                  <w:divsChild>
                    <w:div w:id="1984694230">
                      <w:marLeft w:val="0"/>
                      <w:marRight w:val="0"/>
                      <w:marTop w:val="0"/>
                      <w:marBottom w:val="0"/>
                      <w:divBdr>
                        <w:top w:val="none" w:sz="0" w:space="0" w:color="auto"/>
                        <w:left w:val="none" w:sz="0" w:space="0" w:color="auto"/>
                        <w:bottom w:val="none" w:sz="0" w:space="0" w:color="auto"/>
                        <w:right w:val="none" w:sz="0" w:space="0" w:color="auto"/>
                      </w:divBdr>
                    </w:div>
                  </w:divsChild>
                </w:div>
                <w:div w:id="648285608">
                  <w:marLeft w:val="0"/>
                  <w:marRight w:val="0"/>
                  <w:marTop w:val="0"/>
                  <w:marBottom w:val="0"/>
                  <w:divBdr>
                    <w:top w:val="none" w:sz="0" w:space="0" w:color="auto"/>
                    <w:left w:val="none" w:sz="0" w:space="0" w:color="auto"/>
                    <w:bottom w:val="none" w:sz="0" w:space="0" w:color="auto"/>
                    <w:right w:val="none" w:sz="0" w:space="0" w:color="auto"/>
                  </w:divBdr>
                  <w:divsChild>
                    <w:div w:id="926423313">
                      <w:marLeft w:val="0"/>
                      <w:marRight w:val="0"/>
                      <w:marTop w:val="0"/>
                      <w:marBottom w:val="0"/>
                      <w:divBdr>
                        <w:top w:val="none" w:sz="0" w:space="0" w:color="auto"/>
                        <w:left w:val="none" w:sz="0" w:space="0" w:color="auto"/>
                        <w:bottom w:val="none" w:sz="0" w:space="0" w:color="auto"/>
                        <w:right w:val="none" w:sz="0" w:space="0" w:color="auto"/>
                      </w:divBdr>
                    </w:div>
                  </w:divsChild>
                </w:div>
                <w:div w:id="679162818">
                  <w:marLeft w:val="0"/>
                  <w:marRight w:val="0"/>
                  <w:marTop w:val="0"/>
                  <w:marBottom w:val="0"/>
                  <w:divBdr>
                    <w:top w:val="none" w:sz="0" w:space="0" w:color="auto"/>
                    <w:left w:val="none" w:sz="0" w:space="0" w:color="auto"/>
                    <w:bottom w:val="none" w:sz="0" w:space="0" w:color="auto"/>
                    <w:right w:val="none" w:sz="0" w:space="0" w:color="auto"/>
                  </w:divBdr>
                  <w:divsChild>
                    <w:div w:id="315956867">
                      <w:marLeft w:val="0"/>
                      <w:marRight w:val="0"/>
                      <w:marTop w:val="0"/>
                      <w:marBottom w:val="0"/>
                      <w:divBdr>
                        <w:top w:val="none" w:sz="0" w:space="0" w:color="auto"/>
                        <w:left w:val="none" w:sz="0" w:space="0" w:color="auto"/>
                        <w:bottom w:val="none" w:sz="0" w:space="0" w:color="auto"/>
                        <w:right w:val="none" w:sz="0" w:space="0" w:color="auto"/>
                      </w:divBdr>
                    </w:div>
                  </w:divsChild>
                </w:div>
                <w:div w:id="766657402">
                  <w:marLeft w:val="0"/>
                  <w:marRight w:val="0"/>
                  <w:marTop w:val="0"/>
                  <w:marBottom w:val="0"/>
                  <w:divBdr>
                    <w:top w:val="none" w:sz="0" w:space="0" w:color="auto"/>
                    <w:left w:val="none" w:sz="0" w:space="0" w:color="auto"/>
                    <w:bottom w:val="none" w:sz="0" w:space="0" w:color="auto"/>
                    <w:right w:val="none" w:sz="0" w:space="0" w:color="auto"/>
                  </w:divBdr>
                  <w:divsChild>
                    <w:div w:id="154804788">
                      <w:marLeft w:val="0"/>
                      <w:marRight w:val="0"/>
                      <w:marTop w:val="0"/>
                      <w:marBottom w:val="0"/>
                      <w:divBdr>
                        <w:top w:val="none" w:sz="0" w:space="0" w:color="auto"/>
                        <w:left w:val="none" w:sz="0" w:space="0" w:color="auto"/>
                        <w:bottom w:val="none" w:sz="0" w:space="0" w:color="auto"/>
                        <w:right w:val="none" w:sz="0" w:space="0" w:color="auto"/>
                      </w:divBdr>
                    </w:div>
                  </w:divsChild>
                </w:div>
                <w:div w:id="770005150">
                  <w:marLeft w:val="0"/>
                  <w:marRight w:val="0"/>
                  <w:marTop w:val="0"/>
                  <w:marBottom w:val="0"/>
                  <w:divBdr>
                    <w:top w:val="none" w:sz="0" w:space="0" w:color="auto"/>
                    <w:left w:val="none" w:sz="0" w:space="0" w:color="auto"/>
                    <w:bottom w:val="none" w:sz="0" w:space="0" w:color="auto"/>
                    <w:right w:val="none" w:sz="0" w:space="0" w:color="auto"/>
                  </w:divBdr>
                  <w:divsChild>
                    <w:div w:id="870335320">
                      <w:marLeft w:val="0"/>
                      <w:marRight w:val="0"/>
                      <w:marTop w:val="0"/>
                      <w:marBottom w:val="0"/>
                      <w:divBdr>
                        <w:top w:val="none" w:sz="0" w:space="0" w:color="auto"/>
                        <w:left w:val="none" w:sz="0" w:space="0" w:color="auto"/>
                        <w:bottom w:val="none" w:sz="0" w:space="0" w:color="auto"/>
                        <w:right w:val="none" w:sz="0" w:space="0" w:color="auto"/>
                      </w:divBdr>
                    </w:div>
                  </w:divsChild>
                </w:div>
                <w:div w:id="837575632">
                  <w:marLeft w:val="0"/>
                  <w:marRight w:val="0"/>
                  <w:marTop w:val="0"/>
                  <w:marBottom w:val="0"/>
                  <w:divBdr>
                    <w:top w:val="none" w:sz="0" w:space="0" w:color="auto"/>
                    <w:left w:val="none" w:sz="0" w:space="0" w:color="auto"/>
                    <w:bottom w:val="none" w:sz="0" w:space="0" w:color="auto"/>
                    <w:right w:val="none" w:sz="0" w:space="0" w:color="auto"/>
                  </w:divBdr>
                  <w:divsChild>
                    <w:div w:id="635180779">
                      <w:marLeft w:val="0"/>
                      <w:marRight w:val="0"/>
                      <w:marTop w:val="0"/>
                      <w:marBottom w:val="0"/>
                      <w:divBdr>
                        <w:top w:val="none" w:sz="0" w:space="0" w:color="auto"/>
                        <w:left w:val="none" w:sz="0" w:space="0" w:color="auto"/>
                        <w:bottom w:val="none" w:sz="0" w:space="0" w:color="auto"/>
                        <w:right w:val="none" w:sz="0" w:space="0" w:color="auto"/>
                      </w:divBdr>
                    </w:div>
                  </w:divsChild>
                </w:div>
                <w:div w:id="841748395">
                  <w:marLeft w:val="0"/>
                  <w:marRight w:val="0"/>
                  <w:marTop w:val="0"/>
                  <w:marBottom w:val="0"/>
                  <w:divBdr>
                    <w:top w:val="none" w:sz="0" w:space="0" w:color="auto"/>
                    <w:left w:val="none" w:sz="0" w:space="0" w:color="auto"/>
                    <w:bottom w:val="none" w:sz="0" w:space="0" w:color="auto"/>
                    <w:right w:val="none" w:sz="0" w:space="0" w:color="auto"/>
                  </w:divBdr>
                  <w:divsChild>
                    <w:div w:id="1388143311">
                      <w:marLeft w:val="0"/>
                      <w:marRight w:val="0"/>
                      <w:marTop w:val="0"/>
                      <w:marBottom w:val="0"/>
                      <w:divBdr>
                        <w:top w:val="none" w:sz="0" w:space="0" w:color="auto"/>
                        <w:left w:val="none" w:sz="0" w:space="0" w:color="auto"/>
                        <w:bottom w:val="none" w:sz="0" w:space="0" w:color="auto"/>
                        <w:right w:val="none" w:sz="0" w:space="0" w:color="auto"/>
                      </w:divBdr>
                    </w:div>
                  </w:divsChild>
                </w:div>
                <w:div w:id="865407039">
                  <w:marLeft w:val="0"/>
                  <w:marRight w:val="0"/>
                  <w:marTop w:val="0"/>
                  <w:marBottom w:val="0"/>
                  <w:divBdr>
                    <w:top w:val="none" w:sz="0" w:space="0" w:color="auto"/>
                    <w:left w:val="none" w:sz="0" w:space="0" w:color="auto"/>
                    <w:bottom w:val="none" w:sz="0" w:space="0" w:color="auto"/>
                    <w:right w:val="none" w:sz="0" w:space="0" w:color="auto"/>
                  </w:divBdr>
                  <w:divsChild>
                    <w:div w:id="1059399507">
                      <w:marLeft w:val="0"/>
                      <w:marRight w:val="0"/>
                      <w:marTop w:val="0"/>
                      <w:marBottom w:val="0"/>
                      <w:divBdr>
                        <w:top w:val="none" w:sz="0" w:space="0" w:color="auto"/>
                        <w:left w:val="none" w:sz="0" w:space="0" w:color="auto"/>
                        <w:bottom w:val="none" w:sz="0" w:space="0" w:color="auto"/>
                        <w:right w:val="none" w:sz="0" w:space="0" w:color="auto"/>
                      </w:divBdr>
                    </w:div>
                  </w:divsChild>
                </w:div>
                <w:div w:id="876704431">
                  <w:marLeft w:val="0"/>
                  <w:marRight w:val="0"/>
                  <w:marTop w:val="0"/>
                  <w:marBottom w:val="0"/>
                  <w:divBdr>
                    <w:top w:val="none" w:sz="0" w:space="0" w:color="auto"/>
                    <w:left w:val="none" w:sz="0" w:space="0" w:color="auto"/>
                    <w:bottom w:val="none" w:sz="0" w:space="0" w:color="auto"/>
                    <w:right w:val="none" w:sz="0" w:space="0" w:color="auto"/>
                  </w:divBdr>
                  <w:divsChild>
                    <w:div w:id="67118868">
                      <w:marLeft w:val="0"/>
                      <w:marRight w:val="0"/>
                      <w:marTop w:val="0"/>
                      <w:marBottom w:val="0"/>
                      <w:divBdr>
                        <w:top w:val="none" w:sz="0" w:space="0" w:color="auto"/>
                        <w:left w:val="none" w:sz="0" w:space="0" w:color="auto"/>
                        <w:bottom w:val="none" w:sz="0" w:space="0" w:color="auto"/>
                        <w:right w:val="none" w:sz="0" w:space="0" w:color="auto"/>
                      </w:divBdr>
                    </w:div>
                  </w:divsChild>
                </w:div>
                <w:div w:id="894320326">
                  <w:marLeft w:val="0"/>
                  <w:marRight w:val="0"/>
                  <w:marTop w:val="0"/>
                  <w:marBottom w:val="0"/>
                  <w:divBdr>
                    <w:top w:val="none" w:sz="0" w:space="0" w:color="auto"/>
                    <w:left w:val="none" w:sz="0" w:space="0" w:color="auto"/>
                    <w:bottom w:val="none" w:sz="0" w:space="0" w:color="auto"/>
                    <w:right w:val="none" w:sz="0" w:space="0" w:color="auto"/>
                  </w:divBdr>
                  <w:divsChild>
                    <w:div w:id="1266695527">
                      <w:marLeft w:val="0"/>
                      <w:marRight w:val="0"/>
                      <w:marTop w:val="0"/>
                      <w:marBottom w:val="0"/>
                      <w:divBdr>
                        <w:top w:val="none" w:sz="0" w:space="0" w:color="auto"/>
                        <w:left w:val="none" w:sz="0" w:space="0" w:color="auto"/>
                        <w:bottom w:val="none" w:sz="0" w:space="0" w:color="auto"/>
                        <w:right w:val="none" w:sz="0" w:space="0" w:color="auto"/>
                      </w:divBdr>
                    </w:div>
                  </w:divsChild>
                </w:div>
                <w:div w:id="897282756">
                  <w:marLeft w:val="0"/>
                  <w:marRight w:val="0"/>
                  <w:marTop w:val="0"/>
                  <w:marBottom w:val="0"/>
                  <w:divBdr>
                    <w:top w:val="none" w:sz="0" w:space="0" w:color="auto"/>
                    <w:left w:val="none" w:sz="0" w:space="0" w:color="auto"/>
                    <w:bottom w:val="none" w:sz="0" w:space="0" w:color="auto"/>
                    <w:right w:val="none" w:sz="0" w:space="0" w:color="auto"/>
                  </w:divBdr>
                  <w:divsChild>
                    <w:div w:id="827013789">
                      <w:marLeft w:val="0"/>
                      <w:marRight w:val="0"/>
                      <w:marTop w:val="0"/>
                      <w:marBottom w:val="0"/>
                      <w:divBdr>
                        <w:top w:val="none" w:sz="0" w:space="0" w:color="auto"/>
                        <w:left w:val="none" w:sz="0" w:space="0" w:color="auto"/>
                        <w:bottom w:val="none" w:sz="0" w:space="0" w:color="auto"/>
                        <w:right w:val="none" w:sz="0" w:space="0" w:color="auto"/>
                      </w:divBdr>
                    </w:div>
                  </w:divsChild>
                </w:div>
                <w:div w:id="904024206">
                  <w:marLeft w:val="0"/>
                  <w:marRight w:val="0"/>
                  <w:marTop w:val="0"/>
                  <w:marBottom w:val="0"/>
                  <w:divBdr>
                    <w:top w:val="none" w:sz="0" w:space="0" w:color="auto"/>
                    <w:left w:val="none" w:sz="0" w:space="0" w:color="auto"/>
                    <w:bottom w:val="none" w:sz="0" w:space="0" w:color="auto"/>
                    <w:right w:val="none" w:sz="0" w:space="0" w:color="auto"/>
                  </w:divBdr>
                  <w:divsChild>
                    <w:div w:id="1219828132">
                      <w:marLeft w:val="0"/>
                      <w:marRight w:val="0"/>
                      <w:marTop w:val="0"/>
                      <w:marBottom w:val="0"/>
                      <w:divBdr>
                        <w:top w:val="none" w:sz="0" w:space="0" w:color="auto"/>
                        <w:left w:val="none" w:sz="0" w:space="0" w:color="auto"/>
                        <w:bottom w:val="none" w:sz="0" w:space="0" w:color="auto"/>
                        <w:right w:val="none" w:sz="0" w:space="0" w:color="auto"/>
                      </w:divBdr>
                    </w:div>
                  </w:divsChild>
                </w:div>
                <w:div w:id="926572133">
                  <w:marLeft w:val="0"/>
                  <w:marRight w:val="0"/>
                  <w:marTop w:val="0"/>
                  <w:marBottom w:val="0"/>
                  <w:divBdr>
                    <w:top w:val="none" w:sz="0" w:space="0" w:color="auto"/>
                    <w:left w:val="none" w:sz="0" w:space="0" w:color="auto"/>
                    <w:bottom w:val="none" w:sz="0" w:space="0" w:color="auto"/>
                    <w:right w:val="none" w:sz="0" w:space="0" w:color="auto"/>
                  </w:divBdr>
                  <w:divsChild>
                    <w:div w:id="1980304082">
                      <w:marLeft w:val="0"/>
                      <w:marRight w:val="0"/>
                      <w:marTop w:val="0"/>
                      <w:marBottom w:val="0"/>
                      <w:divBdr>
                        <w:top w:val="none" w:sz="0" w:space="0" w:color="auto"/>
                        <w:left w:val="none" w:sz="0" w:space="0" w:color="auto"/>
                        <w:bottom w:val="none" w:sz="0" w:space="0" w:color="auto"/>
                        <w:right w:val="none" w:sz="0" w:space="0" w:color="auto"/>
                      </w:divBdr>
                    </w:div>
                  </w:divsChild>
                </w:div>
                <w:div w:id="956595192">
                  <w:marLeft w:val="0"/>
                  <w:marRight w:val="0"/>
                  <w:marTop w:val="0"/>
                  <w:marBottom w:val="0"/>
                  <w:divBdr>
                    <w:top w:val="none" w:sz="0" w:space="0" w:color="auto"/>
                    <w:left w:val="none" w:sz="0" w:space="0" w:color="auto"/>
                    <w:bottom w:val="none" w:sz="0" w:space="0" w:color="auto"/>
                    <w:right w:val="none" w:sz="0" w:space="0" w:color="auto"/>
                  </w:divBdr>
                  <w:divsChild>
                    <w:div w:id="945649350">
                      <w:marLeft w:val="0"/>
                      <w:marRight w:val="0"/>
                      <w:marTop w:val="0"/>
                      <w:marBottom w:val="0"/>
                      <w:divBdr>
                        <w:top w:val="none" w:sz="0" w:space="0" w:color="auto"/>
                        <w:left w:val="none" w:sz="0" w:space="0" w:color="auto"/>
                        <w:bottom w:val="none" w:sz="0" w:space="0" w:color="auto"/>
                        <w:right w:val="none" w:sz="0" w:space="0" w:color="auto"/>
                      </w:divBdr>
                    </w:div>
                  </w:divsChild>
                </w:div>
                <w:div w:id="961107659">
                  <w:marLeft w:val="0"/>
                  <w:marRight w:val="0"/>
                  <w:marTop w:val="0"/>
                  <w:marBottom w:val="0"/>
                  <w:divBdr>
                    <w:top w:val="none" w:sz="0" w:space="0" w:color="auto"/>
                    <w:left w:val="none" w:sz="0" w:space="0" w:color="auto"/>
                    <w:bottom w:val="none" w:sz="0" w:space="0" w:color="auto"/>
                    <w:right w:val="none" w:sz="0" w:space="0" w:color="auto"/>
                  </w:divBdr>
                  <w:divsChild>
                    <w:div w:id="829634452">
                      <w:marLeft w:val="0"/>
                      <w:marRight w:val="0"/>
                      <w:marTop w:val="0"/>
                      <w:marBottom w:val="0"/>
                      <w:divBdr>
                        <w:top w:val="none" w:sz="0" w:space="0" w:color="auto"/>
                        <w:left w:val="none" w:sz="0" w:space="0" w:color="auto"/>
                        <w:bottom w:val="none" w:sz="0" w:space="0" w:color="auto"/>
                        <w:right w:val="none" w:sz="0" w:space="0" w:color="auto"/>
                      </w:divBdr>
                    </w:div>
                  </w:divsChild>
                </w:div>
                <w:div w:id="963661544">
                  <w:marLeft w:val="0"/>
                  <w:marRight w:val="0"/>
                  <w:marTop w:val="0"/>
                  <w:marBottom w:val="0"/>
                  <w:divBdr>
                    <w:top w:val="none" w:sz="0" w:space="0" w:color="auto"/>
                    <w:left w:val="none" w:sz="0" w:space="0" w:color="auto"/>
                    <w:bottom w:val="none" w:sz="0" w:space="0" w:color="auto"/>
                    <w:right w:val="none" w:sz="0" w:space="0" w:color="auto"/>
                  </w:divBdr>
                  <w:divsChild>
                    <w:div w:id="1649359307">
                      <w:marLeft w:val="0"/>
                      <w:marRight w:val="0"/>
                      <w:marTop w:val="0"/>
                      <w:marBottom w:val="0"/>
                      <w:divBdr>
                        <w:top w:val="none" w:sz="0" w:space="0" w:color="auto"/>
                        <w:left w:val="none" w:sz="0" w:space="0" w:color="auto"/>
                        <w:bottom w:val="none" w:sz="0" w:space="0" w:color="auto"/>
                        <w:right w:val="none" w:sz="0" w:space="0" w:color="auto"/>
                      </w:divBdr>
                    </w:div>
                  </w:divsChild>
                </w:div>
                <w:div w:id="980503899">
                  <w:marLeft w:val="0"/>
                  <w:marRight w:val="0"/>
                  <w:marTop w:val="0"/>
                  <w:marBottom w:val="0"/>
                  <w:divBdr>
                    <w:top w:val="none" w:sz="0" w:space="0" w:color="auto"/>
                    <w:left w:val="none" w:sz="0" w:space="0" w:color="auto"/>
                    <w:bottom w:val="none" w:sz="0" w:space="0" w:color="auto"/>
                    <w:right w:val="none" w:sz="0" w:space="0" w:color="auto"/>
                  </w:divBdr>
                  <w:divsChild>
                    <w:div w:id="1606814722">
                      <w:marLeft w:val="0"/>
                      <w:marRight w:val="0"/>
                      <w:marTop w:val="0"/>
                      <w:marBottom w:val="0"/>
                      <w:divBdr>
                        <w:top w:val="none" w:sz="0" w:space="0" w:color="auto"/>
                        <w:left w:val="none" w:sz="0" w:space="0" w:color="auto"/>
                        <w:bottom w:val="none" w:sz="0" w:space="0" w:color="auto"/>
                        <w:right w:val="none" w:sz="0" w:space="0" w:color="auto"/>
                      </w:divBdr>
                    </w:div>
                  </w:divsChild>
                </w:div>
                <w:div w:id="1008295509">
                  <w:marLeft w:val="0"/>
                  <w:marRight w:val="0"/>
                  <w:marTop w:val="0"/>
                  <w:marBottom w:val="0"/>
                  <w:divBdr>
                    <w:top w:val="none" w:sz="0" w:space="0" w:color="auto"/>
                    <w:left w:val="none" w:sz="0" w:space="0" w:color="auto"/>
                    <w:bottom w:val="none" w:sz="0" w:space="0" w:color="auto"/>
                    <w:right w:val="none" w:sz="0" w:space="0" w:color="auto"/>
                  </w:divBdr>
                  <w:divsChild>
                    <w:div w:id="960913673">
                      <w:marLeft w:val="0"/>
                      <w:marRight w:val="0"/>
                      <w:marTop w:val="0"/>
                      <w:marBottom w:val="0"/>
                      <w:divBdr>
                        <w:top w:val="none" w:sz="0" w:space="0" w:color="auto"/>
                        <w:left w:val="none" w:sz="0" w:space="0" w:color="auto"/>
                        <w:bottom w:val="none" w:sz="0" w:space="0" w:color="auto"/>
                        <w:right w:val="none" w:sz="0" w:space="0" w:color="auto"/>
                      </w:divBdr>
                    </w:div>
                  </w:divsChild>
                </w:div>
                <w:div w:id="1017850273">
                  <w:marLeft w:val="0"/>
                  <w:marRight w:val="0"/>
                  <w:marTop w:val="0"/>
                  <w:marBottom w:val="0"/>
                  <w:divBdr>
                    <w:top w:val="none" w:sz="0" w:space="0" w:color="auto"/>
                    <w:left w:val="none" w:sz="0" w:space="0" w:color="auto"/>
                    <w:bottom w:val="none" w:sz="0" w:space="0" w:color="auto"/>
                    <w:right w:val="none" w:sz="0" w:space="0" w:color="auto"/>
                  </w:divBdr>
                  <w:divsChild>
                    <w:div w:id="2006783673">
                      <w:marLeft w:val="0"/>
                      <w:marRight w:val="0"/>
                      <w:marTop w:val="0"/>
                      <w:marBottom w:val="0"/>
                      <w:divBdr>
                        <w:top w:val="none" w:sz="0" w:space="0" w:color="auto"/>
                        <w:left w:val="none" w:sz="0" w:space="0" w:color="auto"/>
                        <w:bottom w:val="none" w:sz="0" w:space="0" w:color="auto"/>
                        <w:right w:val="none" w:sz="0" w:space="0" w:color="auto"/>
                      </w:divBdr>
                    </w:div>
                  </w:divsChild>
                </w:div>
                <w:div w:id="1029374227">
                  <w:marLeft w:val="0"/>
                  <w:marRight w:val="0"/>
                  <w:marTop w:val="0"/>
                  <w:marBottom w:val="0"/>
                  <w:divBdr>
                    <w:top w:val="none" w:sz="0" w:space="0" w:color="auto"/>
                    <w:left w:val="none" w:sz="0" w:space="0" w:color="auto"/>
                    <w:bottom w:val="none" w:sz="0" w:space="0" w:color="auto"/>
                    <w:right w:val="none" w:sz="0" w:space="0" w:color="auto"/>
                  </w:divBdr>
                  <w:divsChild>
                    <w:div w:id="496698620">
                      <w:marLeft w:val="0"/>
                      <w:marRight w:val="0"/>
                      <w:marTop w:val="0"/>
                      <w:marBottom w:val="0"/>
                      <w:divBdr>
                        <w:top w:val="none" w:sz="0" w:space="0" w:color="auto"/>
                        <w:left w:val="none" w:sz="0" w:space="0" w:color="auto"/>
                        <w:bottom w:val="none" w:sz="0" w:space="0" w:color="auto"/>
                        <w:right w:val="none" w:sz="0" w:space="0" w:color="auto"/>
                      </w:divBdr>
                    </w:div>
                  </w:divsChild>
                </w:div>
                <w:div w:id="1082410751">
                  <w:marLeft w:val="0"/>
                  <w:marRight w:val="0"/>
                  <w:marTop w:val="0"/>
                  <w:marBottom w:val="0"/>
                  <w:divBdr>
                    <w:top w:val="none" w:sz="0" w:space="0" w:color="auto"/>
                    <w:left w:val="none" w:sz="0" w:space="0" w:color="auto"/>
                    <w:bottom w:val="none" w:sz="0" w:space="0" w:color="auto"/>
                    <w:right w:val="none" w:sz="0" w:space="0" w:color="auto"/>
                  </w:divBdr>
                  <w:divsChild>
                    <w:div w:id="1648782442">
                      <w:marLeft w:val="0"/>
                      <w:marRight w:val="0"/>
                      <w:marTop w:val="0"/>
                      <w:marBottom w:val="0"/>
                      <w:divBdr>
                        <w:top w:val="none" w:sz="0" w:space="0" w:color="auto"/>
                        <w:left w:val="none" w:sz="0" w:space="0" w:color="auto"/>
                        <w:bottom w:val="none" w:sz="0" w:space="0" w:color="auto"/>
                        <w:right w:val="none" w:sz="0" w:space="0" w:color="auto"/>
                      </w:divBdr>
                    </w:div>
                  </w:divsChild>
                </w:div>
                <w:div w:id="1100953893">
                  <w:marLeft w:val="0"/>
                  <w:marRight w:val="0"/>
                  <w:marTop w:val="0"/>
                  <w:marBottom w:val="0"/>
                  <w:divBdr>
                    <w:top w:val="none" w:sz="0" w:space="0" w:color="auto"/>
                    <w:left w:val="none" w:sz="0" w:space="0" w:color="auto"/>
                    <w:bottom w:val="none" w:sz="0" w:space="0" w:color="auto"/>
                    <w:right w:val="none" w:sz="0" w:space="0" w:color="auto"/>
                  </w:divBdr>
                  <w:divsChild>
                    <w:div w:id="402609326">
                      <w:marLeft w:val="0"/>
                      <w:marRight w:val="0"/>
                      <w:marTop w:val="0"/>
                      <w:marBottom w:val="0"/>
                      <w:divBdr>
                        <w:top w:val="none" w:sz="0" w:space="0" w:color="auto"/>
                        <w:left w:val="none" w:sz="0" w:space="0" w:color="auto"/>
                        <w:bottom w:val="none" w:sz="0" w:space="0" w:color="auto"/>
                        <w:right w:val="none" w:sz="0" w:space="0" w:color="auto"/>
                      </w:divBdr>
                    </w:div>
                  </w:divsChild>
                </w:div>
                <w:div w:id="1112089793">
                  <w:marLeft w:val="0"/>
                  <w:marRight w:val="0"/>
                  <w:marTop w:val="0"/>
                  <w:marBottom w:val="0"/>
                  <w:divBdr>
                    <w:top w:val="none" w:sz="0" w:space="0" w:color="auto"/>
                    <w:left w:val="none" w:sz="0" w:space="0" w:color="auto"/>
                    <w:bottom w:val="none" w:sz="0" w:space="0" w:color="auto"/>
                    <w:right w:val="none" w:sz="0" w:space="0" w:color="auto"/>
                  </w:divBdr>
                  <w:divsChild>
                    <w:div w:id="261493192">
                      <w:marLeft w:val="0"/>
                      <w:marRight w:val="0"/>
                      <w:marTop w:val="0"/>
                      <w:marBottom w:val="0"/>
                      <w:divBdr>
                        <w:top w:val="none" w:sz="0" w:space="0" w:color="auto"/>
                        <w:left w:val="none" w:sz="0" w:space="0" w:color="auto"/>
                        <w:bottom w:val="none" w:sz="0" w:space="0" w:color="auto"/>
                        <w:right w:val="none" w:sz="0" w:space="0" w:color="auto"/>
                      </w:divBdr>
                    </w:div>
                  </w:divsChild>
                </w:div>
                <w:div w:id="1112557128">
                  <w:marLeft w:val="0"/>
                  <w:marRight w:val="0"/>
                  <w:marTop w:val="0"/>
                  <w:marBottom w:val="0"/>
                  <w:divBdr>
                    <w:top w:val="none" w:sz="0" w:space="0" w:color="auto"/>
                    <w:left w:val="none" w:sz="0" w:space="0" w:color="auto"/>
                    <w:bottom w:val="none" w:sz="0" w:space="0" w:color="auto"/>
                    <w:right w:val="none" w:sz="0" w:space="0" w:color="auto"/>
                  </w:divBdr>
                  <w:divsChild>
                    <w:div w:id="1528593382">
                      <w:marLeft w:val="0"/>
                      <w:marRight w:val="0"/>
                      <w:marTop w:val="0"/>
                      <w:marBottom w:val="0"/>
                      <w:divBdr>
                        <w:top w:val="none" w:sz="0" w:space="0" w:color="auto"/>
                        <w:left w:val="none" w:sz="0" w:space="0" w:color="auto"/>
                        <w:bottom w:val="none" w:sz="0" w:space="0" w:color="auto"/>
                        <w:right w:val="none" w:sz="0" w:space="0" w:color="auto"/>
                      </w:divBdr>
                    </w:div>
                  </w:divsChild>
                </w:div>
                <w:div w:id="1129977606">
                  <w:marLeft w:val="0"/>
                  <w:marRight w:val="0"/>
                  <w:marTop w:val="0"/>
                  <w:marBottom w:val="0"/>
                  <w:divBdr>
                    <w:top w:val="none" w:sz="0" w:space="0" w:color="auto"/>
                    <w:left w:val="none" w:sz="0" w:space="0" w:color="auto"/>
                    <w:bottom w:val="none" w:sz="0" w:space="0" w:color="auto"/>
                    <w:right w:val="none" w:sz="0" w:space="0" w:color="auto"/>
                  </w:divBdr>
                  <w:divsChild>
                    <w:div w:id="1472864974">
                      <w:marLeft w:val="0"/>
                      <w:marRight w:val="0"/>
                      <w:marTop w:val="0"/>
                      <w:marBottom w:val="0"/>
                      <w:divBdr>
                        <w:top w:val="none" w:sz="0" w:space="0" w:color="auto"/>
                        <w:left w:val="none" w:sz="0" w:space="0" w:color="auto"/>
                        <w:bottom w:val="none" w:sz="0" w:space="0" w:color="auto"/>
                        <w:right w:val="none" w:sz="0" w:space="0" w:color="auto"/>
                      </w:divBdr>
                    </w:div>
                  </w:divsChild>
                </w:div>
                <w:div w:id="1130246323">
                  <w:marLeft w:val="0"/>
                  <w:marRight w:val="0"/>
                  <w:marTop w:val="0"/>
                  <w:marBottom w:val="0"/>
                  <w:divBdr>
                    <w:top w:val="none" w:sz="0" w:space="0" w:color="auto"/>
                    <w:left w:val="none" w:sz="0" w:space="0" w:color="auto"/>
                    <w:bottom w:val="none" w:sz="0" w:space="0" w:color="auto"/>
                    <w:right w:val="none" w:sz="0" w:space="0" w:color="auto"/>
                  </w:divBdr>
                  <w:divsChild>
                    <w:div w:id="1738631357">
                      <w:marLeft w:val="0"/>
                      <w:marRight w:val="0"/>
                      <w:marTop w:val="0"/>
                      <w:marBottom w:val="0"/>
                      <w:divBdr>
                        <w:top w:val="none" w:sz="0" w:space="0" w:color="auto"/>
                        <w:left w:val="none" w:sz="0" w:space="0" w:color="auto"/>
                        <w:bottom w:val="none" w:sz="0" w:space="0" w:color="auto"/>
                        <w:right w:val="none" w:sz="0" w:space="0" w:color="auto"/>
                      </w:divBdr>
                    </w:div>
                  </w:divsChild>
                </w:div>
                <w:div w:id="1142113196">
                  <w:marLeft w:val="0"/>
                  <w:marRight w:val="0"/>
                  <w:marTop w:val="0"/>
                  <w:marBottom w:val="0"/>
                  <w:divBdr>
                    <w:top w:val="none" w:sz="0" w:space="0" w:color="auto"/>
                    <w:left w:val="none" w:sz="0" w:space="0" w:color="auto"/>
                    <w:bottom w:val="none" w:sz="0" w:space="0" w:color="auto"/>
                    <w:right w:val="none" w:sz="0" w:space="0" w:color="auto"/>
                  </w:divBdr>
                  <w:divsChild>
                    <w:div w:id="141777888">
                      <w:marLeft w:val="0"/>
                      <w:marRight w:val="0"/>
                      <w:marTop w:val="0"/>
                      <w:marBottom w:val="0"/>
                      <w:divBdr>
                        <w:top w:val="none" w:sz="0" w:space="0" w:color="auto"/>
                        <w:left w:val="none" w:sz="0" w:space="0" w:color="auto"/>
                        <w:bottom w:val="none" w:sz="0" w:space="0" w:color="auto"/>
                        <w:right w:val="none" w:sz="0" w:space="0" w:color="auto"/>
                      </w:divBdr>
                    </w:div>
                  </w:divsChild>
                </w:div>
                <w:div w:id="1164322751">
                  <w:marLeft w:val="0"/>
                  <w:marRight w:val="0"/>
                  <w:marTop w:val="0"/>
                  <w:marBottom w:val="0"/>
                  <w:divBdr>
                    <w:top w:val="none" w:sz="0" w:space="0" w:color="auto"/>
                    <w:left w:val="none" w:sz="0" w:space="0" w:color="auto"/>
                    <w:bottom w:val="none" w:sz="0" w:space="0" w:color="auto"/>
                    <w:right w:val="none" w:sz="0" w:space="0" w:color="auto"/>
                  </w:divBdr>
                  <w:divsChild>
                    <w:div w:id="1674991844">
                      <w:marLeft w:val="0"/>
                      <w:marRight w:val="0"/>
                      <w:marTop w:val="0"/>
                      <w:marBottom w:val="0"/>
                      <w:divBdr>
                        <w:top w:val="none" w:sz="0" w:space="0" w:color="auto"/>
                        <w:left w:val="none" w:sz="0" w:space="0" w:color="auto"/>
                        <w:bottom w:val="none" w:sz="0" w:space="0" w:color="auto"/>
                        <w:right w:val="none" w:sz="0" w:space="0" w:color="auto"/>
                      </w:divBdr>
                    </w:div>
                  </w:divsChild>
                </w:div>
                <w:div w:id="1175147634">
                  <w:marLeft w:val="0"/>
                  <w:marRight w:val="0"/>
                  <w:marTop w:val="0"/>
                  <w:marBottom w:val="0"/>
                  <w:divBdr>
                    <w:top w:val="none" w:sz="0" w:space="0" w:color="auto"/>
                    <w:left w:val="none" w:sz="0" w:space="0" w:color="auto"/>
                    <w:bottom w:val="none" w:sz="0" w:space="0" w:color="auto"/>
                    <w:right w:val="none" w:sz="0" w:space="0" w:color="auto"/>
                  </w:divBdr>
                  <w:divsChild>
                    <w:div w:id="474765523">
                      <w:marLeft w:val="0"/>
                      <w:marRight w:val="0"/>
                      <w:marTop w:val="0"/>
                      <w:marBottom w:val="0"/>
                      <w:divBdr>
                        <w:top w:val="none" w:sz="0" w:space="0" w:color="auto"/>
                        <w:left w:val="none" w:sz="0" w:space="0" w:color="auto"/>
                        <w:bottom w:val="none" w:sz="0" w:space="0" w:color="auto"/>
                        <w:right w:val="none" w:sz="0" w:space="0" w:color="auto"/>
                      </w:divBdr>
                    </w:div>
                  </w:divsChild>
                </w:div>
                <w:div w:id="1181357159">
                  <w:marLeft w:val="0"/>
                  <w:marRight w:val="0"/>
                  <w:marTop w:val="0"/>
                  <w:marBottom w:val="0"/>
                  <w:divBdr>
                    <w:top w:val="none" w:sz="0" w:space="0" w:color="auto"/>
                    <w:left w:val="none" w:sz="0" w:space="0" w:color="auto"/>
                    <w:bottom w:val="none" w:sz="0" w:space="0" w:color="auto"/>
                    <w:right w:val="none" w:sz="0" w:space="0" w:color="auto"/>
                  </w:divBdr>
                  <w:divsChild>
                    <w:div w:id="726999247">
                      <w:marLeft w:val="0"/>
                      <w:marRight w:val="0"/>
                      <w:marTop w:val="0"/>
                      <w:marBottom w:val="0"/>
                      <w:divBdr>
                        <w:top w:val="none" w:sz="0" w:space="0" w:color="auto"/>
                        <w:left w:val="none" w:sz="0" w:space="0" w:color="auto"/>
                        <w:bottom w:val="none" w:sz="0" w:space="0" w:color="auto"/>
                        <w:right w:val="none" w:sz="0" w:space="0" w:color="auto"/>
                      </w:divBdr>
                    </w:div>
                  </w:divsChild>
                </w:div>
                <w:div w:id="1186022062">
                  <w:marLeft w:val="0"/>
                  <w:marRight w:val="0"/>
                  <w:marTop w:val="0"/>
                  <w:marBottom w:val="0"/>
                  <w:divBdr>
                    <w:top w:val="none" w:sz="0" w:space="0" w:color="auto"/>
                    <w:left w:val="none" w:sz="0" w:space="0" w:color="auto"/>
                    <w:bottom w:val="none" w:sz="0" w:space="0" w:color="auto"/>
                    <w:right w:val="none" w:sz="0" w:space="0" w:color="auto"/>
                  </w:divBdr>
                  <w:divsChild>
                    <w:div w:id="247807943">
                      <w:marLeft w:val="0"/>
                      <w:marRight w:val="0"/>
                      <w:marTop w:val="0"/>
                      <w:marBottom w:val="0"/>
                      <w:divBdr>
                        <w:top w:val="none" w:sz="0" w:space="0" w:color="auto"/>
                        <w:left w:val="none" w:sz="0" w:space="0" w:color="auto"/>
                        <w:bottom w:val="none" w:sz="0" w:space="0" w:color="auto"/>
                        <w:right w:val="none" w:sz="0" w:space="0" w:color="auto"/>
                      </w:divBdr>
                    </w:div>
                  </w:divsChild>
                </w:div>
                <w:div w:id="1258094967">
                  <w:marLeft w:val="0"/>
                  <w:marRight w:val="0"/>
                  <w:marTop w:val="0"/>
                  <w:marBottom w:val="0"/>
                  <w:divBdr>
                    <w:top w:val="none" w:sz="0" w:space="0" w:color="auto"/>
                    <w:left w:val="none" w:sz="0" w:space="0" w:color="auto"/>
                    <w:bottom w:val="none" w:sz="0" w:space="0" w:color="auto"/>
                    <w:right w:val="none" w:sz="0" w:space="0" w:color="auto"/>
                  </w:divBdr>
                  <w:divsChild>
                    <w:div w:id="61488528">
                      <w:marLeft w:val="0"/>
                      <w:marRight w:val="0"/>
                      <w:marTop w:val="0"/>
                      <w:marBottom w:val="0"/>
                      <w:divBdr>
                        <w:top w:val="none" w:sz="0" w:space="0" w:color="auto"/>
                        <w:left w:val="none" w:sz="0" w:space="0" w:color="auto"/>
                        <w:bottom w:val="none" w:sz="0" w:space="0" w:color="auto"/>
                        <w:right w:val="none" w:sz="0" w:space="0" w:color="auto"/>
                      </w:divBdr>
                    </w:div>
                  </w:divsChild>
                </w:div>
                <w:div w:id="1271738044">
                  <w:marLeft w:val="0"/>
                  <w:marRight w:val="0"/>
                  <w:marTop w:val="0"/>
                  <w:marBottom w:val="0"/>
                  <w:divBdr>
                    <w:top w:val="none" w:sz="0" w:space="0" w:color="auto"/>
                    <w:left w:val="none" w:sz="0" w:space="0" w:color="auto"/>
                    <w:bottom w:val="none" w:sz="0" w:space="0" w:color="auto"/>
                    <w:right w:val="none" w:sz="0" w:space="0" w:color="auto"/>
                  </w:divBdr>
                  <w:divsChild>
                    <w:div w:id="1615475958">
                      <w:marLeft w:val="0"/>
                      <w:marRight w:val="0"/>
                      <w:marTop w:val="0"/>
                      <w:marBottom w:val="0"/>
                      <w:divBdr>
                        <w:top w:val="none" w:sz="0" w:space="0" w:color="auto"/>
                        <w:left w:val="none" w:sz="0" w:space="0" w:color="auto"/>
                        <w:bottom w:val="none" w:sz="0" w:space="0" w:color="auto"/>
                        <w:right w:val="none" w:sz="0" w:space="0" w:color="auto"/>
                      </w:divBdr>
                    </w:div>
                  </w:divsChild>
                </w:div>
                <w:div w:id="1291084735">
                  <w:marLeft w:val="0"/>
                  <w:marRight w:val="0"/>
                  <w:marTop w:val="0"/>
                  <w:marBottom w:val="0"/>
                  <w:divBdr>
                    <w:top w:val="none" w:sz="0" w:space="0" w:color="auto"/>
                    <w:left w:val="none" w:sz="0" w:space="0" w:color="auto"/>
                    <w:bottom w:val="none" w:sz="0" w:space="0" w:color="auto"/>
                    <w:right w:val="none" w:sz="0" w:space="0" w:color="auto"/>
                  </w:divBdr>
                  <w:divsChild>
                    <w:div w:id="246421691">
                      <w:marLeft w:val="0"/>
                      <w:marRight w:val="0"/>
                      <w:marTop w:val="0"/>
                      <w:marBottom w:val="0"/>
                      <w:divBdr>
                        <w:top w:val="none" w:sz="0" w:space="0" w:color="auto"/>
                        <w:left w:val="none" w:sz="0" w:space="0" w:color="auto"/>
                        <w:bottom w:val="none" w:sz="0" w:space="0" w:color="auto"/>
                        <w:right w:val="none" w:sz="0" w:space="0" w:color="auto"/>
                      </w:divBdr>
                    </w:div>
                  </w:divsChild>
                </w:div>
                <w:div w:id="1304459213">
                  <w:marLeft w:val="0"/>
                  <w:marRight w:val="0"/>
                  <w:marTop w:val="0"/>
                  <w:marBottom w:val="0"/>
                  <w:divBdr>
                    <w:top w:val="none" w:sz="0" w:space="0" w:color="auto"/>
                    <w:left w:val="none" w:sz="0" w:space="0" w:color="auto"/>
                    <w:bottom w:val="none" w:sz="0" w:space="0" w:color="auto"/>
                    <w:right w:val="none" w:sz="0" w:space="0" w:color="auto"/>
                  </w:divBdr>
                  <w:divsChild>
                    <w:div w:id="1713848597">
                      <w:marLeft w:val="0"/>
                      <w:marRight w:val="0"/>
                      <w:marTop w:val="0"/>
                      <w:marBottom w:val="0"/>
                      <w:divBdr>
                        <w:top w:val="none" w:sz="0" w:space="0" w:color="auto"/>
                        <w:left w:val="none" w:sz="0" w:space="0" w:color="auto"/>
                        <w:bottom w:val="none" w:sz="0" w:space="0" w:color="auto"/>
                        <w:right w:val="none" w:sz="0" w:space="0" w:color="auto"/>
                      </w:divBdr>
                    </w:div>
                  </w:divsChild>
                </w:div>
                <w:div w:id="1339238712">
                  <w:marLeft w:val="0"/>
                  <w:marRight w:val="0"/>
                  <w:marTop w:val="0"/>
                  <w:marBottom w:val="0"/>
                  <w:divBdr>
                    <w:top w:val="none" w:sz="0" w:space="0" w:color="auto"/>
                    <w:left w:val="none" w:sz="0" w:space="0" w:color="auto"/>
                    <w:bottom w:val="none" w:sz="0" w:space="0" w:color="auto"/>
                    <w:right w:val="none" w:sz="0" w:space="0" w:color="auto"/>
                  </w:divBdr>
                  <w:divsChild>
                    <w:div w:id="1881745783">
                      <w:marLeft w:val="0"/>
                      <w:marRight w:val="0"/>
                      <w:marTop w:val="0"/>
                      <w:marBottom w:val="0"/>
                      <w:divBdr>
                        <w:top w:val="none" w:sz="0" w:space="0" w:color="auto"/>
                        <w:left w:val="none" w:sz="0" w:space="0" w:color="auto"/>
                        <w:bottom w:val="none" w:sz="0" w:space="0" w:color="auto"/>
                        <w:right w:val="none" w:sz="0" w:space="0" w:color="auto"/>
                      </w:divBdr>
                    </w:div>
                  </w:divsChild>
                </w:div>
                <w:div w:id="1402210891">
                  <w:marLeft w:val="0"/>
                  <w:marRight w:val="0"/>
                  <w:marTop w:val="0"/>
                  <w:marBottom w:val="0"/>
                  <w:divBdr>
                    <w:top w:val="none" w:sz="0" w:space="0" w:color="auto"/>
                    <w:left w:val="none" w:sz="0" w:space="0" w:color="auto"/>
                    <w:bottom w:val="none" w:sz="0" w:space="0" w:color="auto"/>
                    <w:right w:val="none" w:sz="0" w:space="0" w:color="auto"/>
                  </w:divBdr>
                  <w:divsChild>
                    <w:div w:id="1477605136">
                      <w:marLeft w:val="0"/>
                      <w:marRight w:val="0"/>
                      <w:marTop w:val="0"/>
                      <w:marBottom w:val="0"/>
                      <w:divBdr>
                        <w:top w:val="none" w:sz="0" w:space="0" w:color="auto"/>
                        <w:left w:val="none" w:sz="0" w:space="0" w:color="auto"/>
                        <w:bottom w:val="none" w:sz="0" w:space="0" w:color="auto"/>
                        <w:right w:val="none" w:sz="0" w:space="0" w:color="auto"/>
                      </w:divBdr>
                    </w:div>
                  </w:divsChild>
                </w:div>
                <w:div w:id="1409422475">
                  <w:marLeft w:val="0"/>
                  <w:marRight w:val="0"/>
                  <w:marTop w:val="0"/>
                  <w:marBottom w:val="0"/>
                  <w:divBdr>
                    <w:top w:val="none" w:sz="0" w:space="0" w:color="auto"/>
                    <w:left w:val="none" w:sz="0" w:space="0" w:color="auto"/>
                    <w:bottom w:val="none" w:sz="0" w:space="0" w:color="auto"/>
                    <w:right w:val="none" w:sz="0" w:space="0" w:color="auto"/>
                  </w:divBdr>
                  <w:divsChild>
                    <w:div w:id="1318267555">
                      <w:marLeft w:val="0"/>
                      <w:marRight w:val="0"/>
                      <w:marTop w:val="0"/>
                      <w:marBottom w:val="0"/>
                      <w:divBdr>
                        <w:top w:val="none" w:sz="0" w:space="0" w:color="auto"/>
                        <w:left w:val="none" w:sz="0" w:space="0" w:color="auto"/>
                        <w:bottom w:val="none" w:sz="0" w:space="0" w:color="auto"/>
                        <w:right w:val="none" w:sz="0" w:space="0" w:color="auto"/>
                      </w:divBdr>
                    </w:div>
                  </w:divsChild>
                </w:div>
                <w:div w:id="1412701904">
                  <w:marLeft w:val="0"/>
                  <w:marRight w:val="0"/>
                  <w:marTop w:val="0"/>
                  <w:marBottom w:val="0"/>
                  <w:divBdr>
                    <w:top w:val="none" w:sz="0" w:space="0" w:color="auto"/>
                    <w:left w:val="none" w:sz="0" w:space="0" w:color="auto"/>
                    <w:bottom w:val="none" w:sz="0" w:space="0" w:color="auto"/>
                    <w:right w:val="none" w:sz="0" w:space="0" w:color="auto"/>
                  </w:divBdr>
                  <w:divsChild>
                    <w:div w:id="1711345534">
                      <w:marLeft w:val="0"/>
                      <w:marRight w:val="0"/>
                      <w:marTop w:val="0"/>
                      <w:marBottom w:val="0"/>
                      <w:divBdr>
                        <w:top w:val="none" w:sz="0" w:space="0" w:color="auto"/>
                        <w:left w:val="none" w:sz="0" w:space="0" w:color="auto"/>
                        <w:bottom w:val="none" w:sz="0" w:space="0" w:color="auto"/>
                        <w:right w:val="none" w:sz="0" w:space="0" w:color="auto"/>
                      </w:divBdr>
                    </w:div>
                  </w:divsChild>
                </w:div>
                <w:div w:id="1496143600">
                  <w:marLeft w:val="0"/>
                  <w:marRight w:val="0"/>
                  <w:marTop w:val="0"/>
                  <w:marBottom w:val="0"/>
                  <w:divBdr>
                    <w:top w:val="none" w:sz="0" w:space="0" w:color="auto"/>
                    <w:left w:val="none" w:sz="0" w:space="0" w:color="auto"/>
                    <w:bottom w:val="none" w:sz="0" w:space="0" w:color="auto"/>
                    <w:right w:val="none" w:sz="0" w:space="0" w:color="auto"/>
                  </w:divBdr>
                  <w:divsChild>
                    <w:div w:id="682585775">
                      <w:marLeft w:val="0"/>
                      <w:marRight w:val="0"/>
                      <w:marTop w:val="0"/>
                      <w:marBottom w:val="0"/>
                      <w:divBdr>
                        <w:top w:val="none" w:sz="0" w:space="0" w:color="auto"/>
                        <w:left w:val="none" w:sz="0" w:space="0" w:color="auto"/>
                        <w:bottom w:val="none" w:sz="0" w:space="0" w:color="auto"/>
                        <w:right w:val="none" w:sz="0" w:space="0" w:color="auto"/>
                      </w:divBdr>
                    </w:div>
                  </w:divsChild>
                </w:div>
                <w:div w:id="1507674886">
                  <w:marLeft w:val="0"/>
                  <w:marRight w:val="0"/>
                  <w:marTop w:val="0"/>
                  <w:marBottom w:val="0"/>
                  <w:divBdr>
                    <w:top w:val="none" w:sz="0" w:space="0" w:color="auto"/>
                    <w:left w:val="none" w:sz="0" w:space="0" w:color="auto"/>
                    <w:bottom w:val="none" w:sz="0" w:space="0" w:color="auto"/>
                    <w:right w:val="none" w:sz="0" w:space="0" w:color="auto"/>
                  </w:divBdr>
                  <w:divsChild>
                    <w:div w:id="408230576">
                      <w:marLeft w:val="0"/>
                      <w:marRight w:val="0"/>
                      <w:marTop w:val="0"/>
                      <w:marBottom w:val="0"/>
                      <w:divBdr>
                        <w:top w:val="none" w:sz="0" w:space="0" w:color="auto"/>
                        <w:left w:val="none" w:sz="0" w:space="0" w:color="auto"/>
                        <w:bottom w:val="none" w:sz="0" w:space="0" w:color="auto"/>
                        <w:right w:val="none" w:sz="0" w:space="0" w:color="auto"/>
                      </w:divBdr>
                    </w:div>
                  </w:divsChild>
                </w:div>
                <w:div w:id="1510220226">
                  <w:marLeft w:val="0"/>
                  <w:marRight w:val="0"/>
                  <w:marTop w:val="0"/>
                  <w:marBottom w:val="0"/>
                  <w:divBdr>
                    <w:top w:val="none" w:sz="0" w:space="0" w:color="auto"/>
                    <w:left w:val="none" w:sz="0" w:space="0" w:color="auto"/>
                    <w:bottom w:val="none" w:sz="0" w:space="0" w:color="auto"/>
                    <w:right w:val="none" w:sz="0" w:space="0" w:color="auto"/>
                  </w:divBdr>
                  <w:divsChild>
                    <w:div w:id="21909131">
                      <w:marLeft w:val="0"/>
                      <w:marRight w:val="0"/>
                      <w:marTop w:val="0"/>
                      <w:marBottom w:val="0"/>
                      <w:divBdr>
                        <w:top w:val="none" w:sz="0" w:space="0" w:color="auto"/>
                        <w:left w:val="none" w:sz="0" w:space="0" w:color="auto"/>
                        <w:bottom w:val="none" w:sz="0" w:space="0" w:color="auto"/>
                        <w:right w:val="none" w:sz="0" w:space="0" w:color="auto"/>
                      </w:divBdr>
                    </w:div>
                  </w:divsChild>
                </w:div>
                <w:div w:id="1540125868">
                  <w:marLeft w:val="0"/>
                  <w:marRight w:val="0"/>
                  <w:marTop w:val="0"/>
                  <w:marBottom w:val="0"/>
                  <w:divBdr>
                    <w:top w:val="none" w:sz="0" w:space="0" w:color="auto"/>
                    <w:left w:val="none" w:sz="0" w:space="0" w:color="auto"/>
                    <w:bottom w:val="none" w:sz="0" w:space="0" w:color="auto"/>
                    <w:right w:val="none" w:sz="0" w:space="0" w:color="auto"/>
                  </w:divBdr>
                  <w:divsChild>
                    <w:div w:id="1257594302">
                      <w:marLeft w:val="0"/>
                      <w:marRight w:val="0"/>
                      <w:marTop w:val="0"/>
                      <w:marBottom w:val="0"/>
                      <w:divBdr>
                        <w:top w:val="none" w:sz="0" w:space="0" w:color="auto"/>
                        <w:left w:val="none" w:sz="0" w:space="0" w:color="auto"/>
                        <w:bottom w:val="none" w:sz="0" w:space="0" w:color="auto"/>
                        <w:right w:val="none" w:sz="0" w:space="0" w:color="auto"/>
                      </w:divBdr>
                    </w:div>
                  </w:divsChild>
                </w:div>
                <w:div w:id="1607926608">
                  <w:marLeft w:val="0"/>
                  <w:marRight w:val="0"/>
                  <w:marTop w:val="0"/>
                  <w:marBottom w:val="0"/>
                  <w:divBdr>
                    <w:top w:val="none" w:sz="0" w:space="0" w:color="auto"/>
                    <w:left w:val="none" w:sz="0" w:space="0" w:color="auto"/>
                    <w:bottom w:val="none" w:sz="0" w:space="0" w:color="auto"/>
                    <w:right w:val="none" w:sz="0" w:space="0" w:color="auto"/>
                  </w:divBdr>
                  <w:divsChild>
                    <w:div w:id="802114918">
                      <w:marLeft w:val="0"/>
                      <w:marRight w:val="0"/>
                      <w:marTop w:val="0"/>
                      <w:marBottom w:val="0"/>
                      <w:divBdr>
                        <w:top w:val="none" w:sz="0" w:space="0" w:color="auto"/>
                        <w:left w:val="none" w:sz="0" w:space="0" w:color="auto"/>
                        <w:bottom w:val="none" w:sz="0" w:space="0" w:color="auto"/>
                        <w:right w:val="none" w:sz="0" w:space="0" w:color="auto"/>
                      </w:divBdr>
                    </w:div>
                  </w:divsChild>
                </w:div>
                <w:div w:id="1621453547">
                  <w:marLeft w:val="0"/>
                  <w:marRight w:val="0"/>
                  <w:marTop w:val="0"/>
                  <w:marBottom w:val="0"/>
                  <w:divBdr>
                    <w:top w:val="none" w:sz="0" w:space="0" w:color="auto"/>
                    <w:left w:val="none" w:sz="0" w:space="0" w:color="auto"/>
                    <w:bottom w:val="none" w:sz="0" w:space="0" w:color="auto"/>
                    <w:right w:val="none" w:sz="0" w:space="0" w:color="auto"/>
                  </w:divBdr>
                  <w:divsChild>
                    <w:div w:id="102069916">
                      <w:marLeft w:val="0"/>
                      <w:marRight w:val="0"/>
                      <w:marTop w:val="0"/>
                      <w:marBottom w:val="0"/>
                      <w:divBdr>
                        <w:top w:val="none" w:sz="0" w:space="0" w:color="auto"/>
                        <w:left w:val="none" w:sz="0" w:space="0" w:color="auto"/>
                        <w:bottom w:val="none" w:sz="0" w:space="0" w:color="auto"/>
                        <w:right w:val="none" w:sz="0" w:space="0" w:color="auto"/>
                      </w:divBdr>
                    </w:div>
                  </w:divsChild>
                </w:div>
                <w:div w:id="1673948533">
                  <w:marLeft w:val="0"/>
                  <w:marRight w:val="0"/>
                  <w:marTop w:val="0"/>
                  <w:marBottom w:val="0"/>
                  <w:divBdr>
                    <w:top w:val="none" w:sz="0" w:space="0" w:color="auto"/>
                    <w:left w:val="none" w:sz="0" w:space="0" w:color="auto"/>
                    <w:bottom w:val="none" w:sz="0" w:space="0" w:color="auto"/>
                    <w:right w:val="none" w:sz="0" w:space="0" w:color="auto"/>
                  </w:divBdr>
                  <w:divsChild>
                    <w:div w:id="1517112785">
                      <w:marLeft w:val="0"/>
                      <w:marRight w:val="0"/>
                      <w:marTop w:val="0"/>
                      <w:marBottom w:val="0"/>
                      <w:divBdr>
                        <w:top w:val="none" w:sz="0" w:space="0" w:color="auto"/>
                        <w:left w:val="none" w:sz="0" w:space="0" w:color="auto"/>
                        <w:bottom w:val="none" w:sz="0" w:space="0" w:color="auto"/>
                        <w:right w:val="none" w:sz="0" w:space="0" w:color="auto"/>
                      </w:divBdr>
                    </w:div>
                  </w:divsChild>
                </w:div>
                <w:div w:id="1733043507">
                  <w:marLeft w:val="0"/>
                  <w:marRight w:val="0"/>
                  <w:marTop w:val="0"/>
                  <w:marBottom w:val="0"/>
                  <w:divBdr>
                    <w:top w:val="none" w:sz="0" w:space="0" w:color="auto"/>
                    <w:left w:val="none" w:sz="0" w:space="0" w:color="auto"/>
                    <w:bottom w:val="none" w:sz="0" w:space="0" w:color="auto"/>
                    <w:right w:val="none" w:sz="0" w:space="0" w:color="auto"/>
                  </w:divBdr>
                  <w:divsChild>
                    <w:div w:id="877862086">
                      <w:marLeft w:val="0"/>
                      <w:marRight w:val="0"/>
                      <w:marTop w:val="0"/>
                      <w:marBottom w:val="0"/>
                      <w:divBdr>
                        <w:top w:val="none" w:sz="0" w:space="0" w:color="auto"/>
                        <w:left w:val="none" w:sz="0" w:space="0" w:color="auto"/>
                        <w:bottom w:val="none" w:sz="0" w:space="0" w:color="auto"/>
                        <w:right w:val="none" w:sz="0" w:space="0" w:color="auto"/>
                      </w:divBdr>
                    </w:div>
                  </w:divsChild>
                </w:div>
                <w:div w:id="1768967610">
                  <w:marLeft w:val="0"/>
                  <w:marRight w:val="0"/>
                  <w:marTop w:val="0"/>
                  <w:marBottom w:val="0"/>
                  <w:divBdr>
                    <w:top w:val="none" w:sz="0" w:space="0" w:color="auto"/>
                    <w:left w:val="none" w:sz="0" w:space="0" w:color="auto"/>
                    <w:bottom w:val="none" w:sz="0" w:space="0" w:color="auto"/>
                    <w:right w:val="none" w:sz="0" w:space="0" w:color="auto"/>
                  </w:divBdr>
                  <w:divsChild>
                    <w:div w:id="1248420196">
                      <w:marLeft w:val="0"/>
                      <w:marRight w:val="0"/>
                      <w:marTop w:val="0"/>
                      <w:marBottom w:val="0"/>
                      <w:divBdr>
                        <w:top w:val="none" w:sz="0" w:space="0" w:color="auto"/>
                        <w:left w:val="none" w:sz="0" w:space="0" w:color="auto"/>
                        <w:bottom w:val="none" w:sz="0" w:space="0" w:color="auto"/>
                        <w:right w:val="none" w:sz="0" w:space="0" w:color="auto"/>
                      </w:divBdr>
                    </w:div>
                  </w:divsChild>
                </w:div>
                <w:div w:id="1778673778">
                  <w:marLeft w:val="0"/>
                  <w:marRight w:val="0"/>
                  <w:marTop w:val="0"/>
                  <w:marBottom w:val="0"/>
                  <w:divBdr>
                    <w:top w:val="none" w:sz="0" w:space="0" w:color="auto"/>
                    <w:left w:val="none" w:sz="0" w:space="0" w:color="auto"/>
                    <w:bottom w:val="none" w:sz="0" w:space="0" w:color="auto"/>
                    <w:right w:val="none" w:sz="0" w:space="0" w:color="auto"/>
                  </w:divBdr>
                  <w:divsChild>
                    <w:div w:id="802387839">
                      <w:marLeft w:val="0"/>
                      <w:marRight w:val="0"/>
                      <w:marTop w:val="0"/>
                      <w:marBottom w:val="0"/>
                      <w:divBdr>
                        <w:top w:val="none" w:sz="0" w:space="0" w:color="auto"/>
                        <w:left w:val="none" w:sz="0" w:space="0" w:color="auto"/>
                        <w:bottom w:val="none" w:sz="0" w:space="0" w:color="auto"/>
                        <w:right w:val="none" w:sz="0" w:space="0" w:color="auto"/>
                      </w:divBdr>
                    </w:div>
                  </w:divsChild>
                </w:div>
                <w:div w:id="1841390137">
                  <w:marLeft w:val="0"/>
                  <w:marRight w:val="0"/>
                  <w:marTop w:val="0"/>
                  <w:marBottom w:val="0"/>
                  <w:divBdr>
                    <w:top w:val="none" w:sz="0" w:space="0" w:color="auto"/>
                    <w:left w:val="none" w:sz="0" w:space="0" w:color="auto"/>
                    <w:bottom w:val="none" w:sz="0" w:space="0" w:color="auto"/>
                    <w:right w:val="none" w:sz="0" w:space="0" w:color="auto"/>
                  </w:divBdr>
                  <w:divsChild>
                    <w:div w:id="1102145289">
                      <w:marLeft w:val="0"/>
                      <w:marRight w:val="0"/>
                      <w:marTop w:val="0"/>
                      <w:marBottom w:val="0"/>
                      <w:divBdr>
                        <w:top w:val="none" w:sz="0" w:space="0" w:color="auto"/>
                        <w:left w:val="none" w:sz="0" w:space="0" w:color="auto"/>
                        <w:bottom w:val="none" w:sz="0" w:space="0" w:color="auto"/>
                        <w:right w:val="none" w:sz="0" w:space="0" w:color="auto"/>
                      </w:divBdr>
                    </w:div>
                  </w:divsChild>
                </w:div>
                <w:div w:id="1845314232">
                  <w:marLeft w:val="0"/>
                  <w:marRight w:val="0"/>
                  <w:marTop w:val="0"/>
                  <w:marBottom w:val="0"/>
                  <w:divBdr>
                    <w:top w:val="none" w:sz="0" w:space="0" w:color="auto"/>
                    <w:left w:val="none" w:sz="0" w:space="0" w:color="auto"/>
                    <w:bottom w:val="none" w:sz="0" w:space="0" w:color="auto"/>
                    <w:right w:val="none" w:sz="0" w:space="0" w:color="auto"/>
                  </w:divBdr>
                  <w:divsChild>
                    <w:div w:id="94450184">
                      <w:marLeft w:val="0"/>
                      <w:marRight w:val="0"/>
                      <w:marTop w:val="0"/>
                      <w:marBottom w:val="0"/>
                      <w:divBdr>
                        <w:top w:val="none" w:sz="0" w:space="0" w:color="auto"/>
                        <w:left w:val="none" w:sz="0" w:space="0" w:color="auto"/>
                        <w:bottom w:val="none" w:sz="0" w:space="0" w:color="auto"/>
                        <w:right w:val="none" w:sz="0" w:space="0" w:color="auto"/>
                      </w:divBdr>
                    </w:div>
                  </w:divsChild>
                </w:div>
                <w:div w:id="1934699209">
                  <w:marLeft w:val="0"/>
                  <w:marRight w:val="0"/>
                  <w:marTop w:val="0"/>
                  <w:marBottom w:val="0"/>
                  <w:divBdr>
                    <w:top w:val="none" w:sz="0" w:space="0" w:color="auto"/>
                    <w:left w:val="none" w:sz="0" w:space="0" w:color="auto"/>
                    <w:bottom w:val="none" w:sz="0" w:space="0" w:color="auto"/>
                    <w:right w:val="none" w:sz="0" w:space="0" w:color="auto"/>
                  </w:divBdr>
                  <w:divsChild>
                    <w:div w:id="1066027730">
                      <w:marLeft w:val="0"/>
                      <w:marRight w:val="0"/>
                      <w:marTop w:val="0"/>
                      <w:marBottom w:val="0"/>
                      <w:divBdr>
                        <w:top w:val="none" w:sz="0" w:space="0" w:color="auto"/>
                        <w:left w:val="none" w:sz="0" w:space="0" w:color="auto"/>
                        <w:bottom w:val="none" w:sz="0" w:space="0" w:color="auto"/>
                        <w:right w:val="none" w:sz="0" w:space="0" w:color="auto"/>
                      </w:divBdr>
                    </w:div>
                  </w:divsChild>
                </w:div>
                <w:div w:id="1958754261">
                  <w:marLeft w:val="0"/>
                  <w:marRight w:val="0"/>
                  <w:marTop w:val="0"/>
                  <w:marBottom w:val="0"/>
                  <w:divBdr>
                    <w:top w:val="none" w:sz="0" w:space="0" w:color="auto"/>
                    <w:left w:val="none" w:sz="0" w:space="0" w:color="auto"/>
                    <w:bottom w:val="none" w:sz="0" w:space="0" w:color="auto"/>
                    <w:right w:val="none" w:sz="0" w:space="0" w:color="auto"/>
                  </w:divBdr>
                  <w:divsChild>
                    <w:div w:id="1056587390">
                      <w:marLeft w:val="0"/>
                      <w:marRight w:val="0"/>
                      <w:marTop w:val="0"/>
                      <w:marBottom w:val="0"/>
                      <w:divBdr>
                        <w:top w:val="none" w:sz="0" w:space="0" w:color="auto"/>
                        <w:left w:val="none" w:sz="0" w:space="0" w:color="auto"/>
                        <w:bottom w:val="none" w:sz="0" w:space="0" w:color="auto"/>
                        <w:right w:val="none" w:sz="0" w:space="0" w:color="auto"/>
                      </w:divBdr>
                    </w:div>
                  </w:divsChild>
                </w:div>
                <w:div w:id="1959875524">
                  <w:marLeft w:val="0"/>
                  <w:marRight w:val="0"/>
                  <w:marTop w:val="0"/>
                  <w:marBottom w:val="0"/>
                  <w:divBdr>
                    <w:top w:val="none" w:sz="0" w:space="0" w:color="auto"/>
                    <w:left w:val="none" w:sz="0" w:space="0" w:color="auto"/>
                    <w:bottom w:val="none" w:sz="0" w:space="0" w:color="auto"/>
                    <w:right w:val="none" w:sz="0" w:space="0" w:color="auto"/>
                  </w:divBdr>
                  <w:divsChild>
                    <w:div w:id="426459310">
                      <w:marLeft w:val="0"/>
                      <w:marRight w:val="0"/>
                      <w:marTop w:val="0"/>
                      <w:marBottom w:val="0"/>
                      <w:divBdr>
                        <w:top w:val="none" w:sz="0" w:space="0" w:color="auto"/>
                        <w:left w:val="none" w:sz="0" w:space="0" w:color="auto"/>
                        <w:bottom w:val="none" w:sz="0" w:space="0" w:color="auto"/>
                        <w:right w:val="none" w:sz="0" w:space="0" w:color="auto"/>
                      </w:divBdr>
                    </w:div>
                  </w:divsChild>
                </w:div>
                <w:div w:id="2019580831">
                  <w:marLeft w:val="0"/>
                  <w:marRight w:val="0"/>
                  <w:marTop w:val="0"/>
                  <w:marBottom w:val="0"/>
                  <w:divBdr>
                    <w:top w:val="none" w:sz="0" w:space="0" w:color="auto"/>
                    <w:left w:val="none" w:sz="0" w:space="0" w:color="auto"/>
                    <w:bottom w:val="none" w:sz="0" w:space="0" w:color="auto"/>
                    <w:right w:val="none" w:sz="0" w:space="0" w:color="auto"/>
                  </w:divBdr>
                  <w:divsChild>
                    <w:div w:id="1343362339">
                      <w:marLeft w:val="0"/>
                      <w:marRight w:val="0"/>
                      <w:marTop w:val="0"/>
                      <w:marBottom w:val="0"/>
                      <w:divBdr>
                        <w:top w:val="none" w:sz="0" w:space="0" w:color="auto"/>
                        <w:left w:val="none" w:sz="0" w:space="0" w:color="auto"/>
                        <w:bottom w:val="none" w:sz="0" w:space="0" w:color="auto"/>
                        <w:right w:val="none" w:sz="0" w:space="0" w:color="auto"/>
                      </w:divBdr>
                    </w:div>
                  </w:divsChild>
                </w:div>
                <w:div w:id="2039116220">
                  <w:marLeft w:val="0"/>
                  <w:marRight w:val="0"/>
                  <w:marTop w:val="0"/>
                  <w:marBottom w:val="0"/>
                  <w:divBdr>
                    <w:top w:val="none" w:sz="0" w:space="0" w:color="auto"/>
                    <w:left w:val="none" w:sz="0" w:space="0" w:color="auto"/>
                    <w:bottom w:val="none" w:sz="0" w:space="0" w:color="auto"/>
                    <w:right w:val="none" w:sz="0" w:space="0" w:color="auto"/>
                  </w:divBdr>
                  <w:divsChild>
                    <w:div w:id="1089043938">
                      <w:marLeft w:val="0"/>
                      <w:marRight w:val="0"/>
                      <w:marTop w:val="0"/>
                      <w:marBottom w:val="0"/>
                      <w:divBdr>
                        <w:top w:val="none" w:sz="0" w:space="0" w:color="auto"/>
                        <w:left w:val="none" w:sz="0" w:space="0" w:color="auto"/>
                        <w:bottom w:val="none" w:sz="0" w:space="0" w:color="auto"/>
                        <w:right w:val="none" w:sz="0" w:space="0" w:color="auto"/>
                      </w:divBdr>
                    </w:div>
                  </w:divsChild>
                </w:div>
                <w:div w:id="2051686335">
                  <w:marLeft w:val="0"/>
                  <w:marRight w:val="0"/>
                  <w:marTop w:val="0"/>
                  <w:marBottom w:val="0"/>
                  <w:divBdr>
                    <w:top w:val="none" w:sz="0" w:space="0" w:color="auto"/>
                    <w:left w:val="none" w:sz="0" w:space="0" w:color="auto"/>
                    <w:bottom w:val="none" w:sz="0" w:space="0" w:color="auto"/>
                    <w:right w:val="none" w:sz="0" w:space="0" w:color="auto"/>
                  </w:divBdr>
                  <w:divsChild>
                    <w:div w:id="860632077">
                      <w:marLeft w:val="0"/>
                      <w:marRight w:val="0"/>
                      <w:marTop w:val="0"/>
                      <w:marBottom w:val="0"/>
                      <w:divBdr>
                        <w:top w:val="none" w:sz="0" w:space="0" w:color="auto"/>
                        <w:left w:val="none" w:sz="0" w:space="0" w:color="auto"/>
                        <w:bottom w:val="none" w:sz="0" w:space="0" w:color="auto"/>
                        <w:right w:val="none" w:sz="0" w:space="0" w:color="auto"/>
                      </w:divBdr>
                    </w:div>
                  </w:divsChild>
                </w:div>
                <w:div w:id="2063407458">
                  <w:marLeft w:val="0"/>
                  <w:marRight w:val="0"/>
                  <w:marTop w:val="0"/>
                  <w:marBottom w:val="0"/>
                  <w:divBdr>
                    <w:top w:val="none" w:sz="0" w:space="0" w:color="auto"/>
                    <w:left w:val="none" w:sz="0" w:space="0" w:color="auto"/>
                    <w:bottom w:val="none" w:sz="0" w:space="0" w:color="auto"/>
                    <w:right w:val="none" w:sz="0" w:space="0" w:color="auto"/>
                  </w:divBdr>
                  <w:divsChild>
                    <w:div w:id="1896351524">
                      <w:marLeft w:val="0"/>
                      <w:marRight w:val="0"/>
                      <w:marTop w:val="0"/>
                      <w:marBottom w:val="0"/>
                      <w:divBdr>
                        <w:top w:val="none" w:sz="0" w:space="0" w:color="auto"/>
                        <w:left w:val="none" w:sz="0" w:space="0" w:color="auto"/>
                        <w:bottom w:val="none" w:sz="0" w:space="0" w:color="auto"/>
                        <w:right w:val="none" w:sz="0" w:space="0" w:color="auto"/>
                      </w:divBdr>
                    </w:div>
                  </w:divsChild>
                </w:div>
                <w:div w:id="2086367715">
                  <w:marLeft w:val="0"/>
                  <w:marRight w:val="0"/>
                  <w:marTop w:val="0"/>
                  <w:marBottom w:val="0"/>
                  <w:divBdr>
                    <w:top w:val="none" w:sz="0" w:space="0" w:color="auto"/>
                    <w:left w:val="none" w:sz="0" w:space="0" w:color="auto"/>
                    <w:bottom w:val="none" w:sz="0" w:space="0" w:color="auto"/>
                    <w:right w:val="none" w:sz="0" w:space="0" w:color="auto"/>
                  </w:divBdr>
                  <w:divsChild>
                    <w:div w:id="556939935">
                      <w:marLeft w:val="0"/>
                      <w:marRight w:val="0"/>
                      <w:marTop w:val="0"/>
                      <w:marBottom w:val="0"/>
                      <w:divBdr>
                        <w:top w:val="none" w:sz="0" w:space="0" w:color="auto"/>
                        <w:left w:val="none" w:sz="0" w:space="0" w:color="auto"/>
                        <w:bottom w:val="none" w:sz="0" w:space="0" w:color="auto"/>
                        <w:right w:val="none" w:sz="0" w:space="0" w:color="auto"/>
                      </w:divBdr>
                    </w:div>
                  </w:divsChild>
                </w:div>
                <w:div w:id="2086563378">
                  <w:marLeft w:val="0"/>
                  <w:marRight w:val="0"/>
                  <w:marTop w:val="0"/>
                  <w:marBottom w:val="0"/>
                  <w:divBdr>
                    <w:top w:val="none" w:sz="0" w:space="0" w:color="auto"/>
                    <w:left w:val="none" w:sz="0" w:space="0" w:color="auto"/>
                    <w:bottom w:val="none" w:sz="0" w:space="0" w:color="auto"/>
                    <w:right w:val="none" w:sz="0" w:space="0" w:color="auto"/>
                  </w:divBdr>
                  <w:divsChild>
                    <w:div w:id="121800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54077">
          <w:marLeft w:val="0"/>
          <w:marRight w:val="0"/>
          <w:marTop w:val="0"/>
          <w:marBottom w:val="0"/>
          <w:divBdr>
            <w:top w:val="none" w:sz="0" w:space="0" w:color="auto"/>
            <w:left w:val="none" w:sz="0" w:space="0" w:color="auto"/>
            <w:bottom w:val="none" w:sz="0" w:space="0" w:color="auto"/>
            <w:right w:val="none" w:sz="0" w:space="0" w:color="auto"/>
          </w:divBdr>
          <w:divsChild>
            <w:div w:id="166866210">
              <w:marLeft w:val="-75"/>
              <w:marRight w:val="0"/>
              <w:marTop w:val="30"/>
              <w:marBottom w:val="30"/>
              <w:divBdr>
                <w:top w:val="none" w:sz="0" w:space="0" w:color="auto"/>
                <w:left w:val="none" w:sz="0" w:space="0" w:color="auto"/>
                <w:bottom w:val="none" w:sz="0" w:space="0" w:color="auto"/>
                <w:right w:val="none" w:sz="0" w:space="0" w:color="auto"/>
              </w:divBdr>
              <w:divsChild>
                <w:div w:id="66193511">
                  <w:marLeft w:val="0"/>
                  <w:marRight w:val="0"/>
                  <w:marTop w:val="0"/>
                  <w:marBottom w:val="0"/>
                  <w:divBdr>
                    <w:top w:val="none" w:sz="0" w:space="0" w:color="auto"/>
                    <w:left w:val="none" w:sz="0" w:space="0" w:color="auto"/>
                    <w:bottom w:val="none" w:sz="0" w:space="0" w:color="auto"/>
                    <w:right w:val="none" w:sz="0" w:space="0" w:color="auto"/>
                  </w:divBdr>
                  <w:divsChild>
                    <w:div w:id="1546870500">
                      <w:marLeft w:val="0"/>
                      <w:marRight w:val="0"/>
                      <w:marTop w:val="0"/>
                      <w:marBottom w:val="0"/>
                      <w:divBdr>
                        <w:top w:val="none" w:sz="0" w:space="0" w:color="auto"/>
                        <w:left w:val="none" w:sz="0" w:space="0" w:color="auto"/>
                        <w:bottom w:val="none" w:sz="0" w:space="0" w:color="auto"/>
                        <w:right w:val="none" w:sz="0" w:space="0" w:color="auto"/>
                      </w:divBdr>
                    </w:div>
                  </w:divsChild>
                </w:div>
                <w:div w:id="109084310">
                  <w:marLeft w:val="0"/>
                  <w:marRight w:val="0"/>
                  <w:marTop w:val="0"/>
                  <w:marBottom w:val="0"/>
                  <w:divBdr>
                    <w:top w:val="none" w:sz="0" w:space="0" w:color="auto"/>
                    <w:left w:val="none" w:sz="0" w:space="0" w:color="auto"/>
                    <w:bottom w:val="none" w:sz="0" w:space="0" w:color="auto"/>
                    <w:right w:val="none" w:sz="0" w:space="0" w:color="auto"/>
                  </w:divBdr>
                  <w:divsChild>
                    <w:div w:id="1302035214">
                      <w:marLeft w:val="0"/>
                      <w:marRight w:val="0"/>
                      <w:marTop w:val="0"/>
                      <w:marBottom w:val="0"/>
                      <w:divBdr>
                        <w:top w:val="none" w:sz="0" w:space="0" w:color="auto"/>
                        <w:left w:val="none" w:sz="0" w:space="0" w:color="auto"/>
                        <w:bottom w:val="none" w:sz="0" w:space="0" w:color="auto"/>
                        <w:right w:val="none" w:sz="0" w:space="0" w:color="auto"/>
                      </w:divBdr>
                    </w:div>
                  </w:divsChild>
                </w:div>
                <w:div w:id="131873972">
                  <w:marLeft w:val="0"/>
                  <w:marRight w:val="0"/>
                  <w:marTop w:val="0"/>
                  <w:marBottom w:val="0"/>
                  <w:divBdr>
                    <w:top w:val="none" w:sz="0" w:space="0" w:color="auto"/>
                    <w:left w:val="none" w:sz="0" w:space="0" w:color="auto"/>
                    <w:bottom w:val="none" w:sz="0" w:space="0" w:color="auto"/>
                    <w:right w:val="none" w:sz="0" w:space="0" w:color="auto"/>
                  </w:divBdr>
                  <w:divsChild>
                    <w:div w:id="189035475">
                      <w:marLeft w:val="0"/>
                      <w:marRight w:val="0"/>
                      <w:marTop w:val="0"/>
                      <w:marBottom w:val="0"/>
                      <w:divBdr>
                        <w:top w:val="none" w:sz="0" w:space="0" w:color="auto"/>
                        <w:left w:val="none" w:sz="0" w:space="0" w:color="auto"/>
                        <w:bottom w:val="none" w:sz="0" w:space="0" w:color="auto"/>
                        <w:right w:val="none" w:sz="0" w:space="0" w:color="auto"/>
                      </w:divBdr>
                    </w:div>
                  </w:divsChild>
                </w:div>
                <w:div w:id="164395271">
                  <w:marLeft w:val="0"/>
                  <w:marRight w:val="0"/>
                  <w:marTop w:val="0"/>
                  <w:marBottom w:val="0"/>
                  <w:divBdr>
                    <w:top w:val="none" w:sz="0" w:space="0" w:color="auto"/>
                    <w:left w:val="none" w:sz="0" w:space="0" w:color="auto"/>
                    <w:bottom w:val="none" w:sz="0" w:space="0" w:color="auto"/>
                    <w:right w:val="none" w:sz="0" w:space="0" w:color="auto"/>
                  </w:divBdr>
                  <w:divsChild>
                    <w:div w:id="1846433722">
                      <w:marLeft w:val="0"/>
                      <w:marRight w:val="0"/>
                      <w:marTop w:val="0"/>
                      <w:marBottom w:val="0"/>
                      <w:divBdr>
                        <w:top w:val="none" w:sz="0" w:space="0" w:color="auto"/>
                        <w:left w:val="none" w:sz="0" w:space="0" w:color="auto"/>
                        <w:bottom w:val="none" w:sz="0" w:space="0" w:color="auto"/>
                        <w:right w:val="none" w:sz="0" w:space="0" w:color="auto"/>
                      </w:divBdr>
                    </w:div>
                  </w:divsChild>
                </w:div>
                <w:div w:id="197279795">
                  <w:marLeft w:val="0"/>
                  <w:marRight w:val="0"/>
                  <w:marTop w:val="0"/>
                  <w:marBottom w:val="0"/>
                  <w:divBdr>
                    <w:top w:val="none" w:sz="0" w:space="0" w:color="auto"/>
                    <w:left w:val="none" w:sz="0" w:space="0" w:color="auto"/>
                    <w:bottom w:val="none" w:sz="0" w:space="0" w:color="auto"/>
                    <w:right w:val="none" w:sz="0" w:space="0" w:color="auto"/>
                  </w:divBdr>
                  <w:divsChild>
                    <w:div w:id="228228475">
                      <w:marLeft w:val="0"/>
                      <w:marRight w:val="0"/>
                      <w:marTop w:val="0"/>
                      <w:marBottom w:val="0"/>
                      <w:divBdr>
                        <w:top w:val="none" w:sz="0" w:space="0" w:color="auto"/>
                        <w:left w:val="none" w:sz="0" w:space="0" w:color="auto"/>
                        <w:bottom w:val="none" w:sz="0" w:space="0" w:color="auto"/>
                        <w:right w:val="none" w:sz="0" w:space="0" w:color="auto"/>
                      </w:divBdr>
                    </w:div>
                  </w:divsChild>
                </w:div>
                <w:div w:id="515460724">
                  <w:marLeft w:val="0"/>
                  <w:marRight w:val="0"/>
                  <w:marTop w:val="0"/>
                  <w:marBottom w:val="0"/>
                  <w:divBdr>
                    <w:top w:val="none" w:sz="0" w:space="0" w:color="auto"/>
                    <w:left w:val="none" w:sz="0" w:space="0" w:color="auto"/>
                    <w:bottom w:val="none" w:sz="0" w:space="0" w:color="auto"/>
                    <w:right w:val="none" w:sz="0" w:space="0" w:color="auto"/>
                  </w:divBdr>
                  <w:divsChild>
                    <w:div w:id="1496996144">
                      <w:marLeft w:val="0"/>
                      <w:marRight w:val="0"/>
                      <w:marTop w:val="0"/>
                      <w:marBottom w:val="0"/>
                      <w:divBdr>
                        <w:top w:val="none" w:sz="0" w:space="0" w:color="auto"/>
                        <w:left w:val="none" w:sz="0" w:space="0" w:color="auto"/>
                        <w:bottom w:val="none" w:sz="0" w:space="0" w:color="auto"/>
                        <w:right w:val="none" w:sz="0" w:space="0" w:color="auto"/>
                      </w:divBdr>
                    </w:div>
                  </w:divsChild>
                </w:div>
                <w:div w:id="526988450">
                  <w:marLeft w:val="0"/>
                  <w:marRight w:val="0"/>
                  <w:marTop w:val="0"/>
                  <w:marBottom w:val="0"/>
                  <w:divBdr>
                    <w:top w:val="none" w:sz="0" w:space="0" w:color="auto"/>
                    <w:left w:val="none" w:sz="0" w:space="0" w:color="auto"/>
                    <w:bottom w:val="none" w:sz="0" w:space="0" w:color="auto"/>
                    <w:right w:val="none" w:sz="0" w:space="0" w:color="auto"/>
                  </w:divBdr>
                  <w:divsChild>
                    <w:div w:id="1115372556">
                      <w:marLeft w:val="0"/>
                      <w:marRight w:val="0"/>
                      <w:marTop w:val="0"/>
                      <w:marBottom w:val="0"/>
                      <w:divBdr>
                        <w:top w:val="none" w:sz="0" w:space="0" w:color="auto"/>
                        <w:left w:val="none" w:sz="0" w:space="0" w:color="auto"/>
                        <w:bottom w:val="none" w:sz="0" w:space="0" w:color="auto"/>
                        <w:right w:val="none" w:sz="0" w:space="0" w:color="auto"/>
                      </w:divBdr>
                    </w:div>
                  </w:divsChild>
                </w:div>
                <w:div w:id="577255679">
                  <w:marLeft w:val="0"/>
                  <w:marRight w:val="0"/>
                  <w:marTop w:val="0"/>
                  <w:marBottom w:val="0"/>
                  <w:divBdr>
                    <w:top w:val="none" w:sz="0" w:space="0" w:color="auto"/>
                    <w:left w:val="none" w:sz="0" w:space="0" w:color="auto"/>
                    <w:bottom w:val="none" w:sz="0" w:space="0" w:color="auto"/>
                    <w:right w:val="none" w:sz="0" w:space="0" w:color="auto"/>
                  </w:divBdr>
                  <w:divsChild>
                    <w:div w:id="1024332008">
                      <w:marLeft w:val="0"/>
                      <w:marRight w:val="0"/>
                      <w:marTop w:val="0"/>
                      <w:marBottom w:val="0"/>
                      <w:divBdr>
                        <w:top w:val="none" w:sz="0" w:space="0" w:color="auto"/>
                        <w:left w:val="none" w:sz="0" w:space="0" w:color="auto"/>
                        <w:bottom w:val="none" w:sz="0" w:space="0" w:color="auto"/>
                        <w:right w:val="none" w:sz="0" w:space="0" w:color="auto"/>
                      </w:divBdr>
                    </w:div>
                  </w:divsChild>
                </w:div>
                <w:div w:id="602540669">
                  <w:marLeft w:val="0"/>
                  <w:marRight w:val="0"/>
                  <w:marTop w:val="0"/>
                  <w:marBottom w:val="0"/>
                  <w:divBdr>
                    <w:top w:val="none" w:sz="0" w:space="0" w:color="auto"/>
                    <w:left w:val="none" w:sz="0" w:space="0" w:color="auto"/>
                    <w:bottom w:val="none" w:sz="0" w:space="0" w:color="auto"/>
                    <w:right w:val="none" w:sz="0" w:space="0" w:color="auto"/>
                  </w:divBdr>
                  <w:divsChild>
                    <w:div w:id="1524242701">
                      <w:marLeft w:val="0"/>
                      <w:marRight w:val="0"/>
                      <w:marTop w:val="0"/>
                      <w:marBottom w:val="0"/>
                      <w:divBdr>
                        <w:top w:val="none" w:sz="0" w:space="0" w:color="auto"/>
                        <w:left w:val="none" w:sz="0" w:space="0" w:color="auto"/>
                        <w:bottom w:val="none" w:sz="0" w:space="0" w:color="auto"/>
                        <w:right w:val="none" w:sz="0" w:space="0" w:color="auto"/>
                      </w:divBdr>
                    </w:div>
                  </w:divsChild>
                </w:div>
                <w:div w:id="612514289">
                  <w:marLeft w:val="0"/>
                  <w:marRight w:val="0"/>
                  <w:marTop w:val="0"/>
                  <w:marBottom w:val="0"/>
                  <w:divBdr>
                    <w:top w:val="none" w:sz="0" w:space="0" w:color="auto"/>
                    <w:left w:val="none" w:sz="0" w:space="0" w:color="auto"/>
                    <w:bottom w:val="none" w:sz="0" w:space="0" w:color="auto"/>
                    <w:right w:val="none" w:sz="0" w:space="0" w:color="auto"/>
                  </w:divBdr>
                  <w:divsChild>
                    <w:div w:id="1886404193">
                      <w:marLeft w:val="0"/>
                      <w:marRight w:val="0"/>
                      <w:marTop w:val="0"/>
                      <w:marBottom w:val="0"/>
                      <w:divBdr>
                        <w:top w:val="none" w:sz="0" w:space="0" w:color="auto"/>
                        <w:left w:val="none" w:sz="0" w:space="0" w:color="auto"/>
                        <w:bottom w:val="none" w:sz="0" w:space="0" w:color="auto"/>
                        <w:right w:val="none" w:sz="0" w:space="0" w:color="auto"/>
                      </w:divBdr>
                    </w:div>
                  </w:divsChild>
                </w:div>
                <w:div w:id="660281346">
                  <w:marLeft w:val="0"/>
                  <w:marRight w:val="0"/>
                  <w:marTop w:val="0"/>
                  <w:marBottom w:val="0"/>
                  <w:divBdr>
                    <w:top w:val="none" w:sz="0" w:space="0" w:color="auto"/>
                    <w:left w:val="none" w:sz="0" w:space="0" w:color="auto"/>
                    <w:bottom w:val="none" w:sz="0" w:space="0" w:color="auto"/>
                    <w:right w:val="none" w:sz="0" w:space="0" w:color="auto"/>
                  </w:divBdr>
                  <w:divsChild>
                    <w:div w:id="1900556609">
                      <w:marLeft w:val="0"/>
                      <w:marRight w:val="0"/>
                      <w:marTop w:val="0"/>
                      <w:marBottom w:val="0"/>
                      <w:divBdr>
                        <w:top w:val="none" w:sz="0" w:space="0" w:color="auto"/>
                        <w:left w:val="none" w:sz="0" w:space="0" w:color="auto"/>
                        <w:bottom w:val="none" w:sz="0" w:space="0" w:color="auto"/>
                        <w:right w:val="none" w:sz="0" w:space="0" w:color="auto"/>
                      </w:divBdr>
                    </w:div>
                  </w:divsChild>
                </w:div>
                <w:div w:id="810754380">
                  <w:marLeft w:val="0"/>
                  <w:marRight w:val="0"/>
                  <w:marTop w:val="0"/>
                  <w:marBottom w:val="0"/>
                  <w:divBdr>
                    <w:top w:val="none" w:sz="0" w:space="0" w:color="auto"/>
                    <w:left w:val="none" w:sz="0" w:space="0" w:color="auto"/>
                    <w:bottom w:val="none" w:sz="0" w:space="0" w:color="auto"/>
                    <w:right w:val="none" w:sz="0" w:space="0" w:color="auto"/>
                  </w:divBdr>
                  <w:divsChild>
                    <w:div w:id="150293107">
                      <w:marLeft w:val="0"/>
                      <w:marRight w:val="0"/>
                      <w:marTop w:val="0"/>
                      <w:marBottom w:val="0"/>
                      <w:divBdr>
                        <w:top w:val="none" w:sz="0" w:space="0" w:color="auto"/>
                        <w:left w:val="none" w:sz="0" w:space="0" w:color="auto"/>
                        <w:bottom w:val="none" w:sz="0" w:space="0" w:color="auto"/>
                        <w:right w:val="none" w:sz="0" w:space="0" w:color="auto"/>
                      </w:divBdr>
                    </w:div>
                  </w:divsChild>
                </w:div>
                <w:div w:id="813915753">
                  <w:marLeft w:val="0"/>
                  <w:marRight w:val="0"/>
                  <w:marTop w:val="0"/>
                  <w:marBottom w:val="0"/>
                  <w:divBdr>
                    <w:top w:val="none" w:sz="0" w:space="0" w:color="auto"/>
                    <w:left w:val="none" w:sz="0" w:space="0" w:color="auto"/>
                    <w:bottom w:val="none" w:sz="0" w:space="0" w:color="auto"/>
                    <w:right w:val="none" w:sz="0" w:space="0" w:color="auto"/>
                  </w:divBdr>
                  <w:divsChild>
                    <w:div w:id="1708139904">
                      <w:marLeft w:val="0"/>
                      <w:marRight w:val="0"/>
                      <w:marTop w:val="0"/>
                      <w:marBottom w:val="0"/>
                      <w:divBdr>
                        <w:top w:val="none" w:sz="0" w:space="0" w:color="auto"/>
                        <w:left w:val="none" w:sz="0" w:space="0" w:color="auto"/>
                        <w:bottom w:val="none" w:sz="0" w:space="0" w:color="auto"/>
                        <w:right w:val="none" w:sz="0" w:space="0" w:color="auto"/>
                      </w:divBdr>
                    </w:div>
                  </w:divsChild>
                </w:div>
                <w:div w:id="824712006">
                  <w:marLeft w:val="0"/>
                  <w:marRight w:val="0"/>
                  <w:marTop w:val="0"/>
                  <w:marBottom w:val="0"/>
                  <w:divBdr>
                    <w:top w:val="none" w:sz="0" w:space="0" w:color="auto"/>
                    <w:left w:val="none" w:sz="0" w:space="0" w:color="auto"/>
                    <w:bottom w:val="none" w:sz="0" w:space="0" w:color="auto"/>
                    <w:right w:val="none" w:sz="0" w:space="0" w:color="auto"/>
                  </w:divBdr>
                  <w:divsChild>
                    <w:div w:id="1969628404">
                      <w:marLeft w:val="0"/>
                      <w:marRight w:val="0"/>
                      <w:marTop w:val="0"/>
                      <w:marBottom w:val="0"/>
                      <w:divBdr>
                        <w:top w:val="none" w:sz="0" w:space="0" w:color="auto"/>
                        <w:left w:val="none" w:sz="0" w:space="0" w:color="auto"/>
                        <w:bottom w:val="none" w:sz="0" w:space="0" w:color="auto"/>
                        <w:right w:val="none" w:sz="0" w:space="0" w:color="auto"/>
                      </w:divBdr>
                    </w:div>
                  </w:divsChild>
                </w:div>
                <w:div w:id="1069383546">
                  <w:marLeft w:val="0"/>
                  <w:marRight w:val="0"/>
                  <w:marTop w:val="0"/>
                  <w:marBottom w:val="0"/>
                  <w:divBdr>
                    <w:top w:val="none" w:sz="0" w:space="0" w:color="auto"/>
                    <w:left w:val="none" w:sz="0" w:space="0" w:color="auto"/>
                    <w:bottom w:val="none" w:sz="0" w:space="0" w:color="auto"/>
                    <w:right w:val="none" w:sz="0" w:space="0" w:color="auto"/>
                  </w:divBdr>
                  <w:divsChild>
                    <w:div w:id="655761248">
                      <w:marLeft w:val="0"/>
                      <w:marRight w:val="0"/>
                      <w:marTop w:val="0"/>
                      <w:marBottom w:val="0"/>
                      <w:divBdr>
                        <w:top w:val="none" w:sz="0" w:space="0" w:color="auto"/>
                        <w:left w:val="none" w:sz="0" w:space="0" w:color="auto"/>
                        <w:bottom w:val="none" w:sz="0" w:space="0" w:color="auto"/>
                        <w:right w:val="none" w:sz="0" w:space="0" w:color="auto"/>
                      </w:divBdr>
                    </w:div>
                  </w:divsChild>
                </w:div>
                <w:div w:id="1088771453">
                  <w:marLeft w:val="0"/>
                  <w:marRight w:val="0"/>
                  <w:marTop w:val="0"/>
                  <w:marBottom w:val="0"/>
                  <w:divBdr>
                    <w:top w:val="none" w:sz="0" w:space="0" w:color="auto"/>
                    <w:left w:val="none" w:sz="0" w:space="0" w:color="auto"/>
                    <w:bottom w:val="none" w:sz="0" w:space="0" w:color="auto"/>
                    <w:right w:val="none" w:sz="0" w:space="0" w:color="auto"/>
                  </w:divBdr>
                  <w:divsChild>
                    <w:div w:id="1524906250">
                      <w:marLeft w:val="0"/>
                      <w:marRight w:val="0"/>
                      <w:marTop w:val="0"/>
                      <w:marBottom w:val="0"/>
                      <w:divBdr>
                        <w:top w:val="none" w:sz="0" w:space="0" w:color="auto"/>
                        <w:left w:val="none" w:sz="0" w:space="0" w:color="auto"/>
                        <w:bottom w:val="none" w:sz="0" w:space="0" w:color="auto"/>
                        <w:right w:val="none" w:sz="0" w:space="0" w:color="auto"/>
                      </w:divBdr>
                    </w:div>
                  </w:divsChild>
                </w:div>
                <w:div w:id="1169908004">
                  <w:marLeft w:val="0"/>
                  <w:marRight w:val="0"/>
                  <w:marTop w:val="0"/>
                  <w:marBottom w:val="0"/>
                  <w:divBdr>
                    <w:top w:val="none" w:sz="0" w:space="0" w:color="auto"/>
                    <w:left w:val="none" w:sz="0" w:space="0" w:color="auto"/>
                    <w:bottom w:val="none" w:sz="0" w:space="0" w:color="auto"/>
                    <w:right w:val="none" w:sz="0" w:space="0" w:color="auto"/>
                  </w:divBdr>
                  <w:divsChild>
                    <w:div w:id="1201936571">
                      <w:marLeft w:val="0"/>
                      <w:marRight w:val="0"/>
                      <w:marTop w:val="0"/>
                      <w:marBottom w:val="0"/>
                      <w:divBdr>
                        <w:top w:val="none" w:sz="0" w:space="0" w:color="auto"/>
                        <w:left w:val="none" w:sz="0" w:space="0" w:color="auto"/>
                        <w:bottom w:val="none" w:sz="0" w:space="0" w:color="auto"/>
                        <w:right w:val="none" w:sz="0" w:space="0" w:color="auto"/>
                      </w:divBdr>
                    </w:div>
                  </w:divsChild>
                </w:div>
                <w:div w:id="1213540494">
                  <w:marLeft w:val="0"/>
                  <w:marRight w:val="0"/>
                  <w:marTop w:val="0"/>
                  <w:marBottom w:val="0"/>
                  <w:divBdr>
                    <w:top w:val="none" w:sz="0" w:space="0" w:color="auto"/>
                    <w:left w:val="none" w:sz="0" w:space="0" w:color="auto"/>
                    <w:bottom w:val="none" w:sz="0" w:space="0" w:color="auto"/>
                    <w:right w:val="none" w:sz="0" w:space="0" w:color="auto"/>
                  </w:divBdr>
                  <w:divsChild>
                    <w:div w:id="466748305">
                      <w:marLeft w:val="0"/>
                      <w:marRight w:val="0"/>
                      <w:marTop w:val="0"/>
                      <w:marBottom w:val="0"/>
                      <w:divBdr>
                        <w:top w:val="none" w:sz="0" w:space="0" w:color="auto"/>
                        <w:left w:val="none" w:sz="0" w:space="0" w:color="auto"/>
                        <w:bottom w:val="none" w:sz="0" w:space="0" w:color="auto"/>
                        <w:right w:val="none" w:sz="0" w:space="0" w:color="auto"/>
                      </w:divBdr>
                    </w:div>
                  </w:divsChild>
                </w:div>
                <w:div w:id="1226070185">
                  <w:marLeft w:val="0"/>
                  <w:marRight w:val="0"/>
                  <w:marTop w:val="0"/>
                  <w:marBottom w:val="0"/>
                  <w:divBdr>
                    <w:top w:val="none" w:sz="0" w:space="0" w:color="auto"/>
                    <w:left w:val="none" w:sz="0" w:space="0" w:color="auto"/>
                    <w:bottom w:val="none" w:sz="0" w:space="0" w:color="auto"/>
                    <w:right w:val="none" w:sz="0" w:space="0" w:color="auto"/>
                  </w:divBdr>
                  <w:divsChild>
                    <w:div w:id="1615091463">
                      <w:marLeft w:val="0"/>
                      <w:marRight w:val="0"/>
                      <w:marTop w:val="0"/>
                      <w:marBottom w:val="0"/>
                      <w:divBdr>
                        <w:top w:val="none" w:sz="0" w:space="0" w:color="auto"/>
                        <w:left w:val="none" w:sz="0" w:space="0" w:color="auto"/>
                        <w:bottom w:val="none" w:sz="0" w:space="0" w:color="auto"/>
                        <w:right w:val="none" w:sz="0" w:space="0" w:color="auto"/>
                      </w:divBdr>
                    </w:div>
                  </w:divsChild>
                </w:div>
                <w:div w:id="1294674321">
                  <w:marLeft w:val="0"/>
                  <w:marRight w:val="0"/>
                  <w:marTop w:val="0"/>
                  <w:marBottom w:val="0"/>
                  <w:divBdr>
                    <w:top w:val="none" w:sz="0" w:space="0" w:color="auto"/>
                    <w:left w:val="none" w:sz="0" w:space="0" w:color="auto"/>
                    <w:bottom w:val="none" w:sz="0" w:space="0" w:color="auto"/>
                    <w:right w:val="none" w:sz="0" w:space="0" w:color="auto"/>
                  </w:divBdr>
                  <w:divsChild>
                    <w:div w:id="1883245307">
                      <w:marLeft w:val="0"/>
                      <w:marRight w:val="0"/>
                      <w:marTop w:val="0"/>
                      <w:marBottom w:val="0"/>
                      <w:divBdr>
                        <w:top w:val="none" w:sz="0" w:space="0" w:color="auto"/>
                        <w:left w:val="none" w:sz="0" w:space="0" w:color="auto"/>
                        <w:bottom w:val="none" w:sz="0" w:space="0" w:color="auto"/>
                        <w:right w:val="none" w:sz="0" w:space="0" w:color="auto"/>
                      </w:divBdr>
                    </w:div>
                  </w:divsChild>
                </w:div>
                <w:div w:id="1364207416">
                  <w:marLeft w:val="0"/>
                  <w:marRight w:val="0"/>
                  <w:marTop w:val="0"/>
                  <w:marBottom w:val="0"/>
                  <w:divBdr>
                    <w:top w:val="none" w:sz="0" w:space="0" w:color="auto"/>
                    <w:left w:val="none" w:sz="0" w:space="0" w:color="auto"/>
                    <w:bottom w:val="none" w:sz="0" w:space="0" w:color="auto"/>
                    <w:right w:val="none" w:sz="0" w:space="0" w:color="auto"/>
                  </w:divBdr>
                  <w:divsChild>
                    <w:div w:id="1874951406">
                      <w:marLeft w:val="0"/>
                      <w:marRight w:val="0"/>
                      <w:marTop w:val="0"/>
                      <w:marBottom w:val="0"/>
                      <w:divBdr>
                        <w:top w:val="none" w:sz="0" w:space="0" w:color="auto"/>
                        <w:left w:val="none" w:sz="0" w:space="0" w:color="auto"/>
                        <w:bottom w:val="none" w:sz="0" w:space="0" w:color="auto"/>
                        <w:right w:val="none" w:sz="0" w:space="0" w:color="auto"/>
                      </w:divBdr>
                    </w:div>
                  </w:divsChild>
                </w:div>
                <w:div w:id="1440443679">
                  <w:marLeft w:val="0"/>
                  <w:marRight w:val="0"/>
                  <w:marTop w:val="0"/>
                  <w:marBottom w:val="0"/>
                  <w:divBdr>
                    <w:top w:val="none" w:sz="0" w:space="0" w:color="auto"/>
                    <w:left w:val="none" w:sz="0" w:space="0" w:color="auto"/>
                    <w:bottom w:val="none" w:sz="0" w:space="0" w:color="auto"/>
                    <w:right w:val="none" w:sz="0" w:space="0" w:color="auto"/>
                  </w:divBdr>
                  <w:divsChild>
                    <w:div w:id="1590388622">
                      <w:marLeft w:val="0"/>
                      <w:marRight w:val="0"/>
                      <w:marTop w:val="0"/>
                      <w:marBottom w:val="0"/>
                      <w:divBdr>
                        <w:top w:val="none" w:sz="0" w:space="0" w:color="auto"/>
                        <w:left w:val="none" w:sz="0" w:space="0" w:color="auto"/>
                        <w:bottom w:val="none" w:sz="0" w:space="0" w:color="auto"/>
                        <w:right w:val="none" w:sz="0" w:space="0" w:color="auto"/>
                      </w:divBdr>
                    </w:div>
                  </w:divsChild>
                </w:div>
                <w:div w:id="1475759138">
                  <w:marLeft w:val="0"/>
                  <w:marRight w:val="0"/>
                  <w:marTop w:val="0"/>
                  <w:marBottom w:val="0"/>
                  <w:divBdr>
                    <w:top w:val="none" w:sz="0" w:space="0" w:color="auto"/>
                    <w:left w:val="none" w:sz="0" w:space="0" w:color="auto"/>
                    <w:bottom w:val="none" w:sz="0" w:space="0" w:color="auto"/>
                    <w:right w:val="none" w:sz="0" w:space="0" w:color="auto"/>
                  </w:divBdr>
                  <w:divsChild>
                    <w:div w:id="1053508218">
                      <w:marLeft w:val="0"/>
                      <w:marRight w:val="0"/>
                      <w:marTop w:val="0"/>
                      <w:marBottom w:val="0"/>
                      <w:divBdr>
                        <w:top w:val="none" w:sz="0" w:space="0" w:color="auto"/>
                        <w:left w:val="none" w:sz="0" w:space="0" w:color="auto"/>
                        <w:bottom w:val="none" w:sz="0" w:space="0" w:color="auto"/>
                        <w:right w:val="none" w:sz="0" w:space="0" w:color="auto"/>
                      </w:divBdr>
                    </w:div>
                  </w:divsChild>
                </w:div>
                <w:div w:id="1516726241">
                  <w:marLeft w:val="0"/>
                  <w:marRight w:val="0"/>
                  <w:marTop w:val="0"/>
                  <w:marBottom w:val="0"/>
                  <w:divBdr>
                    <w:top w:val="none" w:sz="0" w:space="0" w:color="auto"/>
                    <w:left w:val="none" w:sz="0" w:space="0" w:color="auto"/>
                    <w:bottom w:val="none" w:sz="0" w:space="0" w:color="auto"/>
                    <w:right w:val="none" w:sz="0" w:space="0" w:color="auto"/>
                  </w:divBdr>
                  <w:divsChild>
                    <w:div w:id="1610549771">
                      <w:marLeft w:val="0"/>
                      <w:marRight w:val="0"/>
                      <w:marTop w:val="0"/>
                      <w:marBottom w:val="0"/>
                      <w:divBdr>
                        <w:top w:val="none" w:sz="0" w:space="0" w:color="auto"/>
                        <w:left w:val="none" w:sz="0" w:space="0" w:color="auto"/>
                        <w:bottom w:val="none" w:sz="0" w:space="0" w:color="auto"/>
                        <w:right w:val="none" w:sz="0" w:space="0" w:color="auto"/>
                      </w:divBdr>
                    </w:div>
                  </w:divsChild>
                </w:div>
                <w:div w:id="1528831576">
                  <w:marLeft w:val="0"/>
                  <w:marRight w:val="0"/>
                  <w:marTop w:val="0"/>
                  <w:marBottom w:val="0"/>
                  <w:divBdr>
                    <w:top w:val="none" w:sz="0" w:space="0" w:color="auto"/>
                    <w:left w:val="none" w:sz="0" w:space="0" w:color="auto"/>
                    <w:bottom w:val="none" w:sz="0" w:space="0" w:color="auto"/>
                    <w:right w:val="none" w:sz="0" w:space="0" w:color="auto"/>
                  </w:divBdr>
                  <w:divsChild>
                    <w:div w:id="1601529462">
                      <w:marLeft w:val="0"/>
                      <w:marRight w:val="0"/>
                      <w:marTop w:val="0"/>
                      <w:marBottom w:val="0"/>
                      <w:divBdr>
                        <w:top w:val="none" w:sz="0" w:space="0" w:color="auto"/>
                        <w:left w:val="none" w:sz="0" w:space="0" w:color="auto"/>
                        <w:bottom w:val="none" w:sz="0" w:space="0" w:color="auto"/>
                        <w:right w:val="none" w:sz="0" w:space="0" w:color="auto"/>
                      </w:divBdr>
                    </w:div>
                  </w:divsChild>
                </w:div>
                <w:div w:id="1659721727">
                  <w:marLeft w:val="0"/>
                  <w:marRight w:val="0"/>
                  <w:marTop w:val="0"/>
                  <w:marBottom w:val="0"/>
                  <w:divBdr>
                    <w:top w:val="none" w:sz="0" w:space="0" w:color="auto"/>
                    <w:left w:val="none" w:sz="0" w:space="0" w:color="auto"/>
                    <w:bottom w:val="none" w:sz="0" w:space="0" w:color="auto"/>
                    <w:right w:val="none" w:sz="0" w:space="0" w:color="auto"/>
                  </w:divBdr>
                  <w:divsChild>
                    <w:div w:id="2084792376">
                      <w:marLeft w:val="0"/>
                      <w:marRight w:val="0"/>
                      <w:marTop w:val="0"/>
                      <w:marBottom w:val="0"/>
                      <w:divBdr>
                        <w:top w:val="none" w:sz="0" w:space="0" w:color="auto"/>
                        <w:left w:val="none" w:sz="0" w:space="0" w:color="auto"/>
                        <w:bottom w:val="none" w:sz="0" w:space="0" w:color="auto"/>
                        <w:right w:val="none" w:sz="0" w:space="0" w:color="auto"/>
                      </w:divBdr>
                    </w:div>
                  </w:divsChild>
                </w:div>
                <w:div w:id="1699772724">
                  <w:marLeft w:val="0"/>
                  <w:marRight w:val="0"/>
                  <w:marTop w:val="0"/>
                  <w:marBottom w:val="0"/>
                  <w:divBdr>
                    <w:top w:val="none" w:sz="0" w:space="0" w:color="auto"/>
                    <w:left w:val="none" w:sz="0" w:space="0" w:color="auto"/>
                    <w:bottom w:val="none" w:sz="0" w:space="0" w:color="auto"/>
                    <w:right w:val="none" w:sz="0" w:space="0" w:color="auto"/>
                  </w:divBdr>
                  <w:divsChild>
                    <w:div w:id="564684643">
                      <w:marLeft w:val="0"/>
                      <w:marRight w:val="0"/>
                      <w:marTop w:val="0"/>
                      <w:marBottom w:val="0"/>
                      <w:divBdr>
                        <w:top w:val="none" w:sz="0" w:space="0" w:color="auto"/>
                        <w:left w:val="none" w:sz="0" w:space="0" w:color="auto"/>
                        <w:bottom w:val="none" w:sz="0" w:space="0" w:color="auto"/>
                        <w:right w:val="none" w:sz="0" w:space="0" w:color="auto"/>
                      </w:divBdr>
                    </w:div>
                  </w:divsChild>
                </w:div>
                <w:div w:id="1795251631">
                  <w:marLeft w:val="0"/>
                  <w:marRight w:val="0"/>
                  <w:marTop w:val="0"/>
                  <w:marBottom w:val="0"/>
                  <w:divBdr>
                    <w:top w:val="none" w:sz="0" w:space="0" w:color="auto"/>
                    <w:left w:val="none" w:sz="0" w:space="0" w:color="auto"/>
                    <w:bottom w:val="none" w:sz="0" w:space="0" w:color="auto"/>
                    <w:right w:val="none" w:sz="0" w:space="0" w:color="auto"/>
                  </w:divBdr>
                  <w:divsChild>
                    <w:div w:id="456723696">
                      <w:marLeft w:val="0"/>
                      <w:marRight w:val="0"/>
                      <w:marTop w:val="0"/>
                      <w:marBottom w:val="0"/>
                      <w:divBdr>
                        <w:top w:val="none" w:sz="0" w:space="0" w:color="auto"/>
                        <w:left w:val="none" w:sz="0" w:space="0" w:color="auto"/>
                        <w:bottom w:val="none" w:sz="0" w:space="0" w:color="auto"/>
                        <w:right w:val="none" w:sz="0" w:space="0" w:color="auto"/>
                      </w:divBdr>
                    </w:div>
                  </w:divsChild>
                </w:div>
                <w:div w:id="1828788752">
                  <w:marLeft w:val="0"/>
                  <w:marRight w:val="0"/>
                  <w:marTop w:val="0"/>
                  <w:marBottom w:val="0"/>
                  <w:divBdr>
                    <w:top w:val="none" w:sz="0" w:space="0" w:color="auto"/>
                    <w:left w:val="none" w:sz="0" w:space="0" w:color="auto"/>
                    <w:bottom w:val="none" w:sz="0" w:space="0" w:color="auto"/>
                    <w:right w:val="none" w:sz="0" w:space="0" w:color="auto"/>
                  </w:divBdr>
                  <w:divsChild>
                    <w:div w:id="1136336230">
                      <w:marLeft w:val="0"/>
                      <w:marRight w:val="0"/>
                      <w:marTop w:val="0"/>
                      <w:marBottom w:val="0"/>
                      <w:divBdr>
                        <w:top w:val="none" w:sz="0" w:space="0" w:color="auto"/>
                        <w:left w:val="none" w:sz="0" w:space="0" w:color="auto"/>
                        <w:bottom w:val="none" w:sz="0" w:space="0" w:color="auto"/>
                        <w:right w:val="none" w:sz="0" w:space="0" w:color="auto"/>
                      </w:divBdr>
                    </w:div>
                  </w:divsChild>
                </w:div>
                <w:div w:id="1915159706">
                  <w:marLeft w:val="0"/>
                  <w:marRight w:val="0"/>
                  <w:marTop w:val="0"/>
                  <w:marBottom w:val="0"/>
                  <w:divBdr>
                    <w:top w:val="none" w:sz="0" w:space="0" w:color="auto"/>
                    <w:left w:val="none" w:sz="0" w:space="0" w:color="auto"/>
                    <w:bottom w:val="none" w:sz="0" w:space="0" w:color="auto"/>
                    <w:right w:val="none" w:sz="0" w:space="0" w:color="auto"/>
                  </w:divBdr>
                  <w:divsChild>
                    <w:div w:id="1712068089">
                      <w:marLeft w:val="0"/>
                      <w:marRight w:val="0"/>
                      <w:marTop w:val="0"/>
                      <w:marBottom w:val="0"/>
                      <w:divBdr>
                        <w:top w:val="none" w:sz="0" w:space="0" w:color="auto"/>
                        <w:left w:val="none" w:sz="0" w:space="0" w:color="auto"/>
                        <w:bottom w:val="none" w:sz="0" w:space="0" w:color="auto"/>
                        <w:right w:val="none" w:sz="0" w:space="0" w:color="auto"/>
                      </w:divBdr>
                    </w:div>
                  </w:divsChild>
                </w:div>
                <w:div w:id="1945263343">
                  <w:marLeft w:val="0"/>
                  <w:marRight w:val="0"/>
                  <w:marTop w:val="0"/>
                  <w:marBottom w:val="0"/>
                  <w:divBdr>
                    <w:top w:val="none" w:sz="0" w:space="0" w:color="auto"/>
                    <w:left w:val="none" w:sz="0" w:space="0" w:color="auto"/>
                    <w:bottom w:val="none" w:sz="0" w:space="0" w:color="auto"/>
                    <w:right w:val="none" w:sz="0" w:space="0" w:color="auto"/>
                  </w:divBdr>
                  <w:divsChild>
                    <w:div w:id="1848716344">
                      <w:marLeft w:val="0"/>
                      <w:marRight w:val="0"/>
                      <w:marTop w:val="0"/>
                      <w:marBottom w:val="0"/>
                      <w:divBdr>
                        <w:top w:val="none" w:sz="0" w:space="0" w:color="auto"/>
                        <w:left w:val="none" w:sz="0" w:space="0" w:color="auto"/>
                        <w:bottom w:val="none" w:sz="0" w:space="0" w:color="auto"/>
                        <w:right w:val="none" w:sz="0" w:space="0" w:color="auto"/>
                      </w:divBdr>
                    </w:div>
                  </w:divsChild>
                </w:div>
                <w:div w:id="1946645111">
                  <w:marLeft w:val="0"/>
                  <w:marRight w:val="0"/>
                  <w:marTop w:val="0"/>
                  <w:marBottom w:val="0"/>
                  <w:divBdr>
                    <w:top w:val="none" w:sz="0" w:space="0" w:color="auto"/>
                    <w:left w:val="none" w:sz="0" w:space="0" w:color="auto"/>
                    <w:bottom w:val="none" w:sz="0" w:space="0" w:color="auto"/>
                    <w:right w:val="none" w:sz="0" w:space="0" w:color="auto"/>
                  </w:divBdr>
                  <w:divsChild>
                    <w:div w:id="444813197">
                      <w:marLeft w:val="0"/>
                      <w:marRight w:val="0"/>
                      <w:marTop w:val="0"/>
                      <w:marBottom w:val="0"/>
                      <w:divBdr>
                        <w:top w:val="none" w:sz="0" w:space="0" w:color="auto"/>
                        <w:left w:val="none" w:sz="0" w:space="0" w:color="auto"/>
                        <w:bottom w:val="none" w:sz="0" w:space="0" w:color="auto"/>
                        <w:right w:val="none" w:sz="0" w:space="0" w:color="auto"/>
                      </w:divBdr>
                    </w:div>
                  </w:divsChild>
                </w:div>
                <w:div w:id="1953243112">
                  <w:marLeft w:val="0"/>
                  <w:marRight w:val="0"/>
                  <w:marTop w:val="0"/>
                  <w:marBottom w:val="0"/>
                  <w:divBdr>
                    <w:top w:val="none" w:sz="0" w:space="0" w:color="auto"/>
                    <w:left w:val="none" w:sz="0" w:space="0" w:color="auto"/>
                    <w:bottom w:val="none" w:sz="0" w:space="0" w:color="auto"/>
                    <w:right w:val="none" w:sz="0" w:space="0" w:color="auto"/>
                  </w:divBdr>
                  <w:divsChild>
                    <w:div w:id="2087261902">
                      <w:marLeft w:val="0"/>
                      <w:marRight w:val="0"/>
                      <w:marTop w:val="0"/>
                      <w:marBottom w:val="0"/>
                      <w:divBdr>
                        <w:top w:val="none" w:sz="0" w:space="0" w:color="auto"/>
                        <w:left w:val="none" w:sz="0" w:space="0" w:color="auto"/>
                        <w:bottom w:val="none" w:sz="0" w:space="0" w:color="auto"/>
                        <w:right w:val="none" w:sz="0" w:space="0" w:color="auto"/>
                      </w:divBdr>
                    </w:div>
                  </w:divsChild>
                </w:div>
                <w:div w:id="2068213210">
                  <w:marLeft w:val="0"/>
                  <w:marRight w:val="0"/>
                  <w:marTop w:val="0"/>
                  <w:marBottom w:val="0"/>
                  <w:divBdr>
                    <w:top w:val="none" w:sz="0" w:space="0" w:color="auto"/>
                    <w:left w:val="none" w:sz="0" w:space="0" w:color="auto"/>
                    <w:bottom w:val="none" w:sz="0" w:space="0" w:color="auto"/>
                    <w:right w:val="none" w:sz="0" w:space="0" w:color="auto"/>
                  </w:divBdr>
                  <w:divsChild>
                    <w:div w:id="1623225452">
                      <w:marLeft w:val="0"/>
                      <w:marRight w:val="0"/>
                      <w:marTop w:val="0"/>
                      <w:marBottom w:val="0"/>
                      <w:divBdr>
                        <w:top w:val="none" w:sz="0" w:space="0" w:color="auto"/>
                        <w:left w:val="none" w:sz="0" w:space="0" w:color="auto"/>
                        <w:bottom w:val="none" w:sz="0" w:space="0" w:color="auto"/>
                        <w:right w:val="none" w:sz="0" w:space="0" w:color="auto"/>
                      </w:divBdr>
                    </w:div>
                  </w:divsChild>
                </w:div>
                <w:div w:id="2091657295">
                  <w:marLeft w:val="0"/>
                  <w:marRight w:val="0"/>
                  <w:marTop w:val="0"/>
                  <w:marBottom w:val="0"/>
                  <w:divBdr>
                    <w:top w:val="none" w:sz="0" w:space="0" w:color="auto"/>
                    <w:left w:val="none" w:sz="0" w:space="0" w:color="auto"/>
                    <w:bottom w:val="none" w:sz="0" w:space="0" w:color="auto"/>
                    <w:right w:val="none" w:sz="0" w:space="0" w:color="auto"/>
                  </w:divBdr>
                  <w:divsChild>
                    <w:div w:id="471870847">
                      <w:marLeft w:val="0"/>
                      <w:marRight w:val="0"/>
                      <w:marTop w:val="0"/>
                      <w:marBottom w:val="0"/>
                      <w:divBdr>
                        <w:top w:val="none" w:sz="0" w:space="0" w:color="auto"/>
                        <w:left w:val="none" w:sz="0" w:space="0" w:color="auto"/>
                        <w:bottom w:val="none" w:sz="0" w:space="0" w:color="auto"/>
                        <w:right w:val="none" w:sz="0" w:space="0" w:color="auto"/>
                      </w:divBdr>
                    </w:div>
                  </w:divsChild>
                </w:div>
                <w:div w:id="2128572995">
                  <w:marLeft w:val="0"/>
                  <w:marRight w:val="0"/>
                  <w:marTop w:val="0"/>
                  <w:marBottom w:val="0"/>
                  <w:divBdr>
                    <w:top w:val="none" w:sz="0" w:space="0" w:color="auto"/>
                    <w:left w:val="none" w:sz="0" w:space="0" w:color="auto"/>
                    <w:bottom w:val="none" w:sz="0" w:space="0" w:color="auto"/>
                    <w:right w:val="none" w:sz="0" w:space="0" w:color="auto"/>
                  </w:divBdr>
                  <w:divsChild>
                    <w:div w:id="1332945348">
                      <w:marLeft w:val="0"/>
                      <w:marRight w:val="0"/>
                      <w:marTop w:val="0"/>
                      <w:marBottom w:val="0"/>
                      <w:divBdr>
                        <w:top w:val="none" w:sz="0" w:space="0" w:color="auto"/>
                        <w:left w:val="none" w:sz="0" w:space="0" w:color="auto"/>
                        <w:bottom w:val="none" w:sz="0" w:space="0" w:color="auto"/>
                        <w:right w:val="none" w:sz="0" w:space="0" w:color="auto"/>
                      </w:divBdr>
                    </w:div>
                  </w:divsChild>
                </w:div>
                <w:div w:id="2136637285">
                  <w:marLeft w:val="0"/>
                  <w:marRight w:val="0"/>
                  <w:marTop w:val="0"/>
                  <w:marBottom w:val="0"/>
                  <w:divBdr>
                    <w:top w:val="none" w:sz="0" w:space="0" w:color="auto"/>
                    <w:left w:val="none" w:sz="0" w:space="0" w:color="auto"/>
                    <w:bottom w:val="none" w:sz="0" w:space="0" w:color="auto"/>
                    <w:right w:val="none" w:sz="0" w:space="0" w:color="auto"/>
                  </w:divBdr>
                  <w:divsChild>
                    <w:div w:id="72569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4588">
          <w:marLeft w:val="0"/>
          <w:marRight w:val="0"/>
          <w:marTop w:val="0"/>
          <w:marBottom w:val="0"/>
          <w:divBdr>
            <w:top w:val="none" w:sz="0" w:space="0" w:color="auto"/>
            <w:left w:val="none" w:sz="0" w:space="0" w:color="auto"/>
            <w:bottom w:val="none" w:sz="0" w:space="0" w:color="auto"/>
            <w:right w:val="none" w:sz="0" w:space="0" w:color="auto"/>
          </w:divBdr>
          <w:divsChild>
            <w:div w:id="225384820">
              <w:marLeft w:val="0"/>
              <w:marRight w:val="0"/>
              <w:marTop w:val="0"/>
              <w:marBottom w:val="0"/>
              <w:divBdr>
                <w:top w:val="none" w:sz="0" w:space="0" w:color="auto"/>
                <w:left w:val="none" w:sz="0" w:space="0" w:color="auto"/>
                <w:bottom w:val="none" w:sz="0" w:space="0" w:color="auto"/>
                <w:right w:val="none" w:sz="0" w:space="0" w:color="auto"/>
              </w:divBdr>
            </w:div>
            <w:div w:id="677123089">
              <w:marLeft w:val="0"/>
              <w:marRight w:val="0"/>
              <w:marTop w:val="0"/>
              <w:marBottom w:val="0"/>
              <w:divBdr>
                <w:top w:val="none" w:sz="0" w:space="0" w:color="auto"/>
                <w:left w:val="none" w:sz="0" w:space="0" w:color="auto"/>
                <w:bottom w:val="none" w:sz="0" w:space="0" w:color="auto"/>
                <w:right w:val="none" w:sz="0" w:space="0" w:color="auto"/>
              </w:divBdr>
            </w:div>
          </w:divsChild>
        </w:div>
        <w:div w:id="383725558">
          <w:marLeft w:val="0"/>
          <w:marRight w:val="0"/>
          <w:marTop w:val="0"/>
          <w:marBottom w:val="0"/>
          <w:divBdr>
            <w:top w:val="none" w:sz="0" w:space="0" w:color="auto"/>
            <w:left w:val="none" w:sz="0" w:space="0" w:color="auto"/>
            <w:bottom w:val="none" w:sz="0" w:space="0" w:color="auto"/>
            <w:right w:val="none" w:sz="0" w:space="0" w:color="auto"/>
          </w:divBdr>
          <w:divsChild>
            <w:div w:id="1253706400">
              <w:marLeft w:val="-75"/>
              <w:marRight w:val="0"/>
              <w:marTop w:val="30"/>
              <w:marBottom w:val="30"/>
              <w:divBdr>
                <w:top w:val="none" w:sz="0" w:space="0" w:color="auto"/>
                <w:left w:val="none" w:sz="0" w:space="0" w:color="auto"/>
                <w:bottom w:val="none" w:sz="0" w:space="0" w:color="auto"/>
                <w:right w:val="none" w:sz="0" w:space="0" w:color="auto"/>
              </w:divBdr>
              <w:divsChild>
                <w:div w:id="113909078">
                  <w:marLeft w:val="0"/>
                  <w:marRight w:val="0"/>
                  <w:marTop w:val="0"/>
                  <w:marBottom w:val="0"/>
                  <w:divBdr>
                    <w:top w:val="none" w:sz="0" w:space="0" w:color="auto"/>
                    <w:left w:val="none" w:sz="0" w:space="0" w:color="auto"/>
                    <w:bottom w:val="none" w:sz="0" w:space="0" w:color="auto"/>
                    <w:right w:val="none" w:sz="0" w:space="0" w:color="auto"/>
                  </w:divBdr>
                  <w:divsChild>
                    <w:div w:id="1391922284">
                      <w:marLeft w:val="0"/>
                      <w:marRight w:val="0"/>
                      <w:marTop w:val="0"/>
                      <w:marBottom w:val="0"/>
                      <w:divBdr>
                        <w:top w:val="none" w:sz="0" w:space="0" w:color="auto"/>
                        <w:left w:val="none" w:sz="0" w:space="0" w:color="auto"/>
                        <w:bottom w:val="none" w:sz="0" w:space="0" w:color="auto"/>
                        <w:right w:val="none" w:sz="0" w:space="0" w:color="auto"/>
                      </w:divBdr>
                    </w:div>
                  </w:divsChild>
                </w:div>
                <w:div w:id="117839682">
                  <w:marLeft w:val="0"/>
                  <w:marRight w:val="0"/>
                  <w:marTop w:val="0"/>
                  <w:marBottom w:val="0"/>
                  <w:divBdr>
                    <w:top w:val="none" w:sz="0" w:space="0" w:color="auto"/>
                    <w:left w:val="none" w:sz="0" w:space="0" w:color="auto"/>
                    <w:bottom w:val="none" w:sz="0" w:space="0" w:color="auto"/>
                    <w:right w:val="none" w:sz="0" w:space="0" w:color="auto"/>
                  </w:divBdr>
                  <w:divsChild>
                    <w:div w:id="1736049190">
                      <w:marLeft w:val="0"/>
                      <w:marRight w:val="0"/>
                      <w:marTop w:val="0"/>
                      <w:marBottom w:val="0"/>
                      <w:divBdr>
                        <w:top w:val="none" w:sz="0" w:space="0" w:color="auto"/>
                        <w:left w:val="none" w:sz="0" w:space="0" w:color="auto"/>
                        <w:bottom w:val="none" w:sz="0" w:space="0" w:color="auto"/>
                        <w:right w:val="none" w:sz="0" w:space="0" w:color="auto"/>
                      </w:divBdr>
                    </w:div>
                  </w:divsChild>
                </w:div>
                <w:div w:id="218638293">
                  <w:marLeft w:val="0"/>
                  <w:marRight w:val="0"/>
                  <w:marTop w:val="0"/>
                  <w:marBottom w:val="0"/>
                  <w:divBdr>
                    <w:top w:val="none" w:sz="0" w:space="0" w:color="auto"/>
                    <w:left w:val="none" w:sz="0" w:space="0" w:color="auto"/>
                    <w:bottom w:val="none" w:sz="0" w:space="0" w:color="auto"/>
                    <w:right w:val="none" w:sz="0" w:space="0" w:color="auto"/>
                  </w:divBdr>
                  <w:divsChild>
                    <w:div w:id="214126421">
                      <w:marLeft w:val="0"/>
                      <w:marRight w:val="0"/>
                      <w:marTop w:val="0"/>
                      <w:marBottom w:val="0"/>
                      <w:divBdr>
                        <w:top w:val="none" w:sz="0" w:space="0" w:color="auto"/>
                        <w:left w:val="none" w:sz="0" w:space="0" w:color="auto"/>
                        <w:bottom w:val="none" w:sz="0" w:space="0" w:color="auto"/>
                        <w:right w:val="none" w:sz="0" w:space="0" w:color="auto"/>
                      </w:divBdr>
                    </w:div>
                  </w:divsChild>
                </w:div>
                <w:div w:id="227614300">
                  <w:marLeft w:val="0"/>
                  <w:marRight w:val="0"/>
                  <w:marTop w:val="0"/>
                  <w:marBottom w:val="0"/>
                  <w:divBdr>
                    <w:top w:val="none" w:sz="0" w:space="0" w:color="auto"/>
                    <w:left w:val="none" w:sz="0" w:space="0" w:color="auto"/>
                    <w:bottom w:val="none" w:sz="0" w:space="0" w:color="auto"/>
                    <w:right w:val="none" w:sz="0" w:space="0" w:color="auto"/>
                  </w:divBdr>
                  <w:divsChild>
                    <w:div w:id="1993169850">
                      <w:marLeft w:val="0"/>
                      <w:marRight w:val="0"/>
                      <w:marTop w:val="0"/>
                      <w:marBottom w:val="0"/>
                      <w:divBdr>
                        <w:top w:val="none" w:sz="0" w:space="0" w:color="auto"/>
                        <w:left w:val="none" w:sz="0" w:space="0" w:color="auto"/>
                        <w:bottom w:val="none" w:sz="0" w:space="0" w:color="auto"/>
                        <w:right w:val="none" w:sz="0" w:space="0" w:color="auto"/>
                      </w:divBdr>
                    </w:div>
                  </w:divsChild>
                </w:div>
                <w:div w:id="249124847">
                  <w:marLeft w:val="0"/>
                  <w:marRight w:val="0"/>
                  <w:marTop w:val="0"/>
                  <w:marBottom w:val="0"/>
                  <w:divBdr>
                    <w:top w:val="none" w:sz="0" w:space="0" w:color="auto"/>
                    <w:left w:val="none" w:sz="0" w:space="0" w:color="auto"/>
                    <w:bottom w:val="none" w:sz="0" w:space="0" w:color="auto"/>
                    <w:right w:val="none" w:sz="0" w:space="0" w:color="auto"/>
                  </w:divBdr>
                  <w:divsChild>
                    <w:div w:id="459736668">
                      <w:marLeft w:val="0"/>
                      <w:marRight w:val="0"/>
                      <w:marTop w:val="0"/>
                      <w:marBottom w:val="0"/>
                      <w:divBdr>
                        <w:top w:val="none" w:sz="0" w:space="0" w:color="auto"/>
                        <w:left w:val="none" w:sz="0" w:space="0" w:color="auto"/>
                        <w:bottom w:val="none" w:sz="0" w:space="0" w:color="auto"/>
                        <w:right w:val="none" w:sz="0" w:space="0" w:color="auto"/>
                      </w:divBdr>
                    </w:div>
                  </w:divsChild>
                </w:div>
                <w:div w:id="255670228">
                  <w:marLeft w:val="0"/>
                  <w:marRight w:val="0"/>
                  <w:marTop w:val="0"/>
                  <w:marBottom w:val="0"/>
                  <w:divBdr>
                    <w:top w:val="none" w:sz="0" w:space="0" w:color="auto"/>
                    <w:left w:val="none" w:sz="0" w:space="0" w:color="auto"/>
                    <w:bottom w:val="none" w:sz="0" w:space="0" w:color="auto"/>
                    <w:right w:val="none" w:sz="0" w:space="0" w:color="auto"/>
                  </w:divBdr>
                  <w:divsChild>
                    <w:div w:id="118035034">
                      <w:marLeft w:val="0"/>
                      <w:marRight w:val="0"/>
                      <w:marTop w:val="0"/>
                      <w:marBottom w:val="0"/>
                      <w:divBdr>
                        <w:top w:val="none" w:sz="0" w:space="0" w:color="auto"/>
                        <w:left w:val="none" w:sz="0" w:space="0" w:color="auto"/>
                        <w:bottom w:val="none" w:sz="0" w:space="0" w:color="auto"/>
                        <w:right w:val="none" w:sz="0" w:space="0" w:color="auto"/>
                      </w:divBdr>
                    </w:div>
                  </w:divsChild>
                </w:div>
                <w:div w:id="265814445">
                  <w:marLeft w:val="0"/>
                  <w:marRight w:val="0"/>
                  <w:marTop w:val="0"/>
                  <w:marBottom w:val="0"/>
                  <w:divBdr>
                    <w:top w:val="none" w:sz="0" w:space="0" w:color="auto"/>
                    <w:left w:val="none" w:sz="0" w:space="0" w:color="auto"/>
                    <w:bottom w:val="none" w:sz="0" w:space="0" w:color="auto"/>
                    <w:right w:val="none" w:sz="0" w:space="0" w:color="auto"/>
                  </w:divBdr>
                  <w:divsChild>
                    <w:div w:id="692459255">
                      <w:marLeft w:val="0"/>
                      <w:marRight w:val="0"/>
                      <w:marTop w:val="0"/>
                      <w:marBottom w:val="0"/>
                      <w:divBdr>
                        <w:top w:val="none" w:sz="0" w:space="0" w:color="auto"/>
                        <w:left w:val="none" w:sz="0" w:space="0" w:color="auto"/>
                        <w:bottom w:val="none" w:sz="0" w:space="0" w:color="auto"/>
                        <w:right w:val="none" w:sz="0" w:space="0" w:color="auto"/>
                      </w:divBdr>
                    </w:div>
                  </w:divsChild>
                </w:div>
                <w:div w:id="346060509">
                  <w:marLeft w:val="0"/>
                  <w:marRight w:val="0"/>
                  <w:marTop w:val="0"/>
                  <w:marBottom w:val="0"/>
                  <w:divBdr>
                    <w:top w:val="none" w:sz="0" w:space="0" w:color="auto"/>
                    <w:left w:val="none" w:sz="0" w:space="0" w:color="auto"/>
                    <w:bottom w:val="none" w:sz="0" w:space="0" w:color="auto"/>
                    <w:right w:val="none" w:sz="0" w:space="0" w:color="auto"/>
                  </w:divBdr>
                  <w:divsChild>
                    <w:div w:id="2031562409">
                      <w:marLeft w:val="0"/>
                      <w:marRight w:val="0"/>
                      <w:marTop w:val="0"/>
                      <w:marBottom w:val="0"/>
                      <w:divBdr>
                        <w:top w:val="none" w:sz="0" w:space="0" w:color="auto"/>
                        <w:left w:val="none" w:sz="0" w:space="0" w:color="auto"/>
                        <w:bottom w:val="none" w:sz="0" w:space="0" w:color="auto"/>
                        <w:right w:val="none" w:sz="0" w:space="0" w:color="auto"/>
                      </w:divBdr>
                    </w:div>
                  </w:divsChild>
                </w:div>
                <w:div w:id="420176211">
                  <w:marLeft w:val="0"/>
                  <w:marRight w:val="0"/>
                  <w:marTop w:val="0"/>
                  <w:marBottom w:val="0"/>
                  <w:divBdr>
                    <w:top w:val="none" w:sz="0" w:space="0" w:color="auto"/>
                    <w:left w:val="none" w:sz="0" w:space="0" w:color="auto"/>
                    <w:bottom w:val="none" w:sz="0" w:space="0" w:color="auto"/>
                    <w:right w:val="none" w:sz="0" w:space="0" w:color="auto"/>
                  </w:divBdr>
                  <w:divsChild>
                    <w:div w:id="589853384">
                      <w:marLeft w:val="0"/>
                      <w:marRight w:val="0"/>
                      <w:marTop w:val="0"/>
                      <w:marBottom w:val="0"/>
                      <w:divBdr>
                        <w:top w:val="none" w:sz="0" w:space="0" w:color="auto"/>
                        <w:left w:val="none" w:sz="0" w:space="0" w:color="auto"/>
                        <w:bottom w:val="none" w:sz="0" w:space="0" w:color="auto"/>
                        <w:right w:val="none" w:sz="0" w:space="0" w:color="auto"/>
                      </w:divBdr>
                    </w:div>
                  </w:divsChild>
                </w:div>
                <w:div w:id="624891291">
                  <w:marLeft w:val="0"/>
                  <w:marRight w:val="0"/>
                  <w:marTop w:val="0"/>
                  <w:marBottom w:val="0"/>
                  <w:divBdr>
                    <w:top w:val="none" w:sz="0" w:space="0" w:color="auto"/>
                    <w:left w:val="none" w:sz="0" w:space="0" w:color="auto"/>
                    <w:bottom w:val="none" w:sz="0" w:space="0" w:color="auto"/>
                    <w:right w:val="none" w:sz="0" w:space="0" w:color="auto"/>
                  </w:divBdr>
                  <w:divsChild>
                    <w:div w:id="129518044">
                      <w:marLeft w:val="0"/>
                      <w:marRight w:val="0"/>
                      <w:marTop w:val="0"/>
                      <w:marBottom w:val="0"/>
                      <w:divBdr>
                        <w:top w:val="none" w:sz="0" w:space="0" w:color="auto"/>
                        <w:left w:val="none" w:sz="0" w:space="0" w:color="auto"/>
                        <w:bottom w:val="none" w:sz="0" w:space="0" w:color="auto"/>
                        <w:right w:val="none" w:sz="0" w:space="0" w:color="auto"/>
                      </w:divBdr>
                    </w:div>
                  </w:divsChild>
                </w:div>
                <w:div w:id="642464685">
                  <w:marLeft w:val="0"/>
                  <w:marRight w:val="0"/>
                  <w:marTop w:val="0"/>
                  <w:marBottom w:val="0"/>
                  <w:divBdr>
                    <w:top w:val="none" w:sz="0" w:space="0" w:color="auto"/>
                    <w:left w:val="none" w:sz="0" w:space="0" w:color="auto"/>
                    <w:bottom w:val="none" w:sz="0" w:space="0" w:color="auto"/>
                    <w:right w:val="none" w:sz="0" w:space="0" w:color="auto"/>
                  </w:divBdr>
                  <w:divsChild>
                    <w:div w:id="453136958">
                      <w:marLeft w:val="0"/>
                      <w:marRight w:val="0"/>
                      <w:marTop w:val="0"/>
                      <w:marBottom w:val="0"/>
                      <w:divBdr>
                        <w:top w:val="none" w:sz="0" w:space="0" w:color="auto"/>
                        <w:left w:val="none" w:sz="0" w:space="0" w:color="auto"/>
                        <w:bottom w:val="none" w:sz="0" w:space="0" w:color="auto"/>
                        <w:right w:val="none" w:sz="0" w:space="0" w:color="auto"/>
                      </w:divBdr>
                    </w:div>
                  </w:divsChild>
                </w:div>
                <w:div w:id="755396951">
                  <w:marLeft w:val="0"/>
                  <w:marRight w:val="0"/>
                  <w:marTop w:val="0"/>
                  <w:marBottom w:val="0"/>
                  <w:divBdr>
                    <w:top w:val="none" w:sz="0" w:space="0" w:color="auto"/>
                    <w:left w:val="none" w:sz="0" w:space="0" w:color="auto"/>
                    <w:bottom w:val="none" w:sz="0" w:space="0" w:color="auto"/>
                    <w:right w:val="none" w:sz="0" w:space="0" w:color="auto"/>
                  </w:divBdr>
                  <w:divsChild>
                    <w:div w:id="1630892892">
                      <w:marLeft w:val="0"/>
                      <w:marRight w:val="0"/>
                      <w:marTop w:val="0"/>
                      <w:marBottom w:val="0"/>
                      <w:divBdr>
                        <w:top w:val="none" w:sz="0" w:space="0" w:color="auto"/>
                        <w:left w:val="none" w:sz="0" w:space="0" w:color="auto"/>
                        <w:bottom w:val="none" w:sz="0" w:space="0" w:color="auto"/>
                        <w:right w:val="none" w:sz="0" w:space="0" w:color="auto"/>
                      </w:divBdr>
                    </w:div>
                  </w:divsChild>
                </w:div>
                <w:div w:id="771125850">
                  <w:marLeft w:val="0"/>
                  <w:marRight w:val="0"/>
                  <w:marTop w:val="0"/>
                  <w:marBottom w:val="0"/>
                  <w:divBdr>
                    <w:top w:val="none" w:sz="0" w:space="0" w:color="auto"/>
                    <w:left w:val="none" w:sz="0" w:space="0" w:color="auto"/>
                    <w:bottom w:val="none" w:sz="0" w:space="0" w:color="auto"/>
                    <w:right w:val="none" w:sz="0" w:space="0" w:color="auto"/>
                  </w:divBdr>
                  <w:divsChild>
                    <w:div w:id="1548687173">
                      <w:marLeft w:val="0"/>
                      <w:marRight w:val="0"/>
                      <w:marTop w:val="0"/>
                      <w:marBottom w:val="0"/>
                      <w:divBdr>
                        <w:top w:val="none" w:sz="0" w:space="0" w:color="auto"/>
                        <w:left w:val="none" w:sz="0" w:space="0" w:color="auto"/>
                        <w:bottom w:val="none" w:sz="0" w:space="0" w:color="auto"/>
                        <w:right w:val="none" w:sz="0" w:space="0" w:color="auto"/>
                      </w:divBdr>
                    </w:div>
                  </w:divsChild>
                </w:div>
                <w:div w:id="804396945">
                  <w:marLeft w:val="0"/>
                  <w:marRight w:val="0"/>
                  <w:marTop w:val="0"/>
                  <w:marBottom w:val="0"/>
                  <w:divBdr>
                    <w:top w:val="none" w:sz="0" w:space="0" w:color="auto"/>
                    <w:left w:val="none" w:sz="0" w:space="0" w:color="auto"/>
                    <w:bottom w:val="none" w:sz="0" w:space="0" w:color="auto"/>
                    <w:right w:val="none" w:sz="0" w:space="0" w:color="auto"/>
                  </w:divBdr>
                  <w:divsChild>
                    <w:div w:id="1206675935">
                      <w:marLeft w:val="0"/>
                      <w:marRight w:val="0"/>
                      <w:marTop w:val="0"/>
                      <w:marBottom w:val="0"/>
                      <w:divBdr>
                        <w:top w:val="none" w:sz="0" w:space="0" w:color="auto"/>
                        <w:left w:val="none" w:sz="0" w:space="0" w:color="auto"/>
                        <w:bottom w:val="none" w:sz="0" w:space="0" w:color="auto"/>
                        <w:right w:val="none" w:sz="0" w:space="0" w:color="auto"/>
                      </w:divBdr>
                    </w:div>
                  </w:divsChild>
                </w:div>
                <w:div w:id="860510068">
                  <w:marLeft w:val="0"/>
                  <w:marRight w:val="0"/>
                  <w:marTop w:val="0"/>
                  <w:marBottom w:val="0"/>
                  <w:divBdr>
                    <w:top w:val="none" w:sz="0" w:space="0" w:color="auto"/>
                    <w:left w:val="none" w:sz="0" w:space="0" w:color="auto"/>
                    <w:bottom w:val="none" w:sz="0" w:space="0" w:color="auto"/>
                    <w:right w:val="none" w:sz="0" w:space="0" w:color="auto"/>
                  </w:divBdr>
                  <w:divsChild>
                    <w:div w:id="2125078098">
                      <w:marLeft w:val="0"/>
                      <w:marRight w:val="0"/>
                      <w:marTop w:val="0"/>
                      <w:marBottom w:val="0"/>
                      <w:divBdr>
                        <w:top w:val="none" w:sz="0" w:space="0" w:color="auto"/>
                        <w:left w:val="none" w:sz="0" w:space="0" w:color="auto"/>
                        <w:bottom w:val="none" w:sz="0" w:space="0" w:color="auto"/>
                        <w:right w:val="none" w:sz="0" w:space="0" w:color="auto"/>
                      </w:divBdr>
                    </w:div>
                  </w:divsChild>
                </w:div>
                <w:div w:id="931545405">
                  <w:marLeft w:val="0"/>
                  <w:marRight w:val="0"/>
                  <w:marTop w:val="0"/>
                  <w:marBottom w:val="0"/>
                  <w:divBdr>
                    <w:top w:val="none" w:sz="0" w:space="0" w:color="auto"/>
                    <w:left w:val="none" w:sz="0" w:space="0" w:color="auto"/>
                    <w:bottom w:val="none" w:sz="0" w:space="0" w:color="auto"/>
                    <w:right w:val="none" w:sz="0" w:space="0" w:color="auto"/>
                  </w:divBdr>
                  <w:divsChild>
                    <w:div w:id="576744987">
                      <w:marLeft w:val="0"/>
                      <w:marRight w:val="0"/>
                      <w:marTop w:val="0"/>
                      <w:marBottom w:val="0"/>
                      <w:divBdr>
                        <w:top w:val="none" w:sz="0" w:space="0" w:color="auto"/>
                        <w:left w:val="none" w:sz="0" w:space="0" w:color="auto"/>
                        <w:bottom w:val="none" w:sz="0" w:space="0" w:color="auto"/>
                        <w:right w:val="none" w:sz="0" w:space="0" w:color="auto"/>
                      </w:divBdr>
                    </w:div>
                  </w:divsChild>
                </w:div>
                <w:div w:id="965545168">
                  <w:marLeft w:val="0"/>
                  <w:marRight w:val="0"/>
                  <w:marTop w:val="0"/>
                  <w:marBottom w:val="0"/>
                  <w:divBdr>
                    <w:top w:val="none" w:sz="0" w:space="0" w:color="auto"/>
                    <w:left w:val="none" w:sz="0" w:space="0" w:color="auto"/>
                    <w:bottom w:val="none" w:sz="0" w:space="0" w:color="auto"/>
                    <w:right w:val="none" w:sz="0" w:space="0" w:color="auto"/>
                  </w:divBdr>
                  <w:divsChild>
                    <w:div w:id="573007620">
                      <w:marLeft w:val="0"/>
                      <w:marRight w:val="0"/>
                      <w:marTop w:val="0"/>
                      <w:marBottom w:val="0"/>
                      <w:divBdr>
                        <w:top w:val="none" w:sz="0" w:space="0" w:color="auto"/>
                        <w:left w:val="none" w:sz="0" w:space="0" w:color="auto"/>
                        <w:bottom w:val="none" w:sz="0" w:space="0" w:color="auto"/>
                        <w:right w:val="none" w:sz="0" w:space="0" w:color="auto"/>
                      </w:divBdr>
                    </w:div>
                  </w:divsChild>
                </w:div>
                <w:div w:id="1015038105">
                  <w:marLeft w:val="0"/>
                  <w:marRight w:val="0"/>
                  <w:marTop w:val="0"/>
                  <w:marBottom w:val="0"/>
                  <w:divBdr>
                    <w:top w:val="none" w:sz="0" w:space="0" w:color="auto"/>
                    <w:left w:val="none" w:sz="0" w:space="0" w:color="auto"/>
                    <w:bottom w:val="none" w:sz="0" w:space="0" w:color="auto"/>
                    <w:right w:val="none" w:sz="0" w:space="0" w:color="auto"/>
                  </w:divBdr>
                  <w:divsChild>
                    <w:div w:id="1043137701">
                      <w:marLeft w:val="0"/>
                      <w:marRight w:val="0"/>
                      <w:marTop w:val="0"/>
                      <w:marBottom w:val="0"/>
                      <w:divBdr>
                        <w:top w:val="none" w:sz="0" w:space="0" w:color="auto"/>
                        <w:left w:val="none" w:sz="0" w:space="0" w:color="auto"/>
                        <w:bottom w:val="none" w:sz="0" w:space="0" w:color="auto"/>
                        <w:right w:val="none" w:sz="0" w:space="0" w:color="auto"/>
                      </w:divBdr>
                    </w:div>
                  </w:divsChild>
                </w:div>
                <w:div w:id="1084182283">
                  <w:marLeft w:val="0"/>
                  <w:marRight w:val="0"/>
                  <w:marTop w:val="0"/>
                  <w:marBottom w:val="0"/>
                  <w:divBdr>
                    <w:top w:val="none" w:sz="0" w:space="0" w:color="auto"/>
                    <w:left w:val="none" w:sz="0" w:space="0" w:color="auto"/>
                    <w:bottom w:val="none" w:sz="0" w:space="0" w:color="auto"/>
                    <w:right w:val="none" w:sz="0" w:space="0" w:color="auto"/>
                  </w:divBdr>
                  <w:divsChild>
                    <w:div w:id="2322385">
                      <w:marLeft w:val="0"/>
                      <w:marRight w:val="0"/>
                      <w:marTop w:val="0"/>
                      <w:marBottom w:val="0"/>
                      <w:divBdr>
                        <w:top w:val="none" w:sz="0" w:space="0" w:color="auto"/>
                        <w:left w:val="none" w:sz="0" w:space="0" w:color="auto"/>
                        <w:bottom w:val="none" w:sz="0" w:space="0" w:color="auto"/>
                        <w:right w:val="none" w:sz="0" w:space="0" w:color="auto"/>
                      </w:divBdr>
                    </w:div>
                  </w:divsChild>
                </w:div>
                <w:div w:id="1139300588">
                  <w:marLeft w:val="0"/>
                  <w:marRight w:val="0"/>
                  <w:marTop w:val="0"/>
                  <w:marBottom w:val="0"/>
                  <w:divBdr>
                    <w:top w:val="none" w:sz="0" w:space="0" w:color="auto"/>
                    <w:left w:val="none" w:sz="0" w:space="0" w:color="auto"/>
                    <w:bottom w:val="none" w:sz="0" w:space="0" w:color="auto"/>
                    <w:right w:val="none" w:sz="0" w:space="0" w:color="auto"/>
                  </w:divBdr>
                  <w:divsChild>
                    <w:div w:id="581253709">
                      <w:marLeft w:val="0"/>
                      <w:marRight w:val="0"/>
                      <w:marTop w:val="0"/>
                      <w:marBottom w:val="0"/>
                      <w:divBdr>
                        <w:top w:val="none" w:sz="0" w:space="0" w:color="auto"/>
                        <w:left w:val="none" w:sz="0" w:space="0" w:color="auto"/>
                        <w:bottom w:val="none" w:sz="0" w:space="0" w:color="auto"/>
                        <w:right w:val="none" w:sz="0" w:space="0" w:color="auto"/>
                      </w:divBdr>
                    </w:div>
                  </w:divsChild>
                </w:div>
                <w:div w:id="1207328323">
                  <w:marLeft w:val="0"/>
                  <w:marRight w:val="0"/>
                  <w:marTop w:val="0"/>
                  <w:marBottom w:val="0"/>
                  <w:divBdr>
                    <w:top w:val="none" w:sz="0" w:space="0" w:color="auto"/>
                    <w:left w:val="none" w:sz="0" w:space="0" w:color="auto"/>
                    <w:bottom w:val="none" w:sz="0" w:space="0" w:color="auto"/>
                    <w:right w:val="none" w:sz="0" w:space="0" w:color="auto"/>
                  </w:divBdr>
                  <w:divsChild>
                    <w:div w:id="2081829203">
                      <w:marLeft w:val="0"/>
                      <w:marRight w:val="0"/>
                      <w:marTop w:val="0"/>
                      <w:marBottom w:val="0"/>
                      <w:divBdr>
                        <w:top w:val="none" w:sz="0" w:space="0" w:color="auto"/>
                        <w:left w:val="none" w:sz="0" w:space="0" w:color="auto"/>
                        <w:bottom w:val="none" w:sz="0" w:space="0" w:color="auto"/>
                        <w:right w:val="none" w:sz="0" w:space="0" w:color="auto"/>
                      </w:divBdr>
                    </w:div>
                  </w:divsChild>
                </w:div>
                <w:div w:id="1257206221">
                  <w:marLeft w:val="0"/>
                  <w:marRight w:val="0"/>
                  <w:marTop w:val="0"/>
                  <w:marBottom w:val="0"/>
                  <w:divBdr>
                    <w:top w:val="none" w:sz="0" w:space="0" w:color="auto"/>
                    <w:left w:val="none" w:sz="0" w:space="0" w:color="auto"/>
                    <w:bottom w:val="none" w:sz="0" w:space="0" w:color="auto"/>
                    <w:right w:val="none" w:sz="0" w:space="0" w:color="auto"/>
                  </w:divBdr>
                  <w:divsChild>
                    <w:div w:id="1348675802">
                      <w:marLeft w:val="0"/>
                      <w:marRight w:val="0"/>
                      <w:marTop w:val="0"/>
                      <w:marBottom w:val="0"/>
                      <w:divBdr>
                        <w:top w:val="none" w:sz="0" w:space="0" w:color="auto"/>
                        <w:left w:val="none" w:sz="0" w:space="0" w:color="auto"/>
                        <w:bottom w:val="none" w:sz="0" w:space="0" w:color="auto"/>
                        <w:right w:val="none" w:sz="0" w:space="0" w:color="auto"/>
                      </w:divBdr>
                    </w:div>
                  </w:divsChild>
                </w:div>
                <w:div w:id="1259750781">
                  <w:marLeft w:val="0"/>
                  <w:marRight w:val="0"/>
                  <w:marTop w:val="0"/>
                  <w:marBottom w:val="0"/>
                  <w:divBdr>
                    <w:top w:val="none" w:sz="0" w:space="0" w:color="auto"/>
                    <w:left w:val="none" w:sz="0" w:space="0" w:color="auto"/>
                    <w:bottom w:val="none" w:sz="0" w:space="0" w:color="auto"/>
                    <w:right w:val="none" w:sz="0" w:space="0" w:color="auto"/>
                  </w:divBdr>
                  <w:divsChild>
                    <w:div w:id="1350252573">
                      <w:marLeft w:val="0"/>
                      <w:marRight w:val="0"/>
                      <w:marTop w:val="0"/>
                      <w:marBottom w:val="0"/>
                      <w:divBdr>
                        <w:top w:val="none" w:sz="0" w:space="0" w:color="auto"/>
                        <w:left w:val="none" w:sz="0" w:space="0" w:color="auto"/>
                        <w:bottom w:val="none" w:sz="0" w:space="0" w:color="auto"/>
                        <w:right w:val="none" w:sz="0" w:space="0" w:color="auto"/>
                      </w:divBdr>
                    </w:div>
                  </w:divsChild>
                </w:div>
                <w:div w:id="1278756646">
                  <w:marLeft w:val="0"/>
                  <w:marRight w:val="0"/>
                  <w:marTop w:val="0"/>
                  <w:marBottom w:val="0"/>
                  <w:divBdr>
                    <w:top w:val="none" w:sz="0" w:space="0" w:color="auto"/>
                    <w:left w:val="none" w:sz="0" w:space="0" w:color="auto"/>
                    <w:bottom w:val="none" w:sz="0" w:space="0" w:color="auto"/>
                    <w:right w:val="none" w:sz="0" w:space="0" w:color="auto"/>
                  </w:divBdr>
                  <w:divsChild>
                    <w:div w:id="361594847">
                      <w:marLeft w:val="0"/>
                      <w:marRight w:val="0"/>
                      <w:marTop w:val="0"/>
                      <w:marBottom w:val="0"/>
                      <w:divBdr>
                        <w:top w:val="none" w:sz="0" w:space="0" w:color="auto"/>
                        <w:left w:val="none" w:sz="0" w:space="0" w:color="auto"/>
                        <w:bottom w:val="none" w:sz="0" w:space="0" w:color="auto"/>
                        <w:right w:val="none" w:sz="0" w:space="0" w:color="auto"/>
                      </w:divBdr>
                    </w:div>
                  </w:divsChild>
                </w:div>
                <w:div w:id="1509325102">
                  <w:marLeft w:val="0"/>
                  <w:marRight w:val="0"/>
                  <w:marTop w:val="0"/>
                  <w:marBottom w:val="0"/>
                  <w:divBdr>
                    <w:top w:val="none" w:sz="0" w:space="0" w:color="auto"/>
                    <w:left w:val="none" w:sz="0" w:space="0" w:color="auto"/>
                    <w:bottom w:val="none" w:sz="0" w:space="0" w:color="auto"/>
                    <w:right w:val="none" w:sz="0" w:space="0" w:color="auto"/>
                  </w:divBdr>
                  <w:divsChild>
                    <w:div w:id="1221288435">
                      <w:marLeft w:val="0"/>
                      <w:marRight w:val="0"/>
                      <w:marTop w:val="0"/>
                      <w:marBottom w:val="0"/>
                      <w:divBdr>
                        <w:top w:val="none" w:sz="0" w:space="0" w:color="auto"/>
                        <w:left w:val="none" w:sz="0" w:space="0" w:color="auto"/>
                        <w:bottom w:val="none" w:sz="0" w:space="0" w:color="auto"/>
                        <w:right w:val="none" w:sz="0" w:space="0" w:color="auto"/>
                      </w:divBdr>
                    </w:div>
                  </w:divsChild>
                </w:div>
                <w:div w:id="1523519590">
                  <w:marLeft w:val="0"/>
                  <w:marRight w:val="0"/>
                  <w:marTop w:val="0"/>
                  <w:marBottom w:val="0"/>
                  <w:divBdr>
                    <w:top w:val="none" w:sz="0" w:space="0" w:color="auto"/>
                    <w:left w:val="none" w:sz="0" w:space="0" w:color="auto"/>
                    <w:bottom w:val="none" w:sz="0" w:space="0" w:color="auto"/>
                    <w:right w:val="none" w:sz="0" w:space="0" w:color="auto"/>
                  </w:divBdr>
                  <w:divsChild>
                    <w:div w:id="552621635">
                      <w:marLeft w:val="0"/>
                      <w:marRight w:val="0"/>
                      <w:marTop w:val="0"/>
                      <w:marBottom w:val="0"/>
                      <w:divBdr>
                        <w:top w:val="none" w:sz="0" w:space="0" w:color="auto"/>
                        <w:left w:val="none" w:sz="0" w:space="0" w:color="auto"/>
                        <w:bottom w:val="none" w:sz="0" w:space="0" w:color="auto"/>
                        <w:right w:val="none" w:sz="0" w:space="0" w:color="auto"/>
                      </w:divBdr>
                    </w:div>
                  </w:divsChild>
                </w:div>
                <w:div w:id="1554274268">
                  <w:marLeft w:val="0"/>
                  <w:marRight w:val="0"/>
                  <w:marTop w:val="0"/>
                  <w:marBottom w:val="0"/>
                  <w:divBdr>
                    <w:top w:val="none" w:sz="0" w:space="0" w:color="auto"/>
                    <w:left w:val="none" w:sz="0" w:space="0" w:color="auto"/>
                    <w:bottom w:val="none" w:sz="0" w:space="0" w:color="auto"/>
                    <w:right w:val="none" w:sz="0" w:space="0" w:color="auto"/>
                  </w:divBdr>
                  <w:divsChild>
                    <w:div w:id="156462016">
                      <w:marLeft w:val="0"/>
                      <w:marRight w:val="0"/>
                      <w:marTop w:val="0"/>
                      <w:marBottom w:val="0"/>
                      <w:divBdr>
                        <w:top w:val="none" w:sz="0" w:space="0" w:color="auto"/>
                        <w:left w:val="none" w:sz="0" w:space="0" w:color="auto"/>
                        <w:bottom w:val="none" w:sz="0" w:space="0" w:color="auto"/>
                        <w:right w:val="none" w:sz="0" w:space="0" w:color="auto"/>
                      </w:divBdr>
                    </w:div>
                  </w:divsChild>
                </w:div>
                <w:div w:id="1577519846">
                  <w:marLeft w:val="0"/>
                  <w:marRight w:val="0"/>
                  <w:marTop w:val="0"/>
                  <w:marBottom w:val="0"/>
                  <w:divBdr>
                    <w:top w:val="none" w:sz="0" w:space="0" w:color="auto"/>
                    <w:left w:val="none" w:sz="0" w:space="0" w:color="auto"/>
                    <w:bottom w:val="none" w:sz="0" w:space="0" w:color="auto"/>
                    <w:right w:val="none" w:sz="0" w:space="0" w:color="auto"/>
                  </w:divBdr>
                  <w:divsChild>
                    <w:div w:id="1067386189">
                      <w:marLeft w:val="0"/>
                      <w:marRight w:val="0"/>
                      <w:marTop w:val="0"/>
                      <w:marBottom w:val="0"/>
                      <w:divBdr>
                        <w:top w:val="none" w:sz="0" w:space="0" w:color="auto"/>
                        <w:left w:val="none" w:sz="0" w:space="0" w:color="auto"/>
                        <w:bottom w:val="none" w:sz="0" w:space="0" w:color="auto"/>
                        <w:right w:val="none" w:sz="0" w:space="0" w:color="auto"/>
                      </w:divBdr>
                    </w:div>
                  </w:divsChild>
                </w:div>
                <w:div w:id="1649940916">
                  <w:marLeft w:val="0"/>
                  <w:marRight w:val="0"/>
                  <w:marTop w:val="0"/>
                  <w:marBottom w:val="0"/>
                  <w:divBdr>
                    <w:top w:val="none" w:sz="0" w:space="0" w:color="auto"/>
                    <w:left w:val="none" w:sz="0" w:space="0" w:color="auto"/>
                    <w:bottom w:val="none" w:sz="0" w:space="0" w:color="auto"/>
                    <w:right w:val="none" w:sz="0" w:space="0" w:color="auto"/>
                  </w:divBdr>
                  <w:divsChild>
                    <w:div w:id="1840734067">
                      <w:marLeft w:val="0"/>
                      <w:marRight w:val="0"/>
                      <w:marTop w:val="0"/>
                      <w:marBottom w:val="0"/>
                      <w:divBdr>
                        <w:top w:val="none" w:sz="0" w:space="0" w:color="auto"/>
                        <w:left w:val="none" w:sz="0" w:space="0" w:color="auto"/>
                        <w:bottom w:val="none" w:sz="0" w:space="0" w:color="auto"/>
                        <w:right w:val="none" w:sz="0" w:space="0" w:color="auto"/>
                      </w:divBdr>
                    </w:div>
                  </w:divsChild>
                </w:div>
                <w:div w:id="1900554864">
                  <w:marLeft w:val="0"/>
                  <w:marRight w:val="0"/>
                  <w:marTop w:val="0"/>
                  <w:marBottom w:val="0"/>
                  <w:divBdr>
                    <w:top w:val="none" w:sz="0" w:space="0" w:color="auto"/>
                    <w:left w:val="none" w:sz="0" w:space="0" w:color="auto"/>
                    <w:bottom w:val="none" w:sz="0" w:space="0" w:color="auto"/>
                    <w:right w:val="none" w:sz="0" w:space="0" w:color="auto"/>
                  </w:divBdr>
                  <w:divsChild>
                    <w:div w:id="131486168">
                      <w:marLeft w:val="0"/>
                      <w:marRight w:val="0"/>
                      <w:marTop w:val="0"/>
                      <w:marBottom w:val="0"/>
                      <w:divBdr>
                        <w:top w:val="none" w:sz="0" w:space="0" w:color="auto"/>
                        <w:left w:val="none" w:sz="0" w:space="0" w:color="auto"/>
                        <w:bottom w:val="none" w:sz="0" w:space="0" w:color="auto"/>
                        <w:right w:val="none" w:sz="0" w:space="0" w:color="auto"/>
                      </w:divBdr>
                    </w:div>
                  </w:divsChild>
                </w:div>
                <w:div w:id="1915124819">
                  <w:marLeft w:val="0"/>
                  <w:marRight w:val="0"/>
                  <w:marTop w:val="0"/>
                  <w:marBottom w:val="0"/>
                  <w:divBdr>
                    <w:top w:val="none" w:sz="0" w:space="0" w:color="auto"/>
                    <w:left w:val="none" w:sz="0" w:space="0" w:color="auto"/>
                    <w:bottom w:val="none" w:sz="0" w:space="0" w:color="auto"/>
                    <w:right w:val="none" w:sz="0" w:space="0" w:color="auto"/>
                  </w:divBdr>
                  <w:divsChild>
                    <w:div w:id="1730151510">
                      <w:marLeft w:val="0"/>
                      <w:marRight w:val="0"/>
                      <w:marTop w:val="0"/>
                      <w:marBottom w:val="0"/>
                      <w:divBdr>
                        <w:top w:val="none" w:sz="0" w:space="0" w:color="auto"/>
                        <w:left w:val="none" w:sz="0" w:space="0" w:color="auto"/>
                        <w:bottom w:val="none" w:sz="0" w:space="0" w:color="auto"/>
                        <w:right w:val="none" w:sz="0" w:space="0" w:color="auto"/>
                      </w:divBdr>
                    </w:div>
                  </w:divsChild>
                </w:div>
                <w:div w:id="1927229527">
                  <w:marLeft w:val="0"/>
                  <w:marRight w:val="0"/>
                  <w:marTop w:val="0"/>
                  <w:marBottom w:val="0"/>
                  <w:divBdr>
                    <w:top w:val="none" w:sz="0" w:space="0" w:color="auto"/>
                    <w:left w:val="none" w:sz="0" w:space="0" w:color="auto"/>
                    <w:bottom w:val="none" w:sz="0" w:space="0" w:color="auto"/>
                    <w:right w:val="none" w:sz="0" w:space="0" w:color="auto"/>
                  </w:divBdr>
                  <w:divsChild>
                    <w:div w:id="369914744">
                      <w:marLeft w:val="0"/>
                      <w:marRight w:val="0"/>
                      <w:marTop w:val="0"/>
                      <w:marBottom w:val="0"/>
                      <w:divBdr>
                        <w:top w:val="none" w:sz="0" w:space="0" w:color="auto"/>
                        <w:left w:val="none" w:sz="0" w:space="0" w:color="auto"/>
                        <w:bottom w:val="none" w:sz="0" w:space="0" w:color="auto"/>
                        <w:right w:val="none" w:sz="0" w:space="0" w:color="auto"/>
                      </w:divBdr>
                    </w:div>
                  </w:divsChild>
                </w:div>
                <w:div w:id="1969966228">
                  <w:marLeft w:val="0"/>
                  <w:marRight w:val="0"/>
                  <w:marTop w:val="0"/>
                  <w:marBottom w:val="0"/>
                  <w:divBdr>
                    <w:top w:val="none" w:sz="0" w:space="0" w:color="auto"/>
                    <w:left w:val="none" w:sz="0" w:space="0" w:color="auto"/>
                    <w:bottom w:val="none" w:sz="0" w:space="0" w:color="auto"/>
                    <w:right w:val="none" w:sz="0" w:space="0" w:color="auto"/>
                  </w:divBdr>
                  <w:divsChild>
                    <w:div w:id="381291564">
                      <w:marLeft w:val="0"/>
                      <w:marRight w:val="0"/>
                      <w:marTop w:val="0"/>
                      <w:marBottom w:val="0"/>
                      <w:divBdr>
                        <w:top w:val="none" w:sz="0" w:space="0" w:color="auto"/>
                        <w:left w:val="none" w:sz="0" w:space="0" w:color="auto"/>
                        <w:bottom w:val="none" w:sz="0" w:space="0" w:color="auto"/>
                        <w:right w:val="none" w:sz="0" w:space="0" w:color="auto"/>
                      </w:divBdr>
                    </w:div>
                  </w:divsChild>
                </w:div>
                <w:div w:id="1969970302">
                  <w:marLeft w:val="0"/>
                  <w:marRight w:val="0"/>
                  <w:marTop w:val="0"/>
                  <w:marBottom w:val="0"/>
                  <w:divBdr>
                    <w:top w:val="none" w:sz="0" w:space="0" w:color="auto"/>
                    <w:left w:val="none" w:sz="0" w:space="0" w:color="auto"/>
                    <w:bottom w:val="none" w:sz="0" w:space="0" w:color="auto"/>
                    <w:right w:val="none" w:sz="0" w:space="0" w:color="auto"/>
                  </w:divBdr>
                  <w:divsChild>
                    <w:div w:id="538593388">
                      <w:marLeft w:val="0"/>
                      <w:marRight w:val="0"/>
                      <w:marTop w:val="0"/>
                      <w:marBottom w:val="0"/>
                      <w:divBdr>
                        <w:top w:val="none" w:sz="0" w:space="0" w:color="auto"/>
                        <w:left w:val="none" w:sz="0" w:space="0" w:color="auto"/>
                        <w:bottom w:val="none" w:sz="0" w:space="0" w:color="auto"/>
                        <w:right w:val="none" w:sz="0" w:space="0" w:color="auto"/>
                      </w:divBdr>
                    </w:div>
                  </w:divsChild>
                </w:div>
                <w:div w:id="1988168879">
                  <w:marLeft w:val="0"/>
                  <w:marRight w:val="0"/>
                  <w:marTop w:val="0"/>
                  <w:marBottom w:val="0"/>
                  <w:divBdr>
                    <w:top w:val="none" w:sz="0" w:space="0" w:color="auto"/>
                    <w:left w:val="none" w:sz="0" w:space="0" w:color="auto"/>
                    <w:bottom w:val="none" w:sz="0" w:space="0" w:color="auto"/>
                    <w:right w:val="none" w:sz="0" w:space="0" w:color="auto"/>
                  </w:divBdr>
                  <w:divsChild>
                    <w:div w:id="918757341">
                      <w:marLeft w:val="0"/>
                      <w:marRight w:val="0"/>
                      <w:marTop w:val="0"/>
                      <w:marBottom w:val="0"/>
                      <w:divBdr>
                        <w:top w:val="none" w:sz="0" w:space="0" w:color="auto"/>
                        <w:left w:val="none" w:sz="0" w:space="0" w:color="auto"/>
                        <w:bottom w:val="none" w:sz="0" w:space="0" w:color="auto"/>
                        <w:right w:val="none" w:sz="0" w:space="0" w:color="auto"/>
                      </w:divBdr>
                    </w:div>
                  </w:divsChild>
                </w:div>
                <w:div w:id="2041659276">
                  <w:marLeft w:val="0"/>
                  <w:marRight w:val="0"/>
                  <w:marTop w:val="0"/>
                  <w:marBottom w:val="0"/>
                  <w:divBdr>
                    <w:top w:val="none" w:sz="0" w:space="0" w:color="auto"/>
                    <w:left w:val="none" w:sz="0" w:space="0" w:color="auto"/>
                    <w:bottom w:val="none" w:sz="0" w:space="0" w:color="auto"/>
                    <w:right w:val="none" w:sz="0" w:space="0" w:color="auto"/>
                  </w:divBdr>
                  <w:divsChild>
                    <w:div w:id="49811867">
                      <w:marLeft w:val="0"/>
                      <w:marRight w:val="0"/>
                      <w:marTop w:val="0"/>
                      <w:marBottom w:val="0"/>
                      <w:divBdr>
                        <w:top w:val="none" w:sz="0" w:space="0" w:color="auto"/>
                        <w:left w:val="none" w:sz="0" w:space="0" w:color="auto"/>
                        <w:bottom w:val="none" w:sz="0" w:space="0" w:color="auto"/>
                        <w:right w:val="none" w:sz="0" w:space="0" w:color="auto"/>
                      </w:divBdr>
                    </w:div>
                  </w:divsChild>
                </w:div>
                <w:div w:id="2084059963">
                  <w:marLeft w:val="0"/>
                  <w:marRight w:val="0"/>
                  <w:marTop w:val="0"/>
                  <w:marBottom w:val="0"/>
                  <w:divBdr>
                    <w:top w:val="none" w:sz="0" w:space="0" w:color="auto"/>
                    <w:left w:val="none" w:sz="0" w:space="0" w:color="auto"/>
                    <w:bottom w:val="none" w:sz="0" w:space="0" w:color="auto"/>
                    <w:right w:val="none" w:sz="0" w:space="0" w:color="auto"/>
                  </w:divBdr>
                  <w:divsChild>
                    <w:div w:id="164681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283273">
          <w:marLeft w:val="0"/>
          <w:marRight w:val="0"/>
          <w:marTop w:val="0"/>
          <w:marBottom w:val="0"/>
          <w:divBdr>
            <w:top w:val="none" w:sz="0" w:space="0" w:color="auto"/>
            <w:left w:val="none" w:sz="0" w:space="0" w:color="auto"/>
            <w:bottom w:val="none" w:sz="0" w:space="0" w:color="auto"/>
            <w:right w:val="none" w:sz="0" w:space="0" w:color="auto"/>
          </w:divBdr>
          <w:divsChild>
            <w:div w:id="107286855">
              <w:marLeft w:val="0"/>
              <w:marRight w:val="0"/>
              <w:marTop w:val="0"/>
              <w:marBottom w:val="0"/>
              <w:divBdr>
                <w:top w:val="none" w:sz="0" w:space="0" w:color="auto"/>
                <w:left w:val="none" w:sz="0" w:space="0" w:color="auto"/>
                <w:bottom w:val="none" w:sz="0" w:space="0" w:color="auto"/>
                <w:right w:val="none" w:sz="0" w:space="0" w:color="auto"/>
              </w:divBdr>
            </w:div>
            <w:div w:id="747115666">
              <w:marLeft w:val="0"/>
              <w:marRight w:val="0"/>
              <w:marTop w:val="0"/>
              <w:marBottom w:val="0"/>
              <w:divBdr>
                <w:top w:val="none" w:sz="0" w:space="0" w:color="auto"/>
                <w:left w:val="none" w:sz="0" w:space="0" w:color="auto"/>
                <w:bottom w:val="none" w:sz="0" w:space="0" w:color="auto"/>
                <w:right w:val="none" w:sz="0" w:space="0" w:color="auto"/>
              </w:divBdr>
            </w:div>
            <w:div w:id="791896450">
              <w:marLeft w:val="0"/>
              <w:marRight w:val="0"/>
              <w:marTop w:val="0"/>
              <w:marBottom w:val="0"/>
              <w:divBdr>
                <w:top w:val="none" w:sz="0" w:space="0" w:color="auto"/>
                <w:left w:val="none" w:sz="0" w:space="0" w:color="auto"/>
                <w:bottom w:val="none" w:sz="0" w:space="0" w:color="auto"/>
                <w:right w:val="none" w:sz="0" w:space="0" w:color="auto"/>
              </w:divBdr>
            </w:div>
            <w:div w:id="1152522450">
              <w:marLeft w:val="0"/>
              <w:marRight w:val="0"/>
              <w:marTop w:val="0"/>
              <w:marBottom w:val="0"/>
              <w:divBdr>
                <w:top w:val="none" w:sz="0" w:space="0" w:color="auto"/>
                <w:left w:val="none" w:sz="0" w:space="0" w:color="auto"/>
                <w:bottom w:val="none" w:sz="0" w:space="0" w:color="auto"/>
                <w:right w:val="none" w:sz="0" w:space="0" w:color="auto"/>
              </w:divBdr>
            </w:div>
            <w:div w:id="1522352881">
              <w:marLeft w:val="0"/>
              <w:marRight w:val="0"/>
              <w:marTop w:val="0"/>
              <w:marBottom w:val="0"/>
              <w:divBdr>
                <w:top w:val="none" w:sz="0" w:space="0" w:color="auto"/>
                <w:left w:val="none" w:sz="0" w:space="0" w:color="auto"/>
                <w:bottom w:val="none" w:sz="0" w:space="0" w:color="auto"/>
                <w:right w:val="none" w:sz="0" w:space="0" w:color="auto"/>
              </w:divBdr>
            </w:div>
          </w:divsChild>
        </w:div>
        <w:div w:id="1038549721">
          <w:marLeft w:val="0"/>
          <w:marRight w:val="0"/>
          <w:marTop w:val="0"/>
          <w:marBottom w:val="0"/>
          <w:divBdr>
            <w:top w:val="none" w:sz="0" w:space="0" w:color="auto"/>
            <w:left w:val="none" w:sz="0" w:space="0" w:color="auto"/>
            <w:bottom w:val="none" w:sz="0" w:space="0" w:color="auto"/>
            <w:right w:val="none" w:sz="0" w:space="0" w:color="auto"/>
          </w:divBdr>
        </w:div>
        <w:div w:id="1113011918">
          <w:marLeft w:val="0"/>
          <w:marRight w:val="0"/>
          <w:marTop w:val="0"/>
          <w:marBottom w:val="0"/>
          <w:divBdr>
            <w:top w:val="none" w:sz="0" w:space="0" w:color="auto"/>
            <w:left w:val="none" w:sz="0" w:space="0" w:color="auto"/>
            <w:bottom w:val="none" w:sz="0" w:space="0" w:color="auto"/>
            <w:right w:val="none" w:sz="0" w:space="0" w:color="auto"/>
          </w:divBdr>
          <w:divsChild>
            <w:div w:id="458231504">
              <w:marLeft w:val="-75"/>
              <w:marRight w:val="0"/>
              <w:marTop w:val="30"/>
              <w:marBottom w:val="30"/>
              <w:divBdr>
                <w:top w:val="none" w:sz="0" w:space="0" w:color="auto"/>
                <w:left w:val="none" w:sz="0" w:space="0" w:color="auto"/>
                <w:bottom w:val="none" w:sz="0" w:space="0" w:color="auto"/>
                <w:right w:val="none" w:sz="0" w:space="0" w:color="auto"/>
              </w:divBdr>
              <w:divsChild>
                <w:div w:id="21438372">
                  <w:marLeft w:val="0"/>
                  <w:marRight w:val="0"/>
                  <w:marTop w:val="0"/>
                  <w:marBottom w:val="0"/>
                  <w:divBdr>
                    <w:top w:val="none" w:sz="0" w:space="0" w:color="auto"/>
                    <w:left w:val="none" w:sz="0" w:space="0" w:color="auto"/>
                    <w:bottom w:val="none" w:sz="0" w:space="0" w:color="auto"/>
                    <w:right w:val="none" w:sz="0" w:space="0" w:color="auto"/>
                  </w:divBdr>
                  <w:divsChild>
                    <w:div w:id="869537266">
                      <w:marLeft w:val="0"/>
                      <w:marRight w:val="0"/>
                      <w:marTop w:val="0"/>
                      <w:marBottom w:val="0"/>
                      <w:divBdr>
                        <w:top w:val="none" w:sz="0" w:space="0" w:color="auto"/>
                        <w:left w:val="none" w:sz="0" w:space="0" w:color="auto"/>
                        <w:bottom w:val="none" w:sz="0" w:space="0" w:color="auto"/>
                        <w:right w:val="none" w:sz="0" w:space="0" w:color="auto"/>
                      </w:divBdr>
                    </w:div>
                  </w:divsChild>
                </w:div>
                <w:div w:id="22021051">
                  <w:marLeft w:val="0"/>
                  <w:marRight w:val="0"/>
                  <w:marTop w:val="0"/>
                  <w:marBottom w:val="0"/>
                  <w:divBdr>
                    <w:top w:val="none" w:sz="0" w:space="0" w:color="auto"/>
                    <w:left w:val="none" w:sz="0" w:space="0" w:color="auto"/>
                    <w:bottom w:val="none" w:sz="0" w:space="0" w:color="auto"/>
                    <w:right w:val="none" w:sz="0" w:space="0" w:color="auto"/>
                  </w:divBdr>
                  <w:divsChild>
                    <w:div w:id="171728332">
                      <w:marLeft w:val="0"/>
                      <w:marRight w:val="0"/>
                      <w:marTop w:val="0"/>
                      <w:marBottom w:val="0"/>
                      <w:divBdr>
                        <w:top w:val="none" w:sz="0" w:space="0" w:color="auto"/>
                        <w:left w:val="none" w:sz="0" w:space="0" w:color="auto"/>
                        <w:bottom w:val="none" w:sz="0" w:space="0" w:color="auto"/>
                        <w:right w:val="none" w:sz="0" w:space="0" w:color="auto"/>
                      </w:divBdr>
                    </w:div>
                  </w:divsChild>
                </w:div>
                <w:div w:id="30038990">
                  <w:marLeft w:val="0"/>
                  <w:marRight w:val="0"/>
                  <w:marTop w:val="0"/>
                  <w:marBottom w:val="0"/>
                  <w:divBdr>
                    <w:top w:val="none" w:sz="0" w:space="0" w:color="auto"/>
                    <w:left w:val="none" w:sz="0" w:space="0" w:color="auto"/>
                    <w:bottom w:val="none" w:sz="0" w:space="0" w:color="auto"/>
                    <w:right w:val="none" w:sz="0" w:space="0" w:color="auto"/>
                  </w:divBdr>
                  <w:divsChild>
                    <w:div w:id="1425224818">
                      <w:marLeft w:val="0"/>
                      <w:marRight w:val="0"/>
                      <w:marTop w:val="0"/>
                      <w:marBottom w:val="0"/>
                      <w:divBdr>
                        <w:top w:val="none" w:sz="0" w:space="0" w:color="auto"/>
                        <w:left w:val="none" w:sz="0" w:space="0" w:color="auto"/>
                        <w:bottom w:val="none" w:sz="0" w:space="0" w:color="auto"/>
                        <w:right w:val="none" w:sz="0" w:space="0" w:color="auto"/>
                      </w:divBdr>
                    </w:div>
                  </w:divsChild>
                </w:div>
                <w:div w:id="44456100">
                  <w:marLeft w:val="0"/>
                  <w:marRight w:val="0"/>
                  <w:marTop w:val="0"/>
                  <w:marBottom w:val="0"/>
                  <w:divBdr>
                    <w:top w:val="none" w:sz="0" w:space="0" w:color="auto"/>
                    <w:left w:val="none" w:sz="0" w:space="0" w:color="auto"/>
                    <w:bottom w:val="none" w:sz="0" w:space="0" w:color="auto"/>
                    <w:right w:val="none" w:sz="0" w:space="0" w:color="auto"/>
                  </w:divBdr>
                  <w:divsChild>
                    <w:div w:id="1508059526">
                      <w:marLeft w:val="0"/>
                      <w:marRight w:val="0"/>
                      <w:marTop w:val="0"/>
                      <w:marBottom w:val="0"/>
                      <w:divBdr>
                        <w:top w:val="none" w:sz="0" w:space="0" w:color="auto"/>
                        <w:left w:val="none" w:sz="0" w:space="0" w:color="auto"/>
                        <w:bottom w:val="none" w:sz="0" w:space="0" w:color="auto"/>
                        <w:right w:val="none" w:sz="0" w:space="0" w:color="auto"/>
                      </w:divBdr>
                    </w:div>
                  </w:divsChild>
                </w:div>
                <w:div w:id="47532831">
                  <w:marLeft w:val="0"/>
                  <w:marRight w:val="0"/>
                  <w:marTop w:val="0"/>
                  <w:marBottom w:val="0"/>
                  <w:divBdr>
                    <w:top w:val="none" w:sz="0" w:space="0" w:color="auto"/>
                    <w:left w:val="none" w:sz="0" w:space="0" w:color="auto"/>
                    <w:bottom w:val="none" w:sz="0" w:space="0" w:color="auto"/>
                    <w:right w:val="none" w:sz="0" w:space="0" w:color="auto"/>
                  </w:divBdr>
                  <w:divsChild>
                    <w:div w:id="837498280">
                      <w:marLeft w:val="0"/>
                      <w:marRight w:val="0"/>
                      <w:marTop w:val="0"/>
                      <w:marBottom w:val="0"/>
                      <w:divBdr>
                        <w:top w:val="none" w:sz="0" w:space="0" w:color="auto"/>
                        <w:left w:val="none" w:sz="0" w:space="0" w:color="auto"/>
                        <w:bottom w:val="none" w:sz="0" w:space="0" w:color="auto"/>
                        <w:right w:val="none" w:sz="0" w:space="0" w:color="auto"/>
                      </w:divBdr>
                    </w:div>
                  </w:divsChild>
                </w:div>
                <w:div w:id="64686512">
                  <w:marLeft w:val="0"/>
                  <w:marRight w:val="0"/>
                  <w:marTop w:val="0"/>
                  <w:marBottom w:val="0"/>
                  <w:divBdr>
                    <w:top w:val="none" w:sz="0" w:space="0" w:color="auto"/>
                    <w:left w:val="none" w:sz="0" w:space="0" w:color="auto"/>
                    <w:bottom w:val="none" w:sz="0" w:space="0" w:color="auto"/>
                    <w:right w:val="none" w:sz="0" w:space="0" w:color="auto"/>
                  </w:divBdr>
                  <w:divsChild>
                    <w:div w:id="851378459">
                      <w:marLeft w:val="0"/>
                      <w:marRight w:val="0"/>
                      <w:marTop w:val="0"/>
                      <w:marBottom w:val="0"/>
                      <w:divBdr>
                        <w:top w:val="none" w:sz="0" w:space="0" w:color="auto"/>
                        <w:left w:val="none" w:sz="0" w:space="0" w:color="auto"/>
                        <w:bottom w:val="none" w:sz="0" w:space="0" w:color="auto"/>
                        <w:right w:val="none" w:sz="0" w:space="0" w:color="auto"/>
                      </w:divBdr>
                    </w:div>
                  </w:divsChild>
                </w:div>
                <w:div w:id="71002610">
                  <w:marLeft w:val="0"/>
                  <w:marRight w:val="0"/>
                  <w:marTop w:val="0"/>
                  <w:marBottom w:val="0"/>
                  <w:divBdr>
                    <w:top w:val="none" w:sz="0" w:space="0" w:color="auto"/>
                    <w:left w:val="none" w:sz="0" w:space="0" w:color="auto"/>
                    <w:bottom w:val="none" w:sz="0" w:space="0" w:color="auto"/>
                    <w:right w:val="none" w:sz="0" w:space="0" w:color="auto"/>
                  </w:divBdr>
                  <w:divsChild>
                    <w:div w:id="1200120302">
                      <w:marLeft w:val="0"/>
                      <w:marRight w:val="0"/>
                      <w:marTop w:val="0"/>
                      <w:marBottom w:val="0"/>
                      <w:divBdr>
                        <w:top w:val="none" w:sz="0" w:space="0" w:color="auto"/>
                        <w:left w:val="none" w:sz="0" w:space="0" w:color="auto"/>
                        <w:bottom w:val="none" w:sz="0" w:space="0" w:color="auto"/>
                        <w:right w:val="none" w:sz="0" w:space="0" w:color="auto"/>
                      </w:divBdr>
                    </w:div>
                  </w:divsChild>
                </w:div>
                <w:div w:id="83310460">
                  <w:marLeft w:val="0"/>
                  <w:marRight w:val="0"/>
                  <w:marTop w:val="0"/>
                  <w:marBottom w:val="0"/>
                  <w:divBdr>
                    <w:top w:val="none" w:sz="0" w:space="0" w:color="auto"/>
                    <w:left w:val="none" w:sz="0" w:space="0" w:color="auto"/>
                    <w:bottom w:val="none" w:sz="0" w:space="0" w:color="auto"/>
                    <w:right w:val="none" w:sz="0" w:space="0" w:color="auto"/>
                  </w:divBdr>
                  <w:divsChild>
                    <w:div w:id="683628513">
                      <w:marLeft w:val="0"/>
                      <w:marRight w:val="0"/>
                      <w:marTop w:val="0"/>
                      <w:marBottom w:val="0"/>
                      <w:divBdr>
                        <w:top w:val="none" w:sz="0" w:space="0" w:color="auto"/>
                        <w:left w:val="none" w:sz="0" w:space="0" w:color="auto"/>
                        <w:bottom w:val="none" w:sz="0" w:space="0" w:color="auto"/>
                        <w:right w:val="none" w:sz="0" w:space="0" w:color="auto"/>
                      </w:divBdr>
                    </w:div>
                  </w:divsChild>
                </w:div>
                <w:div w:id="93945661">
                  <w:marLeft w:val="0"/>
                  <w:marRight w:val="0"/>
                  <w:marTop w:val="0"/>
                  <w:marBottom w:val="0"/>
                  <w:divBdr>
                    <w:top w:val="none" w:sz="0" w:space="0" w:color="auto"/>
                    <w:left w:val="none" w:sz="0" w:space="0" w:color="auto"/>
                    <w:bottom w:val="none" w:sz="0" w:space="0" w:color="auto"/>
                    <w:right w:val="none" w:sz="0" w:space="0" w:color="auto"/>
                  </w:divBdr>
                  <w:divsChild>
                    <w:div w:id="1969119889">
                      <w:marLeft w:val="0"/>
                      <w:marRight w:val="0"/>
                      <w:marTop w:val="0"/>
                      <w:marBottom w:val="0"/>
                      <w:divBdr>
                        <w:top w:val="none" w:sz="0" w:space="0" w:color="auto"/>
                        <w:left w:val="none" w:sz="0" w:space="0" w:color="auto"/>
                        <w:bottom w:val="none" w:sz="0" w:space="0" w:color="auto"/>
                        <w:right w:val="none" w:sz="0" w:space="0" w:color="auto"/>
                      </w:divBdr>
                    </w:div>
                  </w:divsChild>
                </w:div>
                <w:div w:id="142551087">
                  <w:marLeft w:val="0"/>
                  <w:marRight w:val="0"/>
                  <w:marTop w:val="0"/>
                  <w:marBottom w:val="0"/>
                  <w:divBdr>
                    <w:top w:val="none" w:sz="0" w:space="0" w:color="auto"/>
                    <w:left w:val="none" w:sz="0" w:space="0" w:color="auto"/>
                    <w:bottom w:val="none" w:sz="0" w:space="0" w:color="auto"/>
                    <w:right w:val="none" w:sz="0" w:space="0" w:color="auto"/>
                  </w:divBdr>
                  <w:divsChild>
                    <w:div w:id="679626991">
                      <w:marLeft w:val="0"/>
                      <w:marRight w:val="0"/>
                      <w:marTop w:val="0"/>
                      <w:marBottom w:val="0"/>
                      <w:divBdr>
                        <w:top w:val="none" w:sz="0" w:space="0" w:color="auto"/>
                        <w:left w:val="none" w:sz="0" w:space="0" w:color="auto"/>
                        <w:bottom w:val="none" w:sz="0" w:space="0" w:color="auto"/>
                        <w:right w:val="none" w:sz="0" w:space="0" w:color="auto"/>
                      </w:divBdr>
                    </w:div>
                  </w:divsChild>
                </w:div>
                <w:div w:id="183323858">
                  <w:marLeft w:val="0"/>
                  <w:marRight w:val="0"/>
                  <w:marTop w:val="0"/>
                  <w:marBottom w:val="0"/>
                  <w:divBdr>
                    <w:top w:val="none" w:sz="0" w:space="0" w:color="auto"/>
                    <w:left w:val="none" w:sz="0" w:space="0" w:color="auto"/>
                    <w:bottom w:val="none" w:sz="0" w:space="0" w:color="auto"/>
                    <w:right w:val="none" w:sz="0" w:space="0" w:color="auto"/>
                  </w:divBdr>
                  <w:divsChild>
                    <w:div w:id="575624725">
                      <w:marLeft w:val="0"/>
                      <w:marRight w:val="0"/>
                      <w:marTop w:val="0"/>
                      <w:marBottom w:val="0"/>
                      <w:divBdr>
                        <w:top w:val="none" w:sz="0" w:space="0" w:color="auto"/>
                        <w:left w:val="none" w:sz="0" w:space="0" w:color="auto"/>
                        <w:bottom w:val="none" w:sz="0" w:space="0" w:color="auto"/>
                        <w:right w:val="none" w:sz="0" w:space="0" w:color="auto"/>
                      </w:divBdr>
                    </w:div>
                  </w:divsChild>
                </w:div>
                <w:div w:id="188222926">
                  <w:marLeft w:val="0"/>
                  <w:marRight w:val="0"/>
                  <w:marTop w:val="0"/>
                  <w:marBottom w:val="0"/>
                  <w:divBdr>
                    <w:top w:val="none" w:sz="0" w:space="0" w:color="auto"/>
                    <w:left w:val="none" w:sz="0" w:space="0" w:color="auto"/>
                    <w:bottom w:val="none" w:sz="0" w:space="0" w:color="auto"/>
                    <w:right w:val="none" w:sz="0" w:space="0" w:color="auto"/>
                  </w:divBdr>
                  <w:divsChild>
                    <w:div w:id="1324745598">
                      <w:marLeft w:val="0"/>
                      <w:marRight w:val="0"/>
                      <w:marTop w:val="0"/>
                      <w:marBottom w:val="0"/>
                      <w:divBdr>
                        <w:top w:val="none" w:sz="0" w:space="0" w:color="auto"/>
                        <w:left w:val="none" w:sz="0" w:space="0" w:color="auto"/>
                        <w:bottom w:val="none" w:sz="0" w:space="0" w:color="auto"/>
                        <w:right w:val="none" w:sz="0" w:space="0" w:color="auto"/>
                      </w:divBdr>
                    </w:div>
                  </w:divsChild>
                </w:div>
                <w:div w:id="199435472">
                  <w:marLeft w:val="0"/>
                  <w:marRight w:val="0"/>
                  <w:marTop w:val="0"/>
                  <w:marBottom w:val="0"/>
                  <w:divBdr>
                    <w:top w:val="none" w:sz="0" w:space="0" w:color="auto"/>
                    <w:left w:val="none" w:sz="0" w:space="0" w:color="auto"/>
                    <w:bottom w:val="none" w:sz="0" w:space="0" w:color="auto"/>
                    <w:right w:val="none" w:sz="0" w:space="0" w:color="auto"/>
                  </w:divBdr>
                  <w:divsChild>
                    <w:div w:id="1260021531">
                      <w:marLeft w:val="0"/>
                      <w:marRight w:val="0"/>
                      <w:marTop w:val="0"/>
                      <w:marBottom w:val="0"/>
                      <w:divBdr>
                        <w:top w:val="none" w:sz="0" w:space="0" w:color="auto"/>
                        <w:left w:val="none" w:sz="0" w:space="0" w:color="auto"/>
                        <w:bottom w:val="none" w:sz="0" w:space="0" w:color="auto"/>
                        <w:right w:val="none" w:sz="0" w:space="0" w:color="auto"/>
                      </w:divBdr>
                    </w:div>
                  </w:divsChild>
                </w:div>
                <w:div w:id="204997911">
                  <w:marLeft w:val="0"/>
                  <w:marRight w:val="0"/>
                  <w:marTop w:val="0"/>
                  <w:marBottom w:val="0"/>
                  <w:divBdr>
                    <w:top w:val="none" w:sz="0" w:space="0" w:color="auto"/>
                    <w:left w:val="none" w:sz="0" w:space="0" w:color="auto"/>
                    <w:bottom w:val="none" w:sz="0" w:space="0" w:color="auto"/>
                    <w:right w:val="none" w:sz="0" w:space="0" w:color="auto"/>
                  </w:divBdr>
                  <w:divsChild>
                    <w:div w:id="1490246312">
                      <w:marLeft w:val="0"/>
                      <w:marRight w:val="0"/>
                      <w:marTop w:val="0"/>
                      <w:marBottom w:val="0"/>
                      <w:divBdr>
                        <w:top w:val="none" w:sz="0" w:space="0" w:color="auto"/>
                        <w:left w:val="none" w:sz="0" w:space="0" w:color="auto"/>
                        <w:bottom w:val="none" w:sz="0" w:space="0" w:color="auto"/>
                        <w:right w:val="none" w:sz="0" w:space="0" w:color="auto"/>
                      </w:divBdr>
                    </w:div>
                  </w:divsChild>
                </w:div>
                <w:div w:id="211774475">
                  <w:marLeft w:val="0"/>
                  <w:marRight w:val="0"/>
                  <w:marTop w:val="0"/>
                  <w:marBottom w:val="0"/>
                  <w:divBdr>
                    <w:top w:val="none" w:sz="0" w:space="0" w:color="auto"/>
                    <w:left w:val="none" w:sz="0" w:space="0" w:color="auto"/>
                    <w:bottom w:val="none" w:sz="0" w:space="0" w:color="auto"/>
                    <w:right w:val="none" w:sz="0" w:space="0" w:color="auto"/>
                  </w:divBdr>
                  <w:divsChild>
                    <w:div w:id="1819572486">
                      <w:marLeft w:val="0"/>
                      <w:marRight w:val="0"/>
                      <w:marTop w:val="0"/>
                      <w:marBottom w:val="0"/>
                      <w:divBdr>
                        <w:top w:val="none" w:sz="0" w:space="0" w:color="auto"/>
                        <w:left w:val="none" w:sz="0" w:space="0" w:color="auto"/>
                        <w:bottom w:val="none" w:sz="0" w:space="0" w:color="auto"/>
                        <w:right w:val="none" w:sz="0" w:space="0" w:color="auto"/>
                      </w:divBdr>
                    </w:div>
                  </w:divsChild>
                </w:div>
                <w:div w:id="213275615">
                  <w:marLeft w:val="0"/>
                  <w:marRight w:val="0"/>
                  <w:marTop w:val="0"/>
                  <w:marBottom w:val="0"/>
                  <w:divBdr>
                    <w:top w:val="none" w:sz="0" w:space="0" w:color="auto"/>
                    <w:left w:val="none" w:sz="0" w:space="0" w:color="auto"/>
                    <w:bottom w:val="none" w:sz="0" w:space="0" w:color="auto"/>
                    <w:right w:val="none" w:sz="0" w:space="0" w:color="auto"/>
                  </w:divBdr>
                  <w:divsChild>
                    <w:div w:id="1021207095">
                      <w:marLeft w:val="0"/>
                      <w:marRight w:val="0"/>
                      <w:marTop w:val="0"/>
                      <w:marBottom w:val="0"/>
                      <w:divBdr>
                        <w:top w:val="none" w:sz="0" w:space="0" w:color="auto"/>
                        <w:left w:val="none" w:sz="0" w:space="0" w:color="auto"/>
                        <w:bottom w:val="none" w:sz="0" w:space="0" w:color="auto"/>
                        <w:right w:val="none" w:sz="0" w:space="0" w:color="auto"/>
                      </w:divBdr>
                    </w:div>
                  </w:divsChild>
                </w:div>
                <w:div w:id="248976047">
                  <w:marLeft w:val="0"/>
                  <w:marRight w:val="0"/>
                  <w:marTop w:val="0"/>
                  <w:marBottom w:val="0"/>
                  <w:divBdr>
                    <w:top w:val="none" w:sz="0" w:space="0" w:color="auto"/>
                    <w:left w:val="none" w:sz="0" w:space="0" w:color="auto"/>
                    <w:bottom w:val="none" w:sz="0" w:space="0" w:color="auto"/>
                    <w:right w:val="none" w:sz="0" w:space="0" w:color="auto"/>
                  </w:divBdr>
                  <w:divsChild>
                    <w:div w:id="1212576690">
                      <w:marLeft w:val="0"/>
                      <w:marRight w:val="0"/>
                      <w:marTop w:val="0"/>
                      <w:marBottom w:val="0"/>
                      <w:divBdr>
                        <w:top w:val="none" w:sz="0" w:space="0" w:color="auto"/>
                        <w:left w:val="none" w:sz="0" w:space="0" w:color="auto"/>
                        <w:bottom w:val="none" w:sz="0" w:space="0" w:color="auto"/>
                        <w:right w:val="none" w:sz="0" w:space="0" w:color="auto"/>
                      </w:divBdr>
                    </w:div>
                  </w:divsChild>
                </w:div>
                <w:div w:id="310986009">
                  <w:marLeft w:val="0"/>
                  <w:marRight w:val="0"/>
                  <w:marTop w:val="0"/>
                  <w:marBottom w:val="0"/>
                  <w:divBdr>
                    <w:top w:val="none" w:sz="0" w:space="0" w:color="auto"/>
                    <w:left w:val="none" w:sz="0" w:space="0" w:color="auto"/>
                    <w:bottom w:val="none" w:sz="0" w:space="0" w:color="auto"/>
                    <w:right w:val="none" w:sz="0" w:space="0" w:color="auto"/>
                  </w:divBdr>
                  <w:divsChild>
                    <w:div w:id="180553519">
                      <w:marLeft w:val="0"/>
                      <w:marRight w:val="0"/>
                      <w:marTop w:val="0"/>
                      <w:marBottom w:val="0"/>
                      <w:divBdr>
                        <w:top w:val="none" w:sz="0" w:space="0" w:color="auto"/>
                        <w:left w:val="none" w:sz="0" w:space="0" w:color="auto"/>
                        <w:bottom w:val="none" w:sz="0" w:space="0" w:color="auto"/>
                        <w:right w:val="none" w:sz="0" w:space="0" w:color="auto"/>
                      </w:divBdr>
                    </w:div>
                  </w:divsChild>
                </w:div>
                <w:div w:id="342242935">
                  <w:marLeft w:val="0"/>
                  <w:marRight w:val="0"/>
                  <w:marTop w:val="0"/>
                  <w:marBottom w:val="0"/>
                  <w:divBdr>
                    <w:top w:val="none" w:sz="0" w:space="0" w:color="auto"/>
                    <w:left w:val="none" w:sz="0" w:space="0" w:color="auto"/>
                    <w:bottom w:val="none" w:sz="0" w:space="0" w:color="auto"/>
                    <w:right w:val="none" w:sz="0" w:space="0" w:color="auto"/>
                  </w:divBdr>
                  <w:divsChild>
                    <w:div w:id="1059282234">
                      <w:marLeft w:val="0"/>
                      <w:marRight w:val="0"/>
                      <w:marTop w:val="0"/>
                      <w:marBottom w:val="0"/>
                      <w:divBdr>
                        <w:top w:val="none" w:sz="0" w:space="0" w:color="auto"/>
                        <w:left w:val="none" w:sz="0" w:space="0" w:color="auto"/>
                        <w:bottom w:val="none" w:sz="0" w:space="0" w:color="auto"/>
                        <w:right w:val="none" w:sz="0" w:space="0" w:color="auto"/>
                      </w:divBdr>
                    </w:div>
                  </w:divsChild>
                </w:div>
                <w:div w:id="419789597">
                  <w:marLeft w:val="0"/>
                  <w:marRight w:val="0"/>
                  <w:marTop w:val="0"/>
                  <w:marBottom w:val="0"/>
                  <w:divBdr>
                    <w:top w:val="none" w:sz="0" w:space="0" w:color="auto"/>
                    <w:left w:val="none" w:sz="0" w:space="0" w:color="auto"/>
                    <w:bottom w:val="none" w:sz="0" w:space="0" w:color="auto"/>
                    <w:right w:val="none" w:sz="0" w:space="0" w:color="auto"/>
                  </w:divBdr>
                  <w:divsChild>
                    <w:div w:id="807554057">
                      <w:marLeft w:val="0"/>
                      <w:marRight w:val="0"/>
                      <w:marTop w:val="0"/>
                      <w:marBottom w:val="0"/>
                      <w:divBdr>
                        <w:top w:val="none" w:sz="0" w:space="0" w:color="auto"/>
                        <w:left w:val="none" w:sz="0" w:space="0" w:color="auto"/>
                        <w:bottom w:val="none" w:sz="0" w:space="0" w:color="auto"/>
                        <w:right w:val="none" w:sz="0" w:space="0" w:color="auto"/>
                      </w:divBdr>
                    </w:div>
                  </w:divsChild>
                </w:div>
                <w:div w:id="446587104">
                  <w:marLeft w:val="0"/>
                  <w:marRight w:val="0"/>
                  <w:marTop w:val="0"/>
                  <w:marBottom w:val="0"/>
                  <w:divBdr>
                    <w:top w:val="none" w:sz="0" w:space="0" w:color="auto"/>
                    <w:left w:val="none" w:sz="0" w:space="0" w:color="auto"/>
                    <w:bottom w:val="none" w:sz="0" w:space="0" w:color="auto"/>
                    <w:right w:val="none" w:sz="0" w:space="0" w:color="auto"/>
                  </w:divBdr>
                  <w:divsChild>
                    <w:div w:id="783186299">
                      <w:marLeft w:val="0"/>
                      <w:marRight w:val="0"/>
                      <w:marTop w:val="0"/>
                      <w:marBottom w:val="0"/>
                      <w:divBdr>
                        <w:top w:val="none" w:sz="0" w:space="0" w:color="auto"/>
                        <w:left w:val="none" w:sz="0" w:space="0" w:color="auto"/>
                        <w:bottom w:val="none" w:sz="0" w:space="0" w:color="auto"/>
                        <w:right w:val="none" w:sz="0" w:space="0" w:color="auto"/>
                      </w:divBdr>
                    </w:div>
                  </w:divsChild>
                </w:div>
                <w:div w:id="451562567">
                  <w:marLeft w:val="0"/>
                  <w:marRight w:val="0"/>
                  <w:marTop w:val="0"/>
                  <w:marBottom w:val="0"/>
                  <w:divBdr>
                    <w:top w:val="none" w:sz="0" w:space="0" w:color="auto"/>
                    <w:left w:val="none" w:sz="0" w:space="0" w:color="auto"/>
                    <w:bottom w:val="none" w:sz="0" w:space="0" w:color="auto"/>
                    <w:right w:val="none" w:sz="0" w:space="0" w:color="auto"/>
                  </w:divBdr>
                  <w:divsChild>
                    <w:div w:id="1179537161">
                      <w:marLeft w:val="0"/>
                      <w:marRight w:val="0"/>
                      <w:marTop w:val="0"/>
                      <w:marBottom w:val="0"/>
                      <w:divBdr>
                        <w:top w:val="none" w:sz="0" w:space="0" w:color="auto"/>
                        <w:left w:val="none" w:sz="0" w:space="0" w:color="auto"/>
                        <w:bottom w:val="none" w:sz="0" w:space="0" w:color="auto"/>
                        <w:right w:val="none" w:sz="0" w:space="0" w:color="auto"/>
                      </w:divBdr>
                    </w:div>
                  </w:divsChild>
                </w:div>
                <w:div w:id="455030010">
                  <w:marLeft w:val="0"/>
                  <w:marRight w:val="0"/>
                  <w:marTop w:val="0"/>
                  <w:marBottom w:val="0"/>
                  <w:divBdr>
                    <w:top w:val="none" w:sz="0" w:space="0" w:color="auto"/>
                    <w:left w:val="none" w:sz="0" w:space="0" w:color="auto"/>
                    <w:bottom w:val="none" w:sz="0" w:space="0" w:color="auto"/>
                    <w:right w:val="none" w:sz="0" w:space="0" w:color="auto"/>
                  </w:divBdr>
                  <w:divsChild>
                    <w:div w:id="2016495595">
                      <w:marLeft w:val="0"/>
                      <w:marRight w:val="0"/>
                      <w:marTop w:val="0"/>
                      <w:marBottom w:val="0"/>
                      <w:divBdr>
                        <w:top w:val="none" w:sz="0" w:space="0" w:color="auto"/>
                        <w:left w:val="none" w:sz="0" w:space="0" w:color="auto"/>
                        <w:bottom w:val="none" w:sz="0" w:space="0" w:color="auto"/>
                        <w:right w:val="none" w:sz="0" w:space="0" w:color="auto"/>
                      </w:divBdr>
                    </w:div>
                  </w:divsChild>
                </w:div>
                <w:div w:id="478956630">
                  <w:marLeft w:val="0"/>
                  <w:marRight w:val="0"/>
                  <w:marTop w:val="0"/>
                  <w:marBottom w:val="0"/>
                  <w:divBdr>
                    <w:top w:val="none" w:sz="0" w:space="0" w:color="auto"/>
                    <w:left w:val="none" w:sz="0" w:space="0" w:color="auto"/>
                    <w:bottom w:val="none" w:sz="0" w:space="0" w:color="auto"/>
                    <w:right w:val="none" w:sz="0" w:space="0" w:color="auto"/>
                  </w:divBdr>
                  <w:divsChild>
                    <w:div w:id="1356730600">
                      <w:marLeft w:val="0"/>
                      <w:marRight w:val="0"/>
                      <w:marTop w:val="0"/>
                      <w:marBottom w:val="0"/>
                      <w:divBdr>
                        <w:top w:val="none" w:sz="0" w:space="0" w:color="auto"/>
                        <w:left w:val="none" w:sz="0" w:space="0" w:color="auto"/>
                        <w:bottom w:val="none" w:sz="0" w:space="0" w:color="auto"/>
                        <w:right w:val="none" w:sz="0" w:space="0" w:color="auto"/>
                      </w:divBdr>
                    </w:div>
                  </w:divsChild>
                </w:div>
                <w:div w:id="519011615">
                  <w:marLeft w:val="0"/>
                  <w:marRight w:val="0"/>
                  <w:marTop w:val="0"/>
                  <w:marBottom w:val="0"/>
                  <w:divBdr>
                    <w:top w:val="none" w:sz="0" w:space="0" w:color="auto"/>
                    <w:left w:val="none" w:sz="0" w:space="0" w:color="auto"/>
                    <w:bottom w:val="none" w:sz="0" w:space="0" w:color="auto"/>
                    <w:right w:val="none" w:sz="0" w:space="0" w:color="auto"/>
                  </w:divBdr>
                  <w:divsChild>
                    <w:div w:id="297146083">
                      <w:marLeft w:val="0"/>
                      <w:marRight w:val="0"/>
                      <w:marTop w:val="0"/>
                      <w:marBottom w:val="0"/>
                      <w:divBdr>
                        <w:top w:val="none" w:sz="0" w:space="0" w:color="auto"/>
                        <w:left w:val="none" w:sz="0" w:space="0" w:color="auto"/>
                        <w:bottom w:val="none" w:sz="0" w:space="0" w:color="auto"/>
                        <w:right w:val="none" w:sz="0" w:space="0" w:color="auto"/>
                      </w:divBdr>
                    </w:div>
                  </w:divsChild>
                </w:div>
                <w:div w:id="522204811">
                  <w:marLeft w:val="0"/>
                  <w:marRight w:val="0"/>
                  <w:marTop w:val="0"/>
                  <w:marBottom w:val="0"/>
                  <w:divBdr>
                    <w:top w:val="none" w:sz="0" w:space="0" w:color="auto"/>
                    <w:left w:val="none" w:sz="0" w:space="0" w:color="auto"/>
                    <w:bottom w:val="none" w:sz="0" w:space="0" w:color="auto"/>
                    <w:right w:val="none" w:sz="0" w:space="0" w:color="auto"/>
                  </w:divBdr>
                  <w:divsChild>
                    <w:div w:id="1551380657">
                      <w:marLeft w:val="0"/>
                      <w:marRight w:val="0"/>
                      <w:marTop w:val="0"/>
                      <w:marBottom w:val="0"/>
                      <w:divBdr>
                        <w:top w:val="none" w:sz="0" w:space="0" w:color="auto"/>
                        <w:left w:val="none" w:sz="0" w:space="0" w:color="auto"/>
                        <w:bottom w:val="none" w:sz="0" w:space="0" w:color="auto"/>
                        <w:right w:val="none" w:sz="0" w:space="0" w:color="auto"/>
                      </w:divBdr>
                    </w:div>
                  </w:divsChild>
                </w:div>
                <w:div w:id="547110029">
                  <w:marLeft w:val="0"/>
                  <w:marRight w:val="0"/>
                  <w:marTop w:val="0"/>
                  <w:marBottom w:val="0"/>
                  <w:divBdr>
                    <w:top w:val="none" w:sz="0" w:space="0" w:color="auto"/>
                    <w:left w:val="none" w:sz="0" w:space="0" w:color="auto"/>
                    <w:bottom w:val="none" w:sz="0" w:space="0" w:color="auto"/>
                    <w:right w:val="none" w:sz="0" w:space="0" w:color="auto"/>
                  </w:divBdr>
                  <w:divsChild>
                    <w:div w:id="1086028776">
                      <w:marLeft w:val="0"/>
                      <w:marRight w:val="0"/>
                      <w:marTop w:val="0"/>
                      <w:marBottom w:val="0"/>
                      <w:divBdr>
                        <w:top w:val="none" w:sz="0" w:space="0" w:color="auto"/>
                        <w:left w:val="none" w:sz="0" w:space="0" w:color="auto"/>
                        <w:bottom w:val="none" w:sz="0" w:space="0" w:color="auto"/>
                        <w:right w:val="none" w:sz="0" w:space="0" w:color="auto"/>
                      </w:divBdr>
                    </w:div>
                  </w:divsChild>
                </w:div>
                <w:div w:id="602614152">
                  <w:marLeft w:val="0"/>
                  <w:marRight w:val="0"/>
                  <w:marTop w:val="0"/>
                  <w:marBottom w:val="0"/>
                  <w:divBdr>
                    <w:top w:val="none" w:sz="0" w:space="0" w:color="auto"/>
                    <w:left w:val="none" w:sz="0" w:space="0" w:color="auto"/>
                    <w:bottom w:val="none" w:sz="0" w:space="0" w:color="auto"/>
                    <w:right w:val="none" w:sz="0" w:space="0" w:color="auto"/>
                  </w:divBdr>
                  <w:divsChild>
                    <w:div w:id="1501307073">
                      <w:marLeft w:val="0"/>
                      <w:marRight w:val="0"/>
                      <w:marTop w:val="0"/>
                      <w:marBottom w:val="0"/>
                      <w:divBdr>
                        <w:top w:val="none" w:sz="0" w:space="0" w:color="auto"/>
                        <w:left w:val="none" w:sz="0" w:space="0" w:color="auto"/>
                        <w:bottom w:val="none" w:sz="0" w:space="0" w:color="auto"/>
                        <w:right w:val="none" w:sz="0" w:space="0" w:color="auto"/>
                      </w:divBdr>
                    </w:div>
                  </w:divsChild>
                </w:div>
                <w:div w:id="631834165">
                  <w:marLeft w:val="0"/>
                  <w:marRight w:val="0"/>
                  <w:marTop w:val="0"/>
                  <w:marBottom w:val="0"/>
                  <w:divBdr>
                    <w:top w:val="none" w:sz="0" w:space="0" w:color="auto"/>
                    <w:left w:val="none" w:sz="0" w:space="0" w:color="auto"/>
                    <w:bottom w:val="none" w:sz="0" w:space="0" w:color="auto"/>
                    <w:right w:val="none" w:sz="0" w:space="0" w:color="auto"/>
                  </w:divBdr>
                  <w:divsChild>
                    <w:div w:id="109249697">
                      <w:marLeft w:val="0"/>
                      <w:marRight w:val="0"/>
                      <w:marTop w:val="0"/>
                      <w:marBottom w:val="0"/>
                      <w:divBdr>
                        <w:top w:val="none" w:sz="0" w:space="0" w:color="auto"/>
                        <w:left w:val="none" w:sz="0" w:space="0" w:color="auto"/>
                        <w:bottom w:val="none" w:sz="0" w:space="0" w:color="auto"/>
                        <w:right w:val="none" w:sz="0" w:space="0" w:color="auto"/>
                      </w:divBdr>
                    </w:div>
                  </w:divsChild>
                </w:div>
                <w:div w:id="637538321">
                  <w:marLeft w:val="0"/>
                  <w:marRight w:val="0"/>
                  <w:marTop w:val="0"/>
                  <w:marBottom w:val="0"/>
                  <w:divBdr>
                    <w:top w:val="none" w:sz="0" w:space="0" w:color="auto"/>
                    <w:left w:val="none" w:sz="0" w:space="0" w:color="auto"/>
                    <w:bottom w:val="none" w:sz="0" w:space="0" w:color="auto"/>
                    <w:right w:val="none" w:sz="0" w:space="0" w:color="auto"/>
                  </w:divBdr>
                  <w:divsChild>
                    <w:div w:id="2074039022">
                      <w:marLeft w:val="0"/>
                      <w:marRight w:val="0"/>
                      <w:marTop w:val="0"/>
                      <w:marBottom w:val="0"/>
                      <w:divBdr>
                        <w:top w:val="none" w:sz="0" w:space="0" w:color="auto"/>
                        <w:left w:val="none" w:sz="0" w:space="0" w:color="auto"/>
                        <w:bottom w:val="none" w:sz="0" w:space="0" w:color="auto"/>
                        <w:right w:val="none" w:sz="0" w:space="0" w:color="auto"/>
                      </w:divBdr>
                    </w:div>
                  </w:divsChild>
                </w:div>
                <w:div w:id="659432250">
                  <w:marLeft w:val="0"/>
                  <w:marRight w:val="0"/>
                  <w:marTop w:val="0"/>
                  <w:marBottom w:val="0"/>
                  <w:divBdr>
                    <w:top w:val="none" w:sz="0" w:space="0" w:color="auto"/>
                    <w:left w:val="none" w:sz="0" w:space="0" w:color="auto"/>
                    <w:bottom w:val="none" w:sz="0" w:space="0" w:color="auto"/>
                    <w:right w:val="none" w:sz="0" w:space="0" w:color="auto"/>
                  </w:divBdr>
                  <w:divsChild>
                    <w:div w:id="1391272656">
                      <w:marLeft w:val="0"/>
                      <w:marRight w:val="0"/>
                      <w:marTop w:val="0"/>
                      <w:marBottom w:val="0"/>
                      <w:divBdr>
                        <w:top w:val="none" w:sz="0" w:space="0" w:color="auto"/>
                        <w:left w:val="none" w:sz="0" w:space="0" w:color="auto"/>
                        <w:bottom w:val="none" w:sz="0" w:space="0" w:color="auto"/>
                        <w:right w:val="none" w:sz="0" w:space="0" w:color="auto"/>
                      </w:divBdr>
                    </w:div>
                  </w:divsChild>
                </w:div>
                <w:div w:id="713770396">
                  <w:marLeft w:val="0"/>
                  <w:marRight w:val="0"/>
                  <w:marTop w:val="0"/>
                  <w:marBottom w:val="0"/>
                  <w:divBdr>
                    <w:top w:val="none" w:sz="0" w:space="0" w:color="auto"/>
                    <w:left w:val="none" w:sz="0" w:space="0" w:color="auto"/>
                    <w:bottom w:val="none" w:sz="0" w:space="0" w:color="auto"/>
                    <w:right w:val="none" w:sz="0" w:space="0" w:color="auto"/>
                  </w:divBdr>
                  <w:divsChild>
                    <w:div w:id="936135593">
                      <w:marLeft w:val="0"/>
                      <w:marRight w:val="0"/>
                      <w:marTop w:val="0"/>
                      <w:marBottom w:val="0"/>
                      <w:divBdr>
                        <w:top w:val="none" w:sz="0" w:space="0" w:color="auto"/>
                        <w:left w:val="none" w:sz="0" w:space="0" w:color="auto"/>
                        <w:bottom w:val="none" w:sz="0" w:space="0" w:color="auto"/>
                        <w:right w:val="none" w:sz="0" w:space="0" w:color="auto"/>
                      </w:divBdr>
                    </w:div>
                  </w:divsChild>
                </w:div>
                <w:div w:id="734864422">
                  <w:marLeft w:val="0"/>
                  <w:marRight w:val="0"/>
                  <w:marTop w:val="0"/>
                  <w:marBottom w:val="0"/>
                  <w:divBdr>
                    <w:top w:val="none" w:sz="0" w:space="0" w:color="auto"/>
                    <w:left w:val="none" w:sz="0" w:space="0" w:color="auto"/>
                    <w:bottom w:val="none" w:sz="0" w:space="0" w:color="auto"/>
                    <w:right w:val="none" w:sz="0" w:space="0" w:color="auto"/>
                  </w:divBdr>
                  <w:divsChild>
                    <w:div w:id="597448528">
                      <w:marLeft w:val="0"/>
                      <w:marRight w:val="0"/>
                      <w:marTop w:val="0"/>
                      <w:marBottom w:val="0"/>
                      <w:divBdr>
                        <w:top w:val="none" w:sz="0" w:space="0" w:color="auto"/>
                        <w:left w:val="none" w:sz="0" w:space="0" w:color="auto"/>
                        <w:bottom w:val="none" w:sz="0" w:space="0" w:color="auto"/>
                        <w:right w:val="none" w:sz="0" w:space="0" w:color="auto"/>
                      </w:divBdr>
                    </w:div>
                  </w:divsChild>
                </w:div>
                <w:div w:id="737165535">
                  <w:marLeft w:val="0"/>
                  <w:marRight w:val="0"/>
                  <w:marTop w:val="0"/>
                  <w:marBottom w:val="0"/>
                  <w:divBdr>
                    <w:top w:val="none" w:sz="0" w:space="0" w:color="auto"/>
                    <w:left w:val="none" w:sz="0" w:space="0" w:color="auto"/>
                    <w:bottom w:val="none" w:sz="0" w:space="0" w:color="auto"/>
                    <w:right w:val="none" w:sz="0" w:space="0" w:color="auto"/>
                  </w:divBdr>
                  <w:divsChild>
                    <w:div w:id="1118913045">
                      <w:marLeft w:val="0"/>
                      <w:marRight w:val="0"/>
                      <w:marTop w:val="0"/>
                      <w:marBottom w:val="0"/>
                      <w:divBdr>
                        <w:top w:val="none" w:sz="0" w:space="0" w:color="auto"/>
                        <w:left w:val="none" w:sz="0" w:space="0" w:color="auto"/>
                        <w:bottom w:val="none" w:sz="0" w:space="0" w:color="auto"/>
                        <w:right w:val="none" w:sz="0" w:space="0" w:color="auto"/>
                      </w:divBdr>
                    </w:div>
                  </w:divsChild>
                </w:div>
                <w:div w:id="746655569">
                  <w:marLeft w:val="0"/>
                  <w:marRight w:val="0"/>
                  <w:marTop w:val="0"/>
                  <w:marBottom w:val="0"/>
                  <w:divBdr>
                    <w:top w:val="none" w:sz="0" w:space="0" w:color="auto"/>
                    <w:left w:val="none" w:sz="0" w:space="0" w:color="auto"/>
                    <w:bottom w:val="none" w:sz="0" w:space="0" w:color="auto"/>
                    <w:right w:val="none" w:sz="0" w:space="0" w:color="auto"/>
                  </w:divBdr>
                  <w:divsChild>
                    <w:div w:id="1384792844">
                      <w:marLeft w:val="0"/>
                      <w:marRight w:val="0"/>
                      <w:marTop w:val="0"/>
                      <w:marBottom w:val="0"/>
                      <w:divBdr>
                        <w:top w:val="none" w:sz="0" w:space="0" w:color="auto"/>
                        <w:left w:val="none" w:sz="0" w:space="0" w:color="auto"/>
                        <w:bottom w:val="none" w:sz="0" w:space="0" w:color="auto"/>
                        <w:right w:val="none" w:sz="0" w:space="0" w:color="auto"/>
                      </w:divBdr>
                    </w:div>
                  </w:divsChild>
                </w:div>
                <w:div w:id="817574889">
                  <w:marLeft w:val="0"/>
                  <w:marRight w:val="0"/>
                  <w:marTop w:val="0"/>
                  <w:marBottom w:val="0"/>
                  <w:divBdr>
                    <w:top w:val="none" w:sz="0" w:space="0" w:color="auto"/>
                    <w:left w:val="none" w:sz="0" w:space="0" w:color="auto"/>
                    <w:bottom w:val="none" w:sz="0" w:space="0" w:color="auto"/>
                    <w:right w:val="none" w:sz="0" w:space="0" w:color="auto"/>
                  </w:divBdr>
                  <w:divsChild>
                    <w:div w:id="1902131265">
                      <w:marLeft w:val="0"/>
                      <w:marRight w:val="0"/>
                      <w:marTop w:val="0"/>
                      <w:marBottom w:val="0"/>
                      <w:divBdr>
                        <w:top w:val="none" w:sz="0" w:space="0" w:color="auto"/>
                        <w:left w:val="none" w:sz="0" w:space="0" w:color="auto"/>
                        <w:bottom w:val="none" w:sz="0" w:space="0" w:color="auto"/>
                        <w:right w:val="none" w:sz="0" w:space="0" w:color="auto"/>
                      </w:divBdr>
                    </w:div>
                  </w:divsChild>
                </w:div>
                <w:div w:id="840851064">
                  <w:marLeft w:val="0"/>
                  <w:marRight w:val="0"/>
                  <w:marTop w:val="0"/>
                  <w:marBottom w:val="0"/>
                  <w:divBdr>
                    <w:top w:val="none" w:sz="0" w:space="0" w:color="auto"/>
                    <w:left w:val="none" w:sz="0" w:space="0" w:color="auto"/>
                    <w:bottom w:val="none" w:sz="0" w:space="0" w:color="auto"/>
                    <w:right w:val="none" w:sz="0" w:space="0" w:color="auto"/>
                  </w:divBdr>
                  <w:divsChild>
                    <w:div w:id="17783018">
                      <w:marLeft w:val="0"/>
                      <w:marRight w:val="0"/>
                      <w:marTop w:val="0"/>
                      <w:marBottom w:val="0"/>
                      <w:divBdr>
                        <w:top w:val="none" w:sz="0" w:space="0" w:color="auto"/>
                        <w:left w:val="none" w:sz="0" w:space="0" w:color="auto"/>
                        <w:bottom w:val="none" w:sz="0" w:space="0" w:color="auto"/>
                        <w:right w:val="none" w:sz="0" w:space="0" w:color="auto"/>
                      </w:divBdr>
                    </w:div>
                  </w:divsChild>
                </w:div>
                <w:div w:id="872036047">
                  <w:marLeft w:val="0"/>
                  <w:marRight w:val="0"/>
                  <w:marTop w:val="0"/>
                  <w:marBottom w:val="0"/>
                  <w:divBdr>
                    <w:top w:val="none" w:sz="0" w:space="0" w:color="auto"/>
                    <w:left w:val="none" w:sz="0" w:space="0" w:color="auto"/>
                    <w:bottom w:val="none" w:sz="0" w:space="0" w:color="auto"/>
                    <w:right w:val="none" w:sz="0" w:space="0" w:color="auto"/>
                  </w:divBdr>
                  <w:divsChild>
                    <w:div w:id="876967986">
                      <w:marLeft w:val="0"/>
                      <w:marRight w:val="0"/>
                      <w:marTop w:val="0"/>
                      <w:marBottom w:val="0"/>
                      <w:divBdr>
                        <w:top w:val="none" w:sz="0" w:space="0" w:color="auto"/>
                        <w:left w:val="none" w:sz="0" w:space="0" w:color="auto"/>
                        <w:bottom w:val="none" w:sz="0" w:space="0" w:color="auto"/>
                        <w:right w:val="none" w:sz="0" w:space="0" w:color="auto"/>
                      </w:divBdr>
                    </w:div>
                  </w:divsChild>
                </w:div>
                <w:div w:id="879436065">
                  <w:marLeft w:val="0"/>
                  <w:marRight w:val="0"/>
                  <w:marTop w:val="0"/>
                  <w:marBottom w:val="0"/>
                  <w:divBdr>
                    <w:top w:val="none" w:sz="0" w:space="0" w:color="auto"/>
                    <w:left w:val="none" w:sz="0" w:space="0" w:color="auto"/>
                    <w:bottom w:val="none" w:sz="0" w:space="0" w:color="auto"/>
                    <w:right w:val="none" w:sz="0" w:space="0" w:color="auto"/>
                  </w:divBdr>
                  <w:divsChild>
                    <w:div w:id="1936282297">
                      <w:marLeft w:val="0"/>
                      <w:marRight w:val="0"/>
                      <w:marTop w:val="0"/>
                      <w:marBottom w:val="0"/>
                      <w:divBdr>
                        <w:top w:val="none" w:sz="0" w:space="0" w:color="auto"/>
                        <w:left w:val="none" w:sz="0" w:space="0" w:color="auto"/>
                        <w:bottom w:val="none" w:sz="0" w:space="0" w:color="auto"/>
                        <w:right w:val="none" w:sz="0" w:space="0" w:color="auto"/>
                      </w:divBdr>
                    </w:div>
                  </w:divsChild>
                </w:div>
                <w:div w:id="883250007">
                  <w:marLeft w:val="0"/>
                  <w:marRight w:val="0"/>
                  <w:marTop w:val="0"/>
                  <w:marBottom w:val="0"/>
                  <w:divBdr>
                    <w:top w:val="none" w:sz="0" w:space="0" w:color="auto"/>
                    <w:left w:val="none" w:sz="0" w:space="0" w:color="auto"/>
                    <w:bottom w:val="none" w:sz="0" w:space="0" w:color="auto"/>
                    <w:right w:val="none" w:sz="0" w:space="0" w:color="auto"/>
                  </w:divBdr>
                  <w:divsChild>
                    <w:div w:id="472914133">
                      <w:marLeft w:val="0"/>
                      <w:marRight w:val="0"/>
                      <w:marTop w:val="0"/>
                      <w:marBottom w:val="0"/>
                      <w:divBdr>
                        <w:top w:val="none" w:sz="0" w:space="0" w:color="auto"/>
                        <w:left w:val="none" w:sz="0" w:space="0" w:color="auto"/>
                        <w:bottom w:val="none" w:sz="0" w:space="0" w:color="auto"/>
                        <w:right w:val="none" w:sz="0" w:space="0" w:color="auto"/>
                      </w:divBdr>
                    </w:div>
                  </w:divsChild>
                </w:div>
                <w:div w:id="925268731">
                  <w:marLeft w:val="0"/>
                  <w:marRight w:val="0"/>
                  <w:marTop w:val="0"/>
                  <w:marBottom w:val="0"/>
                  <w:divBdr>
                    <w:top w:val="none" w:sz="0" w:space="0" w:color="auto"/>
                    <w:left w:val="none" w:sz="0" w:space="0" w:color="auto"/>
                    <w:bottom w:val="none" w:sz="0" w:space="0" w:color="auto"/>
                    <w:right w:val="none" w:sz="0" w:space="0" w:color="auto"/>
                  </w:divBdr>
                  <w:divsChild>
                    <w:div w:id="990865240">
                      <w:marLeft w:val="0"/>
                      <w:marRight w:val="0"/>
                      <w:marTop w:val="0"/>
                      <w:marBottom w:val="0"/>
                      <w:divBdr>
                        <w:top w:val="none" w:sz="0" w:space="0" w:color="auto"/>
                        <w:left w:val="none" w:sz="0" w:space="0" w:color="auto"/>
                        <w:bottom w:val="none" w:sz="0" w:space="0" w:color="auto"/>
                        <w:right w:val="none" w:sz="0" w:space="0" w:color="auto"/>
                      </w:divBdr>
                    </w:div>
                  </w:divsChild>
                </w:div>
                <w:div w:id="935870788">
                  <w:marLeft w:val="0"/>
                  <w:marRight w:val="0"/>
                  <w:marTop w:val="0"/>
                  <w:marBottom w:val="0"/>
                  <w:divBdr>
                    <w:top w:val="none" w:sz="0" w:space="0" w:color="auto"/>
                    <w:left w:val="none" w:sz="0" w:space="0" w:color="auto"/>
                    <w:bottom w:val="none" w:sz="0" w:space="0" w:color="auto"/>
                    <w:right w:val="none" w:sz="0" w:space="0" w:color="auto"/>
                  </w:divBdr>
                  <w:divsChild>
                    <w:div w:id="132870220">
                      <w:marLeft w:val="0"/>
                      <w:marRight w:val="0"/>
                      <w:marTop w:val="0"/>
                      <w:marBottom w:val="0"/>
                      <w:divBdr>
                        <w:top w:val="none" w:sz="0" w:space="0" w:color="auto"/>
                        <w:left w:val="none" w:sz="0" w:space="0" w:color="auto"/>
                        <w:bottom w:val="none" w:sz="0" w:space="0" w:color="auto"/>
                        <w:right w:val="none" w:sz="0" w:space="0" w:color="auto"/>
                      </w:divBdr>
                    </w:div>
                  </w:divsChild>
                </w:div>
                <w:div w:id="953483812">
                  <w:marLeft w:val="0"/>
                  <w:marRight w:val="0"/>
                  <w:marTop w:val="0"/>
                  <w:marBottom w:val="0"/>
                  <w:divBdr>
                    <w:top w:val="none" w:sz="0" w:space="0" w:color="auto"/>
                    <w:left w:val="none" w:sz="0" w:space="0" w:color="auto"/>
                    <w:bottom w:val="none" w:sz="0" w:space="0" w:color="auto"/>
                    <w:right w:val="none" w:sz="0" w:space="0" w:color="auto"/>
                  </w:divBdr>
                  <w:divsChild>
                    <w:div w:id="435834193">
                      <w:marLeft w:val="0"/>
                      <w:marRight w:val="0"/>
                      <w:marTop w:val="0"/>
                      <w:marBottom w:val="0"/>
                      <w:divBdr>
                        <w:top w:val="none" w:sz="0" w:space="0" w:color="auto"/>
                        <w:left w:val="none" w:sz="0" w:space="0" w:color="auto"/>
                        <w:bottom w:val="none" w:sz="0" w:space="0" w:color="auto"/>
                        <w:right w:val="none" w:sz="0" w:space="0" w:color="auto"/>
                      </w:divBdr>
                    </w:div>
                  </w:divsChild>
                </w:div>
                <w:div w:id="987318585">
                  <w:marLeft w:val="0"/>
                  <w:marRight w:val="0"/>
                  <w:marTop w:val="0"/>
                  <w:marBottom w:val="0"/>
                  <w:divBdr>
                    <w:top w:val="none" w:sz="0" w:space="0" w:color="auto"/>
                    <w:left w:val="none" w:sz="0" w:space="0" w:color="auto"/>
                    <w:bottom w:val="none" w:sz="0" w:space="0" w:color="auto"/>
                    <w:right w:val="none" w:sz="0" w:space="0" w:color="auto"/>
                  </w:divBdr>
                  <w:divsChild>
                    <w:div w:id="939609445">
                      <w:marLeft w:val="0"/>
                      <w:marRight w:val="0"/>
                      <w:marTop w:val="0"/>
                      <w:marBottom w:val="0"/>
                      <w:divBdr>
                        <w:top w:val="none" w:sz="0" w:space="0" w:color="auto"/>
                        <w:left w:val="none" w:sz="0" w:space="0" w:color="auto"/>
                        <w:bottom w:val="none" w:sz="0" w:space="0" w:color="auto"/>
                        <w:right w:val="none" w:sz="0" w:space="0" w:color="auto"/>
                      </w:divBdr>
                    </w:div>
                  </w:divsChild>
                </w:div>
                <w:div w:id="999966856">
                  <w:marLeft w:val="0"/>
                  <w:marRight w:val="0"/>
                  <w:marTop w:val="0"/>
                  <w:marBottom w:val="0"/>
                  <w:divBdr>
                    <w:top w:val="none" w:sz="0" w:space="0" w:color="auto"/>
                    <w:left w:val="none" w:sz="0" w:space="0" w:color="auto"/>
                    <w:bottom w:val="none" w:sz="0" w:space="0" w:color="auto"/>
                    <w:right w:val="none" w:sz="0" w:space="0" w:color="auto"/>
                  </w:divBdr>
                  <w:divsChild>
                    <w:div w:id="1422489263">
                      <w:marLeft w:val="0"/>
                      <w:marRight w:val="0"/>
                      <w:marTop w:val="0"/>
                      <w:marBottom w:val="0"/>
                      <w:divBdr>
                        <w:top w:val="none" w:sz="0" w:space="0" w:color="auto"/>
                        <w:left w:val="none" w:sz="0" w:space="0" w:color="auto"/>
                        <w:bottom w:val="none" w:sz="0" w:space="0" w:color="auto"/>
                        <w:right w:val="none" w:sz="0" w:space="0" w:color="auto"/>
                      </w:divBdr>
                    </w:div>
                  </w:divsChild>
                </w:div>
                <w:div w:id="1073089881">
                  <w:marLeft w:val="0"/>
                  <w:marRight w:val="0"/>
                  <w:marTop w:val="0"/>
                  <w:marBottom w:val="0"/>
                  <w:divBdr>
                    <w:top w:val="none" w:sz="0" w:space="0" w:color="auto"/>
                    <w:left w:val="none" w:sz="0" w:space="0" w:color="auto"/>
                    <w:bottom w:val="none" w:sz="0" w:space="0" w:color="auto"/>
                    <w:right w:val="none" w:sz="0" w:space="0" w:color="auto"/>
                  </w:divBdr>
                  <w:divsChild>
                    <w:div w:id="2017413143">
                      <w:marLeft w:val="0"/>
                      <w:marRight w:val="0"/>
                      <w:marTop w:val="0"/>
                      <w:marBottom w:val="0"/>
                      <w:divBdr>
                        <w:top w:val="none" w:sz="0" w:space="0" w:color="auto"/>
                        <w:left w:val="none" w:sz="0" w:space="0" w:color="auto"/>
                        <w:bottom w:val="none" w:sz="0" w:space="0" w:color="auto"/>
                        <w:right w:val="none" w:sz="0" w:space="0" w:color="auto"/>
                      </w:divBdr>
                    </w:div>
                  </w:divsChild>
                </w:div>
                <w:div w:id="1074203340">
                  <w:marLeft w:val="0"/>
                  <w:marRight w:val="0"/>
                  <w:marTop w:val="0"/>
                  <w:marBottom w:val="0"/>
                  <w:divBdr>
                    <w:top w:val="none" w:sz="0" w:space="0" w:color="auto"/>
                    <w:left w:val="none" w:sz="0" w:space="0" w:color="auto"/>
                    <w:bottom w:val="none" w:sz="0" w:space="0" w:color="auto"/>
                    <w:right w:val="none" w:sz="0" w:space="0" w:color="auto"/>
                  </w:divBdr>
                  <w:divsChild>
                    <w:div w:id="1794054774">
                      <w:marLeft w:val="0"/>
                      <w:marRight w:val="0"/>
                      <w:marTop w:val="0"/>
                      <w:marBottom w:val="0"/>
                      <w:divBdr>
                        <w:top w:val="none" w:sz="0" w:space="0" w:color="auto"/>
                        <w:left w:val="none" w:sz="0" w:space="0" w:color="auto"/>
                        <w:bottom w:val="none" w:sz="0" w:space="0" w:color="auto"/>
                        <w:right w:val="none" w:sz="0" w:space="0" w:color="auto"/>
                      </w:divBdr>
                    </w:div>
                  </w:divsChild>
                </w:div>
                <w:div w:id="1080062762">
                  <w:marLeft w:val="0"/>
                  <w:marRight w:val="0"/>
                  <w:marTop w:val="0"/>
                  <w:marBottom w:val="0"/>
                  <w:divBdr>
                    <w:top w:val="none" w:sz="0" w:space="0" w:color="auto"/>
                    <w:left w:val="none" w:sz="0" w:space="0" w:color="auto"/>
                    <w:bottom w:val="none" w:sz="0" w:space="0" w:color="auto"/>
                    <w:right w:val="none" w:sz="0" w:space="0" w:color="auto"/>
                  </w:divBdr>
                  <w:divsChild>
                    <w:div w:id="374618094">
                      <w:marLeft w:val="0"/>
                      <w:marRight w:val="0"/>
                      <w:marTop w:val="0"/>
                      <w:marBottom w:val="0"/>
                      <w:divBdr>
                        <w:top w:val="none" w:sz="0" w:space="0" w:color="auto"/>
                        <w:left w:val="none" w:sz="0" w:space="0" w:color="auto"/>
                        <w:bottom w:val="none" w:sz="0" w:space="0" w:color="auto"/>
                        <w:right w:val="none" w:sz="0" w:space="0" w:color="auto"/>
                      </w:divBdr>
                    </w:div>
                  </w:divsChild>
                </w:div>
                <w:div w:id="1113594330">
                  <w:marLeft w:val="0"/>
                  <w:marRight w:val="0"/>
                  <w:marTop w:val="0"/>
                  <w:marBottom w:val="0"/>
                  <w:divBdr>
                    <w:top w:val="none" w:sz="0" w:space="0" w:color="auto"/>
                    <w:left w:val="none" w:sz="0" w:space="0" w:color="auto"/>
                    <w:bottom w:val="none" w:sz="0" w:space="0" w:color="auto"/>
                    <w:right w:val="none" w:sz="0" w:space="0" w:color="auto"/>
                  </w:divBdr>
                  <w:divsChild>
                    <w:div w:id="1370257965">
                      <w:marLeft w:val="0"/>
                      <w:marRight w:val="0"/>
                      <w:marTop w:val="0"/>
                      <w:marBottom w:val="0"/>
                      <w:divBdr>
                        <w:top w:val="none" w:sz="0" w:space="0" w:color="auto"/>
                        <w:left w:val="none" w:sz="0" w:space="0" w:color="auto"/>
                        <w:bottom w:val="none" w:sz="0" w:space="0" w:color="auto"/>
                        <w:right w:val="none" w:sz="0" w:space="0" w:color="auto"/>
                      </w:divBdr>
                    </w:div>
                  </w:divsChild>
                </w:div>
                <w:div w:id="1122186408">
                  <w:marLeft w:val="0"/>
                  <w:marRight w:val="0"/>
                  <w:marTop w:val="0"/>
                  <w:marBottom w:val="0"/>
                  <w:divBdr>
                    <w:top w:val="none" w:sz="0" w:space="0" w:color="auto"/>
                    <w:left w:val="none" w:sz="0" w:space="0" w:color="auto"/>
                    <w:bottom w:val="none" w:sz="0" w:space="0" w:color="auto"/>
                    <w:right w:val="none" w:sz="0" w:space="0" w:color="auto"/>
                  </w:divBdr>
                  <w:divsChild>
                    <w:div w:id="1044326468">
                      <w:marLeft w:val="0"/>
                      <w:marRight w:val="0"/>
                      <w:marTop w:val="0"/>
                      <w:marBottom w:val="0"/>
                      <w:divBdr>
                        <w:top w:val="none" w:sz="0" w:space="0" w:color="auto"/>
                        <w:left w:val="none" w:sz="0" w:space="0" w:color="auto"/>
                        <w:bottom w:val="none" w:sz="0" w:space="0" w:color="auto"/>
                        <w:right w:val="none" w:sz="0" w:space="0" w:color="auto"/>
                      </w:divBdr>
                    </w:div>
                  </w:divsChild>
                </w:div>
                <w:div w:id="1127775005">
                  <w:marLeft w:val="0"/>
                  <w:marRight w:val="0"/>
                  <w:marTop w:val="0"/>
                  <w:marBottom w:val="0"/>
                  <w:divBdr>
                    <w:top w:val="none" w:sz="0" w:space="0" w:color="auto"/>
                    <w:left w:val="none" w:sz="0" w:space="0" w:color="auto"/>
                    <w:bottom w:val="none" w:sz="0" w:space="0" w:color="auto"/>
                    <w:right w:val="none" w:sz="0" w:space="0" w:color="auto"/>
                  </w:divBdr>
                  <w:divsChild>
                    <w:div w:id="1676490120">
                      <w:marLeft w:val="0"/>
                      <w:marRight w:val="0"/>
                      <w:marTop w:val="0"/>
                      <w:marBottom w:val="0"/>
                      <w:divBdr>
                        <w:top w:val="none" w:sz="0" w:space="0" w:color="auto"/>
                        <w:left w:val="none" w:sz="0" w:space="0" w:color="auto"/>
                        <w:bottom w:val="none" w:sz="0" w:space="0" w:color="auto"/>
                        <w:right w:val="none" w:sz="0" w:space="0" w:color="auto"/>
                      </w:divBdr>
                    </w:div>
                  </w:divsChild>
                </w:div>
                <w:div w:id="1140422570">
                  <w:marLeft w:val="0"/>
                  <w:marRight w:val="0"/>
                  <w:marTop w:val="0"/>
                  <w:marBottom w:val="0"/>
                  <w:divBdr>
                    <w:top w:val="none" w:sz="0" w:space="0" w:color="auto"/>
                    <w:left w:val="none" w:sz="0" w:space="0" w:color="auto"/>
                    <w:bottom w:val="none" w:sz="0" w:space="0" w:color="auto"/>
                    <w:right w:val="none" w:sz="0" w:space="0" w:color="auto"/>
                  </w:divBdr>
                  <w:divsChild>
                    <w:div w:id="1455057425">
                      <w:marLeft w:val="0"/>
                      <w:marRight w:val="0"/>
                      <w:marTop w:val="0"/>
                      <w:marBottom w:val="0"/>
                      <w:divBdr>
                        <w:top w:val="none" w:sz="0" w:space="0" w:color="auto"/>
                        <w:left w:val="none" w:sz="0" w:space="0" w:color="auto"/>
                        <w:bottom w:val="none" w:sz="0" w:space="0" w:color="auto"/>
                        <w:right w:val="none" w:sz="0" w:space="0" w:color="auto"/>
                      </w:divBdr>
                    </w:div>
                  </w:divsChild>
                </w:div>
                <w:div w:id="1177234983">
                  <w:marLeft w:val="0"/>
                  <w:marRight w:val="0"/>
                  <w:marTop w:val="0"/>
                  <w:marBottom w:val="0"/>
                  <w:divBdr>
                    <w:top w:val="none" w:sz="0" w:space="0" w:color="auto"/>
                    <w:left w:val="none" w:sz="0" w:space="0" w:color="auto"/>
                    <w:bottom w:val="none" w:sz="0" w:space="0" w:color="auto"/>
                    <w:right w:val="none" w:sz="0" w:space="0" w:color="auto"/>
                  </w:divBdr>
                  <w:divsChild>
                    <w:div w:id="336202117">
                      <w:marLeft w:val="0"/>
                      <w:marRight w:val="0"/>
                      <w:marTop w:val="0"/>
                      <w:marBottom w:val="0"/>
                      <w:divBdr>
                        <w:top w:val="none" w:sz="0" w:space="0" w:color="auto"/>
                        <w:left w:val="none" w:sz="0" w:space="0" w:color="auto"/>
                        <w:bottom w:val="none" w:sz="0" w:space="0" w:color="auto"/>
                        <w:right w:val="none" w:sz="0" w:space="0" w:color="auto"/>
                      </w:divBdr>
                    </w:div>
                  </w:divsChild>
                </w:div>
                <w:div w:id="1248462892">
                  <w:marLeft w:val="0"/>
                  <w:marRight w:val="0"/>
                  <w:marTop w:val="0"/>
                  <w:marBottom w:val="0"/>
                  <w:divBdr>
                    <w:top w:val="none" w:sz="0" w:space="0" w:color="auto"/>
                    <w:left w:val="none" w:sz="0" w:space="0" w:color="auto"/>
                    <w:bottom w:val="none" w:sz="0" w:space="0" w:color="auto"/>
                    <w:right w:val="none" w:sz="0" w:space="0" w:color="auto"/>
                  </w:divBdr>
                  <w:divsChild>
                    <w:div w:id="1560550564">
                      <w:marLeft w:val="0"/>
                      <w:marRight w:val="0"/>
                      <w:marTop w:val="0"/>
                      <w:marBottom w:val="0"/>
                      <w:divBdr>
                        <w:top w:val="none" w:sz="0" w:space="0" w:color="auto"/>
                        <w:left w:val="none" w:sz="0" w:space="0" w:color="auto"/>
                        <w:bottom w:val="none" w:sz="0" w:space="0" w:color="auto"/>
                        <w:right w:val="none" w:sz="0" w:space="0" w:color="auto"/>
                      </w:divBdr>
                    </w:div>
                  </w:divsChild>
                </w:div>
                <w:div w:id="1251307864">
                  <w:marLeft w:val="0"/>
                  <w:marRight w:val="0"/>
                  <w:marTop w:val="0"/>
                  <w:marBottom w:val="0"/>
                  <w:divBdr>
                    <w:top w:val="none" w:sz="0" w:space="0" w:color="auto"/>
                    <w:left w:val="none" w:sz="0" w:space="0" w:color="auto"/>
                    <w:bottom w:val="none" w:sz="0" w:space="0" w:color="auto"/>
                    <w:right w:val="none" w:sz="0" w:space="0" w:color="auto"/>
                  </w:divBdr>
                  <w:divsChild>
                    <w:div w:id="2048987319">
                      <w:marLeft w:val="0"/>
                      <w:marRight w:val="0"/>
                      <w:marTop w:val="0"/>
                      <w:marBottom w:val="0"/>
                      <w:divBdr>
                        <w:top w:val="none" w:sz="0" w:space="0" w:color="auto"/>
                        <w:left w:val="none" w:sz="0" w:space="0" w:color="auto"/>
                        <w:bottom w:val="none" w:sz="0" w:space="0" w:color="auto"/>
                        <w:right w:val="none" w:sz="0" w:space="0" w:color="auto"/>
                      </w:divBdr>
                    </w:div>
                  </w:divsChild>
                </w:div>
                <w:div w:id="1312250384">
                  <w:marLeft w:val="0"/>
                  <w:marRight w:val="0"/>
                  <w:marTop w:val="0"/>
                  <w:marBottom w:val="0"/>
                  <w:divBdr>
                    <w:top w:val="none" w:sz="0" w:space="0" w:color="auto"/>
                    <w:left w:val="none" w:sz="0" w:space="0" w:color="auto"/>
                    <w:bottom w:val="none" w:sz="0" w:space="0" w:color="auto"/>
                    <w:right w:val="none" w:sz="0" w:space="0" w:color="auto"/>
                  </w:divBdr>
                  <w:divsChild>
                    <w:div w:id="824592878">
                      <w:marLeft w:val="0"/>
                      <w:marRight w:val="0"/>
                      <w:marTop w:val="0"/>
                      <w:marBottom w:val="0"/>
                      <w:divBdr>
                        <w:top w:val="none" w:sz="0" w:space="0" w:color="auto"/>
                        <w:left w:val="none" w:sz="0" w:space="0" w:color="auto"/>
                        <w:bottom w:val="none" w:sz="0" w:space="0" w:color="auto"/>
                        <w:right w:val="none" w:sz="0" w:space="0" w:color="auto"/>
                      </w:divBdr>
                    </w:div>
                  </w:divsChild>
                </w:div>
                <w:div w:id="1315060339">
                  <w:marLeft w:val="0"/>
                  <w:marRight w:val="0"/>
                  <w:marTop w:val="0"/>
                  <w:marBottom w:val="0"/>
                  <w:divBdr>
                    <w:top w:val="none" w:sz="0" w:space="0" w:color="auto"/>
                    <w:left w:val="none" w:sz="0" w:space="0" w:color="auto"/>
                    <w:bottom w:val="none" w:sz="0" w:space="0" w:color="auto"/>
                    <w:right w:val="none" w:sz="0" w:space="0" w:color="auto"/>
                  </w:divBdr>
                  <w:divsChild>
                    <w:div w:id="57213514">
                      <w:marLeft w:val="0"/>
                      <w:marRight w:val="0"/>
                      <w:marTop w:val="0"/>
                      <w:marBottom w:val="0"/>
                      <w:divBdr>
                        <w:top w:val="none" w:sz="0" w:space="0" w:color="auto"/>
                        <w:left w:val="none" w:sz="0" w:space="0" w:color="auto"/>
                        <w:bottom w:val="none" w:sz="0" w:space="0" w:color="auto"/>
                        <w:right w:val="none" w:sz="0" w:space="0" w:color="auto"/>
                      </w:divBdr>
                    </w:div>
                  </w:divsChild>
                </w:div>
                <w:div w:id="1327905651">
                  <w:marLeft w:val="0"/>
                  <w:marRight w:val="0"/>
                  <w:marTop w:val="0"/>
                  <w:marBottom w:val="0"/>
                  <w:divBdr>
                    <w:top w:val="none" w:sz="0" w:space="0" w:color="auto"/>
                    <w:left w:val="none" w:sz="0" w:space="0" w:color="auto"/>
                    <w:bottom w:val="none" w:sz="0" w:space="0" w:color="auto"/>
                    <w:right w:val="none" w:sz="0" w:space="0" w:color="auto"/>
                  </w:divBdr>
                  <w:divsChild>
                    <w:div w:id="52394378">
                      <w:marLeft w:val="0"/>
                      <w:marRight w:val="0"/>
                      <w:marTop w:val="0"/>
                      <w:marBottom w:val="0"/>
                      <w:divBdr>
                        <w:top w:val="none" w:sz="0" w:space="0" w:color="auto"/>
                        <w:left w:val="none" w:sz="0" w:space="0" w:color="auto"/>
                        <w:bottom w:val="none" w:sz="0" w:space="0" w:color="auto"/>
                        <w:right w:val="none" w:sz="0" w:space="0" w:color="auto"/>
                      </w:divBdr>
                    </w:div>
                  </w:divsChild>
                </w:div>
                <w:div w:id="1328707996">
                  <w:marLeft w:val="0"/>
                  <w:marRight w:val="0"/>
                  <w:marTop w:val="0"/>
                  <w:marBottom w:val="0"/>
                  <w:divBdr>
                    <w:top w:val="none" w:sz="0" w:space="0" w:color="auto"/>
                    <w:left w:val="none" w:sz="0" w:space="0" w:color="auto"/>
                    <w:bottom w:val="none" w:sz="0" w:space="0" w:color="auto"/>
                    <w:right w:val="none" w:sz="0" w:space="0" w:color="auto"/>
                  </w:divBdr>
                  <w:divsChild>
                    <w:div w:id="1123962854">
                      <w:marLeft w:val="0"/>
                      <w:marRight w:val="0"/>
                      <w:marTop w:val="0"/>
                      <w:marBottom w:val="0"/>
                      <w:divBdr>
                        <w:top w:val="none" w:sz="0" w:space="0" w:color="auto"/>
                        <w:left w:val="none" w:sz="0" w:space="0" w:color="auto"/>
                        <w:bottom w:val="none" w:sz="0" w:space="0" w:color="auto"/>
                        <w:right w:val="none" w:sz="0" w:space="0" w:color="auto"/>
                      </w:divBdr>
                    </w:div>
                  </w:divsChild>
                </w:div>
                <w:div w:id="1335035657">
                  <w:marLeft w:val="0"/>
                  <w:marRight w:val="0"/>
                  <w:marTop w:val="0"/>
                  <w:marBottom w:val="0"/>
                  <w:divBdr>
                    <w:top w:val="none" w:sz="0" w:space="0" w:color="auto"/>
                    <w:left w:val="none" w:sz="0" w:space="0" w:color="auto"/>
                    <w:bottom w:val="none" w:sz="0" w:space="0" w:color="auto"/>
                    <w:right w:val="none" w:sz="0" w:space="0" w:color="auto"/>
                  </w:divBdr>
                  <w:divsChild>
                    <w:div w:id="1509055166">
                      <w:marLeft w:val="0"/>
                      <w:marRight w:val="0"/>
                      <w:marTop w:val="0"/>
                      <w:marBottom w:val="0"/>
                      <w:divBdr>
                        <w:top w:val="none" w:sz="0" w:space="0" w:color="auto"/>
                        <w:left w:val="none" w:sz="0" w:space="0" w:color="auto"/>
                        <w:bottom w:val="none" w:sz="0" w:space="0" w:color="auto"/>
                        <w:right w:val="none" w:sz="0" w:space="0" w:color="auto"/>
                      </w:divBdr>
                    </w:div>
                  </w:divsChild>
                </w:div>
                <w:div w:id="1406952376">
                  <w:marLeft w:val="0"/>
                  <w:marRight w:val="0"/>
                  <w:marTop w:val="0"/>
                  <w:marBottom w:val="0"/>
                  <w:divBdr>
                    <w:top w:val="none" w:sz="0" w:space="0" w:color="auto"/>
                    <w:left w:val="none" w:sz="0" w:space="0" w:color="auto"/>
                    <w:bottom w:val="none" w:sz="0" w:space="0" w:color="auto"/>
                    <w:right w:val="none" w:sz="0" w:space="0" w:color="auto"/>
                  </w:divBdr>
                  <w:divsChild>
                    <w:div w:id="1732003917">
                      <w:marLeft w:val="0"/>
                      <w:marRight w:val="0"/>
                      <w:marTop w:val="0"/>
                      <w:marBottom w:val="0"/>
                      <w:divBdr>
                        <w:top w:val="none" w:sz="0" w:space="0" w:color="auto"/>
                        <w:left w:val="none" w:sz="0" w:space="0" w:color="auto"/>
                        <w:bottom w:val="none" w:sz="0" w:space="0" w:color="auto"/>
                        <w:right w:val="none" w:sz="0" w:space="0" w:color="auto"/>
                      </w:divBdr>
                    </w:div>
                  </w:divsChild>
                </w:div>
                <w:div w:id="1483044264">
                  <w:marLeft w:val="0"/>
                  <w:marRight w:val="0"/>
                  <w:marTop w:val="0"/>
                  <w:marBottom w:val="0"/>
                  <w:divBdr>
                    <w:top w:val="none" w:sz="0" w:space="0" w:color="auto"/>
                    <w:left w:val="none" w:sz="0" w:space="0" w:color="auto"/>
                    <w:bottom w:val="none" w:sz="0" w:space="0" w:color="auto"/>
                    <w:right w:val="none" w:sz="0" w:space="0" w:color="auto"/>
                  </w:divBdr>
                  <w:divsChild>
                    <w:div w:id="619578794">
                      <w:marLeft w:val="0"/>
                      <w:marRight w:val="0"/>
                      <w:marTop w:val="0"/>
                      <w:marBottom w:val="0"/>
                      <w:divBdr>
                        <w:top w:val="none" w:sz="0" w:space="0" w:color="auto"/>
                        <w:left w:val="none" w:sz="0" w:space="0" w:color="auto"/>
                        <w:bottom w:val="none" w:sz="0" w:space="0" w:color="auto"/>
                        <w:right w:val="none" w:sz="0" w:space="0" w:color="auto"/>
                      </w:divBdr>
                    </w:div>
                  </w:divsChild>
                </w:div>
                <w:div w:id="1523471200">
                  <w:marLeft w:val="0"/>
                  <w:marRight w:val="0"/>
                  <w:marTop w:val="0"/>
                  <w:marBottom w:val="0"/>
                  <w:divBdr>
                    <w:top w:val="none" w:sz="0" w:space="0" w:color="auto"/>
                    <w:left w:val="none" w:sz="0" w:space="0" w:color="auto"/>
                    <w:bottom w:val="none" w:sz="0" w:space="0" w:color="auto"/>
                    <w:right w:val="none" w:sz="0" w:space="0" w:color="auto"/>
                  </w:divBdr>
                  <w:divsChild>
                    <w:div w:id="406346334">
                      <w:marLeft w:val="0"/>
                      <w:marRight w:val="0"/>
                      <w:marTop w:val="0"/>
                      <w:marBottom w:val="0"/>
                      <w:divBdr>
                        <w:top w:val="none" w:sz="0" w:space="0" w:color="auto"/>
                        <w:left w:val="none" w:sz="0" w:space="0" w:color="auto"/>
                        <w:bottom w:val="none" w:sz="0" w:space="0" w:color="auto"/>
                        <w:right w:val="none" w:sz="0" w:space="0" w:color="auto"/>
                      </w:divBdr>
                    </w:div>
                  </w:divsChild>
                </w:div>
                <w:div w:id="1559708091">
                  <w:marLeft w:val="0"/>
                  <w:marRight w:val="0"/>
                  <w:marTop w:val="0"/>
                  <w:marBottom w:val="0"/>
                  <w:divBdr>
                    <w:top w:val="none" w:sz="0" w:space="0" w:color="auto"/>
                    <w:left w:val="none" w:sz="0" w:space="0" w:color="auto"/>
                    <w:bottom w:val="none" w:sz="0" w:space="0" w:color="auto"/>
                    <w:right w:val="none" w:sz="0" w:space="0" w:color="auto"/>
                  </w:divBdr>
                  <w:divsChild>
                    <w:div w:id="1036350478">
                      <w:marLeft w:val="0"/>
                      <w:marRight w:val="0"/>
                      <w:marTop w:val="0"/>
                      <w:marBottom w:val="0"/>
                      <w:divBdr>
                        <w:top w:val="none" w:sz="0" w:space="0" w:color="auto"/>
                        <w:left w:val="none" w:sz="0" w:space="0" w:color="auto"/>
                        <w:bottom w:val="none" w:sz="0" w:space="0" w:color="auto"/>
                        <w:right w:val="none" w:sz="0" w:space="0" w:color="auto"/>
                      </w:divBdr>
                    </w:div>
                  </w:divsChild>
                </w:div>
                <w:div w:id="1621641873">
                  <w:marLeft w:val="0"/>
                  <w:marRight w:val="0"/>
                  <w:marTop w:val="0"/>
                  <w:marBottom w:val="0"/>
                  <w:divBdr>
                    <w:top w:val="none" w:sz="0" w:space="0" w:color="auto"/>
                    <w:left w:val="none" w:sz="0" w:space="0" w:color="auto"/>
                    <w:bottom w:val="none" w:sz="0" w:space="0" w:color="auto"/>
                    <w:right w:val="none" w:sz="0" w:space="0" w:color="auto"/>
                  </w:divBdr>
                  <w:divsChild>
                    <w:div w:id="634146327">
                      <w:marLeft w:val="0"/>
                      <w:marRight w:val="0"/>
                      <w:marTop w:val="0"/>
                      <w:marBottom w:val="0"/>
                      <w:divBdr>
                        <w:top w:val="none" w:sz="0" w:space="0" w:color="auto"/>
                        <w:left w:val="none" w:sz="0" w:space="0" w:color="auto"/>
                        <w:bottom w:val="none" w:sz="0" w:space="0" w:color="auto"/>
                        <w:right w:val="none" w:sz="0" w:space="0" w:color="auto"/>
                      </w:divBdr>
                    </w:div>
                  </w:divsChild>
                </w:div>
                <w:div w:id="1624117788">
                  <w:marLeft w:val="0"/>
                  <w:marRight w:val="0"/>
                  <w:marTop w:val="0"/>
                  <w:marBottom w:val="0"/>
                  <w:divBdr>
                    <w:top w:val="none" w:sz="0" w:space="0" w:color="auto"/>
                    <w:left w:val="none" w:sz="0" w:space="0" w:color="auto"/>
                    <w:bottom w:val="none" w:sz="0" w:space="0" w:color="auto"/>
                    <w:right w:val="none" w:sz="0" w:space="0" w:color="auto"/>
                  </w:divBdr>
                  <w:divsChild>
                    <w:div w:id="1970820792">
                      <w:marLeft w:val="0"/>
                      <w:marRight w:val="0"/>
                      <w:marTop w:val="0"/>
                      <w:marBottom w:val="0"/>
                      <w:divBdr>
                        <w:top w:val="none" w:sz="0" w:space="0" w:color="auto"/>
                        <w:left w:val="none" w:sz="0" w:space="0" w:color="auto"/>
                        <w:bottom w:val="none" w:sz="0" w:space="0" w:color="auto"/>
                        <w:right w:val="none" w:sz="0" w:space="0" w:color="auto"/>
                      </w:divBdr>
                    </w:div>
                  </w:divsChild>
                </w:div>
                <w:div w:id="1630864593">
                  <w:marLeft w:val="0"/>
                  <w:marRight w:val="0"/>
                  <w:marTop w:val="0"/>
                  <w:marBottom w:val="0"/>
                  <w:divBdr>
                    <w:top w:val="none" w:sz="0" w:space="0" w:color="auto"/>
                    <w:left w:val="none" w:sz="0" w:space="0" w:color="auto"/>
                    <w:bottom w:val="none" w:sz="0" w:space="0" w:color="auto"/>
                    <w:right w:val="none" w:sz="0" w:space="0" w:color="auto"/>
                  </w:divBdr>
                  <w:divsChild>
                    <w:div w:id="411053515">
                      <w:marLeft w:val="0"/>
                      <w:marRight w:val="0"/>
                      <w:marTop w:val="0"/>
                      <w:marBottom w:val="0"/>
                      <w:divBdr>
                        <w:top w:val="none" w:sz="0" w:space="0" w:color="auto"/>
                        <w:left w:val="none" w:sz="0" w:space="0" w:color="auto"/>
                        <w:bottom w:val="none" w:sz="0" w:space="0" w:color="auto"/>
                        <w:right w:val="none" w:sz="0" w:space="0" w:color="auto"/>
                      </w:divBdr>
                    </w:div>
                  </w:divsChild>
                </w:div>
                <w:div w:id="1654211239">
                  <w:marLeft w:val="0"/>
                  <w:marRight w:val="0"/>
                  <w:marTop w:val="0"/>
                  <w:marBottom w:val="0"/>
                  <w:divBdr>
                    <w:top w:val="none" w:sz="0" w:space="0" w:color="auto"/>
                    <w:left w:val="none" w:sz="0" w:space="0" w:color="auto"/>
                    <w:bottom w:val="none" w:sz="0" w:space="0" w:color="auto"/>
                    <w:right w:val="none" w:sz="0" w:space="0" w:color="auto"/>
                  </w:divBdr>
                  <w:divsChild>
                    <w:div w:id="1298685054">
                      <w:marLeft w:val="0"/>
                      <w:marRight w:val="0"/>
                      <w:marTop w:val="0"/>
                      <w:marBottom w:val="0"/>
                      <w:divBdr>
                        <w:top w:val="none" w:sz="0" w:space="0" w:color="auto"/>
                        <w:left w:val="none" w:sz="0" w:space="0" w:color="auto"/>
                        <w:bottom w:val="none" w:sz="0" w:space="0" w:color="auto"/>
                        <w:right w:val="none" w:sz="0" w:space="0" w:color="auto"/>
                      </w:divBdr>
                    </w:div>
                  </w:divsChild>
                </w:div>
                <w:div w:id="1658807261">
                  <w:marLeft w:val="0"/>
                  <w:marRight w:val="0"/>
                  <w:marTop w:val="0"/>
                  <w:marBottom w:val="0"/>
                  <w:divBdr>
                    <w:top w:val="none" w:sz="0" w:space="0" w:color="auto"/>
                    <w:left w:val="none" w:sz="0" w:space="0" w:color="auto"/>
                    <w:bottom w:val="none" w:sz="0" w:space="0" w:color="auto"/>
                    <w:right w:val="none" w:sz="0" w:space="0" w:color="auto"/>
                  </w:divBdr>
                  <w:divsChild>
                    <w:div w:id="108819250">
                      <w:marLeft w:val="0"/>
                      <w:marRight w:val="0"/>
                      <w:marTop w:val="0"/>
                      <w:marBottom w:val="0"/>
                      <w:divBdr>
                        <w:top w:val="none" w:sz="0" w:space="0" w:color="auto"/>
                        <w:left w:val="none" w:sz="0" w:space="0" w:color="auto"/>
                        <w:bottom w:val="none" w:sz="0" w:space="0" w:color="auto"/>
                        <w:right w:val="none" w:sz="0" w:space="0" w:color="auto"/>
                      </w:divBdr>
                    </w:div>
                  </w:divsChild>
                </w:div>
                <w:div w:id="1691561490">
                  <w:marLeft w:val="0"/>
                  <w:marRight w:val="0"/>
                  <w:marTop w:val="0"/>
                  <w:marBottom w:val="0"/>
                  <w:divBdr>
                    <w:top w:val="none" w:sz="0" w:space="0" w:color="auto"/>
                    <w:left w:val="none" w:sz="0" w:space="0" w:color="auto"/>
                    <w:bottom w:val="none" w:sz="0" w:space="0" w:color="auto"/>
                    <w:right w:val="none" w:sz="0" w:space="0" w:color="auto"/>
                  </w:divBdr>
                  <w:divsChild>
                    <w:div w:id="647125304">
                      <w:marLeft w:val="0"/>
                      <w:marRight w:val="0"/>
                      <w:marTop w:val="0"/>
                      <w:marBottom w:val="0"/>
                      <w:divBdr>
                        <w:top w:val="none" w:sz="0" w:space="0" w:color="auto"/>
                        <w:left w:val="none" w:sz="0" w:space="0" w:color="auto"/>
                        <w:bottom w:val="none" w:sz="0" w:space="0" w:color="auto"/>
                        <w:right w:val="none" w:sz="0" w:space="0" w:color="auto"/>
                      </w:divBdr>
                    </w:div>
                  </w:divsChild>
                </w:div>
                <w:div w:id="1740446488">
                  <w:marLeft w:val="0"/>
                  <w:marRight w:val="0"/>
                  <w:marTop w:val="0"/>
                  <w:marBottom w:val="0"/>
                  <w:divBdr>
                    <w:top w:val="none" w:sz="0" w:space="0" w:color="auto"/>
                    <w:left w:val="none" w:sz="0" w:space="0" w:color="auto"/>
                    <w:bottom w:val="none" w:sz="0" w:space="0" w:color="auto"/>
                    <w:right w:val="none" w:sz="0" w:space="0" w:color="auto"/>
                  </w:divBdr>
                  <w:divsChild>
                    <w:div w:id="1110316073">
                      <w:marLeft w:val="0"/>
                      <w:marRight w:val="0"/>
                      <w:marTop w:val="0"/>
                      <w:marBottom w:val="0"/>
                      <w:divBdr>
                        <w:top w:val="none" w:sz="0" w:space="0" w:color="auto"/>
                        <w:left w:val="none" w:sz="0" w:space="0" w:color="auto"/>
                        <w:bottom w:val="none" w:sz="0" w:space="0" w:color="auto"/>
                        <w:right w:val="none" w:sz="0" w:space="0" w:color="auto"/>
                      </w:divBdr>
                    </w:div>
                  </w:divsChild>
                </w:div>
                <w:div w:id="1758207910">
                  <w:marLeft w:val="0"/>
                  <w:marRight w:val="0"/>
                  <w:marTop w:val="0"/>
                  <w:marBottom w:val="0"/>
                  <w:divBdr>
                    <w:top w:val="none" w:sz="0" w:space="0" w:color="auto"/>
                    <w:left w:val="none" w:sz="0" w:space="0" w:color="auto"/>
                    <w:bottom w:val="none" w:sz="0" w:space="0" w:color="auto"/>
                    <w:right w:val="none" w:sz="0" w:space="0" w:color="auto"/>
                  </w:divBdr>
                  <w:divsChild>
                    <w:div w:id="2008047992">
                      <w:marLeft w:val="0"/>
                      <w:marRight w:val="0"/>
                      <w:marTop w:val="0"/>
                      <w:marBottom w:val="0"/>
                      <w:divBdr>
                        <w:top w:val="none" w:sz="0" w:space="0" w:color="auto"/>
                        <w:left w:val="none" w:sz="0" w:space="0" w:color="auto"/>
                        <w:bottom w:val="none" w:sz="0" w:space="0" w:color="auto"/>
                        <w:right w:val="none" w:sz="0" w:space="0" w:color="auto"/>
                      </w:divBdr>
                    </w:div>
                  </w:divsChild>
                </w:div>
                <w:div w:id="1788893062">
                  <w:marLeft w:val="0"/>
                  <w:marRight w:val="0"/>
                  <w:marTop w:val="0"/>
                  <w:marBottom w:val="0"/>
                  <w:divBdr>
                    <w:top w:val="none" w:sz="0" w:space="0" w:color="auto"/>
                    <w:left w:val="none" w:sz="0" w:space="0" w:color="auto"/>
                    <w:bottom w:val="none" w:sz="0" w:space="0" w:color="auto"/>
                    <w:right w:val="none" w:sz="0" w:space="0" w:color="auto"/>
                  </w:divBdr>
                  <w:divsChild>
                    <w:div w:id="1835611666">
                      <w:marLeft w:val="0"/>
                      <w:marRight w:val="0"/>
                      <w:marTop w:val="0"/>
                      <w:marBottom w:val="0"/>
                      <w:divBdr>
                        <w:top w:val="none" w:sz="0" w:space="0" w:color="auto"/>
                        <w:left w:val="none" w:sz="0" w:space="0" w:color="auto"/>
                        <w:bottom w:val="none" w:sz="0" w:space="0" w:color="auto"/>
                        <w:right w:val="none" w:sz="0" w:space="0" w:color="auto"/>
                      </w:divBdr>
                    </w:div>
                  </w:divsChild>
                </w:div>
                <w:div w:id="1807696365">
                  <w:marLeft w:val="0"/>
                  <w:marRight w:val="0"/>
                  <w:marTop w:val="0"/>
                  <w:marBottom w:val="0"/>
                  <w:divBdr>
                    <w:top w:val="none" w:sz="0" w:space="0" w:color="auto"/>
                    <w:left w:val="none" w:sz="0" w:space="0" w:color="auto"/>
                    <w:bottom w:val="none" w:sz="0" w:space="0" w:color="auto"/>
                    <w:right w:val="none" w:sz="0" w:space="0" w:color="auto"/>
                  </w:divBdr>
                  <w:divsChild>
                    <w:div w:id="442313477">
                      <w:marLeft w:val="0"/>
                      <w:marRight w:val="0"/>
                      <w:marTop w:val="0"/>
                      <w:marBottom w:val="0"/>
                      <w:divBdr>
                        <w:top w:val="none" w:sz="0" w:space="0" w:color="auto"/>
                        <w:left w:val="none" w:sz="0" w:space="0" w:color="auto"/>
                        <w:bottom w:val="none" w:sz="0" w:space="0" w:color="auto"/>
                        <w:right w:val="none" w:sz="0" w:space="0" w:color="auto"/>
                      </w:divBdr>
                    </w:div>
                  </w:divsChild>
                </w:div>
                <w:div w:id="1812668049">
                  <w:marLeft w:val="0"/>
                  <w:marRight w:val="0"/>
                  <w:marTop w:val="0"/>
                  <w:marBottom w:val="0"/>
                  <w:divBdr>
                    <w:top w:val="none" w:sz="0" w:space="0" w:color="auto"/>
                    <w:left w:val="none" w:sz="0" w:space="0" w:color="auto"/>
                    <w:bottom w:val="none" w:sz="0" w:space="0" w:color="auto"/>
                    <w:right w:val="none" w:sz="0" w:space="0" w:color="auto"/>
                  </w:divBdr>
                  <w:divsChild>
                    <w:div w:id="1378697353">
                      <w:marLeft w:val="0"/>
                      <w:marRight w:val="0"/>
                      <w:marTop w:val="0"/>
                      <w:marBottom w:val="0"/>
                      <w:divBdr>
                        <w:top w:val="none" w:sz="0" w:space="0" w:color="auto"/>
                        <w:left w:val="none" w:sz="0" w:space="0" w:color="auto"/>
                        <w:bottom w:val="none" w:sz="0" w:space="0" w:color="auto"/>
                        <w:right w:val="none" w:sz="0" w:space="0" w:color="auto"/>
                      </w:divBdr>
                    </w:div>
                  </w:divsChild>
                </w:div>
                <w:div w:id="1893692959">
                  <w:marLeft w:val="0"/>
                  <w:marRight w:val="0"/>
                  <w:marTop w:val="0"/>
                  <w:marBottom w:val="0"/>
                  <w:divBdr>
                    <w:top w:val="none" w:sz="0" w:space="0" w:color="auto"/>
                    <w:left w:val="none" w:sz="0" w:space="0" w:color="auto"/>
                    <w:bottom w:val="none" w:sz="0" w:space="0" w:color="auto"/>
                    <w:right w:val="none" w:sz="0" w:space="0" w:color="auto"/>
                  </w:divBdr>
                  <w:divsChild>
                    <w:div w:id="1186867676">
                      <w:marLeft w:val="0"/>
                      <w:marRight w:val="0"/>
                      <w:marTop w:val="0"/>
                      <w:marBottom w:val="0"/>
                      <w:divBdr>
                        <w:top w:val="none" w:sz="0" w:space="0" w:color="auto"/>
                        <w:left w:val="none" w:sz="0" w:space="0" w:color="auto"/>
                        <w:bottom w:val="none" w:sz="0" w:space="0" w:color="auto"/>
                        <w:right w:val="none" w:sz="0" w:space="0" w:color="auto"/>
                      </w:divBdr>
                    </w:div>
                  </w:divsChild>
                </w:div>
                <w:div w:id="1895893210">
                  <w:marLeft w:val="0"/>
                  <w:marRight w:val="0"/>
                  <w:marTop w:val="0"/>
                  <w:marBottom w:val="0"/>
                  <w:divBdr>
                    <w:top w:val="none" w:sz="0" w:space="0" w:color="auto"/>
                    <w:left w:val="none" w:sz="0" w:space="0" w:color="auto"/>
                    <w:bottom w:val="none" w:sz="0" w:space="0" w:color="auto"/>
                    <w:right w:val="none" w:sz="0" w:space="0" w:color="auto"/>
                  </w:divBdr>
                  <w:divsChild>
                    <w:div w:id="954749513">
                      <w:marLeft w:val="0"/>
                      <w:marRight w:val="0"/>
                      <w:marTop w:val="0"/>
                      <w:marBottom w:val="0"/>
                      <w:divBdr>
                        <w:top w:val="none" w:sz="0" w:space="0" w:color="auto"/>
                        <w:left w:val="none" w:sz="0" w:space="0" w:color="auto"/>
                        <w:bottom w:val="none" w:sz="0" w:space="0" w:color="auto"/>
                        <w:right w:val="none" w:sz="0" w:space="0" w:color="auto"/>
                      </w:divBdr>
                    </w:div>
                    <w:div w:id="1604534997">
                      <w:marLeft w:val="0"/>
                      <w:marRight w:val="0"/>
                      <w:marTop w:val="0"/>
                      <w:marBottom w:val="0"/>
                      <w:divBdr>
                        <w:top w:val="none" w:sz="0" w:space="0" w:color="auto"/>
                        <w:left w:val="none" w:sz="0" w:space="0" w:color="auto"/>
                        <w:bottom w:val="none" w:sz="0" w:space="0" w:color="auto"/>
                        <w:right w:val="none" w:sz="0" w:space="0" w:color="auto"/>
                      </w:divBdr>
                    </w:div>
                  </w:divsChild>
                </w:div>
                <w:div w:id="1905723692">
                  <w:marLeft w:val="0"/>
                  <w:marRight w:val="0"/>
                  <w:marTop w:val="0"/>
                  <w:marBottom w:val="0"/>
                  <w:divBdr>
                    <w:top w:val="none" w:sz="0" w:space="0" w:color="auto"/>
                    <w:left w:val="none" w:sz="0" w:space="0" w:color="auto"/>
                    <w:bottom w:val="none" w:sz="0" w:space="0" w:color="auto"/>
                    <w:right w:val="none" w:sz="0" w:space="0" w:color="auto"/>
                  </w:divBdr>
                  <w:divsChild>
                    <w:div w:id="817187811">
                      <w:marLeft w:val="0"/>
                      <w:marRight w:val="0"/>
                      <w:marTop w:val="0"/>
                      <w:marBottom w:val="0"/>
                      <w:divBdr>
                        <w:top w:val="none" w:sz="0" w:space="0" w:color="auto"/>
                        <w:left w:val="none" w:sz="0" w:space="0" w:color="auto"/>
                        <w:bottom w:val="none" w:sz="0" w:space="0" w:color="auto"/>
                        <w:right w:val="none" w:sz="0" w:space="0" w:color="auto"/>
                      </w:divBdr>
                    </w:div>
                  </w:divsChild>
                </w:div>
                <w:div w:id="1910723220">
                  <w:marLeft w:val="0"/>
                  <w:marRight w:val="0"/>
                  <w:marTop w:val="0"/>
                  <w:marBottom w:val="0"/>
                  <w:divBdr>
                    <w:top w:val="none" w:sz="0" w:space="0" w:color="auto"/>
                    <w:left w:val="none" w:sz="0" w:space="0" w:color="auto"/>
                    <w:bottom w:val="none" w:sz="0" w:space="0" w:color="auto"/>
                    <w:right w:val="none" w:sz="0" w:space="0" w:color="auto"/>
                  </w:divBdr>
                  <w:divsChild>
                    <w:div w:id="814494510">
                      <w:marLeft w:val="0"/>
                      <w:marRight w:val="0"/>
                      <w:marTop w:val="0"/>
                      <w:marBottom w:val="0"/>
                      <w:divBdr>
                        <w:top w:val="none" w:sz="0" w:space="0" w:color="auto"/>
                        <w:left w:val="none" w:sz="0" w:space="0" w:color="auto"/>
                        <w:bottom w:val="none" w:sz="0" w:space="0" w:color="auto"/>
                        <w:right w:val="none" w:sz="0" w:space="0" w:color="auto"/>
                      </w:divBdr>
                    </w:div>
                  </w:divsChild>
                </w:div>
                <w:div w:id="1934046081">
                  <w:marLeft w:val="0"/>
                  <w:marRight w:val="0"/>
                  <w:marTop w:val="0"/>
                  <w:marBottom w:val="0"/>
                  <w:divBdr>
                    <w:top w:val="none" w:sz="0" w:space="0" w:color="auto"/>
                    <w:left w:val="none" w:sz="0" w:space="0" w:color="auto"/>
                    <w:bottom w:val="none" w:sz="0" w:space="0" w:color="auto"/>
                    <w:right w:val="none" w:sz="0" w:space="0" w:color="auto"/>
                  </w:divBdr>
                  <w:divsChild>
                    <w:div w:id="1187720245">
                      <w:marLeft w:val="0"/>
                      <w:marRight w:val="0"/>
                      <w:marTop w:val="0"/>
                      <w:marBottom w:val="0"/>
                      <w:divBdr>
                        <w:top w:val="none" w:sz="0" w:space="0" w:color="auto"/>
                        <w:left w:val="none" w:sz="0" w:space="0" w:color="auto"/>
                        <w:bottom w:val="none" w:sz="0" w:space="0" w:color="auto"/>
                        <w:right w:val="none" w:sz="0" w:space="0" w:color="auto"/>
                      </w:divBdr>
                    </w:div>
                  </w:divsChild>
                </w:div>
                <w:div w:id="1963685495">
                  <w:marLeft w:val="0"/>
                  <w:marRight w:val="0"/>
                  <w:marTop w:val="0"/>
                  <w:marBottom w:val="0"/>
                  <w:divBdr>
                    <w:top w:val="none" w:sz="0" w:space="0" w:color="auto"/>
                    <w:left w:val="none" w:sz="0" w:space="0" w:color="auto"/>
                    <w:bottom w:val="none" w:sz="0" w:space="0" w:color="auto"/>
                    <w:right w:val="none" w:sz="0" w:space="0" w:color="auto"/>
                  </w:divBdr>
                  <w:divsChild>
                    <w:div w:id="475492436">
                      <w:marLeft w:val="0"/>
                      <w:marRight w:val="0"/>
                      <w:marTop w:val="0"/>
                      <w:marBottom w:val="0"/>
                      <w:divBdr>
                        <w:top w:val="none" w:sz="0" w:space="0" w:color="auto"/>
                        <w:left w:val="none" w:sz="0" w:space="0" w:color="auto"/>
                        <w:bottom w:val="none" w:sz="0" w:space="0" w:color="auto"/>
                        <w:right w:val="none" w:sz="0" w:space="0" w:color="auto"/>
                      </w:divBdr>
                    </w:div>
                  </w:divsChild>
                </w:div>
                <w:div w:id="1964995071">
                  <w:marLeft w:val="0"/>
                  <w:marRight w:val="0"/>
                  <w:marTop w:val="0"/>
                  <w:marBottom w:val="0"/>
                  <w:divBdr>
                    <w:top w:val="none" w:sz="0" w:space="0" w:color="auto"/>
                    <w:left w:val="none" w:sz="0" w:space="0" w:color="auto"/>
                    <w:bottom w:val="none" w:sz="0" w:space="0" w:color="auto"/>
                    <w:right w:val="none" w:sz="0" w:space="0" w:color="auto"/>
                  </w:divBdr>
                  <w:divsChild>
                    <w:div w:id="934097269">
                      <w:marLeft w:val="0"/>
                      <w:marRight w:val="0"/>
                      <w:marTop w:val="0"/>
                      <w:marBottom w:val="0"/>
                      <w:divBdr>
                        <w:top w:val="none" w:sz="0" w:space="0" w:color="auto"/>
                        <w:left w:val="none" w:sz="0" w:space="0" w:color="auto"/>
                        <w:bottom w:val="none" w:sz="0" w:space="0" w:color="auto"/>
                        <w:right w:val="none" w:sz="0" w:space="0" w:color="auto"/>
                      </w:divBdr>
                    </w:div>
                  </w:divsChild>
                </w:div>
                <w:div w:id="1973437857">
                  <w:marLeft w:val="0"/>
                  <w:marRight w:val="0"/>
                  <w:marTop w:val="0"/>
                  <w:marBottom w:val="0"/>
                  <w:divBdr>
                    <w:top w:val="none" w:sz="0" w:space="0" w:color="auto"/>
                    <w:left w:val="none" w:sz="0" w:space="0" w:color="auto"/>
                    <w:bottom w:val="none" w:sz="0" w:space="0" w:color="auto"/>
                    <w:right w:val="none" w:sz="0" w:space="0" w:color="auto"/>
                  </w:divBdr>
                  <w:divsChild>
                    <w:div w:id="1408264816">
                      <w:marLeft w:val="0"/>
                      <w:marRight w:val="0"/>
                      <w:marTop w:val="0"/>
                      <w:marBottom w:val="0"/>
                      <w:divBdr>
                        <w:top w:val="none" w:sz="0" w:space="0" w:color="auto"/>
                        <w:left w:val="none" w:sz="0" w:space="0" w:color="auto"/>
                        <w:bottom w:val="none" w:sz="0" w:space="0" w:color="auto"/>
                        <w:right w:val="none" w:sz="0" w:space="0" w:color="auto"/>
                      </w:divBdr>
                    </w:div>
                  </w:divsChild>
                </w:div>
                <w:div w:id="1986078255">
                  <w:marLeft w:val="0"/>
                  <w:marRight w:val="0"/>
                  <w:marTop w:val="0"/>
                  <w:marBottom w:val="0"/>
                  <w:divBdr>
                    <w:top w:val="none" w:sz="0" w:space="0" w:color="auto"/>
                    <w:left w:val="none" w:sz="0" w:space="0" w:color="auto"/>
                    <w:bottom w:val="none" w:sz="0" w:space="0" w:color="auto"/>
                    <w:right w:val="none" w:sz="0" w:space="0" w:color="auto"/>
                  </w:divBdr>
                  <w:divsChild>
                    <w:div w:id="14969489">
                      <w:marLeft w:val="0"/>
                      <w:marRight w:val="0"/>
                      <w:marTop w:val="0"/>
                      <w:marBottom w:val="0"/>
                      <w:divBdr>
                        <w:top w:val="none" w:sz="0" w:space="0" w:color="auto"/>
                        <w:left w:val="none" w:sz="0" w:space="0" w:color="auto"/>
                        <w:bottom w:val="none" w:sz="0" w:space="0" w:color="auto"/>
                        <w:right w:val="none" w:sz="0" w:space="0" w:color="auto"/>
                      </w:divBdr>
                    </w:div>
                  </w:divsChild>
                </w:div>
                <w:div w:id="2018994238">
                  <w:marLeft w:val="0"/>
                  <w:marRight w:val="0"/>
                  <w:marTop w:val="0"/>
                  <w:marBottom w:val="0"/>
                  <w:divBdr>
                    <w:top w:val="none" w:sz="0" w:space="0" w:color="auto"/>
                    <w:left w:val="none" w:sz="0" w:space="0" w:color="auto"/>
                    <w:bottom w:val="none" w:sz="0" w:space="0" w:color="auto"/>
                    <w:right w:val="none" w:sz="0" w:space="0" w:color="auto"/>
                  </w:divBdr>
                  <w:divsChild>
                    <w:div w:id="1488277236">
                      <w:marLeft w:val="0"/>
                      <w:marRight w:val="0"/>
                      <w:marTop w:val="0"/>
                      <w:marBottom w:val="0"/>
                      <w:divBdr>
                        <w:top w:val="none" w:sz="0" w:space="0" w:color="auto"/>
                        <w:left w:val="none" w:sz="0" w:space="0" w:color="auto"/>
                        <w:bottom w:val="none" w:sz="0" w:space="0" w:color="auto"/>
                        <w:right w:val="none" w:sz="0" w:space="0" w:color="auto"/>
                      </w:divBdr>
                    </w:div>
                  </w:divsChild>
                </w:div>
                <w:div w:id="2019574219">
                  <w:marLeft w:val="0"/>
                  <w:marRight w:val="0"/>
                  <w:marTop w:val="0"/>
                  <w:marBottom w:val="0"/>
                  <w:divBdr>
                    <w:top w:val="none" w:sz="0" w:space="0" w:color="auto"/>
                    <w:left w:val="none" w:sz="0" w:space="0" w:color="auto"/>
                    <w:bottom w:val="none" w:sz="0" w:space="0" w:color="auto"/>
                    <w:right w:val="none" w:sz="0" w:space="0" w:color="auto"/>
                  </w:divBdr>
                  <w:divsChild>
                    <w:div w:id="561521686">
                      <w:marLeft w:val="0"/>
                      <w:marRight w:val="0"/>
                      <w:marTop w:val="0"/>
                      <w:marBottom w:val="0"/>
                      <w:divBdr>
                        <w:top w:val="none" w:sz="0" w:space="0" w:color="auto"/>
                        <w:left w:val="none" w:sz="0" w:space="0" w:color="auto"/>
                        <w:bottom w:val="none" w:sz="0" w:space="0" w:color="auto"/>
                        <w:right w:val="none" w:sz="0" w:space="0" w:color="auto"/>
                      </w:divBdr>
                    </w:div>
                  </w:divsChild>
                </w:div>
                <w:div w:id="2065835799">
                  <w:marLeft w:val="0"/>
                  <w:marRight w:val="0"/>
                  <w:marTop w:val="0"/>
                  <w:marBottom w:val="0"/>
                  <w:divBdr>
                    <w:top w:val="none" w:sz="0" w:space="0" w:color="auto"/>
                    <w:left w:val="none" w:sz="0" w:space="0" w:color="auto"/>
                    <w:bottom w:val="none" w:sz="0" w:space="0" w:color="auto"/>
                    <w:right w:val="none" w:sz="0" w:space="0" w:color="auto"/>
                  </w:divBdr>
                  <w:divsChild>
                    <w:div w:id="1098721886">
                      <w:marLeft w:val="0"/>
                      <w:marRight w:val="0"/>
                      <w:marTop w:val="0"/>
                      <w:marBottom w:val="0"/>
                      <w:divBdr>
                        <w:top w:val="none" w:sz="0" w:space="0" w:color="auto"/>
                        <w:left w:val="none" w:sz="0" w:space="0" w:color="auto"/>
                        <w:bottom w:val="none" w:sz="0" w:space="0" w:color="auto"/>
                        <w:right w:val="none" w:sz="0" w:space="0" w:color="auto"/>
                      </w:divBdr>
                    </w:div>
                  </w:divsChild>
                </w:div>
                <w:div w:id="2084140234">
                  <w:marLeft w:val="0"/>
                  <w:marRight w:val="0"/>
                  <w:marTop w:val="0"/>
                  <w:marBottom w:val="0"/>
                  <w:divBdr>
                    <w:top w:val="none" w:sz="0" w:space="0" w:color="auto"/>
                    <w:left w:val="none" w:sz="0" w:space="0" w:color="auto"/>
                    <w:bottom w:val="none" w:sz="0" w:space="0" w:color="auto"/>
                    <w:right w:val="none" w:sz="0" w:space="0" w:color="auto"/>
                  </w:divBdr>
                  <w:divsChild>
                    <w:div w:id="1600335124">
                      <w:marLeft w:val="0"/>
                      <w:marRight w:val="0"/>
                      <w:marTop w:val="0"/>
                      <w:marBottom w:val="0"/>
                      <w:divBdr>
                        <w:top w:val="none" w:sz="0" w:space="0" w:color="auto"/>
                        <w:left w:val="none" w:sz="0" w:space="0" w:color="auto"/>
                        <w:bottom w:val="none" w:sz="0" w:space="0" w:color="auto"/>
                        <w:right w:val="none" w:sz="0" w:space="0" w:color="auto"/>
                      </w:divBdr>
                    </w:div>
                  </w:divsChild>
                </w:div>
                <w:div w:id="2105300773">
                  <w:marLeft w:val="0"/>
                  <w:marRight w:val="0"/>
                  <w:marTop w:val="0"/>
                  <w:marBottom w:val="0"/>
                  <w:divBdr>
                    <w:top w:val="none" w:sz="0" w:space="0" w:color="auto"/>
                    <w:left w:val="none" w:sz="0" w:space="0" w:color="auto"/>
                    <w:bottom w:val="none" w:sz="0" w:space="0" w:color="auto"/>
                    <w:right w:val="none" w:sz="0" w:space="0" w:color="auto"/>
                  </w:divBdr>
                  <w:divsChild>
                    <w:div w:id="1313559768">
                      <w:marLeft w:val="0"/>
                      <w:marRight w:val="0"/>
                      <w:marTop w:val="0"/>
                      <w:marBottom w:val="0"/>
                      <w:divBdr>
                        <w:top w:val="none" w:sz="0" w:space="0" w:color="auto"/>
                        <w:left w:val="none" w:sz="0" w:space="0" w:color="auto"/>
                        <w:bottom w:val="none" w:sz="0" w:space="0" w:color="auto"/>
                        <w:right w:val="none" w:sz="0" w:space="0" w:color="auto"/>
                      </w:divBdr>
                    </w:div>
                  </w:divsChild>
                </w:div>
                <w:div w:id="2109808637">
                  <w:marLeft w:val="0"/>
                  <w:marRight w:val="0"/>
                  <w:marTop w:val="0"/>
                  <w:marBottom w:val="0"/>
                  <w:divBdr>
                    <w:top w:val="none" w:sz="0" w:space="0" w:color="auto"/>
                    <w:left w:val="none" w:sz="0" w:space="0" w:color="auto"/>
                    <w:bottom w:val="none" w:sz="0" w:space="0" w:color="auto"/>
                    <w:right w:val="none" w:sz="0" w:space="0" w:color="auto"/>
                  </w:divBdr>
                  <w:divsChild>
                    <w:div w:id="285279532">
                      <w:marLeft w:val="0"/>
                      <w:marRight w:val="0"/>
                      <w:marTop w:val="0"/>
                      <w:marBottom w:val="0"/>
                      <w:divBdr>
                        <w:top w:val="none" w:sz="0" w:space="0" w:color="auto"/>
                        <w:left w:val="none" w:sz="0" w:space="0" w:color="auto"/>
                        <w:bottom w:val="none" w:sz="0" w:space="0" w:color="auto"/>
                        <w:right w:val="none" w:sz="0" w:space="0" w:color="auto"/>
                      </w:divBdr>
                    </w:div>
                  </w:divsChild>
                </w:div>
                <w:div w:id="2120836181">
                  <w:marLeft w:val="0"/>
                  <w:marRight w:val="0"/>
                  <w:marTop w:val="0"/>
                  <w:marBottom w:val="0"/>
                  <w:divBdr>
                    <w:top w:val="none" w:sz="0" w:space="0" w:color="auto"/>
                    <w:left w:val="none" w:sz="0" w:space="0" w:color="auto"/>
                    <w:bottom w:val="none" w:sz="0" w:space="0" w:color="auto"/>
                    <w:right w:val="none" w:sz="0" w:space="0" w:color="auto"/>
                  </w:divBdr>
                  <w:divsChild>
                    <w:div w:id="1892420332">
                      <w:marLeft w:val="0"/>
                      <w:marRight w:val="0"/>
                      <w:marTop w:val="0"/>
                      <w:marBottom w:val="0"/>
                      <w:divBdr>
                        <w:top w:val="none" w:sz="0" w:space="0" w:color="auto"/>
                        <w:left w:val="none" w:sz="0" w:space="0" w:color="auto"/>
                        <w:bottom w:val="none" w:sz="0" w:space="0" w:color="auto"/>
                        <w:right w:val="none" w:sz="0" w:space="0" w:color="auto"/>
                      </w:divBdr>
                    </w:div>
                  </w:divsChild>
                </w:div>
                <w:div w:id="2131891908">
                  <w:marLeft w:val="0"/>
                  <w:marRight w:val="0"/>
                  <w:marTop w:val="0"/>
                  <w:marBottom w:val="0"/>
                  <w:divBdr>
                    <w:top w:val="none" w:sz="0" w:space="0" w:color="auto"/>
                    <w:left w:val="none" w:sz="0" w:space="0" w:color="auto"/>
                    <w:bottom w:val="none" w:sz="0" w:space="0" w:color="auto"/>
                    <w:right w:val="none" w:sz="0" w:space="0" w:color="auto"/>
                  </w:divBdr>
                  <w:divsChild>
                    <w:div w:id="690573144">
                      <w:marLeft w:val="0"/>
                      <w:marRight w:val="0"/>
                      <w:marTop w:val="0"/>
                      <w:marBottom w:val="0"/>
                      <w:divBdr>
                        <w:top w:val="none" w:sz="0" w:space="0" w:color="auto"/>
                        <w:left w:val="none" w:sz="0" w:space="0" w:color="auto"/>
                        <w:bottom w:val="none" w:sz="0" w:space="0" w:color="auto"/>
                        <w:right w:val="none" w:sz="0" w:space="0" w:color="auto"/>
                      </w:divBdr>
                    </w:div>
                  </w:divsChild>
                </w:div>
                <w:div w:id="2133791123">
                  <w:marLeft w:val="0"/>
                  <w:marRight w:val="0"/>
                  <w:marTop w:val="0"/>
                  <w:marBottom w:val="0"/>
                  <w:divBdr>
                    <w:top w:val="none" w:sz="0" w:space="0" w:color="auto"/>
                    <w:left w:val="none" w:sz="0" w:space="0" w:color="auto"/>
                    <w:bottom w:val="none" w:sz="0" w:space="0" w:color="auto"/>
                    <w:right w:val="none" w:sz="0" w:space="0" w:color="auto"/>
                  </w:divBdr>
                  <w:divsChild>
                    <w:div w:id="173600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056618">
          <w:marLeft w:val="0"/>
          <w:marRight w:val="0"/>
          <w:marTop w:val="0"/>
          <w:marBottom w:val="0"/>
          <w:divBdr>
            <w:top w:val="none" w:sz="0" w:space="0" w:color="auto"/>
            <w:left w:val="none" w:sz="0" w:space="0" w:color="auto"/>
            <w:bottom w:val="none" w:sz="0" w:space="0" w:color="auto"/>
            <w:right w:val="none" w:sz="0" w:space="0" w:color="auto"/>
          </w:divBdr>
          <w:divsChild>
            <w:div w:id="1570845722">
              <w:marLeft w:val="0"/>
              <w:marRight w:val="0"/>
              <w:marTop w:val="0"/>
              <w:marBottom w:val="0"/>
              <w:divBdr>
                <w:top w:val="none" w:sz="0" w:space="0" w:color="auto"/>
                <w:left w:val="none" w:sz="0" w:space="0" w:color="auto"/>
                <w:bottom w:val="none" w:sz="0" w:space="0" w:color="auto"/>
                <w:right w:val="none" w:sz="0" w:space="0" w:color="auto"/>
              </w:divBdr>
            </w:div>
            <w:div w:id="1615861765">
              <w:marLeft w:val="0"/>
              <w:marRight w:val="0"/>
              <w:marTop w:val="0"/>
              <w:marBottom w:val="0"/>
              <w:divBdr>
                <w:top w:val="none" w:sz="0" w:space="0" w:color="auto"/>
                <w:left w:val="none" w:sz="0" w:space="0" w:color="auto"/>
                <w:bottom w:val="none" w:sz="0" w:space="0" w:color="auto"/>
                <w:right w:val="none" w:sz="0" w:space="0" w:color="auto"/>
              </w:divBdr>
            </w:div>
          </w:divsChild>
        </w:div>
        <w:div w:id="1450391987">
          <w:marLeft w:val="0"/>
          <w:marRight w:val="0"/>
          <w:marTop w:val="0"/>
          <w:marBottom w:val="0"/>
          <w:divBdr>
            <w:top w:val="none" w:sz="0" w:space="0" w:color="auto"/>
            <w:left w:val="none" w:sz="0" w:space="0" w:color="auto"/>
            <w:bottom w:val="none" w:sz="0" w:space="0" w:color="auto"/>
            <w:right w:val="none" w:sz="0" w:space="0" w:color="auto"/>
          </w:divBdr>
          <w:divsChild>
            <w:div w:id="285506591">
              <w:marLeft w:val="0"/>
              <w:marRight w:val="0"/>
              <w:marTop w:val="0"/>
              <w:marBottom w:val="0"/>
              <w:divBdr>
                <w:top w:val="none" w:sz="0" w:space="0" w:color="auto"/>
                <w:left w:val="none" w:sz="0" w:space="0" w:color="auto"/>
                <w:bottom w:val="none" w:sz="0" w:space="0" w:color="auto"/>
                <w:right w:val="none" w:sz="0" w:space="0" w:color="auto"/>
              </w:divBdr>
            </w:div>
            <w:div w:id="669872315">
              <w:marLeft w:val="0"/>
              <w:marRight w:val="0"/>
              <w:marTop w:val="0"/>
              <w:marBottom w:val="0"/>
              <w:divBdr>
                <w:top w:val="none" w:sz="0" w:space="0" w:color="auto"/>
                <w:left w:val="none" w:sz="0" w:space="0" w:color="auto"/>
                <w:bottom w:val="none" w:sz="0" w:space="0" w:color="auto"/>
                <w:right w:val="none" w:sz="0" w:space="0" w:color="auto"/>
              </w:divBdr>
            </w:div>
            <w:div w:id="1564102752">
              <w:marLeft w:val="0"/>
              <w:marRight w:val="0"/>
              <w:marTop w:val="0"/>
              <w:marBottom w:val="0"/>
              <w:divBdr>
                <w:top w:val="none" w:sz="0" w:space="0" w:color="auto"/>
                <w:left w:val="none" w:sz="0" w:space="0" w:color="auto"/>
                <w:bottom w:val="none" w:sz="0" w:space="0" w:color="auto"/>
                <w:right w:val="none" w:sz="0" w:space="0" w:color="auto"/>
              </w:divBdr>
            </w:div>
          </w:divsChild>
        </w:div>
        <w:div w:id="1491411159">
          <w:marLeft w:val="0"/>
          <w:marRight w:val="0"/>
          <w:marTop w:val="0"/>
          <w:marBottom w:val="0"/>
          <w:divBdr>
            <w:top w:val="none" w:sz="0" w:space="0" w:color="auto"/>
            <w:left w:val="none" w:sz="0" w:space="0" w:color="auto"/>
            <w:bottom w:val="none" w:sz="0" w:space="0" w:color="auto"/>
            <w:right w:val="none" w:sz="0" w:space="0" w:color="auto"/>
          </w:divBdr>
        </w:div>
        <w:div w:id="1578899403">
          <w:marLeft w:val="0"/>
          <w:marRight w:val="0"/>
          <w:marTop w:val="0"/>
          <w:marBottom w:val="0"/>
          <w:divBdr>
            <w:top w:val="none" w:sz="0" w:space="0" w:color="auto"/>
            <w:left w:val="none" w:sz="0" w:space="0" w:color="auto"/>
            <w:bottom w:val="none" w:sz="0" w:space="0" w:color="auto"/>
            <w:right w:val="none" w:sz="0" w:space="0" w:color="auto"/>
          </w:divBdr>
          <w:divsChild>
            <w:div w:id="531843423">
              <w:marLeft w:val="-75"/>
              <w:marRight w:val="0"/>
              <w:marTop w:val="30"/>
              <w:marBottom w:val="30"/>
              <w:divBdr>
                <w:top w:val="none" w:sz="0" w:space="0" w:color="auto"/>
                <w:left w:val="none" w:sz="0" w:space="0" w:color="auto"/>
                <w:bottom w:val="none" w:sz="0" w:space="0" w:color="auto"/>
                <w:right w:val="none" w:sz="0" w:space="0" w:color="auto"/>
              </w:divBdr>
              <w:divsChild>
                <w:div w:id="140972403">
                  <w:marLeft w:val="0"/>
                  <w:marRight w:val="0"/>
                  <w:marTop w:val="0"/>
                  <w:marBottom w:val="0"/>
                  <w:divBdr>
                    <w:top w:val="none" w:sz="0" w:space="0" w:color="auto"/>
                    <w:left w:val="none" w:sz="0" w:space="0" w:color="auto"/>
                    <w:bottom w:val="none" w:sz="0" w:space="0" w:color="auto"/>
                    <w:right w:val="none" w:sz="0" w:space="0" w:color="auto"/>
                  </w:divBdr>
                  <w:divsChild>
                    <w:div w:id="601105511">
                      <w:marLeft w:val="0"/>
                      <w:marRight w:val="0"/>
                      <w:marTop w:val="0"/>
                      <w:marBottom w:val="0"/>
                      <w:divBdr>
                        <w:top w:val="none" w:sz="0" w:space="0" w:color="auto"/>
                        <w:left w:val="none" w:sz="0" w:space="0" w:color="auto"/>
                        <w:bottom w:val="none" w:sz="0" w:space="0" w:color="auto"/>
                        <w:right w:val="none" w:sz="0" w:space="0" w:color="auto"/>
                      </w:divBdr>
                    </w:div>
                  </w:divsChild>
                </w:div>
                <w:div w:id="147601394">
                  <w:marLeft w:val="0"/>
                  <w:marRight w:val="0"/>
                  <w:marTop w:val="0"/>
                  <w:marBottom w:val="0"/>
                  <w:divBdr>
                    <w:top w:val="none" w:sz="0" w:space="0" w:color="auto"/>
                    <w:left w:val="none" w:sz="0" w:space="0" w:color="auto"/>
                    <w:bottom w:val="none" w:sz="0" w:space="0" w:color="auto"/>
                    <w:right w:val="none" w:sz="0" w:space="0" w:color="auto"/>
                  </w:divBdr>
                  <w:divsChild>
                    <w:div w:id="1084104870">
                      <w:marLeft w:val="0"/>
                      <w:marRight w:val="0"/>
                      <w:marTop w:val="0"/>
                      <w:marBottom w:val="0"/>
                      <w:divBdr>
                        <w:top w:val="none" w:sz="0" w:space="0" w:color="auto"/>
                        <w:left w:val="none" w:sz="0" w:space="0" w:color="auto"/>
                        <w:bottom w:val="none" w:sz="0" w:space="0" w:color="auto"/>
                        <w:right w:val="none" w:sz="0" w:space="0" w:color="auto"/>
                      </w:divBdr>
                    </w:div>
                  </w:divsChild>
                </w:div>
                <w:div w:id="185799618">
                  <w:marLeft w:val="0"/>
                  <w:marRight w:val="0"/>
                  <w:marTop w:val="0"/>
                  <w:marBottom w:val="0"/>
                  <w:divBdr>
                    <w:top w:val="none" w:sz="0" w:space="0" w:color="auto"/>
                    <w:left w:val="none" w:sz="0" w:space="0" w:color="auto"/>
                    <w:bottom w:val="none" w:sz="0" w:space="0" w:color="auto"/>
                    <w:right w:val="none" w:sz="0" w:space="0" w:color="auto"/>
                  </w:divBdr>
                  <w:divsChild>
                    <w:div w:id="1572160911">
                      <w:marLeft w:val="0"/>
                      <w:marRight w:val="0"/>
                      <w:marTop w:val="0"/>
                      <w:marBottom w:val="0"/>
                      <w:divBdr>
                        <w:top w:val="none" w:sz="0" w:space="0" w:color="auto"/>
                        <w:left w:val="none" w:sz="0" w:space="0" w:color="auto"/>
                        <w:bottom w:val="none" w:sz="0" w:space="0" w:color="auto"/>
                        <w:right w:val="none" w:sz="0" w:space="0" w:color="auto"/>
                      </w:divBdr>
                    </w:div>
                  </w:divsChild>
                </w:div>
                <w:div w:id="354620332">
                  <w:marLeft w:val="0"/>
                  <w:marRight w:val="0"/>
                  <w:marTop w:val="0"/>
                  <w:marBottom w:val="0"/>
                  <w:divBdr>
                    <w:top w:val="none" w:sz="0" w:space="0" w:color="auto"/>
                    <w:left w:val="none" w:sz="0" w:space="0" w:color="auto"/>
                    <w:bottom w:val="none" w:sz="0" w:space="0" w:color="auto"/>
                    <w:right w:val="none" w:sz="0" w:space="0" w:color="auto"/>
                  </w:divBdr>
                  <w:divsChild>
                    <w:div w:id="1940404085">
                      <w:marLeft w:val="0"/>
                      <w:marRight w:val="0"/>
                      <w:marTop w:val="0"/>
                      <w:marBottom w:val="0"/>
                      <w:divBdr>
                        <w:top w:val="none" w:sz="0" w:space="0" w:color="auto"/>
                        <w:left w:val="none" w:sz="0" w:space="0" w:color="auto"/>
                        <w:bottom w:val="none" w:sz="0" w:space="0" w:color="auto"/>
                        <w:right w:val="none" w:sz="0" w:space="0" w:color="auto"/>
                      </w:divBdr>
                    </w:div>
                  </w:divsChild>
                </w:div>
                <w:div w:id="418255752">
                  <w:marLeft w:val="0"/>
                  <w:marRight w:val="0"/>
                  <w:marTop w:val="0"/>
                  <w:marBottom w:val="0"/>
                  <w:divBdr>
                    <w:top w:val="none" w:sz="0" w:space="0" w:color="auto"/>
                    <w:left w:val="none" w:sz="0" w:space="0" w:color="auto"/>
                    <w:bottom w:val="none" w:sz="0" w:space="0" w:color="auto"/>
                    <w:right w:val="none" w:sz="0" w:space="0" w:color="auto"/>
                  </w:divBdr>
                  <w:divsChild>
                    <w:div w:id="1827090309">
                      <w:marLeft w:val="0"/>
                      <w:marRight w:val="0"/>
                      <w:marTop w:val="0"/>
                      <w:marBottom w:val="0"/>
                      <w:divBdr>
                        <w:top w:val="none" w:sz="0" w:space="0" w:color="auto"/>
                        <w:left w:val="none" w:sz="0" w:space="0" w:color="auto"/>
                        <w:bottom w:val="none" w:sz="0" w:space="0" w:color="auto"/>
                        <w:right w:val="none" w:sz="0" w:space="0" w:color="auto"/>
                      </w:divBdr>
                    </w:div>
                  </w:divsChild>
                </w:div>
                <w:div w:id="489709767">
                  <w:marLeft w:val="0"/>
                  <w:marRight w:val="0"/>
                  <w:marTop w:val="0"/>
                  <w:marBottom w:val="0"/>
                  <w:divBdr>
                    <w:top w:val="none" w:sz="0" w:space="0" w:color="auto"/>
                    <w:left w:val="none" w:sz="0" w:space="0" w:color="auto"/>
                    <w:bottom w:val="none" w:sz="0" w:space="0" w:color="auto"/>
                    <w:right w:val="none" w:sz="0" w:space="0" w:color="auto"/>
                  </w:divBdr>
                  <w:divsChild>
                    <w:div w:id="1259874661">
                      <w:marLeft w:val="0"/>
                      <w:marRight w:val="0"/>
                      <w:marTop w:val="0"/>
                      <w:marBottom w:val="0"/>
                      <w:divBdr>
                        <w:top w:val="none" w:sz="0" w:space="0" w:color="auto"/>
                        <w:left w:val="none" w:sz="0" w:space="0" w:color="auto"/>
                        <w:bottom w:val="none" w:sz="0" w:space="0" w:color="auto"/>
                        <w:right w:val="none" w:sz="0" w:space="0" w:color="auto"/>
                      </w:divBdr>
                    </w:div>
                  </w:divsChild>
                </w:div>
                <w:div w:id="528448451">
                  <w:marLeft w:val="0"/>
                  <w:marRight w:val="0"/>
                  <w:marTop w:val="0"/>
                  <w:marBottom w:val="0"/>
                  <w:divBdr>
                    <w:top w:val="none" w:sz="0" w:space="0" w:color="auto"/>
                    <w:left w:val="none" w:sz="0" w:space="0" w:color="auto"/>
                    <w:bottom w:val="none" w:sz="0" w:space="0" w:color="auto"/>
                    <w:right w:val="none" w:sz="0" w:space="0" w:color="auto"/>
                  </w:divBdr>
                  <w:divsChild>
                    <w:div w:id="2034187913">
                      <w:marLeft w:val="0"/>
                      <w:marRight w:val="0"/>
                      <w:marTop w:val="0"/>
                      <w:marBottom w:val="0"/>
                      <w:divBdr>
                        <w:top w:val="none" w:sz="0" w:space="0" w:color="auto"/>
                        <w:left w:val="none" w:sz="0" w:space="0" w:color="auto"/>
                        <w:bottom w:val="none" w:sz="0" w:space="0" w:color="auto"/>
                        <w:right w:val="none" w:sz="0" w:space="0" w:color="auto"/>
                      </w:divBdr>
                    </w:div>
                  </w:divsChild>
                </w:div>
                <w:div w:id="544100152">
                  <w:marLeft w:val="0"/>
                  <w:marRight w:val="0"/>
                  <w:marTop w:val="0"/>
                  <w:marBottom w:val="0"/>
                  <w:divBdr>
                    <w:top w:val="none" w:sz="0" w:space="0" w:color="auto"/>
                    <w:left w:val="none" w:sz="0" w:space="0" w:color="auto"/>
                    <w:bottom w:val="none" w:sz="0" w:space="0" w:color="auto"/>
                    <w:right w:val="none" w:sz="0" w:space="0" w:color="auto"/>
                  </w:divBdr>
                  <w:divsChild>
                    <w:div w:id="370153274">
                      <w:marLeft w:val="0"/>
                      <w:marRight w:val="0"/>
                      <w:marTop w:val="0"/>
                      <w:marBottom w:val="0"/>
                      <w:divBdr>
                        <w:top w:val="none" w:sz="0" w:space="0" w:color="auto"/>
                        <w:left w:val="none" w:sz="0" w:space="0" w:color="auto"/>
                        <w:bottom w:val="none" w:sz="0" w:space="0" w:color="auto"/>
                        <w:right w:val="none" w:sz="0" w:space="0" w:color="auto"/>
                      </w:divBdr>
                    </w:div>
                  </w:divsChild>
                </w:div>
                <w:div w:id="559898605">
                  <w:marLeft w:val="0"/>
                  <w:marRight w:val="0"/>
                  <w:marTop w:val="0"/>
                  <w:marBottom w:val="0"/>
                  <w:divBdr>
                    <w:top w:val="none" w:sz="0" w:space="0" w:color="auto"/>
                    <w:left w:val="none" w:sz="0" w:space="0" w:color="auto"/>
                    <w:bottom w:val="none" w:sz="0" w:space="0" w:color="auto"/>
                    <w:right w:val="none" w:sz="0" w:space="0" w:color="auto"/>
                  </w:divBdr>
                  <w:divsChild>
                    <w:div w:id="673921576">
                      <w:marLeft w:val="0"/>
                      <w:marRight w:val="0"/>
                      <w:marTop w:val="0"/>
                      <w:marBottom w:val="0"/>
                      <w:divBdr>
                        <w:top w:val="none" w:sz="0" w:space="0" w:color="auto"/>
                        <w:left w:val="none" w:sz="0" w:space="0" w:color="auto"/>
                        <w:bottom w:val="none" w:sz="0" w:space="0" w:color="auto"/>
                        <w:right w:val="none" w:sz="0" w:space="0" w:color="auto"/>
                      </w:divBdr>
                    </w:div>
                  </w:divsChild>
                </w:div>
                <w:div w:id="588270726">
                  <w:marLeft w:val="0"/>
                  <w:marRight w:val="0"/>
                  <w:marTop w:val="0"/>
                  <w:marBottom w:val="0"/>
                  <w:divBdr>
                    <w:top w:val="none" w:sz="0" w:space="0" w:color="auto"/>
                    <w:left w:val="none" w:sz="0" w:space="0" w:color="auto"/>
                    <w:bottom w:val="none" w:sz="0" w:space="0" w:color="auto"/>
                    <w:right w:val="none" w:sz="0" w:space="0" w:color="auto"/>
                  </w:divBdr>
                  <w:divsChild>
                    <w:div w:id="100299338">
                      <w:marLeft w:val="0"/>
                      <w:marRight w:val="0"/>
                      <w:marTop w:val="0"/>
                      <w:marBottom w:val="0"/>
                      <w:divBdr>
                        <w:top w:val="none" w:sz="0" w:space="0" w:color="auto"/>
                        <w:left w:val="none" w:sz="0" w:space="0" w:color="auto"/>
                        <w:bottom w:val="none" w:sz="0" w:space="0" w:color="auto"/>
                        <w:right w:val="none" w:sz="0" w:space="0" w:color="auto"/>
                      </w:divBdr>
                    </w:div>
                  </w:divsChild>
                </w:div>
                <w:div w:id="729576748">
                  <w:marLeft w:val="0"/>
                  <w:marRight w:val="0"/>
                  <w:marTop w:val="0"/>
                  <w:marBottom w:val="0"/>
                  <w:divBdr>
                    <w:top w:val="none" w:sz="0" w:space="0" w:color="auto"/>
                    <w:left w:val="none" w:sz="0" w:space="0" w:color="auto"/>
                    <w:bottom w:val="none" w:sz="0" w:space="0" w:color="auto"/>
                    <w:right w:val="none" w:sz="0" w:space="0" w:color="auto"/>
                  </w:divBdr>
                  <w:divsChild>
                    <w:div w:id="1991984537">
                      <w:marLeft w:val="0"/>
                      <w:marRight w:val="0"/>
                      <w:marTop w:val="0"/>
                      <w:marBottom w:val="0"/>
                      <w:divBdr>
                        <w:top w:val="none" w:sz="0" w:space="0" w:color="auto"/>
                        <w:left w:val="none" w:sz="0" w:space="0" w:color="auto"/>
                        <w:bottom w:val="none" w:sz="0" w:space="0" w:color="auto"/>
                        <w:right w:val="none" w:sz="0" w:space="0" w:color="auto"/>
                      </w:divBdr>
                    </w:div>
                  </w:divsChild>
                </w:div>
                <w:div w:id="790396274">
                  <w:marLeft w:val="0"/>
                  <w:marRight w:val="0"/>
                  <w:marTop w:val="0"/>
                  <w:marBottom w:val="0"/>
                  <w:divBdr>
                    <w:top w:val="none" w:sz="0" w:space="0" w:color="auto"/>
                    <w:left w:val="none" w:sz="0" w:space="0" w:color="auto"/>
                    <w:bottom w:val="none" w:sz="0" w:space="0" w:color="auto"/>
                    <w:right w:val="none" w:sz="0" w:space="0" w:color="auto"/>
                  </w:divBdr>
                  <w:divsChild>
                    <w:div w:id="153910972">
                      <w:marLeft w:val="0"/>
                      <w:marRight w:val="0"/>
                      <w:marTop w:val="0"/>
                      <w:marBottom w:val="0"/>
                      <w:divBdr>
                        <w:top w:val="none" w:sz="0" w:space="0" w:color="auto"/>
                        <w:left w:val="none" w:sz="0" w:space="0" w:color="auto"/>
                        <w:bottom w:val="none" w:sz="0" w:space="0" w:color="auto"/>
                        <w:right w:val="none" w:sz="0" w:space="0" w:color="auto"/>
                      </w:divBdr>
                    </w:div>
                  </w:divsChild>
                </w:div>
                <w:div w:id="1238400443">
                  <w:marLeft w:val="0"/>
                  <w:marRight w:val="0"/>
                  <w:marTop w:val="0"/>
                  <w:marBottom w:val="0"/>
                  <w:divBdr>
                    <w:top w:val="none" w:sz="0" w:space="0" w:color="auto"/>
                    <w:left w:val="none" w:sz="0" w:space="0" w:color="auto"/>
                    <w:bottom w:val="none" w:sz="0" w:space="0" w:color="auto"/>
                    <w:right w:val="none" w:sz="0" w:space="0" w:color="auto"/>
                  </w:divBdr>
                  <w:divsChild>
                    <w:div w:id="2045328263">
                      <w:marLeft w:val="0"/>
                      <w:marRight w:val="0"/>
                      <w:marTop w:val="0"/>
                      <w:marBottom w:val="0"/>
                      <w:divBdr>
                        <w:top w:val="none" w:sz="0" w:space="0" w:color="auto"/>
                        <w:left w:val="none" w:sz="0" w:space="0" w:color="auto"/>
                        <w:bottom w:val="none" w:sz="0" w:space="0" w:color="auto"/>
                        <w:right w:val="none" w:sz="0" w:space="0" w:color="auto"/>
                      </w:divBdr>
                    </w:div>
                  </w:divsChild>
                </w:div>
                <w:div w:id="1294870805">
                  <w:marLeft w:val="0"/>
                  <w:marRight w:val="0"/>
                  <w:marTop w:val="0"/>
                  <w:marBottom w:val="0"/>
                  <w:divBdr>
                    <w:top w:val="none" w:sz="0" w:space="0" w:color="auto"/>
                    <w:left w:val="none" w:sz="0" w:space="0" w:color="auto"/>
                    <w:bottom w:val="none" w:sz="0" w:space="0" w:color="auto"/>
                    <w:right w:val="none" w:sz="0" w:space="0" w:color="auto"/>
                  </w:divBdr>
                  <w:divsChild>
                    <w:div w:id="991444511">
                      <w:marLeft w:val="0"/>
                      <w:marRight w:val="0"/>
                      <w:marTop w:val="0"/>
                      <w:marBottom w:val="0"/>
                      <w:divBdr>
                        <w:top w:val="none" w:sz="0" w:space="0" w:color="auto"/>
                        <w:left w:val="none" w:sz="0" w:space="0" w:color="auto"/>
                        <w:bottom w:val="none" w:sz="0" w:space="0" w:color="auto"/>
                        <w:right w:val="none" w:sz="0" w:space="0" w:color="auto"/>
                      </w:divBdr>
                    </w:div>
                  </w:divsChild>
                </w:div>
                <w:div w:id="1300916898">
                  <w:marLeft w:val="0"/>
                  <w:marRight w:val="0"/>
                  <w:marTop w:val="0"/>
                  <w:marBottom w:val="0"/>
                  <w:divBdr>
                    <w:top w:val="none" w:sz="0" w:space="0" w:color="auto"/>
                    <w:left w:val="none" w:sz="0" w:space="0" w:color="auto"/>
                    <w:bottom w:val="none" w:sz="0" w:space="0" w:color="auto"/>
                    <w:right w:val="none" w:sz="0" w:space="0" w:color="auto"/>
                  </w:divBdr>
                  <w:divsChild>
                    <w:div w:id="263538995">
                      <w:marLeft w:val="0"/>
                      <w:marRight w:val="0"/>
                      <w:marTop w:val="0"/>
                      <w:marBottom w:val="0"/>
                      <w:divBdr>
                        <w:top w:val="none" w:sz="0" w:space="0" w:color="auto"/>
                        <w:left w:val="none" w:sz="0" w:space="0" w:color="auto"/>
                        <w:bottom w:val="none" w:sz="0" w:space="0" w:color="auto"/>
                        <w:right w:val="none" w:sz="0" w:space="0" w:color="auto"/>
                      </w:divBdr>
                    </w:div>
                  </w:divsChild>
                </w:div>
                <w:div w:id="1312179347">
                  <w:marLeft w:val="0"/>
                  <w:marRight w:val="0"/>
                  <w:marTop w:val="0"/>
                  <w:marBottom w:val="0"/>
                  <w:divBdr>
                    <w:top w:val="none" w:sz="0" w:space="0" w:color="auto"/>
                    <w:left w:val="none" w:sz="0" w:space="0" w:color="auto"/>
                    <w:bottom w:val="none" w:sz="0" w:space="0" w:color="auto"/>
                    <w:right w:val="none" w:sz="0" w:space="0" w:color="auto"/>
                  </w:divBdr>
                  <w:divsChild>
                    <w:div w:id="478572957">
                      <w:marLeft w:val="0"/>
                      <w:marRight w:val="0"/>
                      <w:marTop w:val="0"/>
                      <w:marBottom w:val="0"/>
                      <w:divBdr>
                        <w:top w:val="none" w:sz="0" w:space="0" w:color="auto"/>
                        <w:left w:val="none" w:sz="0" w:space="0" w:color="auto"/>
                        <w:bottom w:val="none" w:sz="0" w:space="0" w:color="auto"/>
                        <w:right w:val="none" w:sz="0" w:space="0" w:color="auto"/>
                      </w:divBdr>
                    </w:div>
                  </w:divsChild>
                </w:div>
                <w:div w:id="1315529796">
                  <w:marLeft w:val="0"/>
                  <w:marRight w:val="0"/>
                  <w:marTop w:val="0"/>
                  <w:marBottom w:val="0"/>
                  <w:divBdr>
                    <w:top w:val="none" w:sz="0" w:space="0" w:color="auto"/>
                    <w:left w:val="none" w:sz="0" w:space="0" w:color="auto"/>
                    <w:bottom w:val="none" w:sz="0" w:space="0" w:color="auto"/>
                    <w:right w:val="none" w:sz="0" w:space="0" w:color="auto"/>
                  </w:divBdr>
                  <w:divsChild>
                    <w:div w:id="1198009322">
                      <w:marLeft w:val="0"/>
                      <w:marRight w:val="0"/>
                      <w:marTop w:val="0"/>
                      <w:marBottom w:val="0"/>
                      <w:divBdr>
                        <w:top w:val="none" w:sz="0" w:space="0" w:color="auto"/>
                        <w:left w:val="none" w:sz="0" w:space="0" w:color="auto"/>
                        <w:bottom w:val="none" w:sz="0" w:space="0" w:color="auto"/>
                        <w:right w:val="none" w:sz="0" w:space="0" w:color="auto"/>
                      </w:divBdr>
                    </w:div>
                  </w:divsChild>
                </w:div>
                <w:div w:id="1316185906">
                  <w:marLeft w:val="0"/>
                  <w:marRight w:val="0"/>
                  <w:marTop w:val="0"/>
                  <w:marBottom w:val="0"/>
                  <w:divBdr>
                    <w:top w:val="none" w:sz="0" w:space="0" w:color="auto"/>
                    <w:left w:val="none" w:sz="0" w:space="0" w:color="auto"/>
                    <w:bottom w:val="none" w:sz="0" w:space="0" w:color="auto"/>
                    <w:right w:val="none" w:sz="0" w:space="0" w:color="auto"/>
                  </w:divBdr>
                  <w:divsChild>
                    <w:div w:id="399910510">
                      <w:marLeft w:val="0"/>
                      <w:marRight w:val="0"/>
                      <w:marTop w:val="0"/>
                      <w:marBottom w:val="0"/>
                      <w:divBdr>
                        <w:top w:val="none" w:sz="0" w:space="0" w:color="auto"/>
                        <w:left w:val="none" w:sz="0" w:space="0" w:color="auto"/>
                        <w:bottom w:val="none" w:sz="0" w:space="0" w:color="auto"/>
                        <w:right w:val="none" w:sz="0" w:space="0" w:color="auto"/>
                      </w:divBdr>
                    </w:div>
                  </w:divsChild>
                </w:div>
                <w:div w:id="1354264373">
                  <w:marLeft w:val="0"/>
                  <w:marRight w:val="0"/>
                  <w:marTop w:val="0"/>
                  <w:marBottom w:val="0"/>
                  <w:divBdr>
                    <w:top w:val="none" w:sz="0" w:space="0" w:color="auto"/>
                    <w:left w:val="none" w:sz="0" w:space="0" w:color="auto"/>
                    <w:bottom w:val="none" w:sz="0" w:space="0" w:color="auto"/>
                    <w:right w:val="none" w:sz="0" w:space="0" w:color="auto"/>
                  </w:divBdr>
                  <w:divsChild>
                    <w:div w:id="1131292767">
                      <w:marLeft w:val="0"/>
                      <w:marRight w:val="0"/>
                      <w:marTop w:val="0"/>
                      <w:marBottom w:val="0"/>
                      <w:divBdr>
                        <w:top w:val="none" w:sz="0" w:space="0" w:color="auto"/>
                        <w:left w:val="none" w:sz="0" w:space="0" w:color="auto"/>
                        <w:bottom w:val="none" w:sz="0" w:space="0" w:color="auto"/>
                        <w:right w:val="none" w:sz="0" w:space="0" w:color="auto"/>
                      </w:divBdr>
                    </w:div>
                  </w:divsChild>
                </w:div>
                <w:div w:id="1379890811">
                  <w:marLeft w:val="0"/>
                  <w:marRight w:val="0"/>
                  <w:marTop w:val="0"/>
                  <w:marBottom w:val="0"/>
                  <w:divBdr>
                    <w:top w:val="none" w:sz="0" w:space="0" w:color="auto"/>
                    <w:left w:val="none" w:sz="0" w:space="0" w:color="auto"/>
                    <w:bottom w:val="none" w:sz="0" w:space="0" w:color="auto"/>
                    <w:right w:val="none" w:sz="0" w:space="0" w:color="auto"/>
                  </w:divBdr>
                  <w:divsChild>
                    <w:div w:id="286785755">
                      <w:marLeft w:val="0"/>
                      <w:marRight w:val="0"/>
                      <w:marTop w:val="0"/>
                      <w:marBottom w:val="0"/>
                      <w:divBdr>
                        <w:top w:val="none" w:sz="0" w:space="0" w:color="auto"/>
                        <w:left w:val="none" w:sz="0" w:space="0" w:color="auto"/>
                        <w:bottom w:val="none" w:sz="0" w:space="0" w:color="auto"/>
                        <w:right w:val="none" w:sz="0" w:space="0" w:color="auto"/>
                      </w:divBdr>
                    </w:div>
                  </w:divsChild>
                </w:div>
                <w:div w:id="1444108264">
                  <w:marLeft w:val="0"/>
                  <w:marRight w:val="0"/>
                  <w:marTop w:val="0"/>
                  <w:marBottom w:val="0"/>
                  <w:divBdr>
                    <w:top w:val="none" w:sz="0" w:space="0" w:color="auto"/>
                    <w:left w:val="none" w:sz="0" w:space="0" w:color="auto"/>
                    <w:bottom w:val="none" w:sz="0" w:space="0" w:color="auto"/>
                    <w:right w:val="none" w:sz="0" w:space="0" w:color="auto"/>
                  </w:divBdr>
                  <w:divsChild>
                    <w:div w:id="1185709531">
                      <w:marLeft w:val="0"/>
                      <w:marRight w:val="0"/>
                      <w:marTop w:val="0"/>
                      <w:marBottom w:val="0"/>
                      <w:divBdr>
                        <w:top w:val="none" w:sz="0" w:space="0" w:color="auto"/>
                        <w:left w:val="none" w:sz="0" w:space="0" w:color="auto"/>
                        <w:bottom w:val="none" w:sz="0" w:space="0" w:color="auto"/>
                        <w:right w:val="none" w:sz="0" w:space="0" w:color="auto"/>
                      </w:divBdr>
                    </w:div>
                  </w:divsChild>
                </w:div>
                <w:div w:id="1460605019">
                  <w:marLeft w:val="0"/>
                  <w:marRight w:val="0"/>
                  <w:marTop w:val="0"/>
                  <w:marBottom w:val="0"/>
                  <w:divBdr>
                    <w:top w:val="none" w:sz="0" w:space="0" w:color="auto"/>
                    <w:left w:val="none" w:sz="0" w:space="0" w:color="auto"/>
                    <w:bottom w:val="none" w:sz="0" w:space="0" w:color="auto"/>
                    <w:right w:val="none" w:sz="0" w:space="0" w:color="auto"/>
                  </w:divBdr>
                  <w:divsChild>
                    <w:div w:id="1345744309">
                      <w:marLeft w:val="0"/>
                      <w:marRight w:val="0"/>
                      <w:marTop w:val="0"/>
                      <w:marBottom w:val="0"/>
                      <w:divBdr>
                        <w:top w:val="none" w:sz="0" w:space="0" w:color="auto"/>
                        <w:left w:val="none" w:sz="0" w:space="0" w:color="auto"/>
                        <w:bottom w:val="none" w:sz="0" w:space="0" w:color="auto"/>
                        <w:right w:val="none" w:sz="0" w:space="0" w:color="auto"/>
                      </w:divBdr>
                    </w:div>
                  </w:divsChild>
                </w:div>
                <w:div w:id="1497723512">
                  <w:marLeft w:val="0"/>
                  <w:marRight w:val="0"/>
                  <w:marTop w:val="0"/>
                  <w:marBottom w:val="0"/>
                  <w:divBdr>
                    <w:top w:val="none" w:sz="0" w:space="0" w:color="auto"/>
                    <w:left w:val="none" w:sz="0" w:space="0" w:color="auto"/>
                    <w:bottom w:val="none" w:sz="0" w:space="0" w:color="auto"/>
                    <w:right w:val="none" w:sz="0" w:space="0" w:color="auto"/>
                  </w:divBdr>
                  <w:divsChild>
                    <w:div w:id="304435258">
                      <w:marLeft w:val="0"/>
                      <w:marRight w:val="0"/>
                      <w:marTop w:val="0"/>
                      <w:marBottom w:val="0"/>
                      <w:divBdr>
                        <w:top w:val="none" w:sz="0" w:space="0" w:color="auto"/>
                        <w:left w:val="none" w:sz="0" w:space="0" w:color="auto"/>
                        <w:bottom w:val="none" w:sz="0" w:space="0" w:color="auto"/>
                        <w:right w:val="none" w:sz="0" w:space="0" w:color="auto"/>
                      </w:divBdr>
                    </w:div>
                  </w:divsChild>
                </w:div>
                <w:div w:id="1767996084">
                  <w:marLeft w:val="0"/>
                  <w:marRight w:val="0"/>
                  <w:marTop w:val="0"/>
                  <w:marBottom w:val="0"/>
                  <w:divBdr>
                    <w:top w:val="none" w:sz="0" w:space="0" w:color="auto"/>
                    <w:left w:val="none" w:sz="0" w:space="0" w:color="auto"/>
                    <w:bottom w:val="none" w:sz="0" w:space="0" w:color="auto"/>
                    <w:right w:val="none" w:sz="0" w:space="0" w:color="auto"/>
                  </w:divBdr>
                  <w:divsChild>
                    <w:div w:id="2078817510">
                      <w:marLeft w:val="0"/>
                      <w:marRight w:val="0"/>
                      <w:marTop w:val="0"/>
                      <w:marBottom w:val="0"/>
                      <w:divBdr>
                        <w:top w:val="none" w:sz="0" w:space="0" w:color="auto"/>
                        <w:left w:val="none" w:sz="0" w:space="0" w:color="auto"/>
                        <w:bottom w:val="none" w:sz="0" w:space="0" w:color="auto"/>
                        <w:right w:val="none" w:sz="0" w:space="0" w:color="auto"/>
                      </w:divBdr>
                    </w:div>
                  </w:divsChild>
                </w:div>
                <w:div w:id="1913159637">
                  <w:marLeft w:val="0"/>
                  <w:marRight w:val="0"/>
                  <w:marTop w:val="0"/>
                  <w:marBottom w:val="0"/>
                  <w:divBdr>
                    <w:top w:val="none" w:sz="0" w:space="0" w:color="auto"/>
                    <w:left w:val="none" w:sz="0" w:space="0" w:color="auto"/>
                    <w:bottom w:val="none" w:sz="0" w:space="0" w:color="auto"/>
                    <w:right w:val="none" w:sz="0" w:space="0" w:color="auto"/>
                  </w:divBdr>
                  <w:divsChild>
                    <w:div w:id="1499812546">
                      <w:marLeft w:val="0"/>
                      <w:marRight w:val="0"/>
                      <w:marTop w:val="0"/>
                      <w:marBottom w:val="0"/>
                      <w:divBdr>
                        <w:top w:val="none" w:sz="0" w:space="0" w:color="auto"/>
                        <w:left w:val="none" w:sz="0" w:space="0" w:color="auto"/>
                        <w:bottom w:val="none" w:sz="0" w:space="0" w:color="auto"/>
                        <w:right w:val="none" w:sz="0" w:space="0" w:color="auto"/>
                      </w:divBdr>
                    </w:div>
                  </w:divsChild>
                </w:div>
                <w:div w:id="1987934973">
                  <w:marLeft w:val="0"/>
                  <w:marRight w:val="0"/>
                  <w:marTop w:val="0"/>
                  <w:marBottom w:val="0"/>
                  <w:divBdr>
                    <w:top w:val="none" w:sz="0" w:space="0" w:color="auto"/>
                    <w:left w:val="none" w:sz="0" w:space="0" w:color="auto"/>
                    <w:bottom w:val="none" w:sz="0" w:space="0" w:color="auto"/>
                    <w:right w:val="none" w:sz="0" w:space="0" w:color="auto"/>
                  </w:divBdr>
                  <w:divsChild>
                    <w:div w:id="591007992">
                      <w:marLeft w:val="0"/>
                      <w:marRight w:val="0"/>
                      <w:marTop w:val="0"/>
                      <w:marBottom w:val="0"/>
                      <w:divBdr>
                        <w:top w:val="none" w:sz="0" w:space="0" w:color="auto"/>
                        <w:left w:val="none" w:sz="0" w:space="0" w:color="auto"/>
                        <w:bottom w:val="none" w:sz="0" w:space="0" w:color="auto"/>
                        <w:right w:val="none" w:sz="0" w:space="0" w:color="auto"/>
                      </w:divBdr>
                    </w:div>
                  </w:divsChild>
                </w:div>
                <w:div w:id="2009097535">
                  <w:marLeft w:val="0"/>
                  <w:marRight w:val="0"/>
                  <w:marTop w:val="0"/>
                  <w:marBottom w:val="0"/>
                  <w:divBdr>
                    <w:top w:val="none" w:sz="0" w:space="0" w:color="auto"/>
                    <w:left w:val="none" w:sz="0" w:space="0" w:color="auto"/>
                    <w:bottom w:val="none" w:sz="0" w:space="0" w:color="auto"/>
                    <w:right w:val="none" w:sz="0" w:space="0" w:color="auto"/>
                  </w:divBdr>
                  <w:divsChild>
                    <w:div w:id="1003514670">
                      <w:marLeft w:val="0"/>
                      <w:marRight w:val="0"/>
                      <w:marTop w:val="0"/>
                      <w:marBottom w:val="0"/>
                      <w:divBdr>
                        <w:top w:val="none" w:sz="0" w:space="0" w:color="auto"/>
                        <w:left w:val="none" w:sz="0" w:space="0" w:color="auto"/>
                        <w:bottom w:val="none" w:sz="0" w:space="0" w:color="auto"/>
                        <w:right w:val="none" w:sz="0" w:space="0" w:color="auto"/>
                      </w:divBdr>
                    </w:div>
                  </w:divsChild>
                </w:div>
                <w:div w:id="2024823362">
                  <w:marLeft w:val="0"/>
                  <w:marRight w:val="0"/>
                  <w:marTop w:val="0"/>
                  <w:marBottom w:val="0"/>
                  <w:divBdr>
                    <w:top w:val="none" w:sz="0" w:space="0" w:color="auto"/>
                    <w:left w:val="none" w:sz="0" w:space="0" w:color="auto"/>
                    <w:bottom w:val="none" w:sz="0" w:space="0" w:color="auto"/>
                    <w:right w:val="none" w:sz="0" w:space="0" w:color="auto"/>
                  </w:divBdr>
                  <w:divsChild>
                    <w:div w:id="235551651">
                      <w:marLeft w:val="0"/>
                      <w:marRight w:val="0"/>
                      <w:marTop w:val="0"/>
                      <w:marBottom w:val="0"/>
                      <w:divBdr>
                        <w:top w:val="none" w:sz="0" w:space="0" w:color="auto"/>
                        <w:left w:val="none" w:sz="0" w:space="0" w:color="auto"/>
                        <w:bottom w:val="none" w:sz="0" w:space="0" w:color="auto"/>
                        <w:right w:val="none" w:sz="0" w:space="0" w:color="auto"/>
                      </w:divBdr>
                    </w:div>
                  </w:divsChild>
                </w:div>
                <w:div w:id="2068793129">
                  <w:marLeft w:val="0"/>
                  <w:marRight w:val="0"/>
                  <w:marTop w:val="0"/>
                  <w:marBottom w:val="0"/>
                  <w:divBdr>
                    <w:top w:val="none" w:sz="0" w:space="0" w:color="auto"/>
                    <w:left w:val="none" w:sz="0" w:space="0" w:color="auto"/>
                    <w:bottom w:val="none" w:sz="0" w:space="0" w:color="auto"/>
                    <w:right w:val="none" w:sz="0" w:space="0" w:color="auto"/>
                  </w:divBdr>
                  <w:divsChild>
                    <w:div w:id="1506438779">
                      <w:marLeft w:val="0"/>
                      <w:marRight w:val="0"/>
                      <w:marTop w:val="0"/>
                      <w:marBottom w:val="0"/>
                      <w:divBdr>
                        <w:top w:val="none" w:sz="0" w:space="0" w:color="auto"/>
                        <w:left w:val="none" w:sz="0" w:space="0" w:color="auto"/>
                        <w:bottom w:val="none" w:sz="0" w:space="0" w:color="auto"/>
                        <w:right w:val="none" w:sz="0" w:space="0" w:color="auto"/>
                      </w:divBdr>
                    </w:div>
                  </w:divsChild>
                </w:div>
                <w:div w:id="2124493936">
                  <w:marLeft w:val="0"/>
                  <w:marRight w:val="0"/>
                  <w:marTop w:val="0"/>
                  <w:marBottom w:val="0"/>
                  <w:divBdr>
                    <w:top w:val="none" w:sz="0" w:space="0" w:color="auto"/>
                    <w:left w:val="none" w:sz="0" w:space="0" w:color="auto"/>
                    <w:bottom w:val="none" w:sz="0" w:space="0" w:color="auto"/>
                    <w:right w:val="none" w:sz="0" w:space="0" w:color="auto"/>
                  </w:divBdr>
                  <w:divsChild>
                    <w:div w:id="14298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608817">
          <w:marLeft w:val="0"/>
          <w:marRight w:val="0"/>
          <w:marTop w:val="0"/>
          <w:marBottom w:val="0"/>
          <w:divBdr>
            <w:top w:val="none" w:sz="0" w:space="0" w:color="auto"/>
            <w:left w:val="none" w:sz="0" w:space="0" w:color="auto"/>
            <w:bottom w:val="none" w:sz="0" w:space="0" w:color="auto"/>
            <w:right w:val="none" w:sz="0" w:space="0" w:color="auto"/>
          </w:divBdr>
        </w:div>
        <w:div w:id="1812751309">
          <w:marLeft w:val="0"/>
          <w:marRight w:val="0"/>
          <w:marTop w:val="0"/>
          <w:marBottom w:val="0"/>
          <w:divBdr>
            <w:top w:val="none" w:sz="0" w:space="0" w:color="auto"/>
            <w:left w:val="none" w:sz="0" w:space="0" w:color="auto"/>
            <w:bottom w:val="none" w:sz="0" w:space="0" w:color="auto"/>
            <w:right w:val="none" w:sz="0" w:space="0" w:color="auto"/>
          </w:divBdr>
          <w:divsChild>
            <w:div w:id="529800805">
              <w:marLeft w:val="0"/>
              <w:marRight w:val="0"/>
              <w:marTop w:val="0"/>
              <w:marBottom w:val="0"/>
              <w:divBdr>
                <w:top w:val="none" w:sz="0" w:space="0" w:color="auto"/>
                <w:left w:val="none" w:sz="0" w:space="0" w:color="auto"/>
                <w:bottom w:val="none" w:sz="0" w:space="0" w:color="auto"/>
                <w:right w:val="none" w:sz="0" w:space="0" w:color="auto"/>
              </w:divBdr>
            </w:div>
            <w:div w:id="634721921">
              <w:marLeft w:val="0"/>
              <w:marRight w:val="0"/>
              <w:marTop w:val="0"/>
              <w:marBottom w:val="0"/>
              <w:divBdr>
                <w:top w:val="none" w:sz="0" w:space="0" w:color="auto"/>
                <w:left w:val="none" w:sz="0" w:space="0" w:color="auto"/>
                <w:bottom w:val="none" w:sz="0" w:space="0" w:color="auto"/>
                <w:right w:val="none" w:sz="0" w:space="0" w:color="auto"/>
              </w:divBdr>
            </w:div>
            <w:div w:id="66251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879839">
      <w:bodyDiv w:val="1"/>
      <w:marLeft w:val="0"/>
      <w:marRight w:val="0"/>
      <w:marTop w:val="0"/>
      <w:marBottom w:val="0"/>
      <w:divBdr>
        <w:top w:val="none" w:sz="0" w:space="0" w:color="auto"/>
        <w:left w:val="none" w:sz="0" w:space="0" w:color="auto"/>
        <w:bottom w:val="none" w:sz="0" w:space="0" w:color="auto"/>
        <w:right w:val="none" w:sz="0" w:space="0" w:color="auto"/>
      </w:divBdr>
      <w:divsChild>
        <w:div w:id="861903">
          <w:marLeft w:val="0"/>
          <w:marRight w:val="0"/>
          <w:marTop w:val="0"/>
          <w:marBottom w:val="0"/>
          <w:divBdr>
            <w:top w:val="none" w:sz="0" w:space="0" w:color="auto"/>
            <w:left w:val="none" w:sz="0" w:space="0" w:color="auto"/>
            <w:bottom w:val="none" w:sz="0" w:space="0" w:color="auto"/>
            <w:right w:val="none" w:sz="0" w:space="0" w:color="auto"/>
          </w:divBdr>
        </w:div>
        <w:div w:id="120609682">
          <w:marLeft w:val="0"/>
          <w:marRight w:val="0"/>
          <w:marTop w:val="0"/>
          <w:marBottom w:val="0"/>
          <w:divBdr>
            <w:top w:val="none" w:sz="0" w:space="0" w:color="auto"/>
            <w:left w:val="none" w:sz="0" w:space="0" w:color="auto"/>
            <w:bottom w:val="none" w:sz="0" w:space="0" w:color="auto"/>
            <w:right w:val="none" w:sz="0" w:space="0" w:color="auto"/>
          </w:divBdr>
        </w:div>
        <w:div w:id="300155346">
          <w:marLeft w:val="0"/>
          <w:marRight w:val="0"/>
          <w:marTop w:val="0"/>
          <w:marBottom w:val="0"/>
          <w:divBdr>
            <w:top w:val="none" w:sz="0" w:space="0" w:color="auto"/>
            <w:left w:val="none" w:sz="0" w:space="0" w:color="auto"/>
            <w:bottom w:val="none" w:sz="0" w:space="0" w:color="auto"/>
            <w:right w:val="none" w:sz="0" w:space="0" w:color="auto"/>
          </w:divBdr>
        </w:div>
        <w:div w:id="338460119">
          <w:marLeft w:val="0"/>
          <w:marRight w:val="0"/>
          <w:marTop w:val="0"/>
          <w:marBottom w:val="0"/>
          <w:divBdr>
            <w:top w:val="none" w:sz="0" w:space="0" w:color="auto"/>
            <w:left w:val="none" w:sz="0" w:space="0" w:color="auto"/>
            <w:bottom w:val="none" w:sz="0" w:space="0" w:color="auto"/>
            <w:right w:val="none" w:sz="0" w:space="0" w:color="auto"/>
          </w:divBdr>
        </w:div>
        <w:div w:id="412092633">
          <w:marLeft w:val="0"/>
          <w:marRight w:val="0"/>
          <w:marTop w:val="0"/>
          <w:marBottom w:val="0"/>
          <w:divBdr>
            <w:top w:val="none" w:sz="0" w:space="0" w:color="auto"/>
            <w:left w:val="none" w:sz="0" w:space="0" w:color="auto"/>
            <w:bottom w:val="none" w:sz="0" w:space="0" w:color="auto"/>
            <w:right w:val="none" w:sz="0" w:space="0" w:color="auto"/>
          </w:divBdr>
        </w:div>
        <w:div w:id="419762310">
          <w:marLeft w:val="0"/>
          <w:marRight w:val="0"/>
          <w:marTop w:val="0"/>
          <w:marBottom w:val="0"/>
          <w:divBdr>
            <w:top w:val="none" w:sz="0" w:space="0" w:color="auto"/>
            <w:left w:val="none" w:sz="0" w:space="0" w:color="auto"/>
            <w:bottom w:val="none" w:sz="0" w:space="0" w:color="auto"/>
            <w:right w:val="none" w:sz="0" w:space="0" w:color="auto"/>
          </w:divBdr>
          <w:divsChild>
            <w:div w:id="1657030378">
              <w:marLeft w:val="0"/>
              <w:marRight w:val="0"/>
              <w:marTop w:val="30"/>
              <w:marBottom w:val="30"/>
              <w:divBdr>
                <w:top w:val="none" w:sz="0" w:space="0" w:color="auto"/>
                <w:left w:val="none" w:sz="0" w:space="0" w:color="auto"/>
                <w:bottom w:val="none" w:sz="0" w:space="0" w:color="auto"/>
                <w:right w:val="none" w:sz="0" w:space="0" w:color="auto"/>
              </w:divBdr>
              <w:divsChild>
                <w:div w:id="124273094">
                  <w:marLeft w:val="0"/>
                  <w:marRight w:val="0"/>
                  <w:marTop w:val="0"/>
                  <w:marBottom w:val="0"/>
                  <w:divBdr>
                    <w:top w:val="none" w:sz="0" w:space="0" w:color="auto"/>
                    <w:left w:val="none" w:sz="0" w:space="0" w:color="auto"/>
                    <w:bottom w:val="none" w:sz="0" w:space="0" w:color="auto"/>
                    <w:right w:val="none" w:sz="0" w:space="0" w:color="auto"/>
                  </w:divBdr>
                  <w:divsChild>
                    <w:div w:id="403383559">
                      <w:marLeft w:val="0"/>
                      <w:marRight w:val="0"/>
                      <w:marTop w:val="0"/>
                      <w:marBottom w:val="0"/>
                      <w:divBdr>
                        <w:top w:val="none" w:sz="0" w:space="0" w:color="auto"/>
                        <w:left w:val="none" w:sz="0" w:space="0" w:color="auto"/>
                        <w:bottom w:val="none" w:sz="0" w:space="0" w:color="auto"/>
                        <w:right w:val="none" w:sz="0" w:space="0" w:color="auto"/>
                      </w:divBdr>
                    </w:div>
                  </w:divsChild>
                </w:div>
                <w:div w:id="437602618">
                  <w:marLeft w:val="0"/>
                  <w:marRight w:val="0"/>
                  <w:marTop w:val="0"/>
                  <w:marBottom w:val="0"/>
                  <w:divBdr>
                    <w:top w:val="none" w:sz="0" w:space="0" w:color="auto"/>
                    <w:left w:val="none" w:sz="0" w:space="0" w:color="auto"/>
                    <w:bottom w:val="none" w:sz="0" w:space="0" w:color="auto"/>
                    <w:right w:val="none" w:sz="0" w:space="0" w:color="auto"/>
                  </w:divBdr>
                  <w:divsChild>
                    <w:div w:id="1568225605">
                      <w:marLeft w:val="0"/>
                      <w:marRight w:val="0"/>
                      <w:marTop w:val="0"/>
                      <w:marBottom w:val="0"/>
                      <w:divBdr>
                        <w:top w:val="none" w:sz="0" w:space="0" w:color="auto"/>
                        <w:left w:val="none" w:sz="0" w:space="0" w:color="auto"/>
                        <w:bottom w:val="none" w:sz="0" w:space="0" w:color="auto"/>
                        <w:right w:val="none" w:sz="0" w:space="0" w:color="auto"/>
                      </w:divBdr>
                    </w:div>
                  </w:divsChild>
                </w:div>
                <w:div w:id="829365974">
                  <w:marLeft w:val="0"/>
                  <w:marRight w:val="0"/>
                  <w:marTop w:val="0"/>
                  <w:marBottom w:val="0"/>
                  <w:divBdr>
                    <w:top w:val="none" w:sz="0" w:space="0" w:color="auto"/>
                    <w:left w:val="none" w:sz="0" w:space="0" w:color="auto"/>
                    <w:bottom w:val="none" w:sz="0" w:space="0" w:color="auto"/>
                    <w:right w:val="none" w:sz="0" w:space="0" w:color="auto"/>
                  </w:divBdr>
                  <w:divsChild>
                    <w:div w:id="268242383">
                      <w:marLeft w:val="0"/>
                      <w:marRight w:val="0"/>
                      <w:marTop w:val="0"/>
                      <w:marBottom w:val="0"/>
                      <w:divBdr>
                        <w:top w:val="none" w:sz="0" w:space="0" w:color="auto"/>
                        <w:left w:val="none" w:sz="0" w:space="0" w:color="auto"/>
                        <w:bottom w:val="none" w:sz="0" w:space="0" w:color="auto"/>
                        <w:right w:val="none" w:sz="0" w:space="0" w:color="auto"/>
                      </w:divBdr>
                    </w:div>
                    <w:div w:id="727994046">
                      <w:marLeft w:val="0"/>
                      <w:marRight w:val="0"/>
                      <w:marTop w:val="0"/>
                      <w:marBottom w:val="0"/>
                      <w:divBdr>
                        <w:top w:val="none" w:sz="0" w:space="0" w:color="auto"/>
                        <w:left w:val="none" w:sz="0" w:space="0" w:color="auto"/>
                        <w:bottom w:val="none" w:sz="0" w:space="0" w:color="auto"/>
                        <w:right w:val="none" w:sz="0" w:space="0" w:color="auto"/>
                      </w:divBdr>
                    </w:div>
                    <w:div w:id="746072143">
                      <w:marLeft w:val="0"/>
                      <w:marRight w:val="0"/>
                      <w:marTop w:val="0"/>
                      <w:marBottom w:val="0"/>
                      <w:divBdr>
                        <w:top w:val="none" w:sz="0" w:space="0" w:color="auto"/>
                        <w:left w:val="none" w:sz="0" w:space="0" w:color="auto"/>
                        <w:bottom w:val="none" w:sz="0" w:space="0" w:color="auto"/>
                        <w:right w:val="none" w:sz="0" w:space="0" w:color="auto"/>
                      </w:divBdr>
                    </w:div>
                    <w:div w:id="1244029104">
                      <w:marLeft w:val="0"/>
                      <w:marRight w:val="0"/>
                      <w:marTop w:val="0"/>
                      <w:marBottom w:val="0"/>
                      <w:divBdr>
                        <w:top w:val="none" w:sz="0" w:space="0" w:color="auto"/>
                        <w:left w:val="none" w:sz="0" w:space="0" w:color="auto"/>
                        <w:bottom w:val="none" w:sz="0" w:space="0" w:color="auto"/>
                        <w:right w:val="none" w:sz="0" w:space="0" w:color="auto"/>
                      </w:divBdr>
                    </w:div>
                    <w:div w:id="1409956446">
                      <w:marLeft w:val="0"/>
                      <w:marRight w:val="0"/>
                      <w:marTop w:val="0"/>
                      <w:marBottom w:val="0"/>
                      <w:divBdr>
                        <w:top w:val="none" w:sz="0" w:space="0" w:color="auto"/>
                        <w:left w:val="none" w:sz="0" w:space="0" w:color="auto"/>
                        <w:bottom w:val="none" w:sz="0" w:space="0" w:color="auto"/>
                        <w:right w:val="none" w:sz="0" w:space="0" w:color="auto"/>
                      </w:divBdr>
                    </w:div>
                    <w:div w:id="1741638790">
                      <w:marLeft w:val="0"/>
                      <w:marRight w:val="0"/>
                      <w:marTop w:val="0"/>
                      <w:marBottom w:val="0"/>
                      <w:divBdr>
                        <w:top w:val="none" w:sz="0" w:space="0" w:color="auto"/>
                        <w:left w:val="none" w:sz="0" w:space="0" w:color="auto"/>
                        <w:bottom w:val="none" w:sz="0" w:space="0" w:color="auto"/>
                        <w:right w:val="none" w:sz="0" w:space="0" w:color="auto"/>
                      </w:divBdr>
                    </w:div>
                    <w:div w:id="2121338403">
                      <w:marLeft w:val="0"/>
                      <w:marRight w:val="0"/>
                      <w:marTop w:val="0"/>
                      <w:marBottom w:val="0"/>
                      <w:divBdr>
                        <w:top w:val="none" w:sz="0" w:space="0" w:color="auto"/>
                        <w:left w:val="none" w:sz="0" w:space="0" w:color="auto"/>
                        <w:bottom w:val="none" w:sz="0" w:space="0" w:color="auto"/>
                        <w:right w:val="none" w:sz="0" w:space="0" w:color="auto"/>
                      </w:divBdr>
                    </w:div>
                  </w:divsChild>
                </w:div>
                <w:div w:id="1001783883">
                  <w:marLeft w:val="0"/>
                  <w:marRight w:val="0"/>
                  <w:marTop w:val="0"/>
                  <w:marBottom w:val="0"/>
                  <w:divBdr>
                    <w:top w:val="none" w:sz="0" w:space="0" w:color="auto"/>
                    <w:left w:val="none" w:sz="0" w:space="0" w:color="auto"/>
                    <w:bottom w:val="none" w:sz="0" w:space="0" w:color="auto"/>
                    <w:right w:val="none" w:sz="0" w:space="0" w:color="auto"/>
                  </w:divBdr>
                  <w:divsChild>
                    <w:div w:id="105463373">
                      <w:marLeft w:val="0"/>
                      <w:marRight w:val="0"/>
                      <w:marTop w:val="0"/>
                      <w:marBottom w:val="0"/>
                      <w:divBdr>
                        <w:top w:val="none" w:sz="0" w:space="0" w:color="auto"/>
                        <w:left w:val="none" w:sz="0" w:space="0" w:color="auto"/>
                        <w:bottom w:val="none" w:sz="0" w:space="0" w:color="auto"/>
                        <w:right w:val="none" w:sz="0" w:space="0" w:color="auto"/>
                      </w:divBdr>
                    </w:div>
                  </w:divsChild>
                </w:div>
                <w:div w:id="1003824461">
                  <w:marLeft w:val="0"/>
                  <w:marRight w:val="0"/>
                  <w:marTop w:val="0"/>
                  <w:marBottom w:val="0"/>
                  <w:divBdr>
                    <w:top w:val="none" w:sz="0" w:space="0" w:color="auto"/>
                    <w:left w:val="none" w:sz="0" w:space="0" w:color="auto"/>
                    <w:bottom w:val="none" w:sz="0" w:space="0" w:color="auto"/>
                    <w:right w:val="none" w:sz="0" w:space="0" w:color="auto"/>
                  </w:divBdr>
                  <w:divsChild>
                    <w:div w:id="135758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219416">
          <w:marLeft w:val="0"/>
          <w:marRight w:val="0"/>
          <w:marTop w:val="0"/>
          <w:marBottom w:val="0"/>
          <w:divBdr>
            <w:top w:val="none" w:sz="0" w:space="0" w:color="auto"/>
            <w:left w:val="none" w:sz="0" w:space="0" w:color="auto"/>
            <w:bottom w:val="none" w:sz="0" w:space="0" w:color="auto"/>
            <w:right w:val="none" w:sz="0" w:space="0" w:color="auto"/>
          </w:divBdr>
        </w:div>
        <w:div w:id="481122985">
          <w:marLeft w:val="0"/>
          <w:marRight w:val="0"/>
          <w:marTop w:val="0"/>
          <w:marBottom w:val="0"/>
          <w:divBdr>
            <w:top w:val="none" w:sz="0" w:space="0" w:color="auto"/>
            <w:left w:val="none" w:sz="0" w:space="0" w:color="auto"/>
            <w:bottom w:val="none" w:sz="0" w:space="0" w:color="auto"/>
            <w:right w:val="none" w:sz="0" w:space="0" w:color="auto"/>
          </w:divBdr>
        </w:div>
        <w:div w:id="545141003">
          <w:marLeft w:val="0"/>
          <w:marRight w:val="0"/>
          <w:marTop w:val="0"/>
          <w:marBottom w:val="0"/>
          <w:divBdr>
            <w:top w:val="none" w:sz="0" w:space="0" w:color="auto"/>
            <w:left w:val="none" w:sz="0" w:space="0" w:color="auto"/>
            <w:bottom w:val="none" w:sz="0" w:space="0" w:color="auto"/>
            <w:right w:val="none" w:sz="0" w:space="0" w:color="auto"/>
          </w:divBdr>
        </w:div>
        <w:div w:id="579827138">
          <w:marLeft w:val="0"/>
          <w:marRight w:val="0"/>
          <w:marTop w:val="0"/>
          <w:marBottom w:val="0"/>
          <w:divBdr>
            <w:top w:val="none" w:sz="0" w:space="0" w:color="auto"/>
            <w:left w:val="none" w:sz="0" w:space="0" w:color="auto"/>
            <w:bottom w:val="none" w:sz="0" w:space="0" w:color="auto"/>
            <w:right w:val="none" w:sz="0" w:space="0" w:color="auto"/>
          </w:divBdr>
        </w:div>
        <w:div w:id="627584770">
          <w:marLeft w:val="0"/>
          <w:marRight w:val="0"/>
          <w:marTop w:val="0"/>
          <w:marBottom w:val="0"/>
          <w:divBdr>
            <w:top w:val="none" w:sz="0" w:space="0" w:color="auto"/>
            <w:left w:val="none" w:sz="0" w:space="0" w:color="auto"/>
            <w:bottom w:val="none" w:sz="0" w:space="0" w:color="auto"/>
            <w:right w:val="none" w:sz="0" w:space="0" w:color="auto"/>
          </w:divBdr>
        </w:div>
        <w:div w:id="628366653">
          <w:marLeft w:val="0"/>
          <w:marRight w:val="0"/>
          <w:marTop w:val="0"/>
          <w:marBottom w:val="0"/>
          <w:divBdr>
            <w:top w:val="none" w:sz="0" w:space="0" w:color="auto"/>
            <w:left w:val="none" w:sz="0" w:space="0" w:color="auto"/>
            <w:bottom w:val="none" w:sz="0" w:space="0" w:color="auto"/>
            <w:right w:val="none" w:sz="0" w:space="0" w:color="auto"/>
          </w:divBdr>
        </w:div>
        <w:div w:id="715470172">
          <w:marLeft w:val="0"/>
          <w:marRight w:val="0"/>
          <w:marTop w:val="0"/>
          <w:marBottom w:val="0"/>
          <w:divBdr>
            <w:top w:val="none" w:sz="0" w:space="0" w:color="auto"/>
            <w:left w:val="none" w:sz="0" w:space="0" w:color="auto"/>
            <w:bottom w:val="none" w:sz="0" w:space="0" w:color="auto"/>
            <w:right w:val="none" w:sz="0" w:space="0" w:color="auto"/>
          </w:divBdr>
        </w:div>
        <w:div w:id="805122253">
          <w:marLeft w:val="0"/>
          <w:marRight w:val="0"/>
          <w:marTop w:val="0"/>
          <w:marBottom w:val="0"/>
          <w:divBdr>
            <w:top w:val="none" w:sz="0" w:space="0" w:color="auto"/>
            <w:left w:val="none" w:sz="0" w:space="0" w:color="auto"/>
            <w:bottom w:val="none" w:sz="0" w:space="0" w:color="auto"/>
            <w:right w:val="none" w:sz="0" w:space="0" w:color="auto"/>
          </w:divBdr>
        </w:div>
        <w:div w:id="822086552">
          <w:marLeft w:val="0"/>
          <w:marRight w:val="0"/>
          <w:marTop w:val="0"/>
          <w:marBottom w:val="0"/>
          <w:divBdr>
            <w:top w:val="none" w:sz="0" w:space="0" w:color="auto"/>
            <w:left w:val="none" w:sz="0" w:space="0" w:color="auto"/>
            <w:bottom w:val="none" w:sz="0" w:space="0" w:color="auto"/>
            <w:right w:val="none" w:sz="0" w:space="0" w:color="auto"/>
          </w:divBdr>
        </w:div>
        <w:div w:id="856963964">
          <w:marLeft w:val="0"/>
          <w:marRight w:val="0"/>
          <w:marTop w:val="0"/>
          <w:marBottom w:val="0"/>
          <w:divBdr>
            <w:top w:val="none" w:sz="0" w:space="0" w:color="auto"/>
            <w:left w:val="none" w:sz="0" w:space="0" w:color="auto"/>
            <w:bottom w:val="none" w:sz="0" w:space="0" w:color="auto"/>
            <w:right w:val="none" w:sz="0" w:space="0" w:color="auto"/>
          </w:divBdr>
        </w:div>
        <w:div w:id="910427761">
          <w:marLeft w:val="0"/>
          <w:marRight w:val="0"/>
          <w:marTop w:val="0"/>
          <w:marBottom w:val="0"/>
          <w:divBdr>
            <w:top w:val="none" w:sz="0" w:space="0" w:color="auto"/>
            <w:left w:val="none" w:sz="0" w:space="0" w:color="auto"/>
            <w:bottom w:val="none" w:sz="0" w:space="0" w:color="auto"/>
            <w:right w:val="none" w:sz="0" w:space="0" w:color="auto"/>
          </w:divBdr>
        </w:div>
        <w:div w:id="947932171">
          <w:marLeft w:val="0"/>
          <w:marRight w:val="0"/>
          <w:marTop w:val="0"/>
          <w:marBottom w:val="0"/>
          <w:divBdr>
            <w:top w:val="none" w:sz="0" w:space="0" w:color="auto"/>
            <w:left w:val="none" w:sz="0" w:space="0" w:color="auto"/>
            <w:bottom w:val="none" w:sz="0" w:space="0" w:color="auto"/>
            <w:right w:val="none" w:sz="0" w:space="0" w:color="auto"/>
          </w:divBdr>
        </w:div>
        <w:div w:id="1004358731">
          <w:marLeft w:val="0"/>
          <w:marRight w:val="0"/>
          <w:marTop w:val="0"/>
          <w:marBottom w:val="0"/>
          <w:divBdr>
            <w:top w:val="none" w:sz="0" w:space="0" w:color="auto"/>
            <w:left w:val="none" w:sz="0" w:space="0" w:color="auto"/>
            <w:bottom w:val="none" w:sz="0" w:space="0" w:color="auto"/>
            <w:right w:val="none" w:sz="0" w:space="0" w:color="auto"/>
          </w:divBdr>
        </w:div>
        <w:div w:id="1024675223">
          <w:marLeft w:val="0"/>
          <w:marRight w:val="0"/>
          <w:marTop w:val="0"/>
          <w:marBottom w:val="0"/>
          <w:divBdr>
            <w:top w:val="none" w:sz="0" w:space="0" w:color="auto"/>
            <w:left w:val="none" w:sz="0" w:space="0" w:color="auto"/>
            <w:bottom w:val="none" w:sz="0" w:space="0" w:color="auto"/>
            <w:right w:val="none" w:sz="0" w:space="0" w:color="auto"/>
          </w:divBdr>
        </w:div>
        <w:div w:id="1058213730">
          <w:marLeft w:val="0"/>
          <w:marRight w:val="0"/>
          <w:marTop w:val="0"/>
          <w:marBottom w:val="0"/>
          <w:divBdr>
            <w:top w:val="none" w:sz="0" w:space="0" w:color="auto"/>
            <w:left w:val="none" w:sz="0" w:space="0" w:color="auto"/>
            <w:bottom w:val="none" w:sz="0" w:space="0" w:color="auto"/>
            <w:right w:val="none" w:sz="0" w:space="0" w:color="auto"/>
          </w:divBdr>
        </w:div>
        <w:div w:id="1280071138">
          <w:marLeft w:val="0"/>
          <w:marRight w:val="0"/>
          <w:marTop w:val="0"/>
          <w:marBottom w:val="0"/>
          <w:divBdr>
            <w:top w:val="none" w:sz="0" w:space="0" w:color="auto"/>
            <w:left w:val="none" w:sz="0" w:space="0" w:color="auto"/>
            <w:bottom w:val="none" w:sz="0" w:space="0" w:color="auto"/>
            <w:right w:val="none" w:sz="0" w:space="0" w:color="auto"/>
          </w:divBdr>
        </w:div>
        <w:div w:id="1282154466">
          <w:marLeft w:val="0"/>
          <w:marRight w:val="0"/>
          <w:marTop w:val="0"/>
          <w:marBottom w:val="0"/>
          <w:divBdr>
            <w:top w:val="none" w:sz="0" w:space="0" w:color="auto"/>
            <w:left w:val="none" w:sz="0" w:space="0" w:color="auto"/>
            <w:bottom w:val="none" w:sz="0" w:space="0" w:color="auto"/>
            <w:right w:val="none" w:sz="0" w:space="0" w:color="auto"/>
          </w:divBdr>
        </w:div>
        <w:div w:id="1336302680">
          <w:marLeft w:val="0"/>
          <w:marRight w:val="0"/>
          <w:marTop w:val="0"/>
          <w:marBottom w:val="0"/>
          <w:divBdr>
            <w:top w:val="none" w:sz="0" w:space="0" w:color="auto"/>
            <w:left w:val="none" w:sz="0" w:space="0" w:color="auto"/>
            <w:bottom w:val="none" w:sz="0" w:space="0" w:color="auto"/>
            <w:right w:val="none" w:sz="0" w:space="0" w:color="auto"/>
          </w:divBdr>
        </w:div>
        <w:div w:id="1350528691">
          <w:marLeft w:val="0"/>
          <w:marRight w:val="0"/>
          <w:marTop w:val="0"/>
          <w:marBottom w:val="0"/>
          <w:divBdr>
            <w:top w:val="none" w:sz="0" w:space="0" w:color="auto"/>
            <w:left w:val="none" w:sz="0" w:space="0" w:color="auto"/>
            <w:bottom w:val="none" w:sz="0" w:space="0" w:color="auto"/>
            <w:right w:val="none" w:sz="0" w:space="0" w:color="auto"/>
          </w:divBdr>
        </w:div>
        <w:div w:id="1404833023">
          <w:marLeft w:val="0"/>
          <w:marRight w:val="0"/>
          <w:marTop w:val="0"/>
          <w:marBottom w:val="0"/>
          <w:divBdr>
            <w:top w:val="none" w:sz="0" w:space="0" w:color="auto"/>
            <w:left w:val="none" w:sz="0" w:space="0" w:color="auto"/>
            <w:bottom w:val="none" w:sz="0" w:space="0" w:color="auto"/>
            <w:right w:val="none" w:sz="0" w:space="0" w:color="auto"/>
          </w:divBdr>
        </w:div>
        <w:div w:id="1413042530">
          <w:marLeft w:val="0"/>
          <w:marRight w:val="0"/>
          <w:marTop w:val="0"/>
          <w:marBottom w:val="0"/>
          <w:divBdr>
            <w:top w:val="none" w:sz="0" w:space="0" w:color="auto"/>
            <w:left w:val="none" w:sz="0" w:space="0" w:color="auto"/>
            <w:bottom w:val="none" w:sz="0" w:space="0" w:color="auto"/>
            <w:right w:val="none" w:sz="0" w:space="0" w:color="auto"/>
          </w:divBdr>
        </w:div>
        <w:div w:id="1421874830">
          <w:marLeft w:val="0"/>
          <w:marRight w:val="0"/>
          <w:marTop w:val="0"/>
          <w:marBottom w:val="0"/>
          <w:divBdr>
            <w:top w:val="none" w:sz="0" w:space="0" w:color="auto"/>
            <w:left w:val="none" w:sz="0" w:space="0" w:color="auto"/>
            <w:bottom w:val="none" w:sz="0" w:space="0" w:color="auto"/>
            <w:right w:val="none" w:sz="0" w:space="0" w:color="auto"/>
          </w:divBdr>
        </w:div>
        <w:div w:id="1682124008">
          <w:marLeft w:val="0"/>
          <w:marRight w:val="0"/>
          <w:marTop w:val="0"/>
          <w:marBottom w:val="0"/>
          <w:divBdr>
            <w:top w:val="none" w:sz="0" w:space="0" w:color="auto"/>
            <w:left w:val="none" w:sz="0" w:space="0" w:color="auto"/>
            <w:bottom w:val="none" w:sz="0" w:space="0" w:color="auto"/>
            <w:right w:val="none" w:sz="0" w:space="0" w:color="auto"/>
          </w:divBdr>
        </w:div>
        <w:div w:id="1820419986">
          <w:marLeft w:val="0"/>
          <w:marRight w:val="0"/>
          <w:marTop w:val="0"/>
          <w:marBottom w:val="0"/>
          <w:divBdr>
            <w:top w:val="none" w:sz="0" w:space="0" w:color="auto"/>
            <w:left w:val="none" w:sz="0" w:space="0" w:color="auto"/>
            <w:bottom w:val="none" w:sz="0" w:space="0" w:color="auto"/>
            <w:right w:val="none" w:sz="0" w:space="0" w:color="auto"/>
          </w:divBdr>
        </w:div>
        <w:div w:id="1864899904">
          <w:marLeft w:val="0"/>
          <w:marRight w:val="0"/>
          <w:marTop w:val="0"/>
          <w:marBottom w:val="0"/>
          <w:divBdr>
            <w:top w:val="none" w:sz="0" w:space="0" w:color="auto"/>
            <w:left w:val="none" w:sz="0" w:space="0" w:color="auto"/>
            <w:bottom w:val="none" w:sz="0" w:space="0" w:color="auto"/>
            <w:right w:val="none" w:sz="0" w:space="0" w:color="auto"/>
          </w:divBdr>
        </w:div>
        <w:div w:id="1892300749">
          <w:marLeft w:val="0"/>
          <w:marRight w:val="0"/>
          <w:marTop w:val="0"/>
          <w:marBottom w:val="0"/>
          <w:divBdr>
            <w:top w:val="none" w:sz="0" w:space="0" w:color="auto"/>
            <w:left w:val="none" w:sz="0" w:space="0" w:color="auto"/>
            <w:bottom w:val="none" w:sz="0" w:space="0" w:color="auto"/>
            <w:right w:val="none" w:sz="0" w:space="0" w:color="auto"/>
          </w:divBdr>
        </w:div>
        <w:div w:id="1961262731">
          <w:marLeft w:val="0"/>
          <w:marRight w:val="0"/>
          <w:marTop w:val="0"/>
          <w:marBottom w:val="0"/>
          <w:divBdr>
            <w:top w:val="none" w:sz="0" w:space="0" w:color="auto"/>
            <w:left w:val="none" w:sz="0" w:space="0" w:color="auto"/>
            <w:bottom w:val="none" w:sz="0" w:space="0" w:color="auto"/>
            <w:right w:val="none" w:sz="0" w:space="0" w:color="auto"/>
          </w:divBdr>
        </w:div>
        <w:div w:id="1966033881">
          <w:marLeft w:val="0"/>
          <w:marRight w:val="0"/>
          <w:marTop w:val="0"/>
          <w:marBottom w:val="0"/>
          <w:divBdr>
            <w:top w:val="none" w:sz="0" w:space="0" w:color="auto"/>
            <w:left w:val="none" w:sz="0" w:space="0" w:color="auto"/>
            <w:bottom w:val="none" w:sz="0" w:space="0" w:color="auto"/>
            <w:right w:val="none" w:sz="0" w:space="0" w:color="auto"/>
          </w:divBdr>
        </w:div>
        <w:div w:id="2079932630">
          <w:marLeft w:val="0"/>
          <w:marRight w:val="0"/>
          <w:marTop w:val="0"/>
          <w:marBottom w:val="0"/>
          <w:divBdr>
            <w:top w:val="none" w:sz="0" w:space="0" w:color="auto"/>
            <w:left w:val="none" w:sz="0" w:space="0" w:color="auto"/>
            <w:bottom w:val="none" w:sz="0" w:space="0" w:color="auto"/>
            <w:right w:val="none" w:sz="0" w:space="0" w:color="auto"/>
          </w:divBdr>
        </w:div>
      </w:divsChild>
    </w:div>
    <w:div w:id="1512184159">
      <w:bodyDiv w:val="1"/>
      <w:marLeft w:val="0"/>
      <w:marRight w:val="0"/>
      <w:marTop w:val="0"/>
      <w:marBottom w:val="0"/>
      <w:divBdr>
        <w:top w:val="none" w:sz="0" w:space="0" w:color="auto"/>
        <w:left w:val="none" w:sz="0" w:space="0" w:color="auto"/>
        <w:bottom w:val="none" w:sz="0" w:space="0" w:color="auto"/>
        <w:right w:val="none" w:sz="0" w:space="0" w:color="auto"/>
      </w:divBdr>
      <w:divsChild>
        <w:div w:id="230316510">
          <w:marLeft w:val="0"/>
          <w:marRight w:val="0"/>
          <w:marTop w:val="0"/>
          <w:marBottom w:val="0"/>
          <w:divBdr>
            <w:top w:val="none" w:sz="0" w:space="0" w:color="auto"/>
            <w:left w:val="none" w:sz="0" w:space="0" w:color="auto"/>
            <w:bottom w:val="none" w:sz="0" w:space="0" w:color="auto"/>
            <w:right w:val="none" w:sz="0" w:space="0" w:color="auto"/>
          </w:divBdr>
        </w:div>
        <w:div w:id="740519632">
          <w:marLeft w:val="0"/>
          <w:marRight w:val="0"/>
          <w:marTop w:val="0"/>
          <w:marBottom w:val="0"/>
          <w:divBdr>
            <w:top w:val="none" w:sz="0" w:space="0" w:color="auto"/>
            <w:left w:val="none" w:sz="0" w:space="0" w:color="auto"/>
            <w:bottom w:val="none" w:sz="0" w:space="0" w:color="auto"/>
            <w:right w:val="none" w:sz="0" w:space="0" w:color="auto"/>
          </w:divBdr>
        </w:div>
        <w:div w:id="906765962">
          <w:marLeft w:val="0"/>
          <w:marRight w:val="0"/>
          <w:marTop w:val="0"/>
          <w:marBottom w:val="0"/>
          <w:divBdr>
            <w:top w:val="none" w:sz="0" w:space="0" w:color="auto"/>
            <w:left w:val="none" w:sz="0" w:space="0" w:color="auto"/>
            <w:bottom w:val="none" w:sz="0" w:space="0" w:color="auto"/>
            <w:right w:val="none" w:sz="0" w:space="0" w:color="auto"/>
          </w:divBdr>
        </w:div>
        <w:div w:id="931746540">
          <w:marLeft w:val="0"/>
          <w:marRight w:val="0"/>
          <w:marTop w:val="0"/>
          <w:marBottom w:val="0"/>
          <w:divBdr>
            <w:top w:val="none" w:sz="0" w:space="0" w:color="auto"/>
            <w:left w:val="none" w:sz="0" w:space="0" w:color="auto"/>
            <w:bottom w:val="none" w:sz="0" w:space="0" w:color="auto"/>
            <w:right w:val="none" w:sz="0" w:space="0" w:color="auto"/>
          </w:divBdr>
        </w:div>
        <w:div w:id="971134898">
          <w:marLeft w:val="0"/>
          <w:marRight w:val="0"/>
          <w:marTop w:val="0"/>
          <w:marBottom w:val="0"/>
          <w:divBdr>
            <w:top w:val="none" w:sz="0" w:space="0" w:color="auto"/>
            <w:left w:val="none" w:sz="0" w:space="0" w:color="auto"/>
            <w:bottom w:val="none" w:sz="0" w:space="0" w:color="auto"/>
            <w:right w:val="none" w:sz="0" w:space="0" w:color="auto"/>
          </w:divBdr>
        </w:div>
        <w:div w:id="1760444974">
          <w:marLeft w:val="0"/>
          <w:marRight w:val="0"/>
          <w:marTop w:val="0"/>
          <w:marBottom w:val="0"/>
          <w:divBdr>
            <w:top w:val="none" w:sz="0" w:space="0" w:color="auto"/>
            <w:left w:val="none" w:sz="0" w:space="0" w:color="auto"/>
            <w:bottom w:val="none" w:sz="0" w:space="0" w:color="auto"/>
            <w:right w:val="none" w:sz="0" w:space="0" w:color="auto"/>
          </w:divBdr>
        </w:div>
        <w:div w:id="1920359930">
          <w:marLeft w:val="0"/>
          <w:marRight w:val="0"/>
          <w:marTop w:val="0"/>
          <w:marBottom w:val="0"/>
          <w:divBdr>
            <w:top w:val="none" w:sz="0" w:space="0" w:color="auto"/>
            <w:left w:val="none" w:sz="0" w:space="0" w:color="auto"/>
            <w:bottom w:val="none" w:sz="0" w:space="0" w:color="auto"/>
            <w:right w:val="none" w:sz="0" w:space="0" w:color="auto"/>
          </w:divBdr>
        </w:div>
      </w:divsChild>
    </w:div>
    <w:div w:id="1512334247">
      <w:bodyDiv w:val="1"/>
      <w:marLeft w:val="0"/>
      <w:marRight w:val="0"/>
      <w:marTop w:val="0"/>
      <w:marBottom w:val="0"/>
      <w:divBdr>
        <w:top w:val="none" w:sz="0" w:space="0" w:color="auto"/>
        <w:left w:val="none" w:sz="0" w:space="0" w:color="auto"/>
        <w:bottom w:val="none" w:sz="0" w:space="0" w:color="auto"/>
        <w:right w:val="none" w:sz="0" w:space="0" w:color="auto"/>
      </w:divBdr>
      <w:divsChild>
        <w:div w:id="231623754">
          <w:marLeft w:val="0"/>
          <w:marRight w:val="0"/>
          <w:marTop w:val="0"/>
          <w:marBottom w:val="0"/>
          <w:divBdr>
            <w:top w:val="none" w:sz="0" w:space="0" w:color="auto"/>
            <w:left w:val="none" w:sz="0" w:space="0" w:color="auto"/>
            <w:bottom w:val="none" w:sz="0" w:space="0" w:color="auto"/>
            <w:right w:val="none" w:sz="0" w:space="0" w:color="auto"/>
          </w:divBdr>
          <w:divsChild>
            <w:div w:id="277298674">
              <w:marLeft w:val="0"/>
              <w:marRight w:val="0"/>
              <w:marTop w:val="0"/>
              <w:marBottom w:val="0"/>
              <w:divBdr>
                <w:top w:val="none" w:sz="0" w:space="0" w:color="auto"/>
                <w:left w:val="none" w:sz="0" w:space="0" w:color="auto"/>
                <w:bottom w:val="none" w:sz="0" w:space="0" w:color="auto"/>
                <w:right w:val="none" w:sz="0" w:space="0" w:color="auto"/>
              </w:divBdr>
            </w:div>
            <w:div w:id="742534404">
              <w:marLeft w:val="0"/>
              <w:marRight w:val="0"/>
              <w:marTop w:val="0"/>
              <w:marBottom w:val="0"/>
              <w:divBdr>
                <w:top w:val="none" w:sz="0" w:space="0" w:color="auto"/>
                <w:left w:val="none" w:sz="0" w:space="0" w:color="auto"/>
                <w:bottom w:val="none" w:sz="0" w:space="0" w:color="auto"/>
                <w:right w:val="none" w:sz="0" w:space="0" w:color="auto"/>
              </w:divBdr>
            </w:div>
            <w:div w:id="1041590858">
              <w:marLeft w:val="0"/>
              <w:marRight w:val="0"/>
              <w:marTop w:val="0"/>
              <w:marBottom w:val="0"/>
              <w:divBdr>
                <w:top w:val="none" w:sz="0" w:space="0" w:color="auto"/>
                <w:left w:val="none" w:sz="0" w:space="0" w:color="auto"/>
                <w:bottom w:val="none" w:sz="0" w:space="0" w:color="auto"/>
                <w:right w:val="none" w:sz="0" w:space="0" w:color="auto"/>
              </w:divBdr>
            </w:div>
            <w:div w:id="1098867866">
              <w:marLeft w:val="0"/>
              <w:marRight w:val="0"/>
              <w:marTop w:val="0"/>
              <w:marBottom w:val="0"/>
              <w:divBdr>
                <w:top w:val="none" w:sz="0" w:space="0" w:color="auto"/>
                <w:left w:val="none" w:sz="0" w:space="0" w:color="auto"/>
                <w:bottom w:val="none" w:sz="0" w:space="0" w:color="auto"/>
                <w:right w:val="none" w:sz="0" w:space="0" w:color="auto"/>
              </w:divBdr>
            </w:div>
            <w:div w:id="1321497608">
              <w:marLeft w:val="0"/>
              <w:marRight w:val="0"/>
              <w:marTop w:val="0"/>
              <w:marBottom w:val="0"/>
              <w:divBdr>
                <w:top w:val="none" w:sz="0" w:space="0" w:color="auto"/>
                <w:left w:val="none" w:sz="0" w:space="0" w:color="auto"/>
                <w:bottom w:val="none" w:sz="0" w:space="0" w:color="auto"/>
                <w:right w:val="none" w:sz="0" w:space="0" w:color="auto"/>
              </w:divBdr>
            </w:div>
            <w:div w:id="1415928982">
              <w:marLeft w:val="0"/>
              <w:marRight w:val="0"/>
              <w:marTop w:val="0"/>
              <w:marBottom w:val="0"/>
              <w:divBdr>
                <w:top w:val="none" w:sz="0" w:space="0" w:color="auto"/>
                <w:left w:val="none" w:sz="0" w:space="0" w:color="auto"/>
                <w:bottom w:val="none" w:sz="0" w:space="0" w:color="auto"/>
                <w:right w:val="none" w:sz="0" w:space="0" w:color="auto"/>
              </w:divBdr>
            </w:div>
            <w:div w:id="1712462993">
              <w:marLeft w:val="0"/>
              <w:marRight w:val="0"/>
              <w:marTop w:val="0"/>
              <w:marBottom w:val="0"/>
              <w:divBdr>
                <w:top w:val="none" w:sz="0" w:space="0" w:color="auto"/>
                <w:left w:val="none" w:sz="0" w:space="0" w:color="auto"/>
                <w:bottom w:val="none" w:sz="0" w:space="0" w:color="auto"/>
                <w:right w:val="none" w:sz="0" w:space="0" w:color="auto"/>
              </w:divBdr>
            </w:div>
            <w:div w:id="2032147290">
              <w:marLeft w:val="0"/>
              <w:marRight w:val="0"/>
              <w:marTop w:val="0"/>
              <w:marBottom w:val="0"/>
              <w:divBdr>
                <w:top w:val="none" w:sz="0" w:space="0" w:color="auto"/>
                <w:left w:val="none" w:sz="0" w:space="0" w:color="auto"/>
                <w:bottom w:val="none" w:sz="0" w:space="0" w:color="auto"/>
                <w:right w:val="none" w:sz="0" w:space="0" w:color="auto"/>
              </w:divBdr>
            </w:div>
            <w:div w:id="2049142291">
              <w:marLeft w:val="0"/>
              <w:marRight w:val="0"/>
              <w:marTop w:val="0"/>
              <w:marBottom w:val="0"/>
              <w:divBdr>
                <w:top w:val="none" w:sz="0" w:space="0" w:color="auto"/>
                <w:left w:val="none" w:sz="0" w:space="0" w:color="auto"/>
                <w:bottom w:val="none" w:sz="0" w:space="0" w:color="auto"/>
                <w:right w:val="none" w:sz="0" w:space="0" w:color="auto"/>
              </w:divBdr>
            </w:div>
          </w:divsChild>
        </w:div>
        <w:div w:id="313723803">
          <w:marLeft w:val="0"/>
          <w:marRight w:val="0"/>
          <w:marTop w:val="0"/>
          <w:marBottom w:val="0"/>
          <w:divBdr>
            <w:top w:val="none" w:sz="0" w:space="0" w:color="auto"/>
            <w:left w:val="none" w:sz="0" w:space="0" w:color="auto"/>
            <w:bottom w:val="none" w:sz="0" w:space="0" w:color="auto"/>
            <w:right w:val="none" w:sz="0" w:space="0" w:color="auto"/>
          </w:divBdr>
          <w:divsChild>
            <w:div w:id="222719064">
              <w:marLeft w:val="0"/>
              <w:marRight w:val="0"/>
              <w:marTop w:val="0"/>
              <w:marBottom w:val="0"/>
              <w:divBdr>
                <w:top w:val="none" w:sz="0" w:space="0" w:color="auto"/>
                <w:left w:val="none" w:sz="0" w:space="0" w:color="auto"/>
                <w:bottom w:val="none" w:sz="0" w:space="0" w:color="auto"/>
                <w:right w:val="none" w:sz="0" w:space="0" w:color="auto"/>
              </w:divBdr>
            </w:div>
            <w:div w:id="227226389">
              <w:marLeft w:val="0"/>
              <w:marRight w:val="0"/>
              <w:marTop w:val="0"/>
              <w:marBottom w:val="0"/>
              <w:divBdr>
                <w:top w:val="none" w:sz="0" w:space="0" w:color="auto"/>
                <w:left w:val="none" w:sz="0" w:space="0" w:color="auto"/>
                <w:bottom w:val="none" w:sz="0" w:space="0" w:color="auto"/>
                <w:right w:val="none" w:sz="0" w:space="0" w:color="auto"/>
              </w:divBdr>
            </w:div>
            <w:div w:id="759302307">
              <w:marLeft w:val="0"/>
              <w:marRight w:val="0"/>
              <w:marTop w:val="0"/>
              <w:marBottom w:val="0"/>
              <w:divBdr>
                <w:top w:val="none" w:sz="0" w:space="0" w:color="auto"/>
                <w:left w:val="none" w:sz="0" w:space="0" w:color="auto"/>
                <w:bottom w:val="none" w:sz="0" w:space="0" w:color="auto"/>
                <w:right w:val="none" w:sz="0" w:space="0" w:color="auto"/>
              </w:divBdr>
            </w:div>
            <w:div w:id="866020468">
              <w:marLeft w:val="0"/>
              <w:marRight w:val="0"/>
              <w:marTop w:val="0"/>
              <w:marBottom w:val="0"/>
              <w:divBdr>
                <w:top w:val="none" w:sz="0" w:space="0" w:color="auto"/>
                <w:left w:val="none" w:sz="0" w:space="0" w:color="auto"/>
                <w:bottom w:val="none" w:sz="0" w:space="0" w:color="auto"/>
                <w:right w:val="none" w:sz="0" w:space="0" w:color="auto"/>
              </w:divBdr>
            </w:div>
            <w:div w:id="921765020">
              <w:marLeft w:val="0"/>
              <w:marRight w:val="0"/>
              <w:marTop w:val="0"/>
              <w:marBottom w:val="0"/>
              <w:divBdr>
                <w:top w:val="none" w:sz="0" w:space="0" w:color="auto"/>
                <w:left w:val="none" w:sz="0" w:space="0" w:color="auto"/>
                <w:bottom w:val="none" w:sz="0" w:space="0" w:color="auto"/>
                <w:right w:val="none" w:sz="0" w:space="0" w:color="auto"/>
              </w:divBdr>
            </w:div>
            <w:div w:id="1173833172">
              <w:marLeft w:val="0"/>
              <w:marRight w:val="0"/>
              <w:marTop w:val="0"/>
              <w:marBottom w:val="0"/>
              <w:divBdr>
                <w:top w:val="none" w:sz="0" w:space="0" w:color="auto"/>
                <w:left w:val="none" w:sz="0" w:space="0" w:color="auto"/>
                <w:bottom w:val="none" w:sz="0" w:space="0" w:color="auto"/>
                <w:right w:val="none" w:sz="0" w:space="0" w:color="auto"/>
              </w:divBdr>
            </w:div>
            <w:div w:id="1213343647">
              <w:marLeft w:val="0"/>
              <w:marRight w:val="0"/>
              <w:marTop w:val="0"/>
              <w:marBottom w:val="0"/>
              <w:divBdr>
                <w:top w:val="none" w:sz="0" w:space="0" w:color="auto"/>
                <w:left w:val="none" w:sz="0" w:space="0" w:color="auto"/>
                <w:bottom w:val="none" w:sz="0" w:space="0" w:color="auto"/>
                <w:right w:val="none" w:sz="0" w:space="0" w:color="auto"/>
              </w:divBdr>
            </w:div>
            <w:div w:id="1331758536">
              <w:marLeft w:val="0"/>
              <w:marRight w:val="0"/>
              <w:marTop w:val="0"/>
              <w:marBottom w:val="0"/>
              <w:divBdr>
                <w:top w:val="none" w:sz="0" w:space="0" w:color="auto"/>
                <w:left w:val="none" w:sz="0" w:space="0" w:color="auto"/>
                <w:bottom w:val="none" w:sz="0" w:space="0" w:color="auto"/>
                <w:right w:val="none" w:sz="0" w:space="0" w:color="auto"/>
              </w:divBdr>
            </w:div>
            <w:div w:id="1706448018">
              <w:marLeft w:val="0"/>
              <w:marRight w:val="0"/>
              <w:marTop w:val="0"/>
              <w:marBottom w:val="0"/>
              <w:divBdr>
                <w:top w:val="none" w:sz="0" w:space="0" w:color="auto"/>
                <w:left w:val="none" w:sz="0" w:space="0" w:color="auto"/>
                <w:bottom w:val="none" w:sz="0" w:space="0" w:color="auto"/>
                <w:right w:val="none" w:sz="0" w:space="0" w:color="auto"/>
              </w:divBdr>
            </w:div>
            <w:div w:id="1886914270">
              <w:marLeft w:val="0"/>
              <w:marRight w:val="0"/>
              <w:marTop w:val="0"/>
              <w:marBottom w:val="0"/>
              <w:divBdr>
                <w:top w:val="none" w:sz="0" w:space="0" w:color="auto"/>
                <w:left w:val="none" w:sz="0" w:space="0" w:color="auto"/>
                <w:bottom w:val="none" w:sz="0" w:space="0" w:color="auto"/>
                <w:right w:val="none" w:sz="0" w:space="0" w:color="auto"/>
              </w:divBdr>
            </w:div>
            <w:div w:id="1903297109">
              <w:marLeft w:val="0"/>
              <w:marRight w:val="0"/>
              <w:marTop w:val="0"/>
              <w:marBottom w:val="0"/>
              <w:divBdr>
                <w:top w:val="none" w:sz="0" w:space="0" w:color="auto"/>
                <w:left w:val="none" w:sz="0" w:space="0" w:color="auto"/>
                <w:bottom w:val="none" w:sz="0" w:space="0" w:color="auto"/>
                <w:right w:val="none" w:sz="0" w:space="0" w:color="auto"/>
              </w:divBdr>
            </w:div>
            <w:div w:id="195358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277912">
      <w:bodyDiv w:val="1"/>
      <w:marLeft w:val="0"/>
      <w:marRight w:val="0"/>
      <w:marTop w:val="0"/>
      <w:marBottom w:val="0"/>
      <w:divBdr>
        <w:top w:val="none" w:sz="0" w:space="0" w:color="auto"/>
        <w:left w:val="none" w:sz="0" w:space="0" w:color="auto"/>
        <w:bottom w:val="none" w:sz="0" w:space="0" w:color="auto"/>
        <w:right w:val="none" w:sz="0" w:space="0" w:color="auto"/>
      </w:divBdr>
      <w:divsChild>
        <w:div w:id="427232596">
          <w:marLeft w:val="0"/>
          <w:marRight w:val="0"/>
          <w:marTop w:val="0"/>
          <w:marBottom w:val="0"/>
          <w:divBdr>
            <w:top w:val="none" w:sz="0" w:space="0" w:color="auto"/>
            <w:left w:val="none" w:sz="0" w:space="0" w:color="auto"/>
            <w:bottom w:val="none" w:sz="0" w:space="0" w:color="auto"/>
            <w:right w:val="none" w:sz="0" w:space="0" w:color="auto"/>
          </w:divBdr>
        </w:div>
        <w:div w:id="1037465746">
          <w:marLeft w:val="0"/>
          <w:marRight w:val="0"/>
          <w:marTop w:val="0"/>
          <w:marBottom w:val="0"/>
          <w:divBdr>
            <w:top w:val="none" w:sz="0" w:space="0" w:color="auto"/>
            <w:left w:val="none" w:sz="0" w:space="0" w:color="auto"/>
            <w:bottom w:val="none" w:sz="0" w:space="0" w:color="auto"/>
            <w:right w:val="none" w:sz="0" w:space="0" w:color="auto"/>
          </w:divBdr>
        </w:div>
        <w:div w:id="1092319256">
          <w:marLeft w:val="0"/>
          <w:marRight w:val="0"/>
          <w:marTop w:val="0"/>
          <w:marBottom w:val="0"/>
          <w:divBdr>
            <w:top w:val="none" w:sz="0" w:space="0" w:color="auto"/>
            <w:left w:val="none" w:sz="0" w:space="0" w:color="auto"/>
            <w:bottom w:val="none" w:sz="0" w:space="0" w:color="auto"/>
            <w:right w:val="none" w:sz="0" w:space="0" w:color="auto"/>
          </w:divBdr>
        </w:div>
      </w:divsChild>
    </w:div>
    <w:div w:id="1650329048">
      <w:bodyDiv w:val="1"/>
      <w:marLeft w:val="0"/>
      <w:marRight w:val="0"/>
      <w:marTop w:val="0"/>
      <w:marBottom w:val="0"/>
      <w:divBdr>
        <w:top w:val="none" w:sz="0" w:space="0" w:color="auto"/>
        <w:left w:val="none" w:sz="0" w:space="0" w:color="auto"/>
        <w:bottom w:val="none" w:sz="0" w:space="0" w:color="auto"/>
        <w:right w:val="none" w:sz="0" w:space="0" w:color="auto"/>
      </w:divBdr>
      <w:divsChild>
        <w:div w:id="31810356">
          <w:marLeft w:val="0"/>
          <w:marRight w:val="0"/>
          <w:marTop w:val="0"/>
          <w:marBottom w:val="0"/>
          <w:divBdr>
            <w:top w:val="none" w:sz="0" w:space="0" w:color="auto"/>
            <w:left w:val="none" w:sz="0" w:space="0" w:color="auto"/>
            <w:bottom w:val="none" w:sz="0" w:space="0" w:color="auto"/>
            <w:right w:val="none" w:sz="0" w:space="0" w:color="auto"/>
          </w:divBdr>
        </w:div>
        <w:div w:id="798298477">
          <w:marLeft w:val="0"/>
          <w:marRight w:val="0"/>
          <w:marTop w:val="0"/>
          <w:marBottom w:val="0"/>
          <w:divBdr>
            <w:top w:val="none" w:sz="0" w:space="0" w:color="auto"/>
            <w:left w:val="none" w:sz="0" w:space="0" w:color="auto"/>
            <w:bottom w:val="none" w:sz="0" w:space="0" w:color="auto"/>
            <w:right w:val="none" w:sz="0" w:space="0" w:color="auto"/>
          </w:divBdr>
        </w:div>
        <w:div w:id="868371709">
          <w:marLeft w:val="0"/>
          <w:marRight w:val="0"/>
          <w:marTop w:val="0"/>
          <w:marBottom w:val="0"/>
          <w:divBdr>
            <w:top w:val="none" w:sz="0" w:space="0" w:color="auto"/>
            <w:left w:val="none" w:sz="0" w:space="0" w:color="auto"/>
            <w:bottom w:val="none" w:sz="0" w:space="0" w:color="auto"/>
            <w:right w:val="none" w:sz="0" w:space="0" w:color="auto"/>
          </w:divBdr>
          <w:divsChild>
            <w:div w:id="1715428563">
              <w:marLeft w:val="-75"/>
              <w:marRight w:val="0"/>
              <w:marTop w:val="30"/>
              <w:marBottom w:val="30"/>
              <w:divBdr>
                <w:top w:val="none" w:sz="0" w:space="0" w:color="auto"/>
                <w:left w:val="none" w:sz="0" w:space="0" w:color="auto"/>
                <w:bottom w:val="none" w:sz="0" w:space="0" w:color="auto"/>
                <w:right w:val="none" w:sz="0" w:space="0" w:color="auto"/>
              </w:divBdr>
              <w:divsChild>
                <w:div w:id="31468964">
                  <w:marLeft w:val="0"/>
                  <w:marRight w:val="0"/>
                  <w:marTop w:val="0"/>
                  <w:marBottom w:val="0"/>
                  <w:divBdr>
                    <w:top w:val="none" w:sz="0" w:space="0" w:color="auto"/>
                    <w:left w:val="none" w:sz="0" w:space="0" w:color="auto"/>
                    <w:bottom w:val="none" w:sz="0" w:space="0" w:color="auto"/>
                    <w:right w:val="none" w:sz="0" w:space="0" w:color="auto"/>
                  </w:divBdr>
                  <w:divsChild>
                    <w:div w:id="1709603422">
                      <w:marLeft w:val="0"/>
                      <w:marRight w:val="0"/>
                      <w:marTop w:val="0"/>
                      <w:marBottom w:val="0"/>
                      <w:divBdr>
                        <w:top w:val="none" w:sz="0" w:space="0" w:color="auto"/>
                        <w:left w:val="none" w:sz="0" w:space="0" w:color="auto"/>
                        <w:bottom w:val="none" w:sz="0" w:space="0" w:color="auto"/>
                        <w:right w:val="none" w:sz="0" w:space="0" w:color="auto"/>
                      </w:divBdr>
                    </w:div>
                  </w:divsChild>
                </w:div>
                <w:div w:id="39090876">
                  <w:marLeft w:val="0"/>
                  <w:marRight w:val="0"/>
                  <w:marTop w:val="0"/>
                  <w:marBottom w:val="0"/>
                  <w:divBdr>
                    <w:top w:val="none" w:sz="0" w:space="0" w:color="auto"/>
                    <w:left w:val="none" w:sz="0" w:space="0" w:color="auto"/>
                    <w:bottom w:val="none" w:sz="0" w:space="0" w:color="auto"/>
                    <w:right w:val="none" w:sz="0" w:space="0" w:color="auto"/>
                  </w:divBdr>
                  <w:divsChild>
                    <w:div w:id="1755082686">
                      <w:marLeft w:val="0"/>
                      <w:marRight w:val="0"/>
                      <w:marTop w:val="0"/>
                      <w:marBottom w:val="0"/>
                      <w:divBdr>
                        <w:top w:val="none" w:sz="0" w:space="0" w:color="auto"/>
                        <w:left w:val="none" w:sz="0" w:space="0" w:color="auto"/>
                        <w:bottom w:val="none" w:sz="0" w:space="0" w:color="auto"/>
                        <w:right w:val="none" w:sz="0" w:space="0" w:color="auto"/>
                      </w:divBdr>
                    </w:div>
                  </w:divsChild>
                </w:div>
                <w:div w:id="136341869">
                  <w:marLeft w:val="0"/>
                  <w:marRight w:val="0"/>
                  <w:marTop w:val="0"/>
                  <w:marBottom w:val="0"/>
                  <w:divBdr>
                    <w:top w:val="none" w:sz="0" w:space="0" w:color="auto"/>
                    <w:left w:val="none" w:sz="0" w:space="0" w:color="auto"/>
                    <w:bottom w:val="none" w:sz="0" w:space="0" w:color="auto"/>
                    <w:right w:val="none" w:sz="0" w:space="0" w:color="auto"/>
                  </w:divBdr>
                  <w:divsChild>
                    <w:div w:id="806705071">
                      <w:marLeft w:val="0"/>
                      <w:marRight w:val="0"/>
                      <w:marTop w:val="0"/>
                      <w:marBottom w:val="0"/>
                      <w:divBdr>
                        <w:top w:val="none" w:sz="0" w:space="0" w:color="auto"/>
                        <w:left w:val="none" w:sz="0" w:space="0" w:color="auto"/>
                        <w:bottom w:val="none" w:sz="0" w:space="0" w:color="auto"/>
                        <w:right w:val="none" w:sz="0" w:space="0" w:color="auto"/>
                      </w:divBdr>
                    </w:div>
                  </w:divsChild>
                </w:div>
                <w:div w:id="182330322">
                  <w:marLeft w:val="0"/>
                  <w:marRight w:val="0"/>
                  <w:marTop w:val="0"/>
                  <w:marBottom w:val="0"/>
                  <w:divBdr>
                    <w:top w:val="none" w:sz="0" w:space="0" w:color="auto"/>
                    <w:left w:val="none" w:sz="0" w:space="0" w:color="auto"/>
                    <w:bottom w:val="none" w:sz="0" w:space="0" w:color="auto"/>
                    <w:right w:val="none" w:sz="0" w:space="0" w:color="auto"/>
                  </w:divBdr>
                  <w:divsChild>
                    <w:div w:id="1948731824">
                      <w:marLeft w:val="0"/>
                      <w:marRight w:val="0"/>
                      <w:marTop w:val="0"/>
                      <w:marBottom w:val="0"/>
                      <w:divBdr>
                        <w:top w:val="none" w:sz="0" w:space="0" w:color="auto"/>
                        <w:left w:val="none" w:sz="0" w:space="0" w:color="auto"/>
                        <w:bottom w:val="none" w:sz="0" w:space="0" w:color="auto"/>
                        <w:right w:val="none" w:sz="0" w:space="0" w:color="auto"/>
                      </w:divBdr>
                    </w:div>
                  </w:divsChild>
                </w:div>
                <w:div w:id="222719498">
                  <w:marLeft w:val="0"/>
                  <w:marRight w:val="0"/>
                  <w:marTop w:val="0"/>
                  <w:marBottom w:val="0"/>
                  <w:divBdr>
                    <w:top w:val="none" w:sz="0" w:space="0" w:color="auto"/>
                    <w:left w:val="none" w:sz="0" w:space="0" w:color="auto"/>
                    <w:bottom w:val="none" w:sz="0" w:space="0" w:color="auto"/>
                    <w:right w:val="none" w:sz="0" w:space="0" w:color="auto"/>
                  </w:divBdr>
                  <w:divsChild>
                    <w:div w:id="1787701364">
                      <w:marLeft w:val="0"/>
                      <w:marRight w:val="0"/>
                      <w:marTop w:val="0"/>
                      <w:marBottom w:val="0"/>
                      <w:divBdr>
                        <w:top w:val="none" w:sz="0" w:space="0" w:color="auto"/>
                        <w:left w:val="none" w:sz="0" w:space="0" w:color="auto"/>
                        <w:bottom w:val="none" w:sz="0" w:space="0" w:color="auto"/>
                        <w:right w:val="none" w:sz="0" w:space="0" w:color="auto"/>
                      </w:divBdr>
                    </w:div>
                  </w:divsChild>
                </w:div>
                <w:div w:id="242104432">
                  <w:marLeft w:val="0"/>
                  <w:marRight w:val="0"/>
                  <w:marTop w:val="0"/>
                  <w:marBottom w:val="0"/>
                  <w:divBdr>
                    <w:top w:val="none" w:sz="0" w:space="0" w:color="auto"/>
                    <w:left w:val="none" w:sz="0" w:space="0" w:color="auto"/>
                    <w:bottom w:val="none" w:sz="0" w:space="0" w:color="auto"/>
                    <w:right w:val="none" w:sz="0" w:space="0" w:color="auto"/>
                  </w:divBdr>
                  <w:divsChild>
                    <w:div w:id="1638805154">
                      <w:marLeft w:val="0"/>
                      <w:marRight w:val="0"/>
                      <w:marTop w:val="0"/>
                      <w:marBottom w:val="0"/>
                      <w:divBdr>
                        <w:top w:val="none" w:sz="0" w:space="0" w:color="auto"/>
                        <w:left w:val="none" w:sz="0" w:space="0" w:color="auto"/>
                        <w:bottom w:val="none" w:sz="0" w:space="0" w:color="auto"/>
                        <w:right w:val="none" w:sz="0" w:space="0" w:color="auto"/>
                      </w:divBdr>
                    </w:div>
                  </w:divsChild>
                </w:div>
                <w:div w:id="242222286">
                  <w:marLeft w:val="0"/>
                  <w:marRight w:val="0"/>
                  <w:marTop w:val="0"/>
                  <w:marBottom w:val="0"/>
                  <w:divBdr>
                    <w:top w:val="none" w:sz="0" w:space="0" w:color="auto"/>
                    <w:left w:val="none" w:sz="0" w:space="0" w:color="auto"/>
                    <w:bottom w:val="none" w:sz="0" w:space="0" w:color="auto"/>
                    <w:right w:val="none" w:sz="0" w:space="0" w:color="auto"/>
                  </w:divBdr>
                  <w:divsChild>
                    <w:div w:id="675617257">
                      <w:marLeft w:val="0"/>
                      <w:marRight w:val="0"/>
                      <w:marTop w:val="0"/>
                      <w:marBottom w:val="0"/>
                      <w:divBdr>
                        <w:top w:val="none" w:sz="0" w:space="0" w:color="auto"/>
                        <w:left w:val="none" w:sz="0" w:space="0" w:color="auto"/>
                        <w:bottom w:val="none" w:sz="0" w:space="0" w:color="auto"/>
                        <w:right w:val="none" w:sz="0" w:space="0" w:color="auto"/>
                      </w:divBdr>
                    </w:div>
                  </w:divsChild>
                </w:div>
                <w:div w:id="274142383">
                  <w:marLeft w:val="0"/>
                  <w:marRight w:val="0"/>
                  <w:marTop w:val="0"/>
                  <w:marBottom w:val="0"/>
                  <w:divBdr>
                    <w:top w:val="none" w:sz="0" w:space="0" w:color="auto"/>
                    <w:left w:val="none" w:sz="0" w:space="0" w:color="auto"/>
                    <w:bottom w:val="none" w:sz="0" w:space="0" w:color="auto"/>
                    <w:right w:val="none" w:sz="0" w:space="0" w:color="auto"/>
                  </w:divBdr>
                  <w:divsChild>
                    <w:div w:id="1480852537">
                      <w:marLeft w:val="0"/>
                      <w:marRight w:val="0"/>
                      <w:marTop w:val="0"/>
                      <w:marBottom w:val="0"/>
                      <w:divBdr>
                        <w:top w:val="none" w:sz="0" w:space="0" w:color="auto"/>
                        <w:left w:val="none" w:sz="0" w:space="0" w:color="auto"/>
                        <w:bottom w:val="none" w:sz="0" w:space="0" w:color="auto"/>
                        <w:right w:val="none" w:sz="0" w:space="0" w:color="auto"/>
                      </w:divBdr>
                    </w:div>
                  </w:divsChild>
                </w:div>
                <w:div w:id="331493149">
                  <w:marLeft w:val="0"/>
                  <w:marRight w:val="0"/>
                  <w:marTop w:val="0"/>
                  <w:marBottom w:val="0"/>
                  <w:divBdr>
                    <w:top w:val="none" w:sz="0" w:space="0" w:color="auto"/>
                    <w:left w:val="none" w:sz="0" w:space="0" w:color="auto"/>
                    <w:bottom w:val="none" w:sz="0" w:space="0" w:color="auto"/>
                    <w:right w:val="none" w:sz="0" w:space="0" w:color="auto"/>
                  </w:divBdr>
                  <w:divsChild>
                    <w:div w:id="1580678078">
                      <w:marLeft w:val="0"/>
                      <w:marRight w:val="0"/>
                      <w:marTop w:val="0"/>
                      <w:marBottom w:val="0"/>
                      <w:divBdr>
                        <w:top w:val="none" w:sz="0" w:space="0" w:color="auto"/>
                        <w:left w:val="none" w:sz="0" w:space="0" w:color="auto"/>
                        <w:bottom w:val="none" w:sz="0" w:space="0" w:color="auto"/>
                        <w:right w:val="none" w:sz="0" w:space="0" w:color="auto"/>
                      </w:divBdr>
                    </w:div>
                  </w:divsChild>
                </w:div>
                <w:div w:id="437146406">
                  <w:marLeft w:val="0"/>
                  <w:marRight w:val="0"/>
                  <w:marTop w:val="0"/>
                  <w:marBottom w:val="0"/>
                  <w:divBdr>
                    <w:top w:val="none" w:sz="0" w:space="0" w:color="auto"/>
                    <w:left w:val="none" w:sz="0" w:space="0" w:color="auto"/>
                    <w:bottom w:val="none" w:sz="0" w:space="0" w:color="auto"/>
                    <w:right w:val="none" w:sz="0" w:space="0" w:color="auto"/>
                  </w:divBdr>
                  <w:divsChild>
                    <w:div w:id="1978486693">
                      <w:marLeft w:val="0"/>
                      <w:marRight w:val="0"/>
                      <w:marTop w:val="0"/>
                      <w:marBottom w:val="0"/>
                      <w:divBdr>
                        <w:top w:val="none" w:sz="0" w:space="0" w:color="auto"/>
                        <w:left w:val="none" w:sz="0" w:space="0" w:color="auto"/>
                        <w:bottom w:val="none" w:sz="0" w:space="0" w:color="auto"/>
                        <w:right w:val="none" w:sz="0" w:space="0" w:color="auto"/>
                      </w:divBdr>
                    </w:div>
                  </w:divsChild>
                </w:div>
                <w:div w:id="539974788">
                  <w:marLeft w:val="0"/>
                  <w:marRight w:val="0"/>
                  <w:marTop w:val="0"/>
                  <w:marBottom w:val="0"/>
                  <w:divBdr>
                    <w:top w:val="none" w:sz="0" w:space="0" w:color="auto"/>
                    <w:left w:val="none" w:sz="0" w:space="0" w:color="auto"/>
                    <w:bottom w:val="none" w:sz="0" w:space="0" w:color="auto"/>
                    <w:right w:val="none" w:sz="0" w:space="0" w:color="auto"/>
                  </w:divBdr>
                  <w:divsChild>
                    <w:div w:id="1445466147">
                      <w:marLeft w:val="0"/>
                      <w:marRight w:val="0"/>
                      <w:marTop w:val="0"/>
                      <w:marBottom w:val="0"/>
                      <w:divBdr>
                        <w:top w:val="none" w:sz="0" w:space="0" w:color="auto"/>
                        <w:left w:val="none" w:sz="0" w:space="0" w:color="auto"/>
                        <w:bottom w:val="none" w:sz="0" w:space="0" w:color="auto"/>
                        <w:right w:val="none" w:sz="0" w:space="0" w:color="auto"/>
                      </w:divBdr>
                    </w:div>
                  </w:divsChild>
                </w:div>
                <w:div w:id="567350358">
                  <w:marLeft w:val="0"/>
                  <w:marRight w:val="0"/>
                  <w:marTop w:val="0"/>
                  <w:marBottom w:val="0"/>
                  <w:divBdr>
                    <w:top w:val="none" w:sz="0" w:space="0" w:color="auto"/>
                    <w:left w:val="none" w:sz="0" w:space="0" w:color="auto"/>
                    <w:bottom w:val="none" w:sz="0" w:space="0" w:color="auto"/>
                    <w:right w:val="none" w:sz="0" w:space="0" w:color="auto"/>
                  </w:divBdr>
                  <w:divsChild>
                    <w:div w:id="993144869">
                      <w:marLeft w:val="0"/>
                      <w:marRight w:val="0"/>
                      <w:marTop w:val="0"/>
                      <w:marBottom w:val="0"/>
                      <w:divBdr>
                        <w:top w:val="none" w:sz="0" w:space="0" w:color="auto"/>
                        <w:left w:val="none" w:sz="0" w:space="0" w:color="auto"/>
                        <w:bottom w:val="none" w:sz="0" w:space="0" w:color="auto"/>
                        <w:right w:val="none" w:sz="0" w:space="0" w:color="auto"/>
                      </w:divBdr>
                    </w:div>
                  </w:divsChild>
                </w:div>
                <w:div w:id="567612814">
                  <w:marLeft w:val="0"/>
                  <w:marRight w:val="0"/>
                  <w:marTop w:val="0"/>
                  <w:marBottom w:val="0"/>
                  <w:divBdr>
                    <w:top w:val="none" w:sz="0" w:space="0" w:color="auto"/>
                    <w:left w:val="none" w:sz="0" w:space="0" w:color="auto"/>
                    <w:bottom w:val="none" w:sz="0" w:space="0" w:color="auto"/>
                    <w:right w:val="none" w:sz="0" w:space="0" w:color="auto"/>
                  </w:divBdr>
                  <w:divsChild>
                    <w:div w:id="445584743">
                      <w:marLeft w:val="0"/>
                      <w:marRight w:val="0"/>
                      <w:marTop w:val="0"/>
                      <w:marBottom w:val="0"/>
                      <w:divBdr>
                        <w:top w:val="none" w:sz="0" w:space="0" w:color="auto"/>
                        <w:left w:val="none" w:sz="0" w:space="0" w:color="auto"/>
                        <w:bottom w:val="none" w:sz="0" w:space="0" w:color="auto"/>
                        <w:right w:val="none" w:sz="0" w:space="0" w:color="auto"/>
                      </w:divBdr>
                    </w:div>
                  </w:divsChild>
                </w:div>
                <w:div w:id="603076516">
                  <w:marLeft w:val="0"/>
                  <w:marRight w:val="0"/>
                  <w:marTop w:val="0"/>
                  <w:marBottom w:val="0"/>
                  <w:divBdr>
                    <w:top w:val="none" w:sz="0" w:space="0" w:color="auto"/>
                    <w:left w:val="none" w:sz="0" w:space="0" w:color="auto"/>
                    <w:bottom w:val="none" w:sz="0" w:space="0" w:color="auto"/>
                    <w:right w:val="none" w:sz="0" w:space="0" w:color="auto"/>
                  </w:divBdr>
                  <w:divsChild>
                    <w:div w:id="57704181">
                      <w:marLeft w:val="0"/>
                      <w:marRight w:val="0"/>
                      <w:marTop w:val="0"/>
                      <w:marBottom w:val="0"/>
                      <w:divBdr>
                        <w:top w:val="none" w:sz="0" w:space="0" w:color="auto"/>
                        <w:left w:val="none" w:sz="0" w:space="0" w:color="auto"/>
                        <w:bottom w:val="none" w:sz="0" w:space="0" w:color="auto"/>
                        <w:right w:val="none" w:sz="0" w:space="0" w:color="auto"/>
                      </w:divBdr>
                    </w:div>
                  </w:divsChild>
                </w:div>
                <w:div w:id="614406134">
                  <w:marLeft w:val="0"/>
                  <w:marRight w:val="0"/>
                  <w:marTop w:val="0"/>
                  <w:marBottom w:val="0"/>
                  <w:divBdr>
                    <w:top w:val="none" w:sz="0" w:space="0" w:color="auto"/>
                    <w:left w:val="none" w:sz="0" w:space="0" w:color="auto"/>
                    <w:bottom w:val="none" w:sz="0" w:space="0" w:color="auto"/>
                    <w:right w:val="none" w:sz="0" w:space="0" w:color="auto"/>
                  </w:divBdr>
                  <w:divsChild>
                    <w:div w:id="849369966">
                      <w:marLeft w:val="0"/>
                      <w:marRight w:val="0"/>
                      <w:marTop w:val="0"/>
                      <w:marBottom w:val="0"/>
                      <w:divBdr>
                        <w:top w:val="none" w:sz="0" w:space="0" w:color="auto"/>
                        <w:left w:val="none" w:sz="0" w:space="0" w:color="auto"/>
                        <w:bottom w:val="none" w:sz="0" w:space="0" w:color="auto"/>
                        <w:right w:val="none" w:sz="0" w:space="0" w:color="auto"/>
                      </w:divBdr>
                    </w:div>
                  </w:divsChild>
                </w:div>
                <w:div w:id="643465079">
                  <w:marLeft w:val="0"/>
                  <w:marRight w:val="0"/>
                  <w:marTop w:val="0"/>
                  <w:marBottom w:val="0"/>
                  <w:divBdr>
                    <w:top w:val="none" w:sz="0" w:space="0" w:color="auto"/>
                    <w:left w:val="none" w:sz="0" w:space="0" w:color="auto"/>
                    <w:bottom w:val="none" w:sz="0" w:space="0" w:color="auto"/>
                    <w:right w:val="none" w:sz="0" w:space="0" w:color="auto"/>
                  </w:divBdr>
                  <w:divsChild>
                    <w:div w:id="1755783288">
                      <w:marLeft w:val="0"/>
                      <w:marRight w:val="0"/>
                      <w:marTop w:val="0"/>
                      <w:marBottom w:val="0"/>
                      <w:divBdr>
                        <w:top w:val="none" w:sz="0" w:space="0" w:color="auto"/>
                        <w:left w:val="none" w:sz="0" w:space="0" w:color="auto"/>
                        <w:bottom w:val="none" w:sz="0" w:space="0" w:color="auto"/>
                        <w:right w:val="none" w:sz="0" w:space="0" w:color="auto"/>
                      </w:divBdr>
                    </w:div>
                  </w:divsChild>
                </w:div>
                <w:div w:id="652105482">
                  <w:marLeft w:val="0"/>
                  <w:marRight w:val="0"/>
                  <w:marTop w:val="0"/>
                  <w:marBottom w:val="0"/>
                  <w:divBdr>
                    <w:top w:val="none" w:sz="0" w:space="0" w:color="auto"/>
                    <w:left w:val="none" w:sz="0" w:space="0" w:color="auto"/>
                    <w:bottom w:val="none" w:sz="0" w:space="0" w:color="auto"/>
                    <w:right w:val="none" w:sz="0" w:space="0" w:color="auto"/>
                  </w:divBdr>
                  <w:divsChild>
                    <w:div w:id="1837763956">
                      <w:marLeft w:val="0"/>
                      <w:marRight w:val="0"/>
                      <w:marTop w:val="0"/>
                      <w:marBottom w:val="0"/>
                      <w:divBdr>
                        <w:top w:val="none" w:sz="0" w:space="0" w:color="auto"/>
                        <w:left w:val="none" w:sz="0" w:space="0" w:color="auto"/>
                        <w:bottom w:val="none" w:sz="0" w:space="0" w:color="auto"/>
                        <w:right w:val="none" w:sz="0" w:space="0" w:color="auto"/>
                      </w:divBdr>
                    </w:div>
                  </w:divsChild>
                </w:div>
                <w:div w:id="655761880">
                  <w:marLeft w:val="0"/>
                  <w:marRight w:val="0"/>
                  <w:marTop w:val="0"/>
                  <w:marBottom w:val="0"/>
                  <w:divBdr>
                    <w:top w:val="none" w:sz="0" w:space="0" w:color="auto"/>
                    <w:left w:val="none" w:sz="0" w:space="0" w:color="auto"/>
                    <w:bottom w:val="none" w:sz="0" w:space="0" w:color="auto"/>
                    <w:right w:val="none" w:sz="0" w:space="0" w:color="auto"/>
                  </w:divBdr>
                  <w:divsChild>
                    <w:div w:id="315451307">
                      <w:marLeft w:val="0"/>
                      <w:marRight w:val="0"/>
                      <w:marTop w:val="0"/>
                      <w:marBottom w:val="0"/>
                      <w:divBdr>
                        <w:top w:val="none" w:sz="0" w:space="0" w:color="auto"/>
                        <w:left w:val="none" w:sz="0" w:space="0" w:color="auto"/>
                        <w:bottom w:val="none" w:sz="0" w:space="0" w:color="auto"/>
                        <w:right w:val="none" w:sz="0" w:space="0" w:color="auto"/>
                      </w:divBdr>
                    </w:div>
                  </w:divsChild>
                </w:div>
                <w:div w:id="697438252">
                  <w:marLeft w:val="0"/>
                  <w:marRight w:val="0"/>
                  <w:marTop w:val="0"/>
                  <w:marBottom w:val="0"/>
                  <w:divBdr>
                    <w:top w:val="none" w:sz="0" w:space="0" w:color="auto"/>
                    <w:left w:val="none" w:sz="0" w:space="0" w:color="auto"/>
                    <w:bottom w:val="none" w:sz="0" w:space="0" w:color="auto"/>
                    <w:right w:val="none" w:sz="0" w:space="0" w:color="auto"/>
                  </w:divBdr>
                  <w:divsChild>
                    <w:div w:id="676999933">
                      <w:marLeft w:val="0"/>
                      <w:marRight w:val="0"/>
                      <w:marTop w:val="0"/>
                      <w:marBottom w:val="0"/>
                      <w:divBdr>
                        <w:top w:val="none" w:sz="0" w:space="0" w:color="auto"/>
                        <w:left w:val="none" w:sz="0" w:space="0" w:color="auto"/>
                        <w:bottom w:val="none" w:sz="0" w:space="0" w:color="auto"/>
                        <w:right w:val="none" w:sz="0" w:space="0" w:color="auto"/>
                      </w:divBdr>
                    </w:div>
                  </w:divsChild>
                </w:div>
                <w:div w:id="793409472">
                  <w:marLeft w:val="0"/>
                  <w:marRight w:val="0"/>
                  <w:marTop w:val="0"/>
                  <w:marBottom w:val="0"/>
                  <w:divBdr>
                    <w:top w:val="none" w:sz="0" w:space="0" w:color="auto"/>
                    <w:left w:val="none" w:sz="0" w:space="0" w:color="auto"/>
                    <w:bottom w:val="none" w:sz="0" w:space="0" w:color="auto"/>
                    <w:right w:val="none" w:sz="0" w:space="0" w:color="auto"/>
                  </w:divBdr>
                  <w:divsChild>
                    <w:div w:id="1232620654">
                      <w:marLeft w:val="0"/>
                      <w:marRight w:val="0"/>
                      <w:marTop w:val="0"/>
                      <w:marBottom w:val="0"/>
                      <w:divBdr>
                        <w:top w:val="none" w:sz="0" w:space="0" w:color="auto"/>
                        <w:left w:val="none" w:sz="0" w:space="0" w:color="auto"/>
                        <w:bottom w:val="none" w:sz="0" w:space="0" w:color="auto"/>
                        <w:right w:val="none" w:sz="0" w:space="0" w:color="auto"/>
                      </w:divBdr>
                    </w:div>
                  </w:divsChild>
                </w:div>
                <w:div w:id="796341483">
                  <w:marLeft w:val="0"/>
                  <w:marRight w:val="0"/>
                  <w:marTop w:val="0"/>
                  <w:marBottom w:val="0"/>
                  <w:divBdr>
                    <w:top w:val="none" w:sz="0" w:space="0" w:color="auto"/>
                    <w:left w:val="none" w:sz="0" w:space="0" w:color="auto"/>
                    <w:bottom w:val="none" w:sz="0" w:space="0" w:color="auto"/>
                    <w:right w:val="none" w:sz="0" w:space="0" w:color="auto"/>
                  </w:divBdr>
                  <w:divsChild>
                    <w:div w:id="396326084">
                      <w:marLeft w:val="0"/>
                      <w:marRight w:val="0"/>
                      <w:marTop w:val="0"/>
                      <w:marBottom w:val="0"/>
                      <w:divBdr>
                        <w:top w:val="none" w:sz="0" w:space="0" w:color="auto"/>
                        <w:left w:val="none" w:sz="0" w:space="0" w:color="auto"/>
                        <w:bottom w:val="none" w:sz="0" w:space="0" w:color="auto"/>
                        <w:right w:val="none" w:sz="0" w:space="0" w:color="auto"/>
                      </w:divBdr>
                    </w:div>
                  </w:divsChild>
                </w:div>
                <w:div w:id="885916238">
                  <w:marLeft w:val="0"/>
                  <w:marRight w:val="0"/>
                  <w:marTop w:val="0"/>
                  <w:marBottom w:val="0"/>
                  <w:divBdr>
                    <w:top w:val="none" w:sz="0" w:space="0" w:color="auto"/>
                    <w:left w:val="none" w:sz="0" w:space="0" w:color="auto"/>
                    <w:bottom w:val="none" w:sz="0" w:space="0" w:color="auto"/>
                    <w:right w:val="none" w:sz="0" w:space="0" w:color="auto"/>
                  </w:divBdr>
                  <w:divsChild>
                    <w:div w:id="2096172324">
                      <w:marLeft w:val="0"/>
                      <w:marRight w:val="0"/>
                      <w:marTop w:val="0"/>
                      <w:marBottom w:val="0"/>
                      <w:divBdr>
                        <w:top w:val="none" w:sz="0" w:space="0" w:color="auto"/>
                        <w:left w:val="none" w:sz="0" w:space="0" w:color="auto"/>
                        <w:bottom w:val="none" w:sz="0" w:space="0" w:color="auto"/>
                        <w:right w:val="none" w:sz="0" w:space="0" w:color="auto"/>
                      </w:divBdr>
                    </w:div>
                  </w:divsChild>
                </w:div>
                <w:div w:id="890926125">
                  <w:marLeft w:val="0"/>
                  <w:marRight w:val="0"/>
                  <w:marTop w:val="0"/>
                  <w:marBottom w:val="0"/>
                  <w:divBdr>
                    <w:top w:val="none" w:sz="0" w:space="0" w:color="auto"/>
                    <w:left w:val="none" w:sz="0" w:space="0" w:color="auto"/>
                    <w:bottom w:val="none" w:sz="0" w:space="0" w:color="auto"/>
                    <w:right w:val="none" w:sz="0" w:space="0" w:color="auto"/>
                  </w:divBdr>
                  <w:divsChild>
                    <w:div w:id="517157356">
                      <w:marLeft w:val="0"/>
                      <w:marRight w:val="0"/>
                      <w:marTop w:val="0"/>
                      <w:marBottom w:val="0"/>
                      <w:divBdr>
                        <w:top w:val="none" w:sz="0" w:space="0" w:color="auto"/>
                        <w:left w:val="none" w:sz="0" w:space="0" w:color="auto"/>
                        <w:bottom w:val="none" w:sz="0" w:space="0" w:color="auto"/>
                        <w:right w:val="none" w:sz="0" w:space="0" w:color="auto"/>
                      </w:divBdr>
                    </w:div>
                  </w:divsChild>
                </w:div>
                <w:div w:id="1015184289">
                  <w:marLeft w:val="0"/>
                  <w:marRight w:val="0"/>
                  <w:marTop w:val="0"/>
                  <w:marBottom w:val="0"/>
                  <w:divBdr>
                    <w:top w:val="none" w:sz="0" w:space="0" w:color="auto"/>
                    <w:left w:val="none" w:sz="0" w:space="0" w:color="auto"/>
                    <w:bottom w:val="none" w:sz="0" w:space="0" w:color="auto"/>
                    <w:right w:val="none" w:sz="0" w:space="0" w:color="auto"/>
                  </w:divBdr>
                  <w:divsChild>
                    <w:div w:id="2107923297">
                      <w:marLeft w:val="0"/>
                      <w:marRight w:val="0"/>
                      <w:marTop w:val="0"/>
                      <w:marBottom w:val="0"/>
                      <w:divBdr>
                        <w:top w:val="none" w:sz="0" w:space="0" w:color="auto"/>
                        <w:left w:val="none" w:sz="0" w:space="0" w:color="auto"/>
                        <w:bottom w:val="none" w:sz="0" w:space="0" w:color="auto"/>
                        <w:right w:val="none" w:sz="0" w:space="0" w:color="auto"/>
                      </w:divBdr>
                    </w:div>
                  </w:divsChild>
                </w:div>
                <w:div w:id="1045257898">
                  <w:marLeft w:val="0"/>
                  <w:marRight w:val="0"/>
                  <w:marTop w:val="0"/>
                  <w:marBottom w:val="0"/>
                  <w:divBdr>
                    <w:top w:val="none" w:sz="0" w:space="0" w:color="auto"/>
                    <w:left w:val="none" w:sz="0" w:space="0" w:color="auto"/>
                    <w:bottom w:val="none" w:sz="0" w:space="0" w:color="auto"/>
                    <w:right w:val="none" w:sz="0" w:space="0" w:color="auto"/>
                  </w:divBdr>
                  <w:divsChild>
                    <w:div w:id="126971553">
                      <w:marLeft w:val="0"/>
                      <w:marRight w:val="0"/>
                      <w:marTop w:val="0"/>
                      <w:marBottom w:val="0"/>
                      <w:divBdr>
                        <w:top w:val="none" w:sz="0" w:space="0" w:color="auto"/>
                        <w:left w:val="none" w:sz="0" w:space="0" w:color="auto"/>
                        <w:bottom w:val="none" w:sz="0" w:space="0" w:color="auto"/>
                        <w:right w:val="none" w:sz="0" w:space="0" w:color="auto"/>
                      </w:divBdr>
                    </w:div>
                  </w:divsChild>
                </w:div>
                <w:div w:id="1177576404">
                  <w:marLeft w:val="0"/>
                  <w:marRight w:val="0"/>
                  <w:marTop w:val="0"/>
                  <w:marBottom w:val="0"/>
                  <w:divBdr>
                    <w:top w:val="none" w:sz="0" w:space="0" w:color="auto"/>
                    <w:left w:val="none" w:sz="0" w:space="0" w:color="auto"/>
                    <w:bottom w:val="none" w:sz="0" w:space="0" w:color="auto"/>
                    <w:right w:val="none" w:sz="0" w:space="0" w:color="auto"/>
                  </w:divBdr>
                  <w:divsChild>
                    <w:div w:id="261375533">
                      <w:marLeft w:val="0"/>
                      <w:marRight w:val="0"/>
                      <w:marTop w:val="0"/>
                      <w:marBottom w:val="0"/>
                      <w:divBdr>
                        <w:top w:val="none" w:sz="0" w:space="0" w:color="auto"/>
                        <w:left w:val="none" w:sz="0" w:space="0" w:color="auto"/>
                        <w:bottom w:val="none" w:sz="0" w:space="0" w:color="auto"/>
                        <w:right w:val="none" w:sz="0" w:space="0" w:color="auto"/>
                      </w:divBdr>
                    </w:div>
                  </w:divsChild>
                </w:div>
                <w:div w:id="1312751640">
                  <w:marLeft w:val="0"/>
                  <w:marRight w:val="0"/>
                  <w:marTop w:val="0"/>
                  <w:marBottom w:val="0"/>
                  <w:divBdr>
                    <w:top w:val="none" w:sz="0" w:space="0" w:color="auto"/>
                    <w:left w:val="none" w:sz="0" w:space="0" w:color="auto"/>
                    <w:bottom w:val="none" w:sz="0" w:space="0" w:color="auto"/>
                    <w:right w:val="none" w:sz="0" w:space="0" w:color="auto"/>
                  </w:divBdr>
                  <w:divsChild>
                    <w:div w:id="2013335185">
                      <w:marLeft w:val="0"/>
                      <w:marRight w:val="0"/>
                      <w:marTop w:val="0"/>
                      <w:marBottom w:val="0"/>
                      <w:divBdr>
                        <w:top w:val="none" w:sz="0" w:space="0" w:color="auto"/>
                        <w:left w:val="none" w:sz="0" w:space="0" w:color="auto"/>
                        <w:bottom w:val="none" w:sz="0" w:space="0" w:color="auto"/>
                        <w:right w:val="none" w:sz="0" w:space="0" w:color="auto"/>
                      </w:divBdr>
                    </w:div>
                  </w:divsChild>
                </w:div>
                <w:div w:id="1349987498">
                  <w:marLeft w:val="0"/>
                  <w:marRight w:val="0"/>
                  <w:marTop w:val="0"/>
                  <w:marBottom w:val="0"/>
                  <w:divBdr>
                    <w:top w:val="none" w:sz="0" w:space="0" w:color="auto"/>
                    <w:left w:val="none" w:sz="0" w:space="0" w:color="auto"/>
                    <w:bottom w:val="none" w:sz="0" w:space="0" w:color="auto"/>
                    <w:right w:val="none" w:sz="0" w:space="0" w:color="auto"/>
                  </w:divBdr>
                  <w:divsChild>
                    <w:div w:id="764959098">
                      <w:marLeft w:val="0"/>
                      <w:marRight w:val="0"/>
                      <w:marTop w:val="0"/>
                      <w:marBottom w:val="0"/>
                      <w:divBdr>
                        <w:top w:val="none" w:sz="0" w:space="0" w:color="auto"/>
                        <w:left w:val="none" w:sz="0" w:space="0" w:color="auto"/>
                        <w:bottom w:val="none" w:sz="0" w:space="0" w:color="auto"/>
                        <w:right w:val="none" w:sz="0" w:space="0" w:color="auto"/>
                      </w:divBdr>
                    </w:div>
                  </w:divsChild>
                </w:div>
                <w:div w:id="1405301429">
                  <w:marLeft w:val="0"/>
                  <w:marRight w:val="0"/>
                  <w:marTop w:val="0"/>
                  <w:marBottom w:val="0"/>
                  <w:divBdr>
                    <w:top w:val="none" w:sz="0" w:space="0" w:color="auto"/>
                    <w:left w:val="none" w:sz="0" w:space="0" w:color="auto"/>
                    <w:bottom w:val="none" w:sz="0" w:space="0" w:color="auto"/>
                    <w:right w:val="none" w:sz="0" w:space="0" w:color="auto"/>
                  </w:divBdr>
                  <w:divsChild>
                    <w:div w:id="129516144">
                      <w:marLeft w:val="0"/>
                      <w:marRight w:val="0"/>
                      <w:marTop w:val="0"/>
                      <w:marBottom w:val="0"/>
                      <w:divBdr>
                        <w:top w:val="none" w:sz="0" w:space="0" w:color="auto"/>
                        <w:left w:val="none" w:sz="0" w:space="0" w:color="auto"/>
                        <w:bottom w:val="none" w:sz="0" w:space="0" w:color="auto"/>
                        <w:right w:val="none" w:sz="0" w:space="0" w:color="auto"/>
                      </w:divBdr>
                    </w:div>
                  </w:divsChild>
                </w:div>
                <w:div w:id="1406300922">
                  <w:marLeft w:val="0"/>
                  <w:marRight w:val="0"/>
                  <w:marTop w:val="0"/>
                  <w:marBottom w:val="0"/>
                  <w:divBdr>
                    <w:top w:val="none" w:sz="0" w:space="0" w:color="auto"/>
                    <w:left w:val="none" w:sz="0" w:space="0" w:color="auto"/>
                    <w:bottom w:val="none" w:sz="0" w:space="0" w:color="auto"/>
                    <w:right w:val="none" w:sz="0" w:space="0" w:color="auto"/>
                  </w:divBdr>
                  <w:divsChild>
                    <w:div w:id="389042888">
                      <w:marLeft w:val="0"/>
                      <w:marRight w:val="0"/>
                      <w:marTop w:val="0"/>
                      <w:marBottom w:val="0"/>
                      <w:divBdr>
                        <w:top w:val="none" w:sz="0" w:space="0" w:color="auto"/>
                        <w:left w:val="none" w:sz="0" w:space="0" w:color="auto"/>
                        <w:bottom w:val="none" w:sz="0" w:space="0" w:color="auto"/>
                        <w:right w:val="none" w:sz="0" w:space="0" w:color="auto"/>
                      </w:divBdr>
                    </w:div>
                  </w:divsChild>
                </w:div>
                <w:div w:id="1483230117">
                  <w:marLeft w:val="0"/>
                  <w:marRight w:val="0"/>
                  <w:marTop w:val="0"/>
                  <w:marBottom w:val="0"/>
                  <w:divBdr>
                    <w:top w:val="none" w:sz="0" w:space="0" w:color="auto"/>
                    <w:left w:val="none" w:sz="0" w:space="0" w:color="auto"/>
                    <w:bottom w:val="none" w:sz="0" w:space="0" w:color="auto"/>
                    <w:right w:val="none" w:sz="0" w:space="0" w:color="auto"/>
                  </w:divBdr>
                  <w:divsChild>
                    <w:div w:id="316804693">
                      <w:marLeft w:val="0"/>
                      <w:marRight w:val="0"/>
                      <w:marTop w:val="0"/>
                      <w:marBottom w:val="0"/>
                      <w:divBdr>
                        <w:top w:val="none" w:sz="0" w:space="0" w:color="auto"/>
                        <w:left w:val="none" w:sz="0" w:space="0" w:color="auto"/>
                        <w:bottom w:val="none" w:sz="0" w:space="0" w:color="auto"/>
                        <w:right w:val="none" w:sz="0" w:space="0" w:color="auto"/>
                      </w:divBdr>
                    </w:div>
                  </w:divsChild>
                </w:div>
                <w:div w:id="1585647302">
                  <w:marLeft w:val="0"/>
                  <w:marRight w:val="0"/>
                  <w:marTop w:val="0"/>
                  <w:marBottom w:val="0"/>
                  <w:divBdr>
                    <w:top w:val="none" w:sz="0" w:space="0" w:color="auto"/>
                    <w:left w:val="none" w:sz="0" w:space="0" w:color="auto"/>
                    <w:bottom w:val="none" w:sz="0" w:space="0" w:color="auto"/>
                    <w:right w:val="none" w:sz="0" w:space="0" w:color="auto"/>
                  </w:divBdr>
                  <w:divsChild>
                    <w:div w:id="659581388">
                      <w:marLeft w:val="0"/>
                      <w:marRight w:val="0"/>
                      <w:marTop w:val="0"/>
                      <w:marBottom w:val="0"/>
                      <w:divBdr>
                        <w:top w:val="none" w:sz="0" w:space="0" w:color="auto"/>
                        <w:left w:val="none" w:sz="0" w:space="0" w:color="auto"/>
                        <w:bottom w:val="none" w:sz="0" w:space="0" w:color="auto"/>
                        <w:right w:val="none" w:sz="0" w:space="0" w:color="auto"/>
                      </w:divBdr>
                    </w:div>
                  </w:divsChild>
                </w:div>
                <w:div w:id="1585800012">
                  <w:marLeft w:val="0"/>
                  <w:marRight w:val="0"/>
                  <w:marTop w:val="0"/>
                  <w:marBottom w:val="0"/>
                  <w:divBdr>
                    <w:top w:val="none" w:sz="0" w:space="0" w:color="auto"/>
                    <w:left w:val="none" w:sz="0" w:space="0" w:color="auto"/>
                    <w:bottom w:val="none" w:sz="0" w:space="0" w:color="auto"/>
                    <w:right w:val="none" w:sz="0" w:space="0" w:color="auto"/>
                  </w:divBdr>
                  <w:divsChild>
                    <w:div w:id="1866748216">
                      <w:marLeft w:val="0"/>
                      <w:marRight w:val="0"/>
                      <w:marTop w:val="0"/>
                      <w:marBottom w:val="0"/>
                      <w:divBdr>
                        <w:top w:val="none" w:sz="0" w:space="0" w:color="auto"/>
                        <w:left w:val="none" w:sz="0" w:space="0" w:color="auto"/>
                        <w:bottom w:val="none" w:sz="0" w:space="0" w:color="auto"/>
                        <w:right w:val="none" w:sz="0" w:space="0" w:color="auto"/>
                      </w:divBdr>
                    </w:div>
                  </w:divsChild>
                </w:div>
                <w:div w:id="1724595928">
                  <w:marLeft w:val="0"/>
                  <w:marRight w:val="0"/>
                  <w:marTop w:val="0"/>
                  <w:marBottom w:val="0"/>
                  <w:divBdr>
                    <w:top w:val="none" w:sz="0" w:space="0" w:color="auto"/>
                    <w:left w:val="none" w:sz="0" w:space="0" w:color="auto"/>
                    <w:bottom w:val="none" w:sz="0" w:space="0" w:color="auto"/>
                    <w:right w:val="none" w:sz="0" w:space="0" w:color="auto"/>
                  </w:divBdr>
                  <w:divsChild>
                    <w:div w:id="770275212">
                      <w:marLeft w:val="0"/>
                      <w:marRight w:val="0"/>
                      <w:marTop w:val="0"/>
                      <w:marBottom w:val="0"/>
                      <w:divBdr>
                        <w:top w:val="none" w:sz="0" w:space="0" w:color="auto"/>
                        <w:left w:val="none" w:sz="0" w:space="0" w:color="auto"/>
                        <w:bottom w:val="none" w:sz="0" w:space="0" w:color="auto"/>
                        <w:right w:val="none" w:sz="0" w:space="0" w:color="auto"/>
                      </w:divBdr>
                    </w:div>
                  </w:divsChild>
                </w:div>
                <w:div w:id="1751389555">
                  <w:marLeft w:val="0"/>
                  <w:marRight w:val="0"/>
                  <w:marTop w:val="0"/>
                  <w:marBottom w:val="0"/>
                  <w:divBdr>
                    <w:top w:val="none" w:sz="0" w:space="0" w:color="auto"/>
                    <w:left w:val="none" w:sz="0" w:space="0" w:color="auto"/>
                    <w:bottom w:val="none" w:sz="0" w:space="0" w:color="auto"/>
                    <w:right w:val="none" w:sz="0" w:space="0" w:color="auto"/>
                  </w:divBdr>
                  <w:divsChild>
                    <w:div w:id="1920209690">
                      <w:marLeft w:val="0"/>
                      <w:marRight w:val="0"/>
                      <w:marTop w:val="0"/>
                      <w:marBottom w:val="0"/>
                      <w:divBdr>
                        <w:top w:val="none" w:sz="0" w:space="0" w:color="auto"/>
                        <w:left w:val="none" w:sz="0" w:space="0" w:color="auto"/>
                        <w:bottom w:val="none" w:sz="0" w:space="0" w:color="auto"/>
                        <w:right w:val="none" w:sz="0" w:space="0" w:color="auto"/>
                      </w:divBdr>
                    </w:div>
                  </w:divsChild>
                </w:div>
                <w:div w:id="1779522289">
                  <w:marLeft w:val="0"/>
                  <w:marRight w:val="0"/>
                  <w:marTop w:val="0"/>
                  <w:marBottom w:val="0"/>
                  <w:divBdr>
                    <w:top w:val="none" w:sz="0" w:space="0" w:color="auto"/>
                    <w:left w:val="none" w:sz="0" w:space="0" w:color="auto"/>
                    <w:bottom w:val="none" w:sz="0" w:space="0" w:color="auto"/>
                    <w:right w:val="none" w:sz="0" w:space="0" w:color="auto"/>
                  </w:divBdr>
                  <w:divsChild>
                    <w:div w:id="1418402991">
                      <w:marLeft w:val="0"/>
                      <w:marRight w:val="0"/>
                      <w:marTop w:val="0"/>
                      <w:marBottom w:val="0"/>
                      <w:divBdr>
                        <w:top w:val="none" w:sz="0" w:space="0" w:color="auto"/>
                        <w:left w:val="none" w:sz="0" w:space="0" w:color="auto"/>
                        <w:bottom w:val="none" w:sz="0" w:space="0" w:color="auto"/>
                        <w:right w:val="none" w:sz="0" w:space="0" w:color="auto"/>
                      </w:divBdr>
                    </w:div>
                  </w:divsChild>
                </w:div>
                <w:div w:id="1907839713">
                  <w:marLeft w:val="0"/>
                  <w:marRight w:val="0"/>
                  <w:marTop w:val="0"/>
                  <w:marBottom w:val="0"/>
                  <w:divBdr>
                    <w:top w:val="none" w:sz="0" w:space="0" w:color="auto"/>
                    <w:left w:val="none" w:sz="0" w:space="0" w:color="auto"/>
                    <w:bottom w:val="none" w:sz="0" w:space="0" w:color="auto"/>
                    <w:right w:val="none" w:sz="0" w:space="0" w:color="auto"/>
                  </w:divBdr>
                  <w:divsChild>
                    <w:div w:id="1566644395">
                      <w:marLeft w:val="0"/>
                      <w:marRight w:val="0"/>
                      <w:marTop w:val="0"/>
                      <w:marBottom w:val="0"/>
                      <w:divBdr>
                        <w:top w:val="none" w:sz="0" w:space="0" w:color="auto"/>
                        <w:left w:val="none" w:sz="0" w:space="0" w:color="auto"/>
                        <w:bottom w:val="none" w:sz="0" w:space="0" w:color="auto"/>
                        <w:right w:val="none" w:sz="0" w:space="0" w:color="auto"/>
                      </w:divBdr>
                    </w:div>
                  </w:divsChild>
                </w:div>
                <w:div w:id="1957789140">
                  <w:marLeft w:val="0"/>
                  <w:marRight w:val="0"/>
                  <w:marTop w:val="0"/>
                  <w:marBottom w:val="0"/>
                  <w:divBdr>
                    <w:top w:val="none" w:sz="0" w:space="0" w:color="auto"/>
                    <w:left w:val="none" w:sz="0" w:space="0" w:color="auto"/>
                    <w:bottom w:val="none" w:sz="0" w:space="0" w:color="auto"/>
                    <w:right w:val="none" w:sz="0" w:space="0" w:color="auto"/>
                  </w:divBdr>
                  <w:divsChild>
                    <w:div w:id="698094036">
                      <w:marLeft w:val="0"/>
                      <w:marRight w:val="0"/>
                      <w:marTop w:val="0"/>
                      <w:marBottom w:val="0"/>
                      <w:divBdr>
                        <w:top w:val="none" w:sz="0" w:space="0" w:color="auto"/>
                        <w:left w:val="none" w:sz="0" w:space="0" w:color="auto"/>
                        <w:bottom w:val="none" w:sz="0" w:space="0" w:color="auto"/>
                        <w:right w:val="none" w:sz="0" w:space="0" w:color="auto"/>
                      </w:divBdr>
                    </w:div>
                  </w:divsChild>
                </w:div>
                <w:div w:id="1989019210">
                  <w:marLeft w:val="0"/>
                  <w:marRight w:val="0"/>
                  <w:marTop w:val="0"/>
                  <w:marBottom w:val="0"/>
                  <w:divBdr>
                    <w:top w:val="none" w:sz="0" w:space="0" w:color="auto"/>
                    <w:left w:val="none" w:sz="0" w:space="0" w:color="auto"/>
                    <w:bottom w:val="none" w:sz="0" w:space="0" w:color="auto"/>
                    <w:right w:val="none" w:sz="0" w:space="0" w:color="auto"/>
                  </w:divBdr>
                  <w:divsChild>
                    <w:div w:id="1041782112">
                      <w:marLeft w:val="0"/>
                      <w:marRight w:val="0"/>
                      <w:marTop w:val="0"/>
                      <w:marBottom w:val="0"/>
                      <w:divBdr>
                        <w:top w:val="none" w:sz="0" w:space="0" w:color="auto"/>
                        <w:left w:val="none" w:sz="0" w:space="0" w:color="auto"/>
                        <w:bottom w:val="none" w:sz="0" w:space="0" w:color="auto"/>
                        <w:right w:val="none" w:sz="0" w:space="0" w:color="auto"/>
                      </w:divBdr>
                    </w:div>
                  </w:divsChild>
                </w:div>
                <w:div w:id="2007517964">
                  <w:marLeft w:val="0"/>
                  <w:marRight w:val="0"/>
                  <w:marTop w:val="0"/>
                  <w:marBottom w:val="0"/>
                  <w:divBdr>
                    <w:top w:val="none" w:sz="0" w:space="0" w:color="auto"/>
                    <w:left w:val="none" w:sz="0" w:space="0" w:color="auto"/>
                    <w:bottom w:val="none" w:sz="0" w:space="0" w:color="auto"/>
                    <w:right w:val="none" w:sz="0" w:space="0" w:color="auto"/>
                  </w:divBdr>
                  <w:divsChild>
                    <w:div w:id="227499037">
                      <w:marLeft w:val="0"/>
                      <w:marRight w:val="0"/>
                      <w:marTop w:val="0"/>
                      <w:marBottom w:val="0"/>
                      <w:divBdr>
                        <w:top w:val="none" w:sz="0" w:space="0" w:color="auto"/>
                        <w:left w:val="none" w:sz="0" w:space="0" w:color="auto"/>
                        <w:bottom w:val="none" w:sz="0" w:space="0" w:color="auto"/>
                        <w:right w:val="none" w:sz="0" w:space="0" w:color="auto"/>
                      </w:divBdr>
                    </w:div>
                  </w:divsChild>
                </w:div>
                <w:div w:id="2039891826">
                  <w:marLeft w:val="0"/>
                  <w:marRight w:val="0"/>
                  <w:marTop w:val="0"/>
                  <w:marBottom w:val="0"/>
                  <w:divBdr>
                    <w:top w:val="none" w:sz="0" w:space="0" w:color="auto"/>
                    <w:left w:val="none" w:sz="0" w:space="0" w:color="auto"/>
                    <w:bottom w:val="none" w:sz="0" w:space="0" w:color="auto"/>
                    <w:right w:val="none" w:sz="0" w:space="0" w:color="auto"/>
                  </w:divBdr>
                  <w:divsChild>
                    <w:div w:id="1862863385">
                      <w:marLeft w:val="0"/>
                      <w:marRight w:val="0"/>
                      <w:marTop w:val="0"/>
                      <w:marBottom w:val="0"/>
                      <w:divBdr>
                        <w:top w:val="none" w:sz="0" w:space="0" w:color="auto"/>
                        <w:left w:val="none" w:sz="0" w:space="0" w:color="auto"/>
                        <w:bottom w:val="none" w:sz="0" w:space="0" w:color="auto"/>
                        <w:right w:val="none" w:sz="0" w:space="0" w:color="auto"/>
                      </w:divBdr>
                    </w:div>
                  </w:divsChild>
                </w:div>
                <w:div w:id="2051808074">
                  <w:marLeft w:val="0"/>
                  <w:marRight w:val="0"/>
                  <w:marTop w:val="0"/>
                  <w:marBottom w:val="0"/>
                  <w:divBdr>
                    <w:top w:val="none" w:sz="0" w:space="0" w:color="auto"/>
                    <w:left w:val="none" w:sz="0" w:space="0" w:color="auto"/>
                    <w:bottom w:val="none" w:sz="0" w:space="0" w:color="auto"/>
                    <w:right w:val="none" w:sz="0" w:space="0" w:color="auto"/>
                  </w:divBdr>
                  <w:divsChild>
                    <w:div w:id="132731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720576">
      <w:bodyDiv w:val="1"/>
      <w:marLeft w:val="0"/>
      <w:marRight w:val="0"/>
      <w:marTop w:val="0"/>
      <w:marBottom w:val="0"/>
      <w:divBdr>
        <w:top w:val="none" w:sz="0" w:space="0" w:color="auto"/>
        <w:left w:val="none" w:sz="0" w:space="0" w:color="auto"/>
        <w:bottom w:val="none" w:sz="0" w:space="0" w:color="auto"/>
        <w:right w:val="none" w:sz="0" w:space="0" w:color="auto"/>
      </w:divBdr>
      <w:divsChild>
        <w:div w:id="30737298">
          <w:marLeft w:val="0"/>
          <w:marRight w:val="0"/>
          <w:marTop w:val="0"/>
          <w:marBottom w:val="0"/>
          <w:divBdr>
            <w:top w:val="none" w:sz="0" w:space="0" w:color="auto"/>
            <w:left w:val="none" w:sz="0" w:space="0" w:color="auto"/>
            <w:bottom w:val="none" w:sz="0" w:space="0" w:color="auto"/>
            <w:right w:val="none" w:sz="0" w:space="0" w:color="auto"/>
          </w:divBdr>
        </w:div>
        <w:div w:id="63143060">
          <w:marLeft w:val="0"/>
          <w:marRight w:val="0"/>
          <w:marTop w:val="0"/>
          <w:marBottom w:val="0"/>
          <w:divBdr>
            <w:top w:val="none" w:sz="0" w:space="0" w:color="auto"/>
            <w:left w:val="none" w:sz="0" w:space="0" w:color="auto"/>
            <w:bottom w:val="none" w:sz="0" w:space="0" w:color="auto"/>
            <w:right w:val="none" w:sz="0" w:space="0" w:color="auto"/>
          </w:divBdr>
        </w:div>
        <w:div w:id="142090219">
          <w:marLeft w:val="0"/>
          <w:marRight w:val="0"/>
          <w:marTop w:val="0"/>
          <w:marBottom w:val="0"/>
          <w:divBdr>
            <w:top w:val="none" w:sz="0" w:space="0" w:color="auto"/>
            <w:left w:val="none" w:sz="0" w:space="0" w:color="auto"/>
            <w:bottom w:val="none" w:sz="0" w:space="0" w:color="auto"/>
            <w:right w:val="none" w:sz="0" w:space="0" w:color="auto"/>
          </w:divBdr>
        </w:div>
        <w:div w:id="173351678">
          <w:marLeft w:val="0"/>
          <w:marRight w:val="0"/>
          <w:marTop w:val="0"/>
          <w:marBottom w:val="0"/>
          <w:divBdr>
            <w:top w:val="none" w:sz="0" w:space="0" w:color="auto"/>
            <w:left w:val="none" w:sz="0" w:space="0" w:color="auto"/>
            <w:bottom w:val="none" w:sz="0" w:space="0" w:color="auto"/>
            <w:right w:val="none" w:sz="0" w:space="0" w:color="auto"/>
          </w:divBdr>
        </w:div>
        <w:div w:id="254438883">
          <w:marLeft w:val="0"/>
          <w:marRight w:val="0"/>
          <w:marTop w:val="0"/>
          <w:marBottom w:val="0"/>
          <w:divBdr>
            <w:top w:val="none" w:sz="0" w:space="0" w:color="auto"/>
            <w:left w:val="none" w:sz="0" w:space="0" w:color="auto"/>
            <w:bottom w:val="none" w:sz="0" w:space="0" w:color="auto"/>
            <w:right w:val="none" w:sz="0" w:space="0" w:color="auto"/>
          </w:divBdr>
          <w:divsChild>
            <w:div w:id="1550265965">
              <w:marLeft w:val="0"/>
              <w:marRight w:val="0"/>
              <w:marTop w:val="30"/>
              <w:marBottom w:val="30"/>
              <w:divBdr>
                <w:top w:val="none" w:sz="0" w:space="0" w:color="auto"/>
                <w:left w:val="none" w:sz="0" w:space="0" w:color="auto"/>
                <w:bottom w:val="none" w:sz="0" w:space="0" w:color="auto"/>
                <w:right w:val="none" w:sz="0" w:space="0" w:color="auto"/>
              </w:divBdr>
              <w:divsChild>
                <w:div w:id="14961583">
                  <w:marLeft w:val="0"/>
                  <w:marRight w:val="0"/>
                  <w:marTop w:val="0"/>
                  <w:marBottom w:val="0"/>
                  <w:divBdr>
                    <w:top w:val="none" w:sz="0" w:space="0" w:color="auto"/>
                    <w:left w:val="none" w:sz="0" w:space="0" w:color="auto"/>
                    <w:bottom w:val="none" w:sz="0" w:space="0" w:color="auto"/>
                    <w:right w:val="none" w:sz="0" w:space="0" w:color="auto"/>
                  </w:divBdr>
                  <w:divsChild>
                    <w:div w:id="2030834803">
                      <w:marLeft w:val="0"/>
                      <w:marRight w:val="0"/>
                      <w:marTop w:val="0"/>
                      <w:marBottom w:val="0"/>
                      <w:divBdr>
                        <w:top w:val="none" w:sz="0" w:space="0" w:color="auto"/>
                        <w:left w:val="none" w:sz="0" w:space="0" w:color="auto"/>
                        <w:bottom w:val="none" w:sz="0" w:space="0" w:color="auto"/>
                        <w:right w:val="none" w:sz="0" w:space="0" w:color="auto"/>
                      </w:divBdr>
                    </w:div>
                  </w:divsChild>
                </w:div>
                <w:div w:id="558983459">
                  <w:marLeft w:val="0"/>
                  <w:marRight w:val="0"/>
                  <w:marTop w:val="0"/>
                  <w:marBottom w:val="0"/>
                  <w:divBdr>
                    <w:top w:val="none" w:sz="0" w:space="0" w:color="auto"/>
                    <w:left w:val="none" w:sz="0" w:space="0" w:color="auto"/>
                    <w:bottom w:val="none" w:sz="0" w:space="0" w:color="auto"/>
                    <w:right w:val="none" w:sz="0" w:space="0" w:color="auto"/>
                  </w:divBdr>
                  <w:divsChild>
                    <w:div w:id="1114977304">
                      <w:marLeft w:val="0"/>
                      <w:marRight w:val="0"/>
                      <w:marTop w:val="0"/>
                      <w:marBottom w:val="0"/>
                      <w:divBdr>
                        <w:top w:val="none" w:sz="0" w:space="0" w:color="auto"/>
                        <w:left w:val="none" w:sz="0" w:space="0" w:color="auto"/>
                        <w:bottom w:val="none" w:sz="0" w:space="0" w:color="auto"/>
                        <w:right w:val="none" w:sz="0" w:space="0" w:color="auto"/>
                      </w:divBdr>
                    </w:div>
                  </w:divsChild>
                </w:div>
                <w:div w:id="724722913">
                  <w:marLeft w:val="0"/>
                  <w:marRight w:val="0"/>
                  <w:marTop w:val="0"/>
                  <w:marBottom w:val="0"/>
                  <w:divBdr>
                    <w:top w:val="none" w:sz="0" w:space="0" w:color="auto"/>
                    <w:left w:val="none" w:sz="0" w:space="0" w:color="auto"/>
                    <w:bottom w:val="none" w:sz="0" w:space="0" w:color="auto"/>
                    <w:right w:val="none" w:sz="0" w:space="0" w:color="auto"/>
                  </w:divBdr>
                  <w:divsChild>
                    <w:div w:id="188108833">
                      <w:marLeft w:val="0"/>
                      <w:marRight w:val="0"/>
                      <w:marTop w:val="0"/>
                      <w:marBottom w:val="0"/>
                      <w:divBdr>
                        <w:top w:val="none" w:sz="0" w:space="0" w:color="auto"/>
                        <w:left w:val="none" w:sz="0" w:space="0" w:color="auto"/>
                        <w:bottom w:val="none" w:sz="0" w:space="0" w:color="auto"/>
                        <w:right w:val="none" w:sz="0" w:space="0" w:color="auto"/>
                      </w:divBdr>
                    </w:div>
                  </w:divsChild>
                </w:div>
                <w:div w:id="809174978">
                  <w:marLeft w:val="0"/>
                  <w:marRight w:val="0"/>
                  <w:marTop w:val="0"/>
                  <w:marBottom w:val="0"/>
                  <w:divBdr>
                    <w:top w:val="none" w:sz="0" w:space="0" w:color="auto"/>
                    <w:left w:val="none" w:sz="0" w:space="0" w:color="auto"/>
                    <w:bottom w:val="none" w:sz="0" w:space="0" w:color="auto"/>
                    <w:right w:val="none" w:sz="0" w:space="0" w:color="auto"/>
                  </w:divBdr>
                  <w:divsChild>
                    <w:div w:id="240528983">
                      <w:marLeft w:val="0"/>
                      <w:marRight w:val="0"/>
                      <w:marTop w:val="0"/>
                      <w:marBottom w:val="0"/>
                      <w:divBdr>
                        <w:top w:val="none" w:sz="0" w:space="0" w:color="auto"/>
                        <w:left w:val="none" w:sz="0" w:space="0" w:color="auto"/>
                        <w:bottom w:val="none" w:sz="0" w:space="0" w:color="auto"/>
                        <w:right w:val="none" w:sz="0" w:space="0" w:color="auto"/>
                      </w:divBdr>
                    </w:div>
                    <w:div w:id="366762258">
                      <w:marLeft w:val="0"/>
                      <w:marRight w:val="0"/>
                      <w:marTop w:val="0"/>
                      <w:marBottom w:val="0"/>
                      <w:divBdr>
                        <w:top w:val="none" w:sz="0" w:space="0" w:color="auto"/>
                        <w:left w:val="none" w:sz="0" w:space="0" w:color="auto"/>
                        <w:bottom w:val="none" w:sz="0" w:space="0" w:color="auto"/>
                        <w:right w:val="none" w:sz="0" w:space="0" w:color="auto"/>
                      </w:divBdr>
                    </w:div>
                    <w:div w:id="901140399">
                      <w:marLeft w:val="0"/>
                      <w:marRight w:val="0"/>
                      <w:marTop w:val="0"/>
                      <w:marBottom w:val="0"/>
                      <w:divBdr>
                        <w:top w:val="none" w:sz="0" w:space="0" w:color="auto"/>
                        <w:left w:val="none" w:sz="0" w:space="0" w:color="auto"/>
                        <w:bottom w:val="none" w:sz="0" w:space="0" w:color="auto"/>
                        <w:right w:val="none" w:sz="0" w:space="0" w:color="auto"/>
                      </w:divBdr>
                    </w:div>
                    <w:div w:id="1724213402">
                      <w:marLeft w:val="0"/>
                      <w:marRight w:val="0"/>
                      <w:marTop w:val="0"/>
                      <w:marBottom w:val="0"/>
                      <w:divBdr>
                        <w:top w:val="none" w:sz="0" w:space="0" w:color="auto"/>
                        <w:left w:val="none" w:sz="0" w:space="0" w:color="auto"/>
                        <w:bottom w:val="none" w:sz="0" w:space="0" w:color="auto"/>
                        <w:right w:val="none" w:sz="0" w:space="0" w:color="auto"/>
                      </w:divBdr>
                    </w:div>
                    <w:div w:id="1771851830">
                      <w:marLeft w:val="0"/>
                      <w:marRight w:val="0"/>
                      <w:marTop w:val="0"/>
                      <w:marBottom w:val="0"/>
                      <w:divBdr>
                        <w:top w:val="none" w:sz="0" w:space="0" w:color="auto"/>
                        <w:left w:val="none" w:sz="0" w:space="0" w:color="auto"/>
                        <w:bottom w:val="none" w:sz="0" w:space="0" w:color="auto"/>
                        <w:right w:val="none" w:sz="0" w:space="0" w:color="auto"/>
                      </w:divBdr>
                    </w:div>
                    <w:div w:id="1926840329">
                      <w:marLeft w:val="0"/>
                      <w:marRight w:val="0"/>
                      <w:marTop w:val="0"/>
                      <w:marBottom w:val="0"/>
                      <w:divBdr>
                        <w:top w:val="none" w:sz="0" w:space="0" w:color="auto"/>
                        <w:left w:val="none" w:sz="0" w:space="0" w:color="auto"/>
                        <w:bottom w:val="none" w:sz="0" w:space="0" w:color="auto"/>
                        <w:right w:val="none" w:sz="0" w:space="0" w:color="auto"/>
                      </w:divBdr>
                    </w:div>
                    <w:div w:id="2092005529">
                      <w:marLeft w:val="0"/>
                      <w:marRight w:val="0"/>
                      <w:marTop w:val="0"/>
                      <w:marBottom w:val="0"/>
                      <w:divBdr>
                        <w:top w:val="none" w:sz="0" w:space="0" w:color="auto"/>
                        <w:left w:val="none" w:sz="0" w:space="0" w:color="auto"/>
                        <w:bottom w:val="none" w:sz="0" w:space="0" w:color="auto"/>
                        <w:right w:val="none" w:sz="0" w:space="0" w:color="auto"/>
                      </w:divBdr>
                    </w:div>
                  </w:divsChild>
                </w:div>
                <w:div w:id="2076735211">
                  <w:marLeft w:val="0"/>
                  <w:marRight w:val="0"/>
                  <w:marTop w:val="0"/>
                  <w:marBottom w:val="0"/>
                  <w:divBdr>
                    <w:top w:val="none" w:sz="0" w:space="0" w:color="auto"/>
                    <w:left w:val="none" w:sz="0" w:space="0" w:color="auto"/>
                    <w:bottom w:val="none" w:sz="0" w:space="0" w:color="auto"/>
                    <w:right w:val="none" w:sz="0" w:space="0" w:color="auto"/>
                  </w:divBdr>
                  <w:divsChild>
                    <w:div w:id="82162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481576">
          <w:marLeft w:val="0"/>
          <w:marRight w:val="0"/>
          <w:marTop w:val="0"/>
          <w:marBottom w:val="0"/>
          <w:divBdr>
            <w:top w:val="none" w:sz="0" w:space="0" w:color="auto"/>
            <w:left w:val="none" w:sz="0" w:space="0" w:color="auto"/>
            <w:bottom w:val="none" w:sz="0" w:space="0" w:color="auto"/>
            <w:right w:val="none" w:sz="0" w:space="0" w:color="auto"/>
          </w:divBdr>
        </w:div>
        <w:div w:id="370542381">
          <w:marLeft w:val="0"/>
          <w:marRight w:val="0"/>
          <w:marTop w:val="0"/>
          <w:marBottom w:val="0"/>
          <w:divBdr>
            <w:top w:val="none" w:sz="0" w:space="0" w:color="auto"/>
            <w:left w:val="none" w:sz="0" w:space="0" w:color="auto"/>
            <w:bottom w:val="none" w:sz="0" w:space="0" w:color="auto"/>
            <w:right w:val="none" w:sz="0" w:space="0" w:color="auto"/>
          </w:divBdr>
        </w:div>
        <w:div w:id="495153390">
          <w:marLeft w:val="0"/>
          <w:marRight w:val="0"/>
          <w:marTop w:val="0"/>
          <w:marBottom w:val="0"/>
          <w:divBdr>
            <w:top w:val="none" w:sz="0" w:space="0" w:color="auto"/>
            <w:left w:val="none" w:sz="0" w:space="0" w:color="auto"/>
            <w:bottom w:val="none" w:sz="0" w:space="0" w:color="auto"/>
            <w:right w:val="none" w:sz="0" w:space="0" w:color="auto"/>
          </w:divBdr>
        </w:div>
        <w:div w:id="555359509">
          <w:marLeft w:val="0"/>
          <w:marRight w:val="0"/>
          <w:marTop w:val="0"/>
          <w:marBottom w:val="0"/>
          <w:divBdr>
            <w:top w:val="none" w:sz="0" w:space="0" w:color="auto"/>
            <w:left w:val="none" w:sz="0" w:space="0" w:color="auto"/>
            <w:bottom w:val="none" w:sz="0" w:space="0" w:color="auto"/>
            <w:right w:val="none" w:sz="0" w:space="0" w:color="auto"/>
          </w:divBdr>
        </w:div>
        <w:div w:id="561214263">
          <w:marLeft w:val="0"/>
          <w:marRight w:val="0"/>
          <w:marTop w:val="0"/>
          <w:marBottom w:val="0"/>
          <w:divBdr>
            <w:top w:val="none" w:sz="0" w:space="0" w:color="auto"/>
            <w:left w:val="none" w:sz="0" w:space="0" w:color="auto"/>
            <w:bottom w:val="none" w:sz="0" w:space="0" w:color="auto"/>
            <w:right w:val="none" w:sz="0" w:space="0" w:color="auto"/>
          </w:divBdr>
        </w:div>
        <w:div w:id="608388328">
          <w:marLeft w:val="0"/>
          <w:marRight w:val="0"/>
          <w:marTop w:val="0"/>
          <w:marBottom w:val="0"/>
          <w:divBdr>
            <w:top w:val="none" w:sz="0" w:space="0" w:color="auto"/>
            <w:left w:val="none" w:sz="0" w:space="0" w:color="auto"/>
            <w:bottom w:val="none" w:sz="0" w:space="0" w:color="auto"/>
            <w:right w:val="none" w:sz="0" w:space="0" w:color="auto"/>
          </w:divBdr>
        </w:div>
        <w:div w:id="617882259">
          <w:marLeft w:val="0"/>
          <w:marRight w:val="0"/>
          <w:marTop w:val="0"/>
          <w:marBottom w:val="0"/>
          <w:divBdr>
            <w:top w:val="none" w:sz="0" w:space="0" w:color="auto"/>
            <w:left w:val="none" w:sz="0" w:space="0" w:color="auto"/>
            <w:bottom w:val="none" w:sz="0" w:space="0" w:color="auto"/>
            <w:right w:val="none" w:sz="0" w:space="0" w:color="auto"/>
          </w:divBdr>
        </w:div>
        <w:div w:id="638649111">
          <w:marLeft w:val="0"/>
          <w:marRight w:val="0"/>
          <w:marTop w:val="0"/>
          <w:marBottom w:val="0"/>
          <w:divBdr>
            <w:top w:val="none" w:sz="0" w:space="0" w:color="auto"/>
            <w:left w:val="none" w:sz="0" w:space="0" w:color="auto"/>
            <w:bottom w:val="none" w:sz="0" w:space="0" w:color="auto"/>
            <w:right w:val="none" w:sz="0" w:space="0" w:color="auto"/>
          </w:divBdr>
        </w:div>
        <w:div w:id="649210700">
          <w:marLeft w:val="0"/>
          <w:marRight w:val="0"/>
          <w:marTop w:val="0"/>
          <w:marBottom w:val="0"/>
          <w:divBdr>
            <w:top w:val="none" w:sz="0" w:space="0" w:color="auto"/>
            <w:left w:val="none" w:sz="0" w:space="0" w:color="auto"/>
            <w:bottom w:val="none" w:sz="0" w:space="0" w:color="auto"/>
            <w:right w:val="none" w:sz="0" w:space="0" w:color="auto"/>
          </w:divBdr>
        </w:div>
        <w:div w:id="653533596">
          <w:marLeft w:val="0"/>
          <w:marRight w:val="0"/>
          <w:marTop w:val="0"/>
          <w:marBottom w:val="0"/>
          <w:divBdr>
            <w:top w:val="none" w:sz="0" w:space="0" w:color="auto"/>
            <w:left w:val="none" w:sz="0" w:space="0" w:color="auto"/>
            <w:bottom w:val="none" w:sz="0" w:space="0" w:color="auto"/>
            <w:right w:val="none" w:sz="0" w:space="0" w:color="auto"/>
          </w:divBdr>
        </w:div>
        <w:div w:id="743066397">
          <w:marLeft w:val="0"/>
          <w:marRight w:val="0"/>
          <w:marTop w:val="0"/>
          <w:marBottom w:val="0"/>
          <w:divBdr>
            <w:top w:val="none" w:sz="0" w:space="0" w:color="auto"/>
            <w:left w:val="none" w:sz="0" w:space="0" w:color="auto"/>
            <w:bottom w:val="none" w:sz="0" w:space="0" w:color="auto"/>
            <w:right w:val="none" w:sz="0" w:space="0" w:color="auto"/>
          </w:divBdr>
        </w:div>
        <w:div w:id="908806344">
          <w:marLeft w:val="0"/>
          <w:marRight w:val="0"/>
          <w:marTop w:val="0"/>
          <w:marBottom w:val="0"/>
          <w:divBdr>
            <w:top w:val="none" w:sz="0" w:space="0" w:color="auto"/>
            <w:left w:val="none" w:sz="0" w:space="0" w:color="auto"/>
            <w:bottom w:val="none" w:sz="0" w:space="0" w:color="auto"/>
            <w:right w:val="none" w:sz="0" w:space="0" w:color="auto"/>
          </w:divBdr>
        </w:div>
        <w:div w:id="1003318831">
          <w:marLeft w:val="0"/>
          <w:marRight w:val="0"/>
          <w:marTop w:val="0"/>
          <w:marBottom w:val="0"/>
          <w:divBdr>
            <w:top w:val="none" w:sz="0" w:space="0" w:color="auto"/>
            <w:left w:val="none" w:sz="0" w:space="0" w:color="auto"/>
            <w:bottom w:val="none" w:sz="0" w:space="0" w:color="auto"/>
            <w:right w:val="none" w:sz="0" w:space="0" w:color="auto"/>
          </w:divBdr>
        </w:div>
        <w:div w:id="1078793305">
          <w:marLeft w:val="0"/>
          <w:marRight w:val="0"/>
          <w:marTop w:val="0"/>
          <w:marBottom w:val="0"/>
          <w:divBdr>
            <w:top w:val="none" w:sz="0" w:space="0" w:color="auto"/>
            <w:left w:val="none" w:sz="0" w:space="0" w:color="auto"/>
            <w:bottom w:val="none" w:sz="0" w:space="0" w:color="auto"/>
            <w:right w:val="none" w:sz="0" w:space="0" w:color="auto"/>
          </w:divBdr>
        </w:div>
        <w:div w:id="1083338845">
          <w:marLeft w:val="0"/>
          <w:marRight w:val="0"/>
          <w:marTop w:val="0"/>
          <w:marBottom w:val="0"/>
          <w:divBdr>
            <w:top w:val="none" w:sz="0" w:space="0" w:color="auto"/>
            <w:left w:val="none" w:sz="0" w:space="0" w:color="auto"/>
            <w:bottom w:val="none" w:sz="0" w:space="0" w:color="auto"/>
            <w:right w:val="none" w:sz="0" w:space="0" w:color="auto"/>
          </w:divBdr>
        </w:div>
        <w:div w:id="1155606139">
          <w:marLeft w:val="0"/>
          <w:marRight w:val="0"/>
          <w:marTop w:val="0"/>
          <w:marBottom w:val="0"/>
          <w:divBdr>
            <w:top w:val="none" w:sz="0" w:space="0" w:color="auto"/>
            <w:left w:val="none" w:sz="0" w:space="0" w:color="auto"/>
            <w:bottom w:val="none" w:sz="0" w:space="0" w:color="auto"/>
            <w:right w:val="none" w:sz="0" w:space="0" w:color="auto"/>
          </w:divBdr>
        </w:div>
        <w:div w:id="1170565174">
          <w:marLeft w:val="0"/>
          <w:marRight w:val="0"/>
          <w:marTop w:val="0"/>
          <w:marBottom w:val="0"/>
          <w:divBdr>
            <w:top w:val="none" w:sz="0" w:space="0" w:color="auto"/>
            <w:left w:val="none" w:sz="0" w:space="0" w:color="auto"/>
            <w:bottom w:val="none" w:sz="0" w:space="0" w:color="auto"/>
            <w:right w:val="none" w:sz="0" w:space="0" w:color="auto"/>
          </w:divBdr>
        </w:div>
        <w:div w:id="1246256797">
          <w:marLeft w:val="0"/>
          <w:marRight w:val="0"/>
          <w:marTop w:val="0"/>
          <w:marBottom w:val="0"/>
          <w:divBdr>
            <w:top w:val="none" w:sz="0" w:space="0" w:color="auto"/>
            <w:left w:val="none" w:sz="0" w:space="0" w:color="auto"/>
            <w:bottom w:val="none" w:sz="0" w:space="0" w:color="auto"/>
            <w:right w:val="none" w:sz="0" w:space="0" w:color="auto"/>
          </w:divBdr>
        </w:div>
        <w:div w:id="1389453159">
          <w:marLeft w:val="0"/>
          <w:marRight w:val="0"/>
          <w:marTop w:val="0"/>
          <w:marBottom w:val="0"/>
          <w:divBdr>
            <w:top w:val="none" w:sz="0" w:space="0" w:color="auto"/>
            <w:left w:val="none" w:sz="0" w:space="0" w:color="auto"/>
            <w:bottom w:val="none" w:sz="0" w:space="0" w:color="auto"/>
            <w:right w:val="none" w:sz="0" w:space="0" w:color="auto"/>
          </w:divBdr>
        </w:div>
        <w:div w:id="1428116098">
          <w:marLeft w:val="0"/>
          <w:marRight w:val="0"/>
          <w:marTop w:val="0"/>
          <w:marBottom w:val="0"/>
          <w:divBdr>
            <w:top w:val="none" w:sz="0" w:space="0" w:color="auto"/>
            <w:left w:val="none" w:sz="0" w:space="0" w:color="auto"/>
            <w:bottom w:val="none" w:sz="0" w:space="0" w:color="auto"/>
            <w:right w:val="none" w:sz="0" w:space="0" w:color="auto"/>
          </w:divBdr>
        </w:div>
        <w:div w:id="1614632017">
          <w:marLeft w:val="0"/>
          <w:marRight w:val="0"/>
          <w:marTop w:val="0"/>
          <w:marBottom w:val="0"/>
          <w:divBdr>
            <w:top w:val="none" w:sz="0" w:space="0" w:color="auto"/>
            <w:left w:val="none" w:sz="0" w:space="0" w:color="auto"/>
            <w:bottom w:val="none" w:sz="0" w:space="0" w:color="auto"/>
            <w:right w:val="none" w:sz="0" w:space="0" w:color="auto"/>
          </w:divBdr>
        </w:div>
        <w:div w:id="1666200052">
          <w:marLeft w:val="0"/>
          <w:marRight w:val="0"/>
          <w:marTop w:val="0"/>
          <w:marBottom w:val="0"/>
          <w:divBdr>
            <w:top w:val="none" w:sz="0" w:space="0" w:color="auto"/>
            <w:left w:val="none" w:sz="0" w:space="0" w:color="auto"/>
            <w:bottom w:val="none" w:sz="0" w:space="0" w:color="auto"/>
            <w:right w:val="none" w:sz="0" w:space="0" w:color="auto"/>
          </w:divBdr>
        </w:div>
        <w:div w:id="1669013693">
          <w:marLeft w:val="0"/>
          <w:marRight w:val="0"/>
          <w:marTop w:val="0"/>
          <w:marBottom w:val="0"/>
          <w:divBdr>
            <w:top w:val="none" w:sz="0" w:space="0" w:color="auto"/>
            <w:left w:val="none" w:sz="0" w:space="0" w:color="auto"/>
            <w:bottom w:val="none" w:sz="0" w:space="0" w:color="auto"/>
            <w:right w:val="none" w:sz="0" w:space="0" w:color="auto"/>
          </w:divBdr>
        </w:div>
        <w:div w:id="1716587445">
          <w:marLeft w:val="0"/>
          <w:marRight w:val="0"/>
          <w:marTop w:val="0"/>
          <w:marBottom w:val="0"/>
          <w:divBdr>
            <w:top w:val="none" w:sz="0" w:space="0" w:color="auto"/>
            <w:left w:val="none" w:sz="0" w:space="0" w:color="auto"/>
            <w:bottom w:val="none" w:sz="0" w:space="0" w:color="auto"/>
            <w:right w:val="none" w:sz="0" w:space="0" w:color="auto"/>
          </w:divBdr>
        </w:div>
        <w:div w:id="1843280349">
          <w:marLeft w:val="0"/>
          <w:marRight w:val="0"/>
          <w:marTop w:val="0"/>
          <w:marBottom w:val="0"/>
          <w:divBdr>
            <w:top w:val="none" w:sz="0" w:space="0" w:color="auto"/>
            <w:left w:val="none" w:sz="0" w:space="0" w:color="auto"/>
            <w:bottom w:val="none" w:sz="0" w:space="0" w:color="auto"/>
            <w:right w:val="none" w:sz="0" w:space="0" w:color="auto"/>
          </w:divBdr>
        </w:div>
        <w:div w:id="1882011780">
          <w:marLeft w:val="0"/>
          <w:marRight w:val="0"/>
          <w:marTop w:val="0"/>
          <w:marBottom w:val="0"/>
          <w:divBdr>
            <w:top w:val="none" w:sz="0" w:space="0" w:color="auto"/>
            <w:left w:val="none" w:sz="0" w:space="0" w:color="auto"/>
            <w:bottom w:val="none" w:sz="0" w:space="0" w:color="auto"/>
            <w:right w:val="none" w:sz="0" w:space="0" w:color="auto"/>
          </w:divBdr>
        </w:div>
        <w:div w:id="1927038345">
          <w:marLeft w:val="0"/>
          <w:marRight w:val="0"/>
          <w:marTop w:val="0"/>
          <w:marBottom w:val="0"/>
          <w:divBdr>
            <w:top w:val="none" w:sz="0" w:space="0" w:color="auto"/>
            <w:left w:val="none" w:sz="0" w:space="0" w:color="auto"/>
            <w:bottom w:val="none" w:sz="0" w:space="0" w:color="auto"/>
            <w:right w:val="none" w:sz="0" w:space="0" w:color="auto"/>
          </w:divBdr>
        </w:div>
        <w:div w:id="2006323486">
          <w:marLeft w:val="0"/>
          <w:marRight w:val="0"/>
          <w:marTop w:val="0"/>
          <w:marBottom w:val="0"/>
          <w:divBdr>
            <w:top w:val="none" w:sz="0" w:space="0" w:color="auto"/>
            <w:left w:val="none" w:sz="0" w:space="0" w:color="auto"/>
            <w:bottom w:val="none" w:sz="0" w:space="0" w:color="auto"/>
            <w:right w:val="none" w:sz="0" w:space="0" w:color="auto"/>
          </w:divBdr>
        </w:div>
        <w:div w:id="2027897997">
          <w:marLeft w:val="0"/>
          <w:marRight w:val="0"/>
          <w:marTop w:val="0"/>
          <w:marBottom w:val="0"/>
          <w:divBdr>
            <w:top w:val="none" w:sz="0" w:space="0" w:color="auto"/>
            <w:left w:val="none" w:sz="0" w:space="0" w:color="auto"/>
            <w:bottom w:val="none" w:sz="0" w:space="0" w:color="auto"/>
            <w:right w:val="none" w:sz="0" w:space="0" w:color="auto"/>
          </w:divBdr>
        </w:div>
        <w:div w:id="2048526094">
          <w:marLeft w:val="0"/>
          <w:marRight w:val="0"/>
          <w:marTop w:val="0"/>
          <w:marBottom w:val="0"/>
          <w:divBdr>
            <w:top w:val="none" w:sz="0" w:space="0" w:color="auto"/>
            <w:left w:val="none" w:sz="0" w:space="0" w:color="auto"/>
            <w:bottom w:val="none" w:sz="0" w:space="0" w:color="auto"/>
            <w:right w:val="none" w:sz="0" w:space="0" w:color="auto"/>
          </w:divBdr>
        </w:div>
      </w:divsChild>
    </w:div>
    <w:div w:id="1654750201">
      <w:bodyDiv w:val="1"/>
      <w:marLeft w:val="0"/>
      <w:marRight w:val="0"/>
      <w:marTop w:val="0"/>
      <w:marBottom w:val="0"/>
      <w:divBdr>
        <w:top w:val="none" w:sz="0" w:space="0" w:color="auto"/>
        <w:left w:val="none" w:sz="0" w:space="0" w:color="auto"/>
        <w:bottom w:val="none" w:sz="0" w:space="0" w:color="auto"/>
        <w:right w:val="none" w:sz="0" w:space="0" w:color="auto"/>
      </w:divBdr>
      <w:divsChild>
        <w:div w:id="54086075">
          <w:marLeft w:val="0"/>
          <w:marRight w:val="0"/>
          <w:marTop w:val="0"/>
          <w:marBottom w:val="0"/>
          <w:divBdr>
            <w:top w:val="none" w:sz="0" w:space="0" w:color="auto"/>
            <w:left w:val="none" w:sz="0" w:space="0" w:color="auto"/>
            <w:bottom w:val="none" w:sz="0" w:space="0" w:color="auto"/>
            <w:right w:val="none" w:sz="0" w:space="0" w:color="auto"/>
          </w:divBdr>
          <w:divsChild>
            <w:div w:id="214196461">
              <w:marLeft w:val="0"/>
              <w:marRight w:val="0"/>
              <w:marTop w:val="0"/>
              <w:marBottom w:val="0"/>
              <w:divBdr>
                <w:top w:val="none" w:sz="0" w:space="0" w:color="auto"/>
                <w:left w:val="none" w:sz="0" w:space="0" w:color="auto"/>
                <w:bottom w:val="none" w:sz="0" w:space="0" w:color="auto"/>
                <w:right w:val="none" w:sz="0" w:space="0" w:color="auto"/>
              </w:divBdr>
            </w:div>
            <w:div w:id="279412719">
              <w:marLeft w:val="0"/>
              <w:marRight w:val="0"/>
              <w:marTop w:val="0"/>
              <w:marBottom w:val="0"/>
              <w:divBdr>
                <w:top w:val="none" w:sz="0" w:space="0" w:color="auto"/>
                <w:left w:val="none" w:sz="0" w:space="0" w:color="auto"/>
                <w:bottom w:val="none" w:sz="0" w:space="0" w:color="auto"/>
                <w:right w:val="none" w:sz="0" w:space="0" w:color="auto"/>
              </w:divBdr>
            </w:div>
            <w:div w:id="459226829">
              <w:marLeft w:val="0"/>
              <w:marRight w:val="0"/>
              <w:marTop w:val="0"/>
              <w:marBottom w:val="0"/>
              <w:divBdr>
                <w:top w:val="none" w:sz="0" w:space="0" w:color="auto"/>
                <w:left w:val="none" w:sz="0" w:space="0" w:color="auto"/>
                <w:bottom w:val="none" w:sz="0" w:space="0" w:color="auto"/>
                <w:right w:val="none" w:sz="0" w:space="0" w:color="auto"/>
              </w:divBdr>
            </w:div>
            <w:div w:id="503859313">
              <w:marLeft w:val="0"/>
              <w:marRight w:val="0"/>
              <w:marTop w:val="0"/>
              <w:marBottom w:val="0"/>
              <w:divBdr>
                <w:top w:val="none" w:sz="0" w:space="0" w:color="auto"/>
                <w:left w:val="none" w:sz="0" w:space="0" w:color="auto"/>
                <w:bottom w:val="none" w:sz="0" w:space="0" w:color="auto"/>
                <w:right w:val="none" w:sz="0" w:space="0" w:color="auto"/>
              </w:divBdr>
            </w:div>
            <w:div w:id="585264992">
              <w:marLeft w:val="0"/>
              <w:marRight w:val="0"/>
              <w:marTop w:val="0"/>
              <w:marBottom w:val="0"/>
              <w:divBdr>
                <w:top w:val="none" w:sz="0" w:space="0" w:color="auto"/>
                <w:left w:val="none" w:sz="0" w:space="0" w:color="auto"/>
                <w:bottom w:val="none" w:sz="0" w:space="0" w:color="auto"/>
                <w:right w:val="none" w:sz="0" w:space="0" w:color="auto"/>
              </w:divBdr>
            </w:div>
            <w:div w:id="614219693">
              <w:marLeft w:val="0"/>
              <w:marRight w:val="0"/>
              <w:marTop w:val="0"/>
              <w:marBottom w:val="0"/>
              <w:divBdr>
                <w:top w:val="none" w:sz="0" w:space="0" w:color="auto"/>
                <w:left w:val="none" w:sz="0" w:space="0" w:color="auto"/>
                <w:bottom w:val="none" w:sz="0" w:space="0" w:color="auto"/>
                <w:right w:val="none" w:sz="0" w:space="0" w:color="auto"/>
              </w:divBdr>
            </w:div>
            <w:div w:id="681130818">
              <w:marLeft w:val="0"/>
              <w:marRight w:val="0"/>
              <w:marTop w:val="0"/>
              <w:marBottom w:val="0"/>
              <w:divBdr>
                <w:top w:val="none" w:sz="0" w:space="0" w:color="auto"/>
                <w:left w:val="none" w:sz="0" w:space="0" w:color="auto"/>
                <w:bottom w:val="none" w:sz="0" w:space="0" w:color="auto"/>
                <w:right w:val="none" w:sz="0" w:space="0" w:color="auto"/>
              </w:divBdr>
            </w:div>
            <w:div w:id="811598806">
              <w:marLeft w:val="0"/>
              <w:marRight w:val="0"/>
              <w:marTop w:val="0"/>
              <w:marBottom w:val="0"/>
              <w:divBdr>
                <w:top w:val="none" w:sz="0" w:space="0" w:color="auto"/>
                <w:left w:val="none" w:sz="0" w:space="0" w:color="auto"/>
                <w:bottom w:val="none" w:sz="0" w:space="0" w:color="auto"/>
                <w:right w:val="none" w:sz="0" w:space="0" w:color="auto"/>
              </w:divBdr>
            </w:div>
            <w:div w:id="968783303">
              <w:marLeft w:val="0"/>
              <w:marRight w:val="0"/>
              <w:marTop w:val="0"/>
              <w:marBottom w:val="0"/>
              <w:divBdr>
                <w:top w:val="none" w:sz="0" w:space="0" w:color="auto"/>
                <w:left w:val="none" w:sz="0" w:space="0" w:color="auto"/>
                <w:bottom w:val="none" w:sz="0" w:space="0" w:color="auto"/>
                <w:right w:val="none" w:sz="0" w:space="0" w:color="auto"/>
              </w:divBdr>
            </w:div>
            <w:div w:id="1042251540">
              <w:marLeft w:val="0"/>
              <w:marRight w:val="0"/>
              <w:marTop w:val="0"/>
              <w:marBottom w:val="0"/>
              <w:divBdr>
                <w:top w:val="none" w:sz="0" w:space="0" w:color="auto"/>
                <w:left w:val="none" w:sz="0" w:space="0" w:color="auto"/>
                <w:bottom w:val="none" w:sz="0" w:space="0" w:color="auto"/>
                <w:right w:val="none" w:sz="0" w:space="0" w:color="auto"/>
              </w:divBdr>
            </w:div>
            <w:div w:id="1504783396">
              <w:marLeft w:val="0"/>
              <w:marRight w:val="0"/>
              <w:marTop w:val="0"/>
              <w:marBottom w:val="0"/>
              <w:divBdr>
                <w:top w:val="none" w:sz="0" w:space="0" w:color="auto"/>
                <w:left w:val="none" w:sz="0" w:space="0" w:color="auto"/>
                <w:bottom w:val="none" w:sz="0" w:space="0" w:color="auto"/>
                <w:right w:val="none" w:sz="0" w:space="0" w:color="auto"/>
              </w:divBdr>
            </w:div>
            <w:div w:id="1539538892">
              <w:marLeft w:val="0"/>
              <w:marRight w:val="0"/>
              <w:marTop w:val="0"/>
              <w:marBottom w:val="0"/>
              <w:divBdr>
                <w:top w:val="none" w:sz="0" w:space="0" w:color="auto"/>
                <w:left w:val="none" w:sz="0" w:space="0" w:color="auto"/>
                <w:bottom w:val="none" w:sz="0" w:space="0" w:color="auto"/>
                <w:right w:val="none" w:sz="0" w:space="0" w:color="auto"/>
              </w:divBdr>
            </w:div>
            <w:div w:id="1649435698">
              <w:marLeft w:val="0"/>
              <w:marRight w:val="0"/>
              <w:marTop w:val="0"/>
              <w:marBottom w:val="0"/>
              <w:divBdr>
                <w:top w:val="none" w:sz="0" w:space="0" w:color="auto"/>
                <w:left w:val="none" w:sz="0" w:space="0" w:color="auto"/>
                <w:bottom w:val="none" w:sz="0" w:space="0" w:color="auto"/>
                <w:right w:val="none" w:sz="0" w:space="0" w:color="auto"/>
              </w:divBdr>
            </w:div>
            <w:div w:id="1734039975">
              <w:marLeft w:val="0"/>
              <w:marRight w:val="0"/>
              <w:marTop w:val="0"/>
              <w:marBottom w:val="0"/>
              <w:divBdr>
                <w:top w:val="none" w:sz="0" w:space="0" w:color="auto"/>
                <w:left w:val="none" w:sz="0" w:space="0" w:color="auto"/>
                <w:bottom w:val="none" w:sz="0" w:space="0" w:color="auto"/>
                <w:right w:val="none" w:sz="0" w:space="0" w:color="auto"/>
              </w:divBdr>
            </w:div>
            <w:div w:id="1734429507">
              <w:marLeft w:val="0"/>
              <w:marRight w:val="0"/>
              <w:marTop w:val="0"/>
              <w:marBottom w:val="0"/>
              <w:divBdr>
                <w:top w:val="none" w:sz="0" w:space="0" w:color="auto"/>
                <w:left w:val="none" w:sz="0" w:space="0" w:color="auto"/>
                <w:bottom w:val="none" w:sz="0" w:space="0" w:color="auto"/>
                <w:right w:val="none" w:sz="0" w:space="0" w:color="auto"/>
              </w:divBdr>
            </w:div>
            <w:div w:id="1883244695">
              <w:marLeft w:val="0"/>
              <w:marRight w:val="0"/>
              <w:marTop w:val="0"/>
              <w:marBottom w:val="0"/>
              <w:divBdr>
                <w:top w:val="none" w:sz="0" w:space="0" w:color="auto"/>
                <w:left w:val="none" w:sz="0" w:space="0" w:color="auto"/>
                <w:bottom w:val="none" w:sz="0" w:space="0" w:color="auto"/>
                <w:right w:val="none" w:sz="0" w:space="0" w:color="auto"/>
              </w:divBdr>
            </w:div>
            <w:div w:id="1896887750">
              <w:marLeft w:val="0"/>
              <w:marRight w:val="0"/>
              <w:marTop w:val="0"/>
              <w:marBottom w:val="0"/>
              <w:divBdr>
                <w:top w:val="none" w:sz="0" w:space="0" w:color="auto"/>
                <w:left w:val="none" w:sz="0" w:space="0" w:color="auto"/>
                <w:bottom w:val="none" w:sz="0" w:space="0" w:color="auto"/>
                <w:right w:val="none" w:sz="0" w:space="0" w:color="auto"/>
              </w:divBdr>
            </w:div>
            <w:div w:id="1939559029">
              <w:marLeft w:val="0"/>
              <w:marRight w:val="0"/>
              <w:marTop w:val="0"/>
              <w:marBottom w:val="0"/>
              <w:divBdr>
                <w:top w:val="none" w:sz="0" w:space="0" w:color="auto"/>
                <w:left w:val="none" w:sz="0" w:space="0" w:color="auto"/>
                <w:bottom w:val="none" w:sz="0" w:space="0" w:color="auto"/>
                <w:right w:val="none" w:sz="0" w:space="0" w:color="auto"/>
              </w:divBdr>
            </w:div>
            <w:div w:id="1941444744">
              <w:marLeft w:val="0"/>
              <w:marRight w:val="0"/>
              <w:marTop w:val="0"/>
              <w:marBottom w:val="0"/>
              <w:divBdr>
                <w:top w:val="none" w:sz="0" w:space="0" w:color="auto"/>
                <w:left w:val="none" w:sz="0" w:space="0" w:color="auto"/>
                <w:bottom w:val="none" w:sz="0" w:space="0" w:color="auto"/>
                <w:right w:val="none" w:sz="0" w:space="0" w:color="auto"/>
              </w:divBdr>
            </w:div>
            <w:div w:id="2140760493">
              <w:marLeft w:val="0"/>
              <w:marRight w:val="0"/>
              <w:marTop w:val="0"/>
              <w:marBottom w:val="0"/>
              <w:divBdr>
                <w:top w:val="none" w:sz="0" w:space="0" w:color="auto"/>
                <w:left w:val="none" w:sz="0" w:space="0" w:color="auto"/>
                <w:bottom w:val="none" w:sz="0" w:space="0" w:color="auto"/>
                <w:right w:val="none" w:sz="0" w:space="0" w:color="auto"/>
              </w:divBdr>
            </w:div>
          </w:divsChild>
        </w:div>
        <w:div w:id="161170124">
          <w:marLeft w:val="0"/>
          <w:marRight w:val="0"/>
          <w:marTop w:val="0"/>
          <w:marBottom w:val="0"/>
          <w:divBdr>
            <w:top w:val="none" w:sz="0" w:space="0" w:color="auto"/>
            <w:left w:val="none" w:sz="0" w:space="0" w:color="auto"/>
            <w:bottom w:val="none" w:sz="0" w:space="0" w:color="auto"/>
            <w:right w:val="none" w:sz="0" w:space="0" w:color="auto"/>
          </w:divBdr>
          <w:divsChild>
            <w:div w:id="940071812">
              <w:marLeft w:val="0"/>
              <w:marRight w:val="0"/>
              <w:marTop w:val="0"/>
              <w:marBottom w:val="0"/>
              <w:divBdr>
                <w:top w:val="none" w:sz="0" w:space="0" w:color="auto"/>
                <w:left w:val="none" w:sz="0" w:space="0" w:color="auto"/>
                <w:bottom w:val="none" w:sz="0" w:space="0" w:color="auto"/>
                <w:right w:val="none" w:sz="0" w:space="0" w:color="auto"/>
              </w:divBdr>
            </w:div>
            <w:div w:id="1084298014">
              <w:marLeft w:val="0"/>
              <w:marRight w:val="0"/>
              <w:marTop w:val="0"/>
              <w:marBottom w:val="0"/>
              <w:divBdr>
                <w:top w:val="none" w:sz="0" w:space="0" w:color="auto"/>
                <w:left w:val="none" w:sz="0" w:space="0" w:color="auto"/>
                <w:bottom w:val="none" w:sz="0" w:space="0" w:color="auto"/>
                <w:right w:val="none" w:sz="0" w:space="0" w:color="auto"/>
              </w:divBdr>
            </w:div>
            <w:div w:id="1825588304">
              <w:marLeft w:val="0"/>
              <w:marRight w:val="0"/>
              <w:marTop w:val="0"/>
              <w:marBottom w:val="0"/>
              <w:divBdr>
                <w:top w:val="none" w:sz="0" w:space="0" w:color="auto"/>
                <w:left w:val="none" w:sz="0" w:space="0" w:color="auto"/>
                <w:bottom w:val="none" w:sz="0" w:space="0" w:color="auto"/>
                <w:right w:val="none" w:sz="0" w:space="0" w:color="auto"/>
              </w:divBdr>
            </w:div>
            <w:div w:id="1827627670">
              <w:marLeft w:val="0"/>
              <w:marRight w:val="0"/>
              <w:marTop w:val="0"/>
              <w:marBottom w:val="0"/>
              <w:divBdr>
                <w:top w:val="none" w:sz="0" w:space="0" w:color="auto"/>
                <w:left w:val="none" w:sz="0" w:space="0" w:color="auto"/>
                <w:bottom w:val="none" w:sz="0" w:space="0" w:color="auto"/>
                <w:right w:val="none" w:sz="0" w:space="0" w:color="auto"/>
              </w:divBdr>
            </w:div>
          </w:divsChild>
        </w:div>
        <w:div w:id="1079719324">
          <w:marLeft w:val="0"/>
          <w:marRight w:val="0"/>
          <w:marTop w:val="0"/>
          <w:marBottom w:val="0"/>
          <w:divBdr>
            <w:top w:val="none" w:sz="0" w:space="0" w:color="auto"/>
            <w:left w:val="none" w:sz="0" w:space="0" w:color="auto"/>
            <w:bottom w:val="none" w:sz="0" w:space="0" w:color="auto"/>
            <w:right w:val="none" w:sz="0" w:space="0" w:color="auto"/>
          </w:divBdr>
          <w:divsChild>
            <w:div w:id="160316011">
              <w:marLeft w:val="0"/>
              <w:marRight w:val="0"/>
              <w:marTop w:val="0"/>
              <w:marBottom w:val="0"/>
              <w:divBdr>
                <w:top w:val="none" w:sz="0" w:space="0" w:color="auto"/>
                <w:left w:val="none" w:sz="0" w:space="0" w:color="auto"/>
                <w:bottom w:val="none" w:sz="0" w:space="0" w:color="auto"/>
                <w:right w:val="none" w:sz="0" w:space="0" w:color="auto"/>
              </w:divBdr>
            </w:div>
            <w:div w:id="189535005">
              <w:marLeft w:val="0"/>
              <w:marRight w:val="0"/>
              <w:marTop w:val="0"/>
              <w:marBottom w:val="0"/>
              <w:divBdr>
                <w:top w:val="none" w:sz="0" w:space="0" w:color="auto"/>
                <w:left w:val="none" w:sz="0" w:space="0" w:color="auto"/>
                <w:bottom w:val="none" w:sz="0" w:space="0" w:color="auto"/>
                <w:right w:val="none" w:sz="0" w:space="0" w:color="auto"/>
              </w:divBdr>
            </w:div>
            <w:div w:id="190919016">
              <w:marLeft w:val="0"/>
              <w:marRight w:val="0"/>
              <w:marTop w:val="0"/>
              <w:marBottom w:val="0"/>
              <w:divBdr>
                <w:top w:val="none" w:sz="0" w:space="0" w:color="auto"/>
                <w:left w:val="none" w:sz="0" w:space="0" w:color="auto"/>
                <w:bottom w:val="none" w:sz="0" w:space="0" w:color="auto"/>
                <w:right w:val="none" w:sz="0" w:space="0" w:color="auto"/>
              </w:divBdr>
            </w:div>
            <w:div w:id="321353752">
              <w:marLeft w:val="0"/>
              <w:marRight w:val="0"/>
              <w:marTop w:val="0"/>
              <w:marBottom w:val="0"/>
              <w:divBdr>
                <w:top w:val="none" w:sz="0" w:space="0" w:color="auto"/>
                <w:left w:val="none" w:sz="0" w:space="0" w:color="auto"/>
                <w:bottom w:val="none" w:sz="0" w:space="0" w:color="auto"/>
                <w:right w:val="none" w:sz="0" w:space="0" w:color="auto"/>
              </w:divBdr>
            </w:div>
            <w:div w:id="430318129">
              <w:marLeft w:val="0"/>
              <w:marRight w:val="0"/>
              <w:marTop w:val="0"/>
              <w:marBottom w:val="0"/>
              <w:divBdr>
                <w:top w:val="none" w:sz="0" w:space="0" w:color="auto"/>
                <w:left w:val="none" w:sz="0" w:space="0" w:color="auto"/>
                <w:bottom w:val="none" w:sz="0" w:space="0" w:color="auto"/>
                <w:right w:val="none" w:sz="0" w:space="0" w:color="auto"/>
              </w:divBdr>
            </w:div>
            <w:div w:id="486215693">
              <w:marLeft w:val="0"/>
              <w:marRight w:val="0"/>
              <w:marTop w:val="0"/>
              <w:marBottom w:val="0"/>
              <w:divBdr>
                <w:top w:val="none" w:sz="0" w:space="0" w:color="auto"/>
                <w:left w:val="none" w:sz="0" w:space="0" w:color="auto"/>
                <w:bottom w:val="none" w:sz="0" w:space="0" w:color="auto"/>
                <w:right w:val="none" w:sz="0" w:space="0" w:color="auto"/>
              </w:divBdr>
            </w:div>
            <w:div w:id="608200224">
              <w:marLeft w:val="0"/>
              <w:marRight w:val="0"/>
              <w:marTop w:val="0"/>
              <w:marBottom w:val="0"/>
              <w:divBdr>
                <w:top w:val="none" w:sz="0" w:space="0" w:color="auto"/>
                <w:left w:val="none" w:sz="0" w:space="0" w:color="auto"/>
                <w:bottom w:val="none" w:sz="0" w:space="0" w:color="auto"/>
                <w:right w:val="none" w:sz="0" w:space="0" w:color="auto"/>
              </w:divBdr>
            </w:div>
            <w:div w:id="932980202">
              <w:marLeft w:val="0"/>
              <w:marRight w:val="0"/>
              <w:marTop w:val="0"/>
              <w:marBottom w:val="0"/>
              <w:divBdr>
                <w:top w:val="none" w:sz="0" w:space="0" w:color="auto"/>
                <w:left w:val="none" w:sz="0" w:space="0" w:color="auto"/>
                <w:bottom w:val="none" w:sz="0" w:space="0" w:color="auto"/>
                <w:right w:val="none" w:sz="0" w:space="0" w:color="auto"/>
              </w:divBdr>
            </w:div>
            <w:div w:id="953244165">
              <w:marLeft w:val="0"/>
              <w:marRight w:val="0"/>
              <w:marTop w:val="0"/>
              <w:marBottom w:val="0"/>
              <w:divBdr>
                <w:top w:val="none" w:sz="0" w:space="0" w:color="auto"/>
                <w:left w:val="none" w:sz="0" w:space="0" w:color="auto"/>
                <w:bottom w:val="none" w:sz="0" w:space="0" w:color="auto"/>
                <w:right w:val="none" w:sz="0" w:space="0" w:color="auto"/>
              </w:divBdr>
            </w:div>
            <w:div w:id="972826973">
              <w:marLeft w:val="0"/>
              <w:marRight w:val="0"/>
              <w:marTop w:val="0"/>
              <w:marBottom w:val="0"/>
              <w:divBdr>
                <w:top w:val="none" w:sz="0" w:space="0" w:color="auto"/>
                <w:left w:val="none" w:sz="0" w:space="0" w:color="auto"/>
                <w:bottom w:val="none" w:sz="0" w:space="0" w:color="auto"/>
                <w:right w:val="none" w:sz="0" w:space="0" w:color="auto"/>
              </w:divBdr>
            </w:div>
            <w:div w:id="986206087">
              <w:marLeft w:val="0"/>
              <w:marRight w:val="0"/>
              <w:marTop w:val="0"/>
              <w:marBottom w:val="0"/>
              <w:divBdr>
                <w:top w:val="none" w:sz="0" w:space="0" w:color="auto"/>
                <w:left w:val="none" w:sz="0" w:space="0" w:color="auto"/>
                <w:bottom w:val="none" w:sz="0" w:space="0" w:color="auto"/>
                <w:right w:val="none" w:sz="0" w:space="0" w:color="auto"/>
              </w:divBdr>
            </w:div>
            <w:div w:id="1192845016">
              <w:marLeft w:val="0"/>
              <w:marRight w:val="0"/>
              <w:marTop w:val="0"/>
              <w:marBottom w:val="0"/>
              <w:divBdr>
                <w:top w:val="none" w:sz="0" w:space="0" w:color="auto"/>
                <w:left w:val="none" w:sz="0" w:space="0" w:color="auto"/>
                <w:bottom w:val="none" w:sz="0" w:space="0" w:color="auto"/>
                <w:right w:val="none" w:sz="0" w:space="0" w:color="auto"/>
              </w:divBdr>
            </w:div>
            <w:div w:id="1234196862">
              <w:marLeft w:val="0"/>
              <w:marRight w:val="0"/>
              <w:marTop w:val="0"/>
              <w:marBottom w:val="0"/>
              <w:divBdr>
                <w:top w:val="none" w:sz="0" w:space="0" w:color="auto"/>
                <w:left w:val="none" w:sz="0" w:space="0" w:color="auto"/>
                <w:bottom w:val="none" w:sz="0" w:space="0" w:color="auto"/>
                <w:right w:val="none" w:sz="0" w:space="0" w:color="auto"/>
              </w:divBdr>
            </w:div>
            <w:div w:id="1303384953">
              <w:marLeft w:val="0"/>
              <w:marRight w:val="0"/>
              <w:marTop w:val="0"/>
              <w:marBottom w:val="0"/>
              <w:divBdr>
                <w:top w:val="none" w:sz="0" w:space="0" w:color="auto"/>
                <w:left w:val="none" w:sz="0" w:space="0" w:color="auto"/>
                <w:bottom w:val="none" w:sz="0" w:space="0" w:color="auto"/>
                <w:right w:val="none" w:sz="0" w:space="0" w:color="auto"/>
              </w:divBdr>
            </w:div>
            <w:div w:id="1318151999">
              <w:marLeft w:val="0"/>
              <w:marRight w:val="0"/>
              <w:marTop w:val="0"/>
              <w:marBottom w:val="0"/>
              <w:divBdr>
                <w:top w:val="none" w:sz="0" w:space="0" w:color="auto"/>
                <w:left w:val="none" w:sz="0" w:space="0" w:color="auto"/>
                <w:bottom w:val="none" w:sz="0" w:space="0" w:color="auto"/>
                <w:right w:val="none" w:sz="0" w:space="0" w:color="auto"/>
              </w:divBdr>
            </w:div>
            <w:div w:id="1412459803">
              <w:marLeft w:val="0"/>
              <w:marRight w:val="0"/>
              <w:marTop w:val="0"/>
              <w:marBottom w:val="0"/>
              <w:divBdr>
                <w:top w:val="none" w:sz="0" w:space="0" w:color="auto"/>
                <w:left w:val="none" w:sz="0" w:space="0" w:color="auto"/>
                <w:bottom w:val="none" w:sz="0" w:space="0" w:color="auto"/>
                <w:right w:val="none" w:sz="0" w:space="0" w:color="auto"/>
              </w:divBdr>
            </w:div>
            <w:div w:id="1634559559">
              <w:marLeft w:val="0"/>
              <w:marRight w:val="0"/>
              <w:marTop w:val="0"/>
              <w:marBottom w:val="0"/>
              <w:divBdr>
                <w:top w:val="none" w:sz="0" w:space="0" w:color="auto"/>
                <w:left w:val="none" w:sz="0" w:space="0" w:color="auto"/>
                <w:bottom w:val="none" w:sz="0" w:space="0" w:color="auto"/>
                <w:right w:val="none" w:sz="0" w:space="0" w:color="auto"/>
              </w:divBdr>
            </w:div>
            <w:div w:id="1644777723">
              <w:marLeft w:val="0"/>
              <w:marRight w:val="0"/>
              <w:marTop w:val="0"/>
              <w:marBottom w:val="0"/>
              <w:divBdr>
                <w:top w:val="none" w:sz="0" w:space="0" w:color="auto"/>
                <w:left w:val="none" w:sz="0" w:space="0" w:color="auto"/>
                <w:bottom w:val="none" w:sz="0" w:space="0" w:color="auto"/>
                <w:right w:val="none" w:sz="0" w:space="0" w:color="auto"/>
              </w:divBdr>
            </w:div>
            <w:div w:id="1704869128">
              <w:marLeft w:val="0"/>
              <w:marRight w:val="0"/>
              <w:marTop w:val="0"/>
              <w:marBottom w:val="0"/>
              <w:divBdr>
                <w:top w:val="none" w:sz="0" w:space="0" w:color="auto"/>
                <w:left w:val="none" w:sz="0" w:space="0" w:color="auto"/>
                <w:bottom w:val="none" w:sz="0" w:space="0" w:color="auto"/>
                <w:right w:val="none" w:sz="0" w:space="0" w:color="auto"/>
              </w:divBdr>
            </w:div>
            <w:div w:id="1805268587">
              <w:marLeft w:val="0"/>
              <w:marRight w:val="0"/>
              <w:marTop w:val="0"/>
              <w:marBottom w:val="0"/>
              <w:divBdr>
                <w:top w:val="none" w:sz="0" w:space="0" w:color="auto"/>
                <w:left w:val="none" w:sz="0" w:space="0" w:color="auto"/>
                <w:bottom w:val="none" w:sz="0" w:space="0" w:color="auto"/>
                <w:right w:val="none" w:sz="0" w:space="0" w:color="auto"/>
              </w:divBdr>
            </w:div>
          </w:divsChild>
        </w:div>
        <w:div w:id="1405831216">
          <w:marLeft w:val="0"/>
          <w:marRight w:val="0"/>
          <w:marTop w:val="0"/>
          <w:marBottom w:val="0"/>
          <w:divBdr>
            <w:top w:val="none" w:sz="0" w:space="0" w:color="auto"/>
            <w:left w:val="none" w:sz="0" w:space="0" w:color="auto"/>
            <w:bottom w:val="none" w:sz="0" w:space="0" w:color="auto"/>
            <w:right w:val="none" w:sz="0" w:space="0" w:color="auto"/>
          </w:divBdr>
          <w:divsChild>
            <w:div w:id="7995707">
              <w:marLeft w:val="0"/>
              <w:marRight w:val="0"/>
              <w:marTop w:val="0"/>
              <w:marBottom w:val="0"/>
              <w:divBdr>
                <w:top w:val="none" w:sz="0" w:space="0" w:color="auto"/>
                <w:left w:val="none" w:sz="0" w:space="0" w:color="auto"/>
                <w:bottom w:val="none" w:sz="0" w:space="0" w:color="auto"/>
                <w:right w:val="none" w:sz="0" w:space="0" w:color="auto"/>
              </w:divBdr>
            </w:div>
            <w:div w:id="62798428">
              <w:marLeft w:val="0"/>
              <w:marRight w:val="0"/>
              <w:marTop w:val="0"/>
              <w:marBottom w:val="0"/>
              <w:divBdr>
                <w:top w:val="none" w:sz="0" w:space="0" w:color="auto"/>
                <w:left w:val="none" w:sz="0" w:space="0" w:color="auto"/>
                <w:bottom w:val="none" w:sz="0" w:space="0" w:color="auto"/>
                <w:right w:val="none" w:sz="0" w:space="0" w:color="auto"/>
              </w:divBdr>
            </w:div>
            <w:div w:id="187766628">
              <w:marLeft w:val="0"/>
              <w:marRight w:val="0"/>
              <w:marTop w:val="0"/>
              <w:marBottom w:val="0"/>
              <w:divBdr>
                <w:top w:val="none" w:sz="0" w:space="0" w:color="auto"/>
                <w:left w:val="none" w:sz="0" w:space="0" w:color="auto"/>
                <w:bottom w:val="none" w:sz="0" w:space="0" w:color="auto"/>
                <w:right w:val="none" w:sz="0" w:space="0" w:color="auto"/>
              </w:divBdr>
            </w:div>
            <w:div w:id="327489760">
              <w:marLeft w:val="0"/>
              <w:marRight w:val="0"/>
              <w:marTop w:val="0"/>
              <w:marBottom w:val="0"/>
              <w:divBdr>
                <w:top w:val="none" w:sz="0" w:space="0" w:color="auto"/>
                <w:left w:val="none" w:sz="0" w:space="0" w:color="auto"/>
                <w:bottom w:val="none" w:sz="0" w:space="0" w:color="auto"/>
                <w:right w:val="none" w:sz="0" w:space="0" w:color="auto"/>
              </w:divBdr>
            </w:div>
            <w:div w:id="344792109">
              <w:marLeft w:val="0"/>
              <w:marRight w:val="0"/>
              <w:marTop w:val="0"/>
              <w:marBottom w:val="0"/>
              <w:divBdr>
                <w:top w:val="none" w:sz="0" w:space="0" w:color="auto"/>
                <w:left w:val="none" w:sz="0" w:space="0" w:color="auto"/>
                <w:bottom w:val="none" w:sz="0" w:space="0" w:color="auto"/>
                <w:right w:val="none" w:sz="0" w:space="0" w:color="auto"/>
              </w:divBdr>
            </w:div>
            <w:div w:id="644550744">
              <w:marLeft w:val="0"/>
              <w:marRight w:val="0"/>
              <w:marTop w:val="0"/>
              <w:marBottom w:val="0"/>
              <w:divBdr>
                <w:top w:val="none" w:sz="0" w:space="0" w:color="auto"/>
                <w:left w:val="none" w:sz="0" w:space="0" w:color="auto"/>
                <w:bottom w:val="none" w:sz="0" w:space="0" w:color="auto"/>
                <w:right w:val="none" w:sz="0" w:space="0" w:color="auto"/>
              </w:divBdr>
            </w:div>
            <w:div w:id="774328795">
              <w:marLeft w:val="0"/>
              <w:marRight w:val="0"/>
              <w:marTop w:val="0"/>
              <w:marBottom w:val="0"/>
              <w:divBdr>
                <w:top w:val="none" w:sz="0" w:space="0" w:color="auto"/>
                <w:left w:val="none" w:sz="0" w:space="0" w:color="auto"/>
                <w:bottom w:val="none" w:sz="0" w:space="0" w:color="auto"/>
                <w:right w:val="none" w:sz="0" w:space="0" w:color="auto"/>
              </w:divBdr>
            </w:div>
            <w:div w:id="796026431">
              <w:marLeft w:val="0"/>
              <w:marRight w:val="0"/>
              <w:marTop w:val="0"/>
              <w:marBottom w:val="0"/>
              <w:divBdr>
                <w:top w:val="none" w:sz="0" w:space="0" w:color="auto"/>
                <w:left w:val="none" w:sz="0" w:space="0" w:color="auto"/>
                <w:bottom w:val="none" w:sz="0" w:space="0" w:color="auto"/>
                <w:right w:val="none" w:sz="0" w:space="0" w:color="auto"/>
              </w:divBdr>
            </w:div>
            <w:div w:id="811991460">
              <w:marLeft w:val="0"/>
              <w:marRight w:val="0"/>
              <w:marTop w:val="0"/>
              <w:marBottom w:val="0"/>
              <w:divBdr>
                <w:top w:val="none" w:sz="0" w:space="0" w:color="auto"/>
                <w:left w:val="none" w:sz="0" w:space="0" w:color="auto"/>
                <w:bottom w:val="none" w:sz="0" w:space="0" w:color="auto"/>
                <w:right w:val="none" w:sz="0" w:space="0" w:color="auto"/>
              </w:divBdr>
            </w:div>
            <w:div w:id="1033963847">
              <w:marLeft w:val="0"/>
              <w:marRight w:val="0"/>
              <w:marTop w:val="0"/>
              <w:marBottom w:val="0"/>
              <w:divBdr>
                <w:top w:val="none" w:sz="0" w:space="0" w:color="auto"/>
                <w:left w:val="none" w:sz="0" w:space="0" w:color="auto"/>
                <w:bottom w:val="none" w:sz="0" w:space="0" w:color="auto"/>
                <w:right w:val="none" w:sz="0" w:space="0" w:color="auto"/>
              </w:divBdr>
            </w:div>
            <w:div w:id="1141968823">
              <w:marLeft w:val="0"/>
              <w:marRight w:val="0"/>
              <w:marTop w:val="0"/>
              <w:marBottom w:val="0"/>
              <w:divBdr>
                <w:top w:val="none" w:sz="0" w:space="0" w:color="auto"/>
                <w:left w:val="none" w:sz="0" w:space="0" w:color="auto"/>
                <w:bottom w:val="none" w:sz="0" w:space="0" w:color="auto"/>
                <w:right w:val="none" w:sz="0" w:space="0" w:color="auto"/>
              </w:divBdr>
            </w:div>
            <w:div w:id="1204098861">
              <w:marLeft w:val="0"/>
              <w:marRight w:val="0"/>
              <w:marTop w:val="0"/>
              <w:marBottom w:val="0"/>
              <w:divBdr>
                <w:top w:val="none" w:sz="0" w:space="0" w:color="auto"/>
                <w:left w:val="none" w:sz="0" w:space="0" w:color="auto"/>
                <w:bottom w:val="none" w:sz="0" w:space="0" w:color="auto"/>
                <w:right w:val="none" w:sz="0" w:space="0" w:color="auto"/>
              </w:divBdr>
            </w:div>
            <w:div w:id="1296525206">
              <w:marLeft w:val="0"/>
              <w:marRight w:val="0"/>
              <w:marTop w:val="0"/>
              <w:marBottom w:val="0"/>
              <w:divBdr>
                <w:top w:val="none" w:sz="0" w:space="0" w:color="auto"/>
                <w:left w:val="none" w:sz="0" w:space="0" w:color="auto"/>
                <w:bottom w:val="none" w:sz="0" w:space="0" w:color="auto"/>
                <w:right w:val="none" w:sz="0" w:space="0" w:color="auto"/>
              </w:divBdr>
            </w:div>
            <w:div w:id="1354260723">
              <w:marLeft w:val="0"/>
              <w:marRight w:val="0"/>
              <w:marTop w:val="0"/>
              <w:marBottom w:val="0"/>
              <w:divBdr>
                <w:top w:val="none" w:sz="0" w:space="0" w:color="auto"/>
                <w:left w:val="none" w:sz="0" w:space="0" w:color="auto"/>
                <w:bottom w:val="none" w:sz="0" w:space="0" w:color="auto"/>
                <w:right w:val="none" w:sz="0" w:space="0" w:color="auto"/>
              </w:divBdr>
            </w:div>
            <w:div w:id="1406024376">
              <w:marLeft w:val="0"/>
              <w:marRight w:val="0"/>
              <w:marTop w:val="0"/>
              <w:marBottom w:val="0"/>
              <w:divBdr>
                <w:top w:val="none" w:sz="0" w:space="0" w:color="auto"/>
                <w:left w:val="none" w:sz="0" w:space="0" w:color="auto"/>
                <w:bottom w:val="none" w:sz="0" w:space="0" w:color="auto"/>
                <w:right w:val="none" w:sz="0" w:space="0" w:color="auto"/>
              </w:divBdr>
            </w:div>
            <w:div w:id="1660618348">
              <w:marLeft w:val="0"/>
              <w:marRight w:val="0"/>
              <w:marTop w:val="0"/>
              <w:marBottom w:val="0"/>
              <w:divBdr>
                <w:top w:val="none" w:sz="0" w:space="0" w:color="auto"/>
                <w:left w:val="none" w:sz="0" w:space="0" w:color="auto"/>
                <w:bottom w:val="none" w:sz="0" w:space="0" w:color="auto"/>
                <w:right w:val="none" w:sz="0" w:space="0" w:color="auto"/>
              </w:divBdr>
            </w:div>
            <w:div w:id="1766723923">
              <w:marLeft w:val="0"/>
              <w:marRight w:val="0"/>
              <w:marTop w:val="0"/>
              <w:marBottom w:val="0"/>
              <w:divBdr>
                <w:top w:val="none" w:sz="0" w:space="0" w:color="auto"/>
                <w:left w:val="none" w:sz="0" w:space="0" w:color="auto"/>
                <w:bottom w:val="none" w:sz="0" w:space="0" w:color="auto"/>
                <w:right w:val="none" w:sz="0" w:space="0" w:color="auto"/>
              </w:divBdr>
            </w:div>
            <w:div w:id="1984307705">
              <w:marLeft w:val="0"/>
              <w:marRight w:val="0"/>
              <w:marTop w:val="0"/>
              <w:marBottom w:val="0"/>
              <w:divBdr>
                <w:top w:val="none" w:sz="0" w:space="0" w:color="auto"/>
                <w:left w:val="none" w:sz="0" w:space="0" w:color="auto"/>
                <w:bottom w:val="none" w:sz="0" w:space="0" w:color="auto"/>
                <w:right w:val="none" w:sz="0" w:space="0" w:color="auto"/>
              </w:divBdr>
            </w:div>
            <w:div w:id="1997955422">
              <w:marLeft w:val="0"/>
              <w:marRight w:val="0"/>
              <w:marTop w:val="0"/>
              <w:marBottom w:val="0"/>
              <w:divBdr>
                <w:top w:val="none" w:sz="0" w:space="0" w:color="auto"/>
                <w:left w:val="none" w:sz="0" w:space="0" w:color="auto"/>
                <w:bottom w:val="none" w:sz="0" w:space="0" w:color="auto"/>
                <w:right w:val="none" w:sz="0" w:space="0" w:color="auto"/>
              </w:divBdr>
            </w:div>
            <w:div w:id="2034644575">
              <w:marLeft w:val="0"/>
              <w:marRight w:val="0"/>
              <w:marTop w:val="0"/>
              <w:marBottom w:val="0"/>
              <w:divBdr>
                <w:top w:val="none" w:sz="0" w:space="0" w:color="auto"/>
                <w:left w:val="none" w:sz="0" w:space="0" w:color="auto"/>
                <w:bottom w:val="none" w:sz="0" w:space="0" w:color="auto"/>
                <w:right w:val="none" w:sz="0" w:space="0" w:color="auto"/>
              </w:divBdr>
            </w:div>
          </w:divsChild>
        </w:div>
        <w:div w:id="1766874651">
          <w:marLeft w:val="0"/>
          <w:marRight w:val="0"/>
          <w:marTop w:val="0"/>
          <w:marBottom w:val="0"/>
          <w:divBdr>
            <w:top w:val="none" w:sz="0" w:space="0" w:color="auto"/>
            <w:left w:val="none" w:sz="0" w:space="0" w:color="auto"/>
            <w:bottom w:val="none" w:sz="0" w:space="0" w:color="auto"/>
            <w:right w:val="none" w:sz="0" w:space="0" w:color="auto"/>
          </w:divBdr>
          <w:divsChild>
            <w:div w:id="115680213">
              <w:marLeft w:val="0"/>
              <w:marRight w:val="0"/>
              <w:marTop w:val="0"/>
              <w:marBottom w:val="0"/>
              <w:divBdr>
                <w:top w:val="none" w:sz="0" w:space="0" w:color="auto"/>
                <w:left w:val="none" w:sz="0" w:space="0" w:color="auto"/>
                <w:bottom w:val="none" w:sz="0" w:space="0" w:color="auto"/>
                <w:right w:val="none" w:sz="0" w:space="0" w:color="auto"/>
              </w:divBdr>
            </w:div>
            <w:div w:id="161898544">
              <w:marLeft w:val="0"/>
              <w:marRight w:val="0"/>
              <w:marTop w:val="0"/>
              <w:marBottom w:val="0"/>
              <w:divBdr>
                <w:top w:val="none" w:sz="0" w:space="0" w:color="auto"/>
                <w:left w:val="none" w:sz="0" w:space="0" w:color="auto"/>
                <w:bottom w:val="none" w:sz="0" w:space="0" w:color="auto"/>
                <w:right w:val="none" w:sz="0" w:space="0" w:color="auto"/>
              </w:divBdr>
            </w:div>
            <w:div w:id="345405054">
              <w:marLeft w:val="0"/>
              <w:marRight w:val="0"/>
              <w:marTop w:val="0"/>
              <w:marBottom w:val="0"/>
              <w:divBdr>
                <w:top w:val="none" w:sz="0" w:space="0" w:color="auto"/>
                <w:left w:val="none" w:sz="0" w:space="0" w:color="auto"/>
                <w:bottom w:val="none" w:sz="0" w:space="0" w:color="auto"/>
                <w:right w:val="none" w:sz="0" w:space="0" w:color="auto"/>
              </w:divBdr>
            </w:div>
            <w:div w:id="368189385">
              <w:marLeft w:val="0"/>
              <w:marRight w:val="0"/>
              <w:marTop w:val="0"/>
              <w:marBottom w:val="0"/>
              <w:divBdr>
                <w:top w:val="none" w:sz="0" w:space="0" w:color="auto"/>
                <w:left w:val="none" w:sz="0" w:space="0" w:color="auto"/>
                <w:bottom w:val="none" w:sz="0" w:space="0" w:color="auto"/>
                <w:right w:val="none" w:sz="0" w:space="0" w:color="auto"/>
              </w:divBdr>
            </w:div>
            <w:div w:id="383605535">
              <w:marLeft w:val="0"/>
              <w:marRight w:val="0"/>
              <w:marTop w:val="0"/>
              <w:marBottom w:val="0"/>
              <w:divBdr>
                <w:top w:val="none" w:sz="0" w:space="0" w:color="auto"/>
                <w:left w:val="none" w:sz="0" w:space="0" w:color="auto"/>
                <w:bottom w:val="none" w:sz="0" w:space="0" w:color="auto"/>
                <w:right w:val="none" w:sz="0" w:space="0" w:color="auto"/>
              </w:divBdr>
            </w:div>
            <w:div w:id="459494640">
              <w:marLeft w:val="0"/>
              <w:marRight w:val="0"/>
              <w:marTop w:val="0"/>
              <w:marBottom w:val="0"/>
              <w:divBdr>
                <w:top w:val="none" w:sz="0" w:space="0" w:color="auto"/>
                <w:left w:val="none" w:sz="0" w:space="0" w:color="auto"/>
                <w:bottom w:val="none" w:sz="0" w:space="0" w:color="auto"/>
                <w:right w:val="none" w:sz="0" w:space="0" w:color="auto"/>
              </w:divBdr>
            </w:div>
            <w:div w:id="476919802">
              <w:marLeft w:val="0"/>
              <w:marRight w:val="0"/>
              <w:marTop w:val="0"/>
              <w:marBottom w:val="0"/>
              <w:divBdr>
                <w:top w:val="none" w:sz="0" w:space="0" w:color="auto"/>
                <w:left w:val="none" w:sz="0" w:space="0" w:color="auto"/>
                <w:bottom w:val="none" w:sz="0" w:space="0" w:color="auto"/>
                <w:right w:val="none" w:sz="0" w:space="0" w:color="auto"/>
              </w:divBdr>
            </w:div>
            <w:div w:id="671223608">
              <w:marLeft w:val="0"/>
              <w:marRight w:val="0"/>
              <w:marTop w:val="0"/>
              <w:marBottom w:val="0"/>
              <w:divBdr>
                <w:top w:val="none" w:sz="0" w:space="0" w:color="auto"/>
                <w:left w:val="none" w:sz="0" w:space="0" w:color="auto"/>
                <w:bottom w:val="none" w:sz="0" w:space="0" w:color="auto"/>
                <w:right w:val="none" w:sz="0" w:space="0" w:color="auto"/>
              </w:divBdr>
            </w:div>
            <w:div w:id="745416718">
              <w:marLeft w:val="0"/>
              <w:marRight w:val="0"/>
              <w:marTop w:val="0"/>
              <w:marBottom w:val="0"/>
              <w:divBdr>
                <w:top w:val="none" w:sz="0" w:space="0" w:color="auto"/>
                <w:left w:val="none" w:sz="0" w:space="0" w:color="auto"/>
                <w:bottom w:val="none" w:sz="0" w:space="0" w:color="auto"/>
                <w:right w:val="none" w:sz="0" w:space="0" w:color="auto"/>
              </w:divBdr>
            </w:div>
            <w:div w:id="1283998143">
              <w:marLeft w:val="0"/>
              <w:marRight w:val="0"/>
              <w:marTop w:val="0"/>
              <w:marBottom w:val="0"/>
              <w:divBdr>
                <w:top w:val="none" w:sz="0" w:space="0" w:color="auto"/>
                <w:left w:val="none" w:sz="0" w:space="0" w:color="auto"/>
                <w:bottom w:val="none" w:sz="0" w:space="0" w:color="auto"/>
                <w:right w:val="none" w:sz="0" w:space="0" w:color="auto"/>
              </w:divBdr>
            </w:div>
            <w:div w:id="1672443542">
              <w:marLeft w:val="0"/>
              <w:marRight w:val="0"/>
              <w:marTop w:val="0"/>
              <w:marBottom w:val="0"/>
              <w:divBdr>
                <w:top w:val="none" w:sz="0" w:space="0" w:color="auto"/>
                <w:left w:val="none" w:sz="0" w:space="0" w:color="auto"/>
                <w:bottom w:val="none" w:sz="0" w:space="0" w:color="auto"/>
                <w:right w:val="none" w:sz="0" w:space="0" w:color="auto"/>
              </w:divBdr>
            </w:div>
            <w:div w:id="1720401281">
              <w:marLeft w:val="0"/>
              <w:marRight w:val="0"/>
              <w:marTop w:val="0"/>
              <w:marBottom w:val="0"/>
              <w:divBdr>
                <w:top w:val="none" w:sz="0" w:space="0" w:color="auto"/>
                <w:left w:val="none" w:sz="0" w:space="0" w:color="auto"/>
                <w:bottom w:val="none" w:sz="0" w:space="0" w:color="auto"/>
                <w:right w:val="none" w:sz="0" w:space="0" w:color="auto"/>
              </w:divBdr>
            </w:div>
            <w:div w:id="1876231298">
              <w:marLeft w:val="0"/>
              <w:marRight w:val="0"/>
              <w:marTop w:val="0"/>
              <w:marBottom w:val="0"/>
              <w:divBdr>
                <w:top w:val="none" w:sz="0" w:space="0" w:color="auto"/>
                <w:left w:val="none" w:sz="0" w:space="0" w:color="auto"/>
                <w:bottom w:val="none" w:sz="0" w:space="0" w:color="auto"/>
                <w:right w:val="none" w:sz="0" w:space="0" w:color="auto"/>
              </w:divBdr>
            </w:div>
            <w:div w:id="1876578038">
              <w:marLeft w:val="0"/>
              <w:marRight w:val="0"/>
              <w:marTop w:val="0"/>
              <w:marBottom w:val="0"/>
              <w:divBdr>
                <w:top w:val="none" w:sz="0" w:space="0" w:color="auto"/>
                <w:left w:val="none" w:sz="0" w:space="0" w:color="auto"/>
                <w:bottom w:val="none" w:sz="0" w:space="0" w:color="auto"/>
                <w:right w:val="none" w:sz="0" w:space="0" w:color="auto"/>
              </w:divBdr>
            </w:div>
            <w:div w:id="196426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263180">
      <w:bodyDiv w:val="1"/>
      <w:marLeft w:val="0"/>
      <w:marRight w:val="0"/>
      <w:marTop w:val="0"/>
      <w:marBottom w:val="0"/>
      <w:divBdr>
        <w:top w:val="none" w:sz="0" w:space="0" w:color="auto"/>
        <w:left w:val="none" w:sz="0" w:space="0" w:color="auto"/>
        <w:bottom w:val="none" w:sz="0" w:space="0" w:color="auto"/>
        <w:right w:val="none" w:sz="0" w:space="0" w:color="auto"/>
      </w:divBdr>
      <w:divsChild>
        <w:div w:id="85267833">
          <w:marLeft w:val="0"/>
          <w:marRight w:val="0"/>
          <w:marTop w:val="0"/>
          <w:marBottom w:val="0"/>
          <w:divBdr>
            <w:top w:val="none" w:sz="0" w:space="0" w:color="auto"/>
            <w:left w:val="none" w:sz="0" w:space="0" w:color="auto"/>
            <w:bottom w:val="none" w:sz="0" w:space="0" w:color="auto"/>
            <w:right w:val="none" w:sz="0" w:space="0" w:color="auto"/>
          </w:divBdr>
        </w:div>
        <w:div w:id="108206442">
          <w:marLeft w:val="0"/>
          <w:marRight w:val="0"/>
          <w:marTop w:val="0"/>
          <w:marBottom w:val="0"/>
          <w:divBdr>
            <w:top w:val="none" w:sz="0" w:space="0" w:color="auto"/>
            <w:left w:val="none" w:sz="0" w:space="0" w:color="auto"/>
            <w:bottom w:val="none" w:sz="0" w:space="0" w:color="auto"/>
            <w:right w:val="none" w:sz="0" w:space="0" w:color="auto"/>
          </w:divBdr>
        </w:div>
        <w:div w:id="841241218">
          <w:marLeft w:val="0"/>
          <w:marRight w:val="0"/>
          <w:marTop w:val="0"/>
          <w:marBottom w:val="0"/>
          <w:divBdr>
            <w:top w:val="none" w:sz="0" w:space="0" w:color="auto"/>
            <w:left w:val="none" w:sz="0" w:space="0" w:color="auto"/>
            <w:bottom w:val="none" w:sz="0" w:space="0" w:color="auto"/>
            <w:right w:val="none" w:sz="0" w:space="0" w:color="auto"/>
          </w:divBdr>
        </w:div>
        <w:div w:id="935138575">
          <w:marLeft w:val="0"/>
          <w:marRight w:val="0"/>
          <w:marTop w:val="0"/>
          <w:marBottom w:val="0"/>
          <w:divBdr>
            <w:top w:val="none" w:sz="0" w:space="0" w:color="auto"/>
            <w:left w:val="none" w:sz="0" w:space="0" w:color="auto"/>
            <w:bottom w:val="none" w:sz="0" w:space="0" w:color="auto"/>
            <w:right w:val="none" w:sz="0" w:space="0" w:color="auto"/>
          </w:divBdr>
        </w:div>
        <w:div w:id="1007371332">
          <w:marLeft w:val="0"/>
          <w:marRight w:val="0"/>
          <w:marTop w:val="0"/>
          <w:marBottom w:val="0"/>
          <w:divBdr>
            <w:top w:val="none" w:sz="0" w:space="0" w:color="auto"/>
            <w:left w:val="none" w:sz="0" w:space="0" w:color="auto"/>
            <w:bottom w:val="none" w:sz="0" w:space="0" w:color="auto"/>
            <w:right w:val="none" w:sz="0" w:space="0" w:color="auto"/>
          </w:divBdr>
        </w:div>
        <w:div w:id="1179393206">
          <w:marLeft w:val="0"/>
          <w:marRight w:val="0"/>
          <w:marTop w:val="0"/>
          <w:marBottom w:val="0"/>
          <w:divBdr>
            <w:top w:val="none" w:sz="0" w:space="0" w:color="auto"/>
            <w:left w:val="none" w:sz="0" w:space="0" w:color="auto"/>
            <w:bottom w:val="none" w:sz="0" w:space="0" w:color="auto"/>
            <w:right w:val="none" w:sz="0" w:space="0" w:color="auto"/>
          </w:divBdr>
        </w:div>
        <w:div w:id="1356923389">
          <w:marLeft w:val="0"/>
          <w:marRight w:val="0"/>
          <w:marTop w:val="0"/>
          <w:marBottom w:val="0"/>
          <w:divBdr>
            <w:top w:val="none" w:sz="0" w:space="0" w:color="auto"/>
            <w:left w:val="none" w:sz="0" w:space="0" w:color="auto"/>
            <w:bottom w:val="none" w:sz="0" w:space="0" w:color="auto"/>
            <w:right w:val="none" w:sz="0" w:space="0" w:color="auto"/>
          </w:divBdr>
        </w:div>
        <w:div w:id="1426806795">
          <w:marLeft w:val="0"/>
          <w:marRight w:val="0"/>
          <w:marTop w:val="0"/>
          <w:marBottom w:val="0"/>
          <w:divBdr>
            <w:top w:val="none" w:sz="0" w:space="0" w:color="auto"/>
            <w:left w:val="none" w:sz="0" w:space="0" w:color="auto"/>
            <w:bottom w:val="none" w:sz="0" w:space="0" w:color="auto"/>
            <w:right w:val="none" w:sz="0" w:space="0" w:color="auto"/>
          </w:divBdr>
          <w:divsChild>
            <w:div w:id="2636304">
              <w:marLeft w:val="0"/>
              <w:marRight w:val="0"/>
              <w:marTop w:val="0"/>
              <w:marBottom w:val="0"/>
              <w:divBdr>
                <w:top w:val="none" w:sz="0" w:space="0" w:color="auto"/>
                <w:left w:val="none" w:sz="0" w:space="0" w:color="auto"/>
                <w:bottom w:val="none" w:sz="0" w:space="0" w:color="auto"/>
                <w:right w:val="none" w:sz="0" w:space="0" w:color="auto"/>
              </w:divBdr>
            </w:div>
            <w:div w:id="74326645">
              <w:marLeft w:val="0"/>
              <w:marRight w:val="0"/>
              <w:marTop w:val="0"/>
              <w:marBottom w:val="0"/>
              <w:divBdr>
                <w:top w:val="none" w:sz="0" w:space="0" w:color="auto"/>
                <w:left w:val="none" w:sz="0" w:space="0" w:color="auto"/>
                <w:bottom w:val="none" w:sz="0" w:space="0" w:color="auto"/>
                <w:right w:val="none" w:sz="0" w:space="0" w:color="auto"/>
              </w:divBdr>
            </w:div>
            <w:div w:id="137772039">
              <w:marLeft w:val="0"/>
              <w:marRight w:val="0"/>
              <w:marTop w:val="0"/>
              <w:marBottom w:val="0"/>
              <w:divBdr>
                <w:top w:val="none" w:sz="0" w:space="0" w:color="auto"/>
                <w:left w:val="none" w:sz="0" w:space="0" w:color="auto"/>
                <w:bottom w:val="none" w:sz="0" w:space="0" w:color="auto"/>
                <w:right w:val="none" w:sz="0" w:space="0" w:color="auto"/>
              </w:divBdr>
            </w:div>
            <w:div w:id="462508593">
              <w:marLeft w:val="0"/>
              <w:marRight w:val="0"/>
              <w:marTop w:val="0"/>
              <w:marBottom w:val="0"/>
              <w:divBdr>
                <w:top w:val="none" w:sz="0" w:space="0" w:color="auto"/>
                <w:left w:val="none" w:sz="0" w:space="0" w:color="auto"/>
                <w:bottom w:val="none" w:sz="0" w:space="0" w:color="auto"/>
                <w:right w:val="none" w:sz="0" w:space="0" w:color="auto"/>
              </w:divBdr>
            </w:div>
            <w:div w:id="506791972">
              <w:marLeft w:val="0"/>
              <w:marRight w:val="0"/>
              <w:marTop w:val="0"/>
              <w:marBottom w:val="0"/>
              <w:divBdr>
                <w:top w:val="none" w:sz="0" w:space="0" w:color="auto"/>
                <w:left w:val="none" w:sz="0" w:space="0" w:color="auto"/>
                <w:bottom w:val="none" w:sz="0" w:space="0" w:color="auto"/>
                <w:right w:val="none" w:sz="0" w:space="0" w:color="auto"/>
              </w:divBdr>
            </w:div>
            <w:div w:id="545802605">
              <w:marLeft w:val="0"/>
              <w:marRight w:val="0"/>
              <w:marTop w:val="0"/>
              <w:marBottom w:val="0"/>
              <w:divBdr>
                <w:top w:val="none" w:sz="0" w:space="0" w:color="auto"/>
                <w:left w:val="none" w:sz="0" w:space="0" w:color="auto"/>
                <w:bottom w:val="none" w:sz="0" w:space="0" w:color="auto"/>
                <w:right w:val="none" w:sz="0" w:space="0" w:color="auto"/>
              </w:divBdr>
            </w:div>
            <w:div w:id="671682769">
              <w:marLeft w:val="0"/>
              <w:marRight w:val="0"/>
              <w:marTop w:val="0"/>
              <w:marBottom w:val="0"/>
              <w:divBdr>
                <w:top w:val="none" w:sz="0" w:space="0" w:color="auto"/>
                <w:left w:val="none" w:sz="0" w:space="0" w:color="auto"/>
                <w:bottom w:val="none" w:sz="0" w:space="0" w:color="auto"/>
                <w:right w:val="none" w:sz="0" w:space="0" w:color="auto"/>
              </w:divBdr>
            </w:div>
            <w:div w:id="1062559011">
              <w:marLeft w:val="0"/>
              <w:marRight w:val="0"/>
              <w:marTop w:val="0"/>
              <w:marBottom w:val="0"/>
              <w:divBdr>
                <w:top w:val="none" w:sz="0" w:space="0" w:color="auto"/>
                <w:left w:val="none" w:sz="0" w:space="0" w:color="auto"/>
                <w:bottom w:val="none" w:sz="0" w:space="0" w:color="auto"/>
                <w:right w:val="none" w:sz="0" w:space="0" w:color="auto"/>
              </w:divBdr>
            </w:div>
            <w:div w:id="1229993719">
              <w:marLeft w:val="0"/>
              <w:marRight w:val="0"/>
              <w:marTop w:val="0"/>
              <w:marBottom w:val="0"/>
              <w:divBdr>
                <w:top w:val="none" w:sz="0" w:space="0" w:color="auto"/>
                <w:left w:val="none" w:sz="0" w:space="0" w:color="auto"/>
                <w:bottom w:val="none" w:sz="0" w:space="0" w:color="auto"/>
                <w:right w:val="none" w:sz="0" w:space="0" w:color="auto"/>
              </w:divBdr>
            </w:div>
            <w:div w:id="1654404957">
              <w:marLeft w:val="0"/>
              <w:marRight w:val="0"/>
              <w:marTop w:val="0"/>
              <w:marBottom w:val="0"/>
              <w:divBdr>
                <w:top w:val="none" w:sz="0" w:space="0" w:color="auto"/>
                <w:left w:val="none" w:sz="0" w:space="0" w:color="auto"/>
                <w:bottom w:val="none" w:sz="0" w:space="0" w:color="auto"/>
                <w:right w:val="none" w:sz="0" w:space="0" w:color="auto"/>
              </w:divBdr>
            </w:div>
            <w:div w:id="1972514531">
              <w:marLeft w:val="0"/>
              <w:marRight w:val="0"/>
              <w:marTop w:val="0"/>
              <w:marBottom w:val="0"/>
              <w:divBdr>
                <w:top w:val="none" w:sz="0" w:space="0" w:color="auto"/>
                <w:left w:val="none" w:sz="0" w:space="0" w:color="auto"/>
                <w:bottom w:val="none" w:sz="0" w:space="0" w:color="auto"/>
                <w:right w:val="none" w:sz="0" w:space="0" w:color="auto"/>
              </w:divBdr>
            </w:div>
          </w:divsChild>
        </w:div>
        <w:div w:id="1558976565">
          <w:marLeft w:val="0"/>
          <w:marRight w:val="0"/>
          <w:marTop w:val="0"/>
          <w:marBottom w:val="0"/>
          <w:divBdr>
            <w:top w:val="none" w:sz="0" w:space="0" w:color="auto"/>
            <w:left w:val="none" w:sz="0" w:space="0" w:color="auto"/>
            <w:bottom w:val="none" w:sz="0" w:space="0" w:color="auto"/>
            <w:right w:val="none" w:sz="0" w:space="0" w:color="auto"/>
          </w:divBdr>
        </w:div>
        <w:div w:id="1869021500">
          <w:marLeft w:val="0"/>
          <w:marRight w:val="0"/>
          <w:marTop w:val="0"/>
          <w:marBottom w:val="0"/>
          <w:divBdr>
            <w:top w:val="none" w:sz="0" w:space="0" w:color="auto"/>
            <w:left w:val="none" w:sz="0" w:space="0" w:color="auto"/>
            <w:bottom w:val="none" w:sz="0" w:space="0" w:color="auto"/>
            <w:right w:val="none" w:sz="0" w:space="0" w:color="auto"/>
          </w:divBdr>
        </w:div>
        <w:div w:id="1873376002">
          <w:marLeft w:val="0"/>
          <w:marRight w:val="0"/>
          <w:marTop w:val="0"/>
          <w:marBottom w:val="0"/>
          <w:divBdr>
            <w:top w:val="none" w:sz="0" w:space="0" w:color="auto"/>
            <w:left w:val="none" w:sz="0" w:space="0" w:color="auto"/>
            <w:bottom w:val="none" w:sz="0" w:space="0" w:color="auto"/>
            <w:right w:val="none" w:sz="0" w:space="0" w:color="auto"/>
          </w:divBdr>
        </w:div>
        <w:div w:id="1888299843">
          <w:marLeft w:val="0"/>
          <w:marRight w:val="0"/>
          <w:marTop w:val="0"/>
          <w:marBottom w:val="0"/>
          <w:divBdr>
            <w:top w:val="none" w:sz="0" w:space="0" w:color="auto"/>
            <w:left w:val="none" w:sz="0" w:space="0" w:color="auto"/>
            <w:bottom w:val="none" w:sz="0" w:space="0" w:color="auto"/>
            <w:right w:val="none" w:sz="0" w:space="0" w:color="auto"/>
          </w:divBdr>
        </w:div>
        <w:div w:id="1925452764">
          <w:marLeft w:val="0"/>
          <w:marRight w:val="0"/>
          <w:marTop w:val="0"/>
          <w:marBottom w:val="0"/>
          <w:divBdr>
            <w:top w:val="none" w:sz="0" w:space="0" w:color="auto"/>
            <w:left w:val="none" w:sz="0" w:space="0" w:color="auto"/>
            <w:bottom w:val="none" w:sz="0" w:space="0" w:color="auto"/>
            <w:right w:val="none" w:sz="0" w:space="0" w:color="auto"/>
          </w:divBdr>
          <w:divsChild>
            <w:div w:id="261300289">
              <w:marLeft w:val="0"/>
              <w:marRight w:val="0"/>
              <w:marTop w:val="0"/>
              <w:marBottom w:val="0"/>
              <w:divBdr>
                <w:top w:val="none" w:sz="0" w:space="0" w:color="auto"/>
                <w:left w:val="none" w:sz="0" w:space="0" w:color="auto"/>
                <w:bottom w:val="none" w:sz="0" w:space="0" w:color="auto"/>
                <w:right w:val="none" w:sz="0" w:space="0" w:color="auto"/>
              </w:divBdr>
            </w:div>
            <w:div w:id="379213308">
              <w:marLeft w:val="0"/>
              <w:marRight w:val="0"/>
              <w:marTop w:val="0"/>
              <w:marBottom w:val="0"/>
              <w:divBdr>
                <w:top w:val="none" w:sz="0" w:space="0" w:color="auto"/>
                <w:left w:val="none" w:sz="0" w:space="0" w:color="auto"/>
                <w:bottom w:val="none" w:sz="0" w:space="0" w:color="auto"/>
                <w:right w:val="none" w:sz="0" w:space="0" w:color="auto"/>
              </w:divBdr>
            </w:div>
            <w:div w:id="542862534">
              <w:marLeft w:val="0"/>
              <w:marRight w:val="0"/>
              <w:marTop w:val="0"/>
              <w:marBottom w:val="0"/>
              <w:divBdr>
                <w:top w:val="none" w:sz="0" w:space="0" w:color="auto"/>
                <w:left w:val="none" w:sz="0" w:space="0" w:color="auto"/>
                <w:bottom w:val="none" w:sz="0" w:space="0" w:color="auto"/>
                <w:right w:val="none" w:sz="0" w:space="0" w:color="auto"/>
              </w:divBdr>
            </w:div>
            <w:div w:id="598951306">
              <w:marLeft w:val="0"/>
              <w:marRight w:val="0"/>
              <w:marTop w:val="0"/>
              <w:marBottom w:val="0"/>
              <w:divBdr>
                <w:top w:val="none" w:sz="0" w:space="0" w:color="auto"/>
                <w:left w:val="none" w:sz="0" w:space="0" w:color="auto"/>
                <w:bottom w:val="none" w:sz="0" w:space="0" w:color="auto"/>
                <w:right w:val="none" w:sz="0" w:space="0" w:color="auto"/>
              </w:divBdr>
            </w:div>
            <w:div w:id="668338046">
              <w:marLeft w:val="0"/>
              <w:marRight w:val="0"/>
              <w:marTop w:val="0"/>
              <w:marBottom w:val="0"/>
              <w:divBdr>
                <w:top w:val="none" w:sz="0" w:space="0" w:color="auto"/>
                <w:left w:val="none" w:sz="0" w:space="0" w:color="auto"/>
                <w:bottom w:val="none" w:sz="0" w:space="0" w:color="auto"/>
                <w:right w:val="none" w:sz="0" w:space="0" w:color="auto"/>
              </w:divBdr>
            </w:div>
            <w:div w:id="717357751">
              <w:marLeft w:val="0"/>
              <w:marRight w:val="0"/>
              <w:marTop w:val="0"/>
              <w:marBottom w:val="0"/>
              <w:divBdr>
                <w:top w:val="none" w:sz="0" w:space="0" w:color="auto"/>
                <w:left w:val="none" w:sz="0" w:space="0" w:color="auto"/>
                <w:bottom w:val="none" w:sz="0" w:space="0" w:color="auto"/>
                <w:right w:val="none" w:sz="0" w:space="0" w:color="auto"/>
              </w:divBdr>
            </w:div>
            <w:div w:id="753163726">
              <w:marLeft w:val="0"/>
              <w:marRight w:val="0"/>
              <w:marTop w:val="0"/>
              <w:marBottom w:val="0"/>
              <w:divBdr>
                <w:top w:val="none" w:sz="0" w:space="0" w:color="auto"/>
                <w:left w:val="none" w:sz="0" w:space="0" w:color="auto"/>
                <w:bottom w:val="none" w:sz="0" w:space="0" w:color="auto"/>
                <w:right w:val="none" w:sz="0" w:space="0" w:color="auto"/>
              </w:divBdr>
            </w:div>
            <w:div w:id="872428081">
              <w:marLeft w:val="0"/>
              <w:marRight w:val="0"/>
              <w:marTop w:val="0"/>
              <w:marBottom w:val="0"/>
              <w:divBdr>
                <w:top w:val="none" w:sz="0" w:space="0" w:color="auto"/>
                <w:left w:val="none" w:sz="0" w:space="0" w:color="auto"/>
                <w:bottom w:val="none" w:sz="0" w:space="0" w:color="auto"/>
                <w:right w:val="none" w:sz="0" w:space="0" w:color="auto"/>
              </w:divBdr>
            </w:div>
            <w:div w:id="1127897941">
              <w:marLeft w:val="0"/>
              <w:marRight w:val="0"/>
              <w:marTop w:val="0"/>
              <w:marBottom w:val="0"/>
              <w:divBdr>
                <w:top w:val="none" w:sz="0" w:space="0" w:color="auto"/>
                <w:left w:val="none" w:sz="0" w:space="0" w:color="auto"/>
                <w:bottom w:val="none" w:sz="0" w:space="0" w:color="auto"/>
                <w:right w:val="none" w:sz="0" w:space="0" w:color="auto"/>
              </w:divBdr>
            </w:div>
            <w:div w:id="1402632989">
              <w:marLeft w:val="0"/>
              <w:marRight w:val="0"/>
              <w:marTop w:val="0"/>
              <w:marBottom w:val="0"/>
              <w:divBdr>
                <w:top w:val="none" w:sz="0" w:space="0" w:color="auto"/>
                <w:left w:val="none" w:sz="0" w:space="0" w:color="auto"/>
                <w:bottom w:val="none" w:sz="0" w:space="0" w:color="auto"/>
                <w:right w:val="none" w:sz="0" w:space="0" w:color="auto"/>
              </w:divBdr>
            </w:div>
            <w:div w:id="1620574792">
              <w:marLeft w:val="0"/>
              <w:marRight w:val="0"/>
              <w:marTop w:val="0"/>
              <w:marBottom w:val="0"/>
              <w:divBdr>
                <w:top w:val="none" w:sz="0" w:space="0" w:color="auto"/>
                <w:left w:val="none" w:sz="0" w:space="0" w:color="auto"/>
                <w:bottom w:val="none" w:sz="0" w:space="0" w:color="auto"/>
                <w:right w:val="none" w:sz="0" w:space="0" w:color="auto"/>
              </w:divBdr>
            </w:div>
            <w:div w:id="1675373816">
              <w:marLeft w:val="0"/>
              <w:marRight w:val="0"/>
              <w:marTop w:val="0"/>
              <w:marBottom w:val="0"/>
              <w:divBdr>
                <w:top w:val="none" w:sz="0" w:space="0" w:color="auto"/>
                <w:left w:val="none" w:sz="0" w:space="0" w:color="auto"/>
                <w:bottom w:val="none" w:sz="0" w:space="0" w:color="auto"/>
                <w:right w:val="none" w:sz="0" w:space="0" w:color="auto"/>
              </w:divBdr>
            </w:div>
            <w:div w:id="1686446375">
              <w:marLeft w:val="0"/>
              <w:marRight w:val="0"/>
              <w:marTop w:val="0"/>
              <w:marBottom w:val="0"/>
              <w:divBdr>
                <w:top w:val="none" w:sz="0" w:space="0" w:color="auto"/>
                <w:left w:val="none" w:sz="0" w:space="0" w:color="auto"/>
                <w:bottom w:val="none" w:sz="0" w:space="0" w:color="auto"/>
                <w:right w:val="none" w:sz="0" w:space="0" w:color="auto"/>
              </w:divBdr>
            </w:div>
            <w:div w:id="1730575471">
              <w:marLeft w:val="0"/>
              <w:marRight w:val="0"/>
              <w:marTop w:val="0"/>
              <w:marBottom w:val="0"/>
              <w:divBdr>
                <w:top w:val="none" w:sz="0" w:space="0" w:color="auto"/>
                <w:left w:val="none" w:sz="0" w:space="0" w:color="auto"/>
                <w:bottom w:val="none" w:sz="0" w:space="0" w:color="auto"/>
                <w:right w:val="none" w:sz="0" w:space="0" w:color="auto"/>
              </w:divBdr>
            </w:div>
            <w:div w:id="1782607429">
              <w:marLeft w:val="0"/>
              <w:marRight w:val="0"/>
              <w:marTop w:val="0"/>
              <w:marBottom w:val="0"/>
              <w:divBdr>
                <w:top w:val="none" w:sz="0" w:space="0" w:color="auto"/>
                <w:left w:val="none" w:sz="0" w:space="0" w:color="auto"/>
                <w:bottom w:val="none" w:sz="0" w:space="0" w:color="auto"/>
                <w:right w:val="none" w:sz="0" w:space="0" w:color="auto"/>
              </w:divBdr>
            </w:div>
            <w:div w:id="1785954110">
              <w:marLeft w:val="0"/>
              <w:marRight w:val="0"/>
              <w:marTop w:val="0"/>
              <w:marBottom w:val="0"/>
              <w:divBdr>
                <w:top w:val="none" w:sz="0" w:space="0" w:color="auto"/>
                <w:left w:val="none" w:sz="0" w:space="0" w:color="auto"/>
                <w:bottom w:val="none" w:sz="0" w:space="0" w:color="auto"/>
                <w:right w:val="none" w:sz="0" w:space="0" w:color="auto"/>
              </w:divBdr>
            </w:div>
            <w:div w:id="1834026598">
              <w:marLeft w:val="0"/>
              <w:marRight w:val="0"/>
              <w:marTop w:val="0"/>
              <w:marBottom w:val="0"/>
              <w:divBdr>
                <w:top w:val="none" w:sz="0" w:space="0" w:color="auto"/>
                <w:left w:val="none" w:sz="0" w:space="0" w:color="auto"/>
                <w:bottom w:val="none" w:sz="0" w:space="0" w:color="auto"/>
                <w:right w:val="none" w:sz="0" w:space="0" w:color="auto"/>
              </w:divBdr>
            </w:div>
            <w:div w:id="1875193241">
              <w:marLeft w:val="0"/>
              <w:marRight w:val="0"/>
              <w:marTop w:val="0"/>
              <w:marBottom w:val="0"/>
              <w:divBdr>
                <w:top w:val="none" w:sz="0" w:space="0" w:color="auto"/>
                <w:left w:val="none" w:sz="0" w:space="0" w:color="auto"/>
                <w:bottom w:val="none" w:sz="0" w:space="0" w:color="auto"/>
                <w:right w:val="none" w:sz="0" w:space="0" w:color="auto"/>
              </w:divBdr>
            </w:div>
            <w:div w:id="1939362938">
              <w:marLeft w:val="0"/>
              <w:marRight w:val="0"/>
              <w:marTop w:val="0"/>
              <w:marBottom w:val="0"/>
              <w:divBdr>
                <w:top w:val="none" w:sz="0" w:space="0" w:color="auto"/>
                <w:left w:val="none" w:sz="0" w:space="0" w:color="auto"/>
                <w:bottom w:val="none" w:sz="0" w:space="0" w:color="auto"/>
                <w:right w:val="none" w:sz="0" w:space="0" w:color="auto"/>
              </w:divBdr>
            </w:div>
            <w:div w:id="207585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22817">
      <w:bodyDiv w:val="1"/>
      <w:marLeft w:val="0"/>
      <w:marRight w:val="0"/>
      <w:marTop w:val="0"/>
      <w:marBottom w:val="0"/>
      <w:divBdr>
        <w:top w:val="none" w:sz="0" w:space="0" w:color="auto"/>
        <w:left w:val="none" w:sz="0" w:space="0" w:color="auto"/>
        <w:bottom w:val="none" w:sz="0" w:space="0" w:color="auto"/>
        <w:right w:val="none" w:sz="0" w:space="0" w:color="auto"/>
      </w:divBdr>
      <w:divsChild>
        <w:div w:id="182597798">
          <w:marLeft w:val="0"/>
          <w:marRight w:val="0"/>
          <w:marTop w:val="0"/>
          <w:marBottom w:val="0"/>
          <w:divBdr>
            <w:top w:val="none" w:sz="0" w:space="0" w:color="auto"/>
            <w:left w:val="none" w:sz="0" w:space="0" w:color="auto"/>
            <w:bottom w:val="none" w:sz="0" w:space="0" w:color="auto"/>
            <w:right w:val="none" w:sz="0" w:space="0" w:color="auto"/>
          </w:divBdr>
        </w:div>
        <w:div w:id="1648121701">
          <w:marLeft w:val="0"/>
          <w:marRight w:val="0"/>
          <w:marTop w:val="0"/>
          <w:marBottom w:val="0"/>
          <w:divBdr>
            <w:top w:val="none" w:sz="0" w:space="0" w:color="auto"/>
            <w:left w:val="none" w:sz="0" w:space="0" w:color="auto"/>
            <w:bottom w:val="none" w:sz="0" w:space="0" w:color="auto"/>
            <w:right w:val="none" w:sz="0" w:space="0" w:color="auto"/>
          </w:divBdr>
        </w:div>
        <w:div w:id="1673096323">
          <w:marLeft w:val="0"/>
          <w:marRight w:val="0"/>
          <w:marTop w:val="0"/>
          <w:marBottom w:val="0"/>
          <w:divBdr>
            <w:top w:val="none" w:sz="0" w:space="0" w:color="auto"/>
            <w:left w:val="none" w:sz="0" w:space="0" w:color="auto"/>
            <w:bottom w:val="none" w:sz="0" w:space="0" w:color="auto"/>
            <w:right w:val="none" w:sz="0" w:space="0" w:color="auto"/>
          </w:divBdr>
          <w:divsChild>
            <w:div w:id="2097825923">
              <w:marLeft w:val="0"/>
              <w:marRight w:val="0"/>
              <w:marTop w:val="30"/>
              <w:marBottom w:val="30"/>
              <w:divBdr>
                <w:top w:val="none" w:sz="0" w:space="0" w:color="auto"/>
                <w:left w:val="none" w:sz="0" w:space="0" w:color="auto"/>
                <w:bottom w:val="none" w:sz="0" w:space="0" w:color="auto"/>
                <w:right w:val="none" w:sz="0" w:space="0" w:color="auto"/>
              </w:divBdr>
              <w:divsChild>
                <w:div w:id="70280552">
                  <w:marLeft w:val="0"/>
                  <w:marRight w:val="0"/>
                  <w:marTop w:val="0"/>
                  <w:marBottom w:val="0"/>
                  <w:divBdr>
                    <w:top w:val="none" w:sz="0" w:space="0" w:color="auto"/>
                    <w:left w:val="none" w:sz="0" w:space="0" w:color="auto"/>
                    <w:bottom w:val="none" w:sz="0" w:space="0" w:color="auto"/>
                    <w:right w:val="none" w:sz="0" w:space="0" w:color="auto"/>
                  </w:divBdr>
                  <w:divsChild>
                    <w:div w:id="1675957857">
                      <w:marLeft w:val="0"/>
                      <w:marRight w:val="0"/>
                      <w:marTop w:val="0"/>
                      <w:marBottom w:val="0"/>
                      <w:divBdr>
                        <w:top w:val="none" w:sz="0" w:space="0" w:color="auto"/>
                        <w:left w:val="none" w:sz="0" w:space="0" w:color="auto"/>
                        <w:bottom w:val="none" w:sz="0" w:space="0" w:color="auto"/>
                        <w:right w:val="none" w:sz="0" w:space="0" w:color="auto"/>
                      </w:divBdr>
                    </w:div>
                  </w:divsChild>
                </w:div>
                <w:div w:id="102650941">
                  <w:marLeft w:val="0"/>
                  <w:marRight w:val="0"/>
                  <w:marTop w:val="0"/>
                  <w:marBottom w:val="0"/>
                  <w:divBdr>
                    <w:top w:val="none" w:sz="0" w:space="0" w:color="auto"/>
                    <w:left w:val="none" w:sz="0" w:space="0" w:color="auto"/>
                    <w:bottom w:val="none" w:sz="0" w:space="0" w:color="auto"/>
                    <w:right w:val="none" w:sz="0" w:space="0" w:color="auto"/>
                  </w:divBdr>
                  <w:divsChild>
                    <w:div w:id="182785656">
                      <w:marLeft w:val="0"/>
                      <w:marRight w:val="0"/>
                      <w:marTop w:val="0"/>
                      <w:marBottom w:val="0"/>
                      <w:divBdr>
                        <w:top w:val="none" w:sz="0" w:space="0" w:color="auto"/>
                        <w:left w:val="none" w:sz="0" w:space="0" w:color="auto"/>
                        <w:bottom w:val="none" w:sz="0" w:space="0" w:color="auto"/>
                        <w:right w:val="none" w:sz="0" w:space="0" w:color="auto"/>
                      </w:divBdr>
                    </w:div>
                  </w:divsChild>
                </w:div>
                <w:div w:id="137499667">
                  <w:marLeft w:val="0"/>
                  <w:marRight w:val="0"/>
                  <w:marTop w:val="0"/>
                  <w:marBottom w:val="0"/>
                  <w:divBdr>
                    <w:top w:val="none" w:sz="0" w:space="0" w:color="auto"/>
                    <w:left w:val="none" w:sz="0" w:space="0" w:color="auto"/>
                    <w:bottom w:val="none" w:sz="0" w:space="0" w:color="auto"/>
                    <w:right w:val="none" w:sz="0" w:space="0" w:color="auto"/>
                  </w:divBdr>
                  <w:divsChild>
                    <w:div w:id="1388918705">
                      <w:marLeft w:val="0"/>
                      <w:marRight w:val="0"/>
                      <w:marTop w:val="0"/>
                      <w:marBottom w:val="0"/>
                      <w:divBdr>
                        <w:top w:val="none" w:sz="0" w:space="0" w:color="auto"/>
                        <w:left w:val="none" w:sz="0" w:space="0" w:color="auto"/>
                        <w:bottom w:val="none" w:sz="0" w:space="0" w:color="auto"/>
                        <w:right w:val="none" w:sz="0" w:space="0" w:color="auto"/>
                      </w:divBdr>
                    </w:div>
                  </w:divsChild>
                </w:div>
                <w:div w:id="213927984">
                  <w:marLeft w:val="0"/>
                  <w:marRight w:val="0"/>
                  <w:marTop w:val="0"/>
                  <w:marBottom w:val="0"/>
                  <w:divBdr>
                    <w:top w:val="none" w:sz="0" w:space="0" w:color="auto"/>
                    <w:left w:val="none" w:sz="0" w:space="0" w:color="auto"/>
                    <w:bottom w:val="none" w:sz="0" w:space="0" w:color="auto"/>
                    <w:right w:val="none" w:sz="0" w:space="0" w:color="auto"/>
                  </w:divBdr>
                  <w:divsChild>
                    <w:div w:id="1158767229">
                      <w:marLeft w:val="0"/>
                      <w:marRight w:val="0"/>
                      <w:marTop w:val="0"/>
                      <w:marBottom w:val="0"/>
                      <w:divBdr>
                        <w:top w:val="none" w:sz="0" w:space="0" w:color="auto"/>
                        <w:left w:val="none" w:sz="0" w:space="0" w:color="auto"/>
                        <w:bottom w:val="none" w:sz="0" w:space="0" w:color="auto"/>
                        <w:right w:val="none" w:sz="0" w:space="0" w:color="auto"/>
                      </w:divBdr>
                    </w:div>
                  </w:divsChild>
                </w:div>
                <w:div w:id="253131112">
                  <w:marLeft w:val="0"/>
                  <w:marRight w:val="0"/>
                  <w:marTop w:val="0"/>
                  <w:marBottom w:val="0"/>
                  <w:divBdr>
                    <w:top w:val="none" w:sz="0" w:space="0" w:color="auto"/>
                    <w:left w:val="none" w:sz="0" w:space="0" w:color="auto"/>
                    <w:bottom w:val="none" w:sz="0" w:space="0" w:color="auto"/>
                    <w:right w:val="none" w:sz="0" w:space="0" w:color="auto"/>
                  </w:divBdr>
                  <w:divsChild>
                    <w:div w:id="382758433">
                      <w:marLeft w:val="0"/>
                      <w:marRight w:val="0"/>
                      <w:marTop w:val="0"/>
                      <w:marBottom w:val="0"/>
                      <w:divBdr>
                        <w:top w:val="none" w:sz="0" w:space="0" w:color="auto"/>
                        <w:left w:val="none" w:sz="0" w:space="0" w:color="auto"/>
                        <w:bottom w:val="none" w:sz="0" w:space="0" w:color="auto"/>
                        <w:right w:val="none" w:sz="0" w:space="0" w:color="auto"/>
                      </w:divBdr>
                    </w:div>
                  </w:divsChild>
                </w:div>
                <w:div w:id="394857071">
                  <w:marLeft w:val="0"/>
                  <w:marRight w:val="0"/>
                  <w:marTop w:val="0"/>
                  <w:marBottom w:val="0"/>
                  <w:divBdr>
                    <w:top w:val="none" w:sz="0" w:space="0" w:color="auto"/>
                    <w:left w:val="none" w:sz="0" w:space="0" w:color="auto"/>
                    <w:bottom w:val="none" w:sz="0" w:space="0" w:color="auto"/>
                    <w:right w:val="none" w:sz="0" w:space="0" w:color="auto"/>
                  </w:divBdr>
                  <w:divsChild>
                    <w:div w:id="287013237">
                      <w:marLeft w:val="0"/>
                      <w:marRight w:val="0"/>
                      <w:marTop w:val="0"/>
                      <w:marBottom w:val="0"/>
                      <w:divBdr>
                        <w:top w:val="none" w:sz="0" w:space="0" w:color="auto"/>
                        <w:left w:val="none" w:sz="0" w:space="0" w:color="auto"/>
                        <w:bottom w:val="none" w:sz="0" w:space="0" w:color="auto"/>
                        <w:right w:val="none" w:sz="0" w:space="0" w:color="auto"/>
                      </w:divBdr>
                    </w:div>
                    <w:div w:id="1445075667">
                      <w:marLeft w:val="0"/>
                      <w:marRight w:val="0"/>
                      <w:marTop w:val="0"/>
                      <w:marBottom w:val="0"/>
                      <w:divBdr>
                        <w:top w:val="none" w:sz="0" w:space="0" w:color="auto"/>
                        <w:left w:val="none" w:sz="0" w:space="0" w:color="auto"/>
                        <w:bottom w:val="none" w:sz="0" w:space="0" w:color="auto"/>
                        <w:right w:val="none" w:sz="0" w:space="0" w:color="auto"/>
                      </w:divBdr>
                    </w:div>
                  </w:divsChild>
                </w:div>
                <w:div w:id="425274776">
                  <w:marLeft w:val="0"/>
                  <w:marRight w:val="0"/>
                  <w:marTop w:val="0"/>
                  <w:marBottom w:val="0"/>
                  <w:divBdr>
                    <w:top w:val="none" w:sz="0" w:space="0" w:color="auto"/>
                    <w:left w:val="none" w:sz="0" w:space="0" w:color="auto"/>
                    <w:bottom w:val="none" w:sz="0" w:space="0" w:color="auto"/>
                    <w:right w:val="none" w:sz="0" w:space="0" w:color="auto"/>
                  </w:divBdr>
                  <w:divsChild>
                    <w:div w:id="1239825212">
                      <w:marLeft w:val="0"/>
                      <w:marRight w:val="0"/>
                      <w:marTop w:val="0"/>
                      <w:marBottom w:val="0"/>
                      <w:divBdr>
                        <w:top w:val="none" w:sz="0" w:space="0" w:color="auto"/>
                        <w:left w:val="none" w:sz="0" w:space="0" w:color="auto"/>
                        <w:bottom w:val="none" w:sz="0" w:space="0" w:color="auto"/>
                        <w:right w:val="none" w:sz="0" w:space="0" w:color="auto"/>
                      </w:divBdr>
                    </w:div>
                  </w:divsChild>
                </w:div>
                <w:div w:id="659888718">
                  <w:marLeft w:val="0"/>
                  <w:marRight w:val="0"/>
                  <w:marTop w:val="0"/>
                  <w:marBottom w:val="0"/>
                  <w:divBdr>
                    <w:top w:val="none" w:sz="0" w:space="0" w:color="auto"/>
                    <w:left w:val="none" w:sz="0" w:space="0" w:color="auto"/>
                    <w:bottom w:val="none" w:sz="0" w:space="0" w:color="auto"/>
                    <w:right w:val="none" w:sz="0" w:space="0" w:color="auto"/>
                  </w:divBdr>
                  <w:divsChild>
                    <w:div w:id="2141654772">
                      <w:marLeft w:val="0"/>
                      <w:marRight w:val="0"/>
                      <w:marTop w:val="0"/>
                      <w:marBottom w:val="0"/>
                      <w:divBdr>
                        <w:top w:val="none" w:sz="0" w:space="0" w:color="auto"/>
                        <w:left w:val="none" w:sz="0" w:space="0" w:color="auto"/>
                        <w:bottom w:val="none" w:sz="0" w:space="0" w:color="auto"/>
                        <w:right w:val="none" w:sz="0" w:space="0" w:color="auto"/>
                      </w:divBdr>
                    </w:div>
                  </w:divsChild>
                </w:div>
                <w:div w:id="664821484">
                  <w:marLeft w:val="0"/>
                  <w:marRight w:val="0"/>
                  <w:marTop w:val="0"/>
                  <w:marBottom w:val="0"/>
                  <w:divBdr>
                    <w:top w:val="none" w:sz="0" w:space="0" w:color="auto"/>
                    <w:left w:val="none" w:sz="0" w:space="0" w:color="auto"/>
                    <w:bottom w:val="none" w:sz="0" w:space="0" w:color="auto"/>
                    <w:right w:val="none" w:sz="0" w:space="0" w:color="auto"/>
                  </w:divBdr>
                  <w:divsChild>
                    <w:div w:id="650182980">
                      <w:marLeft w:val="0"/>
                      <w:marRight w:val="0"/>
                      <w:marTop w:val="0"/>
                      <w:marBottom w:val="0"/>
                      <w:divBdr>
                        <w:top w:val="none" w:sz="0" w:space="0" w:color="auto"/>
                        <w:left w:val="none" w:sz="0" w:space="0" w:color="auto"/>
                        <w:bottom w:val="none" w:sz="0" w:space="0" w:color="auto"/>
                        <w:right w:val="none" w:sz="0" w:space="0" w:color="auto"/>
                      </w:divBdr>
                    </w:div>
                  </w:divsChild>
                </w:div>
                <w:div w:id="831874241">
                  <w:marLeft w:val="0"/>
                  <w:marRight w:val="0"/>
                  <w:marTop w:val="0"/>
                  <w:marBottom w:val="0"/>
                  <w:divBdr>
                    <w:top w:val="none" w:sz="0" w:space="0" w:color="auto"/>
                    <w:left w:val="none" w:sz="0" w:space="0" w:color="auto"/>
                    <w:bottom w:val="none" w:sz="0" w:space="0" w:color="auto"/>
                    <w:right w:val="none" w:sz="0" w:space="0" w:color="auto"/>
                  </w:divBdr>
                  <w:divsChild>
                    <w:div w:id="1267275589">
                      <w:marLeft w:val="0"/>
                      <w:marRight w:val="0"/>
                      <w:marTop w:val="0"/>
                      <w:marBottom w:val="0"/>
                      <w:divBdr>
                        <w:top w:val="none" w:sz="0" w:space="0" w:color="auto"/>
                        <w:left w:val="none" w:sz="0" w:space="0" w:color="auto"/>
                        <w:bottom w:val="none" w:sz="0" w:space="0" w:color="auto"/>
                        <w:right w:val="none" w:sz="0" w:space="0" w:color="auto"/>
                      </w:divBdr>
                    </w:div>
                  </w:divsChild>
                </w:div>
                <w:div w:id="1131438202">
                  <w:marLeft w:val="0"/>
                  <w:marRight w:val="0"/>
                  <w:marTop w:val="0"/>
                  <w:marBottom w:val="0"/>
                  <w:divBdr>
                    <w:top w:val="none" w:sz="0" w:space="0" w:color="auto"/>
                    <w:left w:val="none" w:sz="0" w:space="0" w:color="auto"/>
                    <w:bottom w:val="none" w:sz="0" w:space="0" w:color="auto"/>
                    <w:right w:val="none" w:sz="0" w:space="0" w:color="auto"/>
                  </w:divBdr>
                  <w:divsChild>
                    <w:div w:id="1128545326">
                      <w:marLeft w:val="0"/>
                      <w:marRight w:val="0"/>
                      <w:marTop w:val="0"/>
                      <w:marBottom w:val="0"/>
                      <w:divBdr>
                        <w:top w:val="none" w:sz="0" w:space="0" w:color="auto"/>
                        <w:left w:val="none" w:sz="0" w:space="0" w:color="auto"/>
                        <w:bottom w:val="none" w:sz="0" w:space="0" w:color="auto"/>
                        <w:right w:val="none" w:sz="0" w:space="0" w:color="auto"/>
                      </w:divBdr>
                    </w:div>
                  </w:divsChild>
                </w:div>
                <w:div w:id="1166894623">
                  <w:marLeft w:val="0"/>
                  <w:marRight w:val="0"/>
                  <w:marTop w:val="0"/>
                  <w:marBottom w:val="0"/>
                  <w:divBdr>
                    <w:top w:val="none" w:sz="0" w:space="0" w:color="auto"/>
                    <w:left w:val="none" w:sz="0" w:space="0" w:color="auto"/>
                    <w:bottom w:val="none" w:sz="0" w:space="0" w:color="auto"/>
                    <w:right w:val="none" w:sz="0" w:space="0" w:color="auto"/>
                  </w:divBdr>
                  <w:divsChild>
                    <w:div w:id="1727146295">
                      <w:marLeft w:val="0"/>
                      <w:marRight w:val="0"/>
                      <w:marTop w:val="0"/>
                      <w:marBottom w:val="0"/>
                      <w:divBdr>
                        <w:top w:val="none" w:sz="0" w:space="0" w:color="auto"/>
                        <w:left w:val="none" w:sz="0" w:space="0" w:color="auto"/>
                        <w:bottom w:val="none" w:sz="0" w:space="0" w:color="auto"/>
                        <w:right w:val="none" w:sz="0" w:space="0" w:color="auto"/>
                      </w:divBdr>
                    </w:div>
                  </w:divsChild>
                </w:div>
                <w:div w:id="1212575923">
                  <w:marLeft w:val="0"/>
                  <w:marRight w:val="0"/>
                  <w:marTop w:val="0"/>
                  <w:marBottom w:val="0"/>
                  <w:divBdr>
                    <w:top w:val="none" w:sz="0" w:space="0" w:color="auto"/>
                    <w:left w:val="none" w:sz="0" w:space="0" w:color="auto"/>
                    <w:bottom w:val="none" w:sz="0" w:space="0" w:color="auto"/>
                    <w:right w:val="none" w:sz="0" w:space="0" w:color="auto"/>
                  </w:divBdr>
                  <w:divsChild>
                    <w:div w:id="1003820028">
                      <w:marLeft w:val="0"/>
                      <w:marRight w:val="0"/>
                      <w:marTop w:val="0"/>
                      <w:marBottom w:val="0"/>
                      <w:divBdr>
                        <w:top w:val="none" w:sz="0" w:space="0" w:color="auto"/>
                        <w:left w:val="none" w:sz="0" w:space="0" w:color="auto"/>
                        <w:bottom w:val="none" w:sz="0" w:space="0" w:color="auto"/>
                        <w:right w:val="none" w:sz="0" w:space="0" w:color="auto"/>
                      </w:divBdr>
                    </w:div>
                  </w:divsChild>
                </w:div>
                <w:div w:id="1275360743">
                  <w:marLeft w:val="0"/>
                  <w:marRight w:val="0"/>
                  <w:marTop w:val="0"/>
                  <w:marBottom w:val="0"/>
                  <w:divBdr>
                    <w:top w:val="none" w:sz="0" w:space="0" w:color="auto"/>
                    <w:left w:val="none" w:sz="0" w:space="0" w:color="auto"/>
                    <w:bottom w:val="none" w:sz="0" w:space="0" w:color="auto"/>
                    <w:right w:val="none" w:sz="0" w:space="0" w:color="auto"/>
                  </w:divBdr>
                  <w:divsChild>
                    <w:div w:id="1703624647">
                      <w:marLeft w:val="0"/>
                      <w:marRight w:val="0"/>
                      <w:marTop w:val="0"/>
                      <w:marBottom w:val="0"/>
                      <w:divBdr>
                        <w:top w:val="none" w:sz="0" w:space="0" w:color="auto"/>
                        <w:left w:val="none" w:sz="0" w:space="0" w:color="auto"/>
                        <w:bottom w:val="none" w:sz="0" w:space="0" w:color="auto"/>
                        <w:right w:val="none" w:sz="0" w:space="0" w:color="auto"/>
                      </w:divBdr>
                    </w:div>
                  </w:divsChild>
                </w:div>
                <w:div w:id="1383552221">
                  <w:marLeft w:val="0"/>
                  <w:marRight w:val="0"/>
                  <w:marTop w:val="0"/>
                  <w:marBottom w:val="0"/>
                  <w:divBdr>
                    <w:top w:val="none" w:sz="0" w:space="0" w:color="auto"/>
                    <w:left w:val="none" w:sz="0" w:space="0" w:color="auto"/>
                    <w:bottom w:val="none" w:sz="0" w:space="0" w:color="auto"/>
                    <w:right w:val="none" w:sz="0" w:space="0" w:color="auto"/>
                  </w:divBdr>
                  <w:divsChild>
                    <w:div w:id="57017033">
                      <w:marLeft w:val="0"/>
                      <w:marRight w:val="0"/>
                      <w:marTop w:val="0"/>
                      <w:marBottom w:val="0"/>
                      <w:divBdr>
                        <w:top w:val="none" w:sz="0" w:space="0" w:color="auto"/>
                        <w:left w:val="none" w:sz="0" w:space="0" w:color="auto"/>
                        <w:bottom w:val="none" w:sz="0" w:space="0" w:color="auto"/>
                        <w:right w:val="none" w:sz="0" w:space="0" w:color="auto"/>
                      </w:divBdr>
                    </w:div>
                  </w:divsChild>
                </w:div>
                <w:div w:id="1389915260">
                  <w:marLeft w:val="0"/>
                  <w:marRight w:val="0"/>
                  <w:marTop w:val="0"/>
                  <w:marBottom w:val="0"/>
                  <w:divBdr>
                    <w:top w:val="none" w:sz="0" w:space="0" w:color="auto"/>
                    <w:left w:val="none" w:sz="0" w:space="0" w:color="auto"/>
                    <w:bottom w:val="none" w:sz="0" w:space="0" w:color="auto"/>
                    <w:right w:val="none" w:sz="0" w:space="0" w:color="auto"/>
                  </w:divBdr>
                  <w:divsChild>
                    <w:div w:id="1619680224">
                      <w:marLeft w:val="0"/>
                      <w:marRight w:val="0"/>
                      <w:marTop w:val="0"/>
                      <w:marBottom w:val="0"/>
                      <w:divBdr>
                        <w:top w:val="none" w:sz="0" w:space="0" w:color="auto"/>
                        <w:left w:val="none" w:sz="0" w:space="0" w:color="auto"/>
                        <w:bottom w:val="none" w:sz="0" w:space="0" w:color="auto"/>
                        <w:right w:val="none" w:sz="0" w:space="0" w:color="auto"/>
                      </w:divBdr>
                    </w:div>
                  </w:divsChild>
                </w:div>
                <w:div w:id="1408530147">
                  <w:marLeft w:val="0"/>
                  <w:marRight w:val="0"/>
                  <w:marTop w:val="0"/>
                  <w:marBottom w:val="0"/>
                  <w:divBdr>
                    <w:top w:val="none" w:sz="0" w:space="0" w:color="auto"/>
                    <w:left w:val="none" w:sz="0" w:space="0" w:color="auto"/>
                    <w:bottom w:val="none" w:sz="0" w:space="0" w:color="auto"/>
                    <w:right w:val="none" w:sz="0" w:space="0" w:color="auto"/>
                  </w:divBdr>
                  <w:divsChild>
                    <w:div w:id="633145350">
                      <w:marLeft w:val="0"/>
                      <w:marRight w:val="0"/>
                      <w:marTop w:val="0"/>
                      <w:marBottom w:val="0"/>
                      <w:divBdr>
                        <w:top w:val="none" w:sz="0" w:space="0" w:color="auto"/>
                        <w:left w:val="none" w:sz="0" w:space="0" w:color="auto"/>
                        <w:bottom w:val="none" w:sz="0" w:space="0" w:color="auto"/>
                        <w:right w:val="none" w:sz="0" w:space="0" w:color="auto"/>
                      </w:divBdr>
                    </w:div>
                  </w:divsChild>
                </w:div>
                <w:div w:id="1507862806">
                  <w:marLeft w:val="0"/>
                  <w:marRight w:val="0"/>
                  <w:marTop w:val="0"/>
                  <w:marBottom w:val="0"/>
                  <w:divBdr>
                    <w:top w:val="none" w:sz="0" w:space="0" w:color="auto"/>
                    <w:left w:val="none" w:sz="0" w:space="0" w:color="auto"/>
                    <w:bottom w:val="none" w:sz="0" w:space="0" w:color="auto"/>
                    <w:right w:val="none" w:sz="0" w:space="0" w:color="auto"/>
                  </w:divBdr>
                  <w:divsChild>
                    <w:div w:id="1499424577">
                      <w:marLeft w:val="0"/>
                      <w:marRight w:val="0"/>
                      <w:marTop w:val="0"/>
                      <w:marBottom w:val="0"/>
                      <w:divBdr>
                        <w:top w:val="none" w:sz="0" w:space="0" w:color="auto"/>
                        <w:left w:val="none" w:sz="0" w:space="0" w:color="auto"/>
                        <w:bottom w:val="none" w:sz="0" w:space="0" w:color="auto"/>
                        <w:right w:val="none" w:sz="0" w:space="0" w:color="auto"/>
                      </w:divBdr>
                    </w:div>
                  </w:divsChild>
                </w:div>
                <w:div w:id="1715615103">
                  <w:marLeft w:val="0"/>
                  <w:marRight w:val="0"/>
                  <w:marTop w:val="0"/>
                  <w:marBottom w:val="0"/>
                  <w:divBdr>
                    <w:top w:val="none" w:sz="0" w:space="0" w:color="auto"/>
                    <w:left w:val="none" w:sz="0" w:space="0" w:color="auto"/>
                    <w:bottom w:val="none" w:sz="0" w:space="0" w:color="auto"/>
                    <w:right w:val="none" w:sz="0" w:space="0" w:color="auto"/>
                  </w:divBdr>
                  <w:divsChild>
                    <w:div w:id="348219323">
                      <w:marLeft w:val="0"/>
                      <w:marRight w:val="0"/>
                      <w:marTop w:val="0"/>
                      <w:marBottom w:val="0"/>
                      <w:divBdr>
                        <w:top w:val="none" w:sz="0" w:space="0" w:color="auto"/>
                        <w:left w:val="none" w:sz="0" w:space="0" w:color="auto"/>
                        <w:bottom w:val="none" w:sz="0" w:space="0" w:color="auto"/>
                        <w:right w:val="none" w:sz="0" w:space="0" w:color="auto"/>
                      </w:divBdr>
                    </w:div>
                    <w:div w:id="366106986">
                      <w:marLeft w:val="0"/>
                      <w:marRight w:val="0"/>
                      <w:marTop w:val="0"/>
                      <w:marBottom w:val="0"/>
                      <w:divBdr>
                        <w:top w:val="none" w:sz="0" w:space="0" w:color="auto"/>
                        <w:left w:val="none" w:sz="0" w:space="0" w:color="auto"/>
                        <w:bottom w:val="none" w:sz="0" w:space="0" w:color="auto"/>
                        <w:right w:val="none" w:sz="0" w:space="0" w:color="auto"/>
                      </w:divBdr>
                    </w:div>
                  </w:divsChild>
                </w:div>
                <w:div w:id="1720402437">
                  <w:marLeft w:val="0"/>
                  <w:marRight w:val="0"/>
                  <w:marTop w:val="0"/>
                  <w:marBottom w:val="0"/>
                  <w:divBdr>
                    <w:top w:val="none" w:sz="0" w:space="0" w:color="auto"/>
                    <w:left w:val="none" w:sz="0" w:space="0" w:color="auto"/>
                    <w:bottom w:val="none" w:sz="0" w:space="0" w:color="auto"/>
                    <w:right w:val="none" w:sz="0" w:space="0" w:color="auto"/>
                  </w:divBdr>
                  <w:divsChild>
                    <w:div w:id="623465107">
                      <w:marLeft w:val="0"/>
                      <w:marRight w:val="0"/>
                      <w:marTop w:val="0"/>
                      <w:marBottom w:val="0"/>
                      <w:divBdr>
                        <w:top w:val="none" w:sz="0" w:space="0" w:color="auto"/>
                        <w:left w:val="none" w:sz="0" w:space="0" w:color="auto"/>
                        <w:bottom w:val="none" w:sz="0" w:space="0" w:color="auto"/>
                        <w:right w:val="none" w:sz="0" w:space="0" w:color="auto"/>
                      </w:divBdr>
                    </w:div>
                  </w:divsChild>
                </w:div>
                <w:div w:id="1801652955">
                  <w:marLeft w:val="0"/>
                  <w:marRight w:val="0"/>
                  <w:marTop w:val="0"/>
                  <w:marBottom w:val="0"/>
                  <w:divBdr>
                    <w:top w:val="none" w:sz="0" w:space="0" w:color="auto"/>
                    <w:left w:val="none" w:sz="0" w:space="0" w:color="auto"/>
                    <w:bottom w:val="none" w:sz="0" w:space="0" w:color="auto"/>
                    <w:right w:val="none" w:sz="0" w:space="0" w:color="auto"/>
                  </w:divBdr>
                  <w:divsChild>
                    <w:div w:id="672995175">
                      <w:marLeft w:val="0"/>
                      <w:marRight w:val="0"/>
                      <w:marTop w:val="0"/>
                      <w:marBottom w:val="0"/>
                      <w:divBdr>
                        <w:top w:val="none" w:sz="0" w:space="0" w:color="auto"/>
                        <w:left w:val="none" w:sz="0" w:space="0" w:color="auto"/>
                        <w:bottom w:val="none" w:sz="0" w:space="0" w:color="auto"/>
                        <w:right w:val="none" w:sz="0" w:space="0" w:color="auto"/>
                      </w:divBdr>
                    </w:div>
                  </w:divsChild>
                </w:div>
                <w:div w:id="1827435250">
                  <w:marLeft w:val="0"/>
                  <w:marRight w:val="0"/>
                  <w:marTop w:val="0"/>
                  <w:marBottom w:val="0"/>
                  <w:divBdr>
                    <w:top w:val="none" w:sz="0" w:space="0" w:color="auto"/>
                    <w:left w:val="none" w:sz="0" w:space="0" w:color="auto"/>
                    <w:bottom w:val="none" w:sz="0" w:space="0" w:color="auto"/>
                    <w:right w:val="none" w:sz="0" w:space="0" w:color="auto"/>
                  </w:divBdr>
                  <w:divsChild>
                    <w:div w:id="1217813440">
                      <w:marLeft w:val="0"/>
                      <w:marRight w:val="0"/>
                      <w:marTop w:val="0"/>
                      <w:marBottom w:val="0"/>
                      <w:divBdr>
                        <w:top w:val="none" w:sz="0" w:space="0" w:color="auto"/>
                        <w:left w:val="none" w:sz="0" w:space="0" w:color="auto"/>
                        <w:bottom w:val="none" w:sz="0" w:space="0" w:color="auto"/>
                        <w:right w:val="none" w:sz="0" w:space="0" w:color="auto"/>
                      </w:divBdr>
                    </w:div>
                  </w:divsChild>
                </w:div>
                <w:div w:id="1839154336">
                  <w:marLeft w:val="0"/>
                  <w:marRight w:val="0"/>
                  <w:marTop w:val="0"/>
                  <w:marBottom w:val="0"/>
                  <w:divBdr>
                    <w:top w:val="none" w:sz="0" w:space="0" w:color="auto"/>
                    <w:left w:val="none" w:sz="0" w:space="0" w:color="auto"/>
                    <w:bottom w:val="none" w:sz="0" w:space="0" w:color="auto"/>
                    <w:right w:val="none" w:sz="0" w:space="0" w:color="auto"/>
                  </w:divBdr>
                  <w:divsChild>
                    <w:div w:id="909774635">
                      <w:marLeft w:val="0"/>
                      <w:marRight w:val="0"/>
                      <w:marTop w:val="0"/>
                      <w:marBottom w:val="0"/>
                      <w:divBdr>
                        <w:top w:val="none" w:sz="0" w:space="0" w:color="auto"/>
                        <w:left w:val="none" w:sz="0" w:space="0" w:color="auto"/>
                        <w:bottom w:val="none" w:sz="0" w:space="0" w:color="auto"/>
                        <w:right w:val="none" w:sz="0" w:space="0" w:color="auto"/>
                      </w:divBdr>
                    </w:div>
                  </w:divsChild>
                </w:div>
                <w:div w:id="1959141201">
                  <w:marLeft w:val="0"/>
                  <w:marRight w:val="0"/>
                  <w:marTop w:val="0"/>
                  <w:marBottom w:val="0"/>
                  <w:divBdr>
                    <w:top w:val="none" w:sz="0" w:space="0" w:color="auto"/>
                    <w:left w:val="none" w:sz="0" w:space="0" w:color="auto"/>
                    <w:bottom w:val="none" w:sz="0" w:space="0" w:color="auto"/>
                    <w:right w:val="none" w:sz="0" w:space="0" w:color="auto"/>
                  </w:divBdr>
                  <w:divsChild>
                    <w:div w:id="1115828627">
                      <w:marLeft w:val="0"/>
                      <w:marRight w:val="0"/>
                      <w:marTop w:val="0"/>
                      <w:marBottom w:val="0"/>
                      <w:divBdr>
                        <w:top w:val="none" w:sz="0" w:space="0" w:color="auto"/>
                        <w:left w:val="none" w:sz="0" w:space="0" w:color="auto"/>
                        <w:bottom w:val="none" w:sz="0" w:space="0" w:color="auto"/>
                        <w:right w:val="none" w:sz="0" w:space="0" w:color="auto"/>
                      </w:divBdr>
                    </w:div>
                  </w:divsChild>
                </w:div>
                <w:div w:id="2011836013">
                  <w:marLeft w:val="0"/>
                  <w:marRight w:val="0"/>
                  <w:marTop w:val="0"/>
                  <w:marBottom w:val="0"/>
                  <w:divBdr>
                    <w:top w:val="none" w:sz="0" w:space="0" w:color="auto"/>
                    <w:left w:val="none" w:sz="0" w:space="0" w:color="auto"/>
                    <w:bottom w:val="none" w:sz="0" w:space="0" w:color="auto"/>
                    <w:right w:val="none" w:sz="0" w:space="0" w:color="auto"/>
                  </w:divBdr>
                  <w:divsChild>
                    <w:div w:id="1556428944">
                      <w:marLeft w:val="0"/>
                      <w:marRight w:val="0"/>
                      <w:marTop w:val="0"/>
                      <w:marBottom w:val="0"/>
                      <w:divBdr>
                        <w:top w:val="none" w:sz="0" w:space="0" w:color="auto"/>
                        <w:left w:val="none" w:sz="0" w:space="0" w:color="auto"/>
                        <w:bottom w:val="none" w:sz="0" w:space="0" w:color="auto"/>
                        <w:right w:val="none" w:sz="0" w:space="0" w:color="auto"/>
                      </w:divBdr>
                    </w:div>
                    <w:div w:id="1663309741">
                      <w:marLeft w:val="0"/>
                      <w:marRight w:val="0"/>
                      <w:marTop w:val="0"/>
                      <w:marBottom w:val="0"/>
                      <w:divBdr>
                        <w:top w:val="none" w:sz="0" w:space="0" w:color="auto"/>
                        <w:left w:val="none" w:sz="0" w:space="0" w:color="auto"/>
                        <w:bottom w:val="none" w:sz="0" w:space="0" w:color="auto"/>
                        <w:right w:val="none" w:sz="0" w:space="0" w:color="auto"/>
                      </w:divBdr>
                    </w:div>
                  </w:divsChild>
                </w:div>
                <w:div w:id="2044670085">
                  <w:marLeft w:val="0"/>
                  <w:marRight w:val="0"/>
                  <w:marTop w:val="0"/>
                  <w:marBottom w:val="0"/>
                  <w:divBdr>
                    <w:top w:val="none" w:sz="0" w:space="0" w:color="auto"/>
                    <w:left w:val="none" w:sz="0" w:space="0" w:color="auto"/>
                    <w:bottom w:val="none" w:sz="0" w:space="0" w:color="auto"/>
                    <w:right w:val="none" w:sz="0" w:space="0" w:color="auto"/>
                  </w:divBdr>
                  <w:divsChild>
                    <w:div w:id="866214641">
                      <w:marLeft w:val="0"/>
                      <w:marRight w:val="0"/>
                      <w:marTop w:val="0"/>
                      <w:marBottom w:val="0"/>
                      <w:divBdr>
                        <w:top w:val="none" w:sz="0" w:space="0" w:color="auto"/>
                        <w:left w:val="none" w:sz="0" w:space="0" w:color="auto"/>
                        <w:bottom w:val="none" w:sz="0" w:space="0" w:color="auto"/>
                        <w:right w:val="none" w:sz="0" w:space="0" w:color="auto"/>
                      </w:divBdr>
                    </w:div>
                    <w:div w:id="1335961526">
                      <w:marLeft w:val="0"/>
                      <w:marRight w:val="0"/>
                      <w:marTop w:val="0"/>
                      <w:marBottom w:val="0"/>
                      <w:divBdr>
                        <w:top w:val="none" w:sz="0" w:space="0" w:color="auto"/>
                        <w:left w:val="none" w:sz="0" w:space="0" w:color="auto"/>
                        <w:bottom w:val="none" w:sz="0" w:space="0" w:color="auto"/>
                        <w:right w:val="none" w:sz="0" w:space="0" w:color="auto"/>
                      </w:divBdr>
                    </w:div>
                  </w:divsChild>
                </w:div>
                <w:div w:id="2090275265">
                  <w:marLeft w:val="0"/>
                  <w:marRight w:val="0"/>
                  <w:marTop w:val="0"/>
                  <w:marBottom w:val="0"/>
                  <w:divBdr>
                    <w:top w:val="none" w:sz="0" w:space="0" w:color="auto"/>
                    <w:left w:val="none" w:sz="0" w:space="0" w:color="auto"/>
                    <w:bottom w:val="none" w:sz="0" w:space="0" w:color="auto"/>
                    <w:right w:val="none" w:sz="0" w:space="0" w:color="auto"/>
                  </w:divBdr>
                  <w:divsChild>
                    <w:div w:id="1239752876">
                      <w:marLeft w:val="0"/>
                      <w:marRight w:val="0"/>
                      <w:marTop w:val="0"/>
                      <w:marBottom w:val="0"/>
                      <w:divBdr>
                        <w:top w:val="none" w:sz="0" w:space="0" w:color="auto"/>
                        <w:left w:val="none" w:sz="0" w:space="0" w:color="auto"/>
                        <w:bottom w:val="none" w:sz="0" w:space="0" w:color="auto"/>
                        <w:right w:val="none" w:sz="0" w:space="0" w:color="auto"/>
                      </w:divBdr>
                    </w:div>
                  </w:divsChild>
                </w:div>
                <w:div w:id="2115051274">
                  <w:marLeft w:val="0"/>
                  <w:marRight w:val="0"/>
                  <w:marTop w:val="0"/>
                  <w:marBottom w:val="0"/>
                  <w:divBdr>
                    <w:top w:val="none" w:sz="0" w:space="0" w:color="auto"/>
                    <w:left w:val="none" w:sz="0" w:space="0" w:color="auto"/>
                    <w:bottom w:val="none" w:sz="0" w:space="0" w:color="auto"/>
                    <w:right w:val="none" w:sz="0" w:space="0" w:color="auto"/>
                  </w:divBdr>
                  <w:divsChild>
                    <w:div w:id="107979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134384">
      <w:bodyDiv w:val="1"/>
      <w:marLeft w:val="0"/>
      <w:marRight w:val="0"/>
      <w:marTop w:val="0"/>
      <w:marBottom w:val="0"/>
      <w:divBdr>
        <w:top w:val="none" w:sz="0" w:space="0" w:color="auto"/>
        <w:left w:val="none" w:sz="0" w:space="0" w:color="auto"/>
        <w:bottom w:val="none" w:sz="0" w:space="0" w:color="auto"/>
        <w:right w:val="none" w:sz="0" w:space="0" w:color="auto"/>
      </w:divBdr>
    </w:div>
    <w:div w:id="1811946249">
      <w:bodyDiv w:val="1"/>
      <w:marLeft w:val="0"/>
      <w:marRight w:val="0"/>
      <w:marTop w:val="0"/>
      <w:marBottom w:val="0"/>
      <w:divBdr>
        <w:top w:val="none" w:sz="0" w:space="0" w:color="auto"/>
        <w:left w:val="none" w:sz="0" w:space="0" w:color="auto"/>
        <w:bottom w:val="none" w:sz="0" w:space="0" w:color="auto"/>
        <w:right w:val="none" w:sz="0" w:space="0" w:color="auto"/>
      </w:divBdr>
      <w:divsChild>
        <w:div w:id="368263807">
          <w:marLeft w:val="0"/>
          <w:marRight w:val="0"/>
          <w:marTop w:val="0"/>
          <w:marBottom w:val="0"/>
          <w:divBdr>
            <w:top w:val="none" w:sz="0" w:space="0" w:color="auto"/>
            <w:left w:val="none" w:sz="0" w:space="0" w:color="auto"/>
            <w:bottom w:val="none" w:sz="0" w:space="0" w:color="auto"/>
            <w:right w:val="none" w:sz="0" w:space="0" w:color="auto"/>
          </w:divBdr>
          <w:divsChild>
            <w:div w:id="996498973">
              <w:marLeft w:val="-75"/>
              <w:marRight w:val="0"/>
              <w:marTop w:val="30"/>
              <w:marBottom w:val="30"/>
              <w:divBdr>
                <w:top w:val="none" w:sz="0" w:space="0" w:color="auto"/>
                <w:left w:val="none" w:sz="0" w:space="0" w:color="auto"/>
                <w:bottom w:val="none" w:sz="0" w:space="0" w:color="auto"/>
                <w:right w:val="none" w:sz="0" w:space="0" w:color="auto"/>
              </w:divBdr>
              <w:divsChild>
                <w:div w:id="536088134">
                  <w:marLeft w:val="0"/>
                  <w:marRight w:val="0"/>
                  <w:marTop w:val="0"/>
                  <w:marBottom w:val="0"/>
                  <w:divBdr>
                    <w:top w:val="none" w:sz="0" w:space="0" w:color="auto"/>
                    <w:left w:val="none" w:sz="0" w:space="0" w:color="auto"/>
                    <w:bottom w:val="none" w:sz="0" w:space="0" w:color="auto"/>
                    <w:right w:val="none" w:sz="0" w:space="0" w:color="auto"/>
                  </w:divBdr>
                  <w:divsChild>
                    <w:div w:id="1304846817">
                      <w:marLeft w:val="0"/>
                      <w:marRight w:val="0"/>
                      <w:marTop w:val="0"/>
                      <w:marBottom w:val="0"/>
                      <w:divBdr>
                        <w:top w:val="none" w:sz="0" w:space="0" w:color="auto"/>
                        <w:left w:val="none" w:sz="0" w:space="0" w:color="auto"/>
                        <w:bottom w:val="none" w:sz="0" w:space="0" w:color="auto"/>
                        <w:right w:val="none" w:sz="0" w:space="0" w:color="auto"/>
                      </w:divBdr>
                    </w:div>
                  </w:divsChild>
                </w:div>
                <w:div w:id="573973844">
                  <w:marLeft w:val="0"/>
                  <w:marRight w:val="0"/>
                  <w:marTop w:val="0"/>
                  <w:marBottom w:val="0"/>
                  <w:divBdr>
                    <w:top w:val="none" w:sz="0" w:space="0" w:color="auto"/>
                    <w:left w:val="none" w:sz="0" w:space="0" w:color="auto"/>
                    <w:bottom w:val="none" w:sz="0" w:space="0" w:color="auto"/>
                    <w:right w:val="none" w:sz="0" w:space="0" w:color="auto"/>
                  </w:divBdr>
                  <w:divsChild>
                    <w:div w:id="1598630986">
                      <w:marLeft w:val="0"/>
                      <w:marRight w:val="0"/>
                      <w:marTop w:val="0"/>
                      <w:marBottom w:val="0"/>
                      <w:divBdr>
                        <w:top w:val="none" w:sz="0" w:space="0" w:color="auto"/>
                        <w:left w:val="none" w:sz="0" w:space="0" w:color="auto"/>
                        <w:bottom w:val="none" w:sz="0" w:space="0" w:color="auto"/>
                        <w:right w:val="none" w:sz="0" w:space="0" w:color="auto"/>
                      </w:divBdr>
                    </w:div>
                  </w:divsChild>
                </w:div>
                <w:div w:id="935135544">
                  <w:marLeft w:val="0"/>
                  <w:marRight w:val="0"/>
                  <w:marTop w:val="0"/>
                  <w:marBottom w:val="0"/>
                  <w:divBdr>
                    <w:top w:val="none" w:sz="0" w:space="0" w:color="auto"/>
                    <w:left w:val="none" w:sz="0" w:space="0" w:color="auto"/>
                    <w:bottom w:val="none" w:sz="0" w:space="0" w:color="auto"/>
                    <w:right w:val="none" w:sz="0" w:space="0" w:color="auto"/>
                  </w:divBdr>
                  <w:divsChild>
                    <w:div w:id="312150118">
                      <w:marLeft w:val="0"/>
                      <w:marRight w:val="0"/>
                      <w:marTop w:val="0"/>
                      <w:marBottom w:val="0"/>
                      <w:divBdr>
                        <w:top w:val="none" w:sz="0" w:space="0" w:color="auto"/>
                        <w:left w:val="none" w:sz="0" w:space="0" w:color="auto"/>
                        <w:bottom w:val="none" w:sz="0" w:space="0" w:color="auto"/>
                        <w:right w:val="none" w:sz="0" w:space="0" w:color="auto"/>
                      </w:divBdr>
                    </w:div>
                  </w:divsChild>
                </w:div>
                <w:div w:id="1043866119">
                  <w:marLeft w:val="0"/>
                  <w:marRight w:val="0"/>
                  <w:marTop w:val="0"/>
                  <w:marBottom w:val="0"/>
                  <w:divBdr>
                    <w:top w:val="none" w:sz="0" w:space="0" w:color="auto"/>
                    <w:left w:val="none" w:sz="0" w:space="0" w:color="auto"/>
                    <w:bottom w:val="none" w:sz="0" w:space="0" w:color="auto"/>
                    <w:right w:val="none" w:sz="0" w:space="0" w:color="auto"/>
                  </w:divBdr>
                  <w:divsChild>
                    <w:div w:id="895243552">
                      <w:marLeft w:val="0"/>
                      <w:marRight w:val="0"/>
                      <w:marTop w:val="0"/>
                      <w:marBottom w:val="0"/>
                      <w:divBdr>
                        <w:top w:val="none" w:sz="0" w:space="0" w:color="auto"/>
                        <w:left w:val="none" w:sz="0" w:space="0" w:color="auto"/>
                        <w:bottom w:val="none" w:sz="0" w:space="0" w:color="auto"/>
                        <w:right w:val="none" w:sz="0" w:space="0" w:color="auto"/>
                      </w:divBdr>
                    </w:div>
                  </w:divsChild>
                </w:div>
                <w:div w:id="1044402719">
                  <w:marLeft w:val="0"/>
                  <w:marRight w:val="0"/>
                  <w:marTop w:val="0"/>
                  <w:marBottom w:val="0"/>
                  <w:divBdr>
                    <w:top w:val="none" w:sz="0" w:space="0" w:color="auto"/>
                    <w:left w:val="none" w:sz="0" w:space="0" w:color="auto"/>
                    <w:bottom w:val="none" w:sz="0" w:space="0" w:color="auto"/>
                    <w:right w:val="none" w:sz="0" w:space="0" w:color="auto"/>
                  </w:divBdr>
                  <w:divsChild>
                    <w:div w:id="1221282135">
                      <w:marLeft w:val="0"/>
                      <w:marRight w:val="0"/>
                      <w:marTop w:val="0"/>
                      <w:marBottom w:val="0"/>
                      <w:divBdr>
                        <w:top w:val="none" w:sz="0" w:space="0" w:color="auto"/>
                        <w:left w:val="none" w:sz="0" w:space="0" w:color="auto"/>
                        <w:bottom w:val="none" w:sz="0" w:space="0" w:color="auto"/>
                        <w:right w:val="none" w:sz="0" w:space="0" w:color="auto"/>
                      </w:divBdr>
                    </w:div>
                  </w:divsChild>
                </w:div>
                <w:div w:id="1410269211">
                  <w:marLeft w:val="0"/>
                  <w:marRight w:val="0"/>
                  <w:marTop w:val="0"/>
                  <w:marBottom w:val="0"/>
                  <w:divBdr>
                    <w:top w:val="none" w:sz="0" w:space="0" w:color="auto"/>
                    <w:left w:val="none" w:sz="0" w:space="0" w:color="auto"/>
                    <w:bottom w:val="none" w:sz="0" w:space="0" w:color="auto"/>
                    <w:right w:val="none" w:sz="0" w:space="0" w:color="auto"/>
                  </w:divBdr>
                  <w:divsChild>
                    <w:div w:id="1687245071">
                      <w:marLeft w:val="0"/>
                      <w:marRight w:val="0"/>
                      <w:marTop w:val="0"/>
                      <w:marBottom w:val="0"/>
                      <w:divBdr>
                        <w:top w:val="none" w:sz="0" w:space="0" w:color="auto"/>
                        <w:left w:val="none" w:sz="0" w:space="0" w:color="auto"/>
                        <w:bottom w:val="none" w:sz="0" w:space="0" w:color="auto"/>
                        <w:right w:val="none" w:sz="0" w:space="0" w:color="auto"/>
                      </w:divBdr>
                    </w:div>
                  </w:divsChild>
                </w:div>
                <w:div w:id="1452747170">
                  <w:marLeft w:val="0"/>
                  <w:marRight w:val="0"/>
                  <w:marTop w:val="0"/>
                  <w:marBottom w:val="0"/>
                  <w:divBdr>
                    <w:top w:val="none" w:sz="0" w:space="0" w:color="auto"/>
                    <w:left w:val="none" w:sz="0" w:space="0" w:color="auto"/>
                    <w:bottom w:val="none" w:sz="0" w:space="0" w:color="auto"/>
                    <w:right w:val="none" w:sz="0" w:space="0" w:color="auto"/>
                  </w:divBdr>
                  <w:divsChild>
                    <w:div w:id="161434138">
                      <w:marLeft w:val="0"/>
                      <w:marRight w:val="0"/>
                      <w:marTop w:val="0"/>
                      <w:marBottom w:val="0"/>
                      <w:divBdr>
                        <w:top w:val="none" w:sz="0" w:space="0" w:color="auto"/>
                        <w:left w:val="none" w:sz="0" w:space="0" w:color="auto"/>
                        <w:bottom w:val="none" w:sz="0" w:space="0" w:color="auto"/>
                        <w:right w:val="none" w:sz="0" w:space="0" w:color="auto"/>
                      </w:divBdr>
                    </w:div>
                  </w:divsChild>
                </w:div>
                <w:div w:id="1742170592">
                  <w:marLeft w:val="0"/>
                  <w:marRight w:val="0"/>
                  <w:marTop w:val="0"/>
                  <w:marBottom w:val="0"/>
                  <w:divBdr>
                    <w:top w:val="none" w:sz="0" w:space="0" w:color="auto"/>
                    <w:left w:val="none" w:sz="0" w:space="0" w:color="auto"/>
                    <w:bottom w:val="none" w:sz="0" w:space="0" w:color="auto"/>
                    <w:right w:val="none" w:sz="0" w:space="0" w:color="auto"/>
                  </w:divBdr>
                  <w:divsChild>
                    <w:div w:id="25177471">
                      <w:marLeft w:val="0"/>
                      <w:marRight w:val="0"/>
                      <w:marTop w:val="0"/>
                      <w:marBottom w:val="0"/>
                      <w:divBdr>
                        <w:top w:val="none" w:sz="0" w:space="0" w:color="auto"/>
                        <w:left w:val="none" w:sz="0" w:space="0" w:color="auto"/>
                        <w:bottom w:val="none" w:sz="0" w:space="0" w:color="auto"/>
                        <w:right w:val="none" w:sz="0" w:space="0" w:color="auto"/>
                      </w:divBdr>
                    </w:div>
                  </w:divsChild>
                </w:div>
                <w:div w:id="1751463259">
                  <w:marLeft w:val="0"/>
                  <w:marRight w:val="0"/>
                  <w:marTop w:val="0"/>
                  <w:marBottom w:val="0"/>
                  <w:divBdr>
                    <w:top w:val="none" w:sz="0" w:space="0" w:color="auto"/>
                    <w:left w:val="none" w:sz="0" w:space="0" w:color="auto"/>
                    <w:bottom w:val="none" w:sz="0" w:space="0" w:color="auto"/>
                    <w:right w:val="none" w:sz="0" w:space="0" w:color="auto"/>
                  </w:divBdr>
                  <w:divsChild>
                    <w:div w:id="718476529">
                      <w:marLeft w:val="0"/>
                      <w:marRight w:val="0"/>
                      <w:marTop w:val="0"/>
                      <w:marBottom w:val="0"/>
                      <w:divBdr>
                        <w:top w:val="none" w:sz="0" w:space="0" w:color="auto"/>
                        <w:left w:val="none" w:sz="0" w:space="0" w:color="auto"/>
                        <w:bottom w:val="none" w:sz="0" w:space="0" w:color="auto"/>
                        <w:right w:val="none" w:sz="0" w:space="0" w:color="auto"/>
                      </w:divBdr>
                    </w:div>
                  </w:divsChild>
                </w:div>
                <w:div w:id="1967655631">
                  <w:marLeft w:val="0"/>
                  <w:marRight w:val="0"/>
                  <w:marTop w:val="0"/>
                  <w:marBottom w:val="0"/>
                  <w:divBdr>
                    <w:top w:val="none" w:sz="0" w:space="0" w:color="auto"/>
                    <w:left w:val="none" w:sz="0" w:space="0" w:color="auto"/>
                    <w:bottom w:val="none" w:sz="0" w:space="0" w:color="auto"/>
                    <w:right w:val="none" w:sz="0" w:space="0" w:color="auto"/>
                  </w:divBdr>
                  <w:divsChild>
                    <w:div w:id="1839345497">
                      <w:marLeft w:val="0"/>
                      <w:marRight w:val="0"/>
                      <w:marTop w:val="0"/>
                      <w:marBottom w:val="0"/>
                      <w:divBdr>
                        <w:top w:val="none" w:sz="0" w:space="0" w:color="auto"/>
                        <w:left w:val="none" w:sz="0" w:space="0" w:color="auto"/>
                        <w:bottom w:val="none" w:sz="0" w:space="0" w:color="auto"/>
                        <w:right w:val="none" w:sz="0" w:space="0" w:color="auto"/>
                      </w:divBdr>
                    </w:div>
                  </w:divsChild>
                </w:div>
                <w:div w:id="2108886649">
                  <w:marLeft w:val="0"/>
                  <w:marRight w:val="0"/>
                  <w:marTop w:val="0"/>
                  <w:marBottom w:val="0"/>
                  <w:divBdr>
                    <w:top w:val="none" w:sz="0" w:space="0" w:color="auto"/>
                    <w:left w:val="none" w:sz="0" w:space="0" w:color="auto"/>
                    <w:bottom w:val="none" w:sz="0" w:space="0" w:color="auto"/>
                    <w:right w:val="none" w:sz="0" w:space="0" w:color="auto"/>
                  </w:divBdr>
                  <w:divsChild>
                    <w:div w:id="33641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102261">
          <w:marLeft w:val="0"/>
          <w:marRight w:val="0"/>
          <w:marTop w:val="0"/>
          <w:marBottom w:val="0"/>
          <w:divBdr>
            <w:top w:val="none" w:sz="0" w:space="0" w:color="auto"/>
            <w:left w:val="none" w:sz="0" w:space="0" w:color="auto"/>
            <w:bottom w:val="none" w:sz="0" w:space="0" w:color="auto"/>
            <w:right w:val="none" w:sz="0" w:space="0" w:color="auto"/>
          </w:divBdr>
          <w:divsChild>
            <w:div w:id="37977708">
              <w:marLeft w:val="0"/>
              <w:marRight w:val="0"/>
              <w:marTop w:val="0"/>
              <w:marBottom w:val="0"/>
              <w:divBdr>
                <w:top w:val="none" w:sz="0" w:space="0" w:color="auto"/>
                <w:left w:val="none" w:sz="0" w:space="0" w:color="auto"/>
                <w:bottom w:val="none" w:sz="0" w:space="0" w:color="auto"/>
                <w:right w:val="none" w:sz="0" w:space="0" w:color="auto"/>
              </w:divBdr>
            </w:div>
            <w:div w:id="407458844">
              <w:marLeft w:val="0"/>
              <w:marRight w:val="0"/>
              <w:marTop w:val="0"/>
              <w:marBottom w:val="0"/>
              <w:divBdr>
                <w:top w:val="none" w:sz="0" w:space="0" w:color="auto"/>
                <w:left w:val="none" w:sz="0" w:space="0" w:color="auto"/>
                <w:bottom w:val="none" w:sz="0" w:space="0" w:color="auto"/>
                <w:right w:val="none" w:sz="0" w:space="0" w:color="auto"/>
              </w:divBdr>
            </w:div>
            <w:div w:id="1599369850">
              <w:marLeft w:val="0"/>
              <w:marRight w:val="0"/>
              <w:marTop w:val="0"/>
              <w:marBottom w:val="0"/>
              <w:divBdr>
                <w:top w:val="none" w:sz="0" w:space="0" w:color="auto"/>
                <w:left w:val="none" w:sz="0" w:space="0" w:color="auto"/>
                <w:bottom w:val="none" w:sz="0" w:space="0" w:color="auto"/>
                <w:right w:val="none" w:sz="0" w:space="0" w:color="auto"/>
              </w:divBdr>
            </w:div>
            <w:div w:id="1887982297">
              <w:marLeft w:val="0"/>
              <w:marRight w:val="0"/>
              <w:marTop w:val="0"/>
              <w:marBottom w:val="0"/>
              <w:divBdr>
                <w:top w:val="none" w:sz="0" w:space="0" w:color="auto"/>
                <w:left w:val="none" w:sz="0" w:space="0" w:color="auto"/>
                <w:bottom w:val="none" w:sz="0" w:space="0" w:color="auto"/>
                <w:right w:val="none" w:sz="0" w:space="0" w:color="auto"/>
              </w:divBdr>
            </w:div>
          </w:divsChild>
        </w:div>
        <w:div w:id="886256123">
          <w:marLeft w:val="0"/>
          <w:marRight w:val="0"/>
          <w:marTop w:val="0"/>
          <w:marBottom w:val="0"/>
          <w:divBdr>
            <w:top w:val="none" w:sz="0" w:space="0" w:color="auto"/>
            <w:left w:val="none" w:sz="0" w:space="0" w:color="auto"/>
            <w:bottom w:val="none" w:sz="0" w:space="0" w:color="auto"/>
            <w:right w:val="none" w:sz="0" w:space="0" w:color="auto"/>
          </w:divBdr>
        </w:div>
        <w:div w:id="1058431442">
          <w:marLeft w:val="0"/>
          <w:marRight w:val="0"/>
          <w:marTop w:val="0"/>
          <w:marBottom w:val="0"/>
          <w:divBdr>
            <w:top w:val="none" w:sz="0" w:space="0" w:color="auto"/>
            <w:left w:val="none" w:sz="0" w:space="0" w:color="auto"/>
            <w:bottom w:val="none" w:sz="0" w:space="0" w:color="auto"/>
            <w:right w:val="none" w:sz="0" w:space="0" w:color="auto"/>
          </w:divBdr>
        </w:div>
        <w:div w:id="1217353116">
          <w:marLeft w:val="0"/>
          <w:marRight w:val="0"/>
          <w:marTop w:val="0"/>
          <w:marBottom w:val="0"/>
          <w:divBdr>
            <w:top w:val="none" w:sz="0" w:space="0" w:color="auto"/>
            <w:left w:val="none" w:sz="0" w:space="0" w:color="auto"/>
            <w:bottom w:val="none" w:sz="0" w:space="0" w:color="auto"/>
            <w:right w:val="none" w:sz="0" w:space="0" w:color="auto"/>
          </w:divBdr>
        </w:div>
        <w:div w:id="1232615690">
          <w:marLeft w:val="0"/>
          <w:marRight w:val="0"/>
          <w:marTop w:val="0"/>
          <w:marBottom w:val="0"/>
          <w:divBdr>
            <w:top w:val="none" w:sz="0" w:space="0" w:color="auto"/>
            <w:left w:val="none" w:sz="0" w:space="0" w:color="auto"/>
            <w:bottom w:val="none" w:sz="0" w:space="0" w:color="auto"/>
            <w:right w:val="none" w:sz="0" w:space="0" w:color="auto"/>
          </w:divBdr>
        </w:div>
        <w:div w:id="1581061487">
          <w:marLeft w:val="0"/>
          <w:marRight w:val="0"/>
          <w:marTop w:val="0"/>
          <w:marBottom w:val="0"/>
          <w:divBdr>
            <w:top w:val="none" w:sz="0" w:space="0" w:color="auto"/>
            <w:left w:val="none" w:sz="0" w:space="0" w:color="auto"/>
            <w:bottom w:val="none" w:sz="0" w:space="0" w:color="auto"/>
            <w:right w:val="none" w:sz="0" w:space="0" w:color="auto"/>
          </w:divBdr>
          <w:divsChild>
            <w:div w:id="1252007850">
              <w:marLeft w:val="-75"/>
              <w:marRight w:val="0"/>
              <w:marTop w:val="30"/>
              <w:marBottom w:val="30"/>
              <w:divBdr>
                <w:top w:val="none" w:sz="0" w:space="0" w:color="auto"/>
                <w:left w:val="none" w:sz="0" w:space="0" w:color="auto"/>
                <w:bottom w:val="none" w:sz="0" w:space="0" w:color="auto"/>
                <w:right w:val="none" w:sz="0" w:space="0" w:color="auto"/>
              </w:divBdr>
              <w:divsChild>
                <w:div w:id="704476930">
                  <w:marLeft w:val="0"/>
                  <w:marRight w:val="0"/>
                  <w:marTop w:val="0"/>
                  <w:marBottom w:val="0"/>
                  <w:divBdr>
                    <w:top w:val="none" w:sz="0" w:space="0" w:color="auto"/>
                    <w:left w:val="none" w:sz="0" w:space="0" w:color="auto"/>
                    <w:bottom w:val="none" w:sz="0" w:space="0" w:color="auto"/>
                    <w:right w:val="none" w:sz="0" w:space="0" w:color="auto"/>
                  </w:divBdr>
                  <w:divsChild>
                    <w:div w:id="949318995">
                      <w:marLeft w:val="0"/>
                      <w:marRight w:val="0"/>
                      <w:marTop w:val="0"/>
                      <w:marBottom w:val="0"/>
                      <w:divBdr>
                        <w:top w:val="none" w:sz="0" w:space="0" w:color="auto"/>
                        <w:left w:val="none" w:sz="0" w:space="0" w:color="auto"/>
                        <w:bottom w:val="none" w:sz="0" w:space="0" w:color="auto"/>
                        <w:right w:val="none" w:sz="0" w:space="0" w:color="auto"/>
                      </w:divBdr>
                    </w:div>
                  </w:divsChild>
                </w:div>
                <w:div w:id="844905967">
                  <w:marLeft w:val="0"/>
                  <w:marRight w:val="0"/>
                  <w:marTop w:val="0"/>
                  <w:marBottom w:val="0"/>
                  <w:divBdr>
                    <w:top w:val="none" w:sz="0" w:space="0" w:color="auto"/>
                    <w:left w:val="none" w:sz="0" w:space="0" w:color="auto"/>
                    <w:bottom w:val="none" w:sz="0" w:space="0" w:color="auto"/>
                    <w:right w:val="none" w:sz="0" w:space="0" w:color="auto"/>
                  </w:divBdr>
                  <w:divsChild>
                    <w:div w:id="1587880527">
                      <w:marLeft w:val="0"/>
                      <w:marRight w:val="0"/>
                      <w:marTop w:val="0"/>
                      <w:marBottom w:val="0"/>
                      <w:divBdr>
                        <w:top w:val="none" w:sz="0" w:space="0" w:color="auto"/>
                        <w:left w:val="none" w:sz="0" w:space="0" w:color="auto"/>
                        <w:bottom w:val="none" w:sz="0" w:space="0" w:color="auto"/>
                        <w:right w:val="none" w:sz="0" w:space="0" w:color="auto"/>
                      </w:divBdr>
                    </w:div>
                  </w:divsChild>
                </w:div>
                <w:div w:id="967466045">
                  <w:marLeft w:val="0"/>
                  <w:marRight w:val="0"/>
                  <w:marTop w:val="0"/>
                  <w:marBottom w:val="0"/>
                  <w:divBdr>
                    <w:top w:val="none" w:sz="0" w:space="0" w:color="auto"/>
                    <w:left w:val="none" w:sz="0" w:space="0" w:color="auto"/>
                    <w:bottom w:val="none" w:sz="0" w:space="0" w:color="auto"/>
                    <w:right w:val="none" w:sz="0" w:space="0" w:color="auto"/>
                  </w:divBdr>
                  <w:divsChild>
                    <w:div w:id="979189256">
                      <w:marLeft w:val="0"/>
                      <w:marRight w:val="0"/>
                      <w:marTop w:val="0"/>
                      <w:marBottom w:val="0"/>
                      <w:divBdr>
                        <w:top w:val="none" w:sz="0" w:space="0" w:color="auto"/>
                        <w:left w:val="none" w:sz="0" w:space="0" w:color="auto"/>
                        <w:bottom w:val="none" w:sz="0" w:space="0" w:color="auto"/>
                        <w:right w:val="none" w:sz="0" w:space="0" w:color="auto"/>
                      </w:divBdr>
                    </w:div>
                    <w:div w:id="1683511364">
                      <w:marLeft w:val="0"/>
                      <w:marRight w:val="0"/>
                      <w:marTop w:val="0"/>
                      <w:marBottom w:val="0"/>
                      <w:divBdr>
                        <w:top w:val="none" w:sz="0" w:space="0" w:color="auto"/>
                        <w:left w:val="none" w:sz="0" w:space="0" w:color="auto"/>
                        <w:bottom w:val="none" w:sz="0" w:space="0" w:color="auto"/>
                        <w:right w:val="none" w:sz="0" w:space="0" w:color="auto"/>
                      </w:divBdr>
                    </w:div>
                  </w:divsChild>
                </w:div>
                <w:div w:id="1247223418">
                  <w:marLeft w:val="0"/>
                  <w:marRight w:val="0"/>
                  <w:marTop w:val="0"/>
                  <w:marBottom w:val="0"/>
                  <w:divBdr>
                    <w:top w:val="none" w:sz="0" w:space="0" w:color="auto"/>
                    <w:left w:val="none" w:sz="0" w:space="0" w:color="auto"/>
                    <w:bottom w:val="none" w:sz="0" w:space="0" w:color="auto"/>
                    <w:right w:val="none" w:sz="0" w:space="0" w:color="auto"/>
                  </w:divBdr>
                  <w:divsChild>
                    <w:div w:id="703554245">
                      <w:marLeft w:val="0"/>
                      <w:marRight w:val="0"/>
                      <w:marTop w:val="0"/>
                      <w:marBottom w:val="0"/>
                      <w:divBdr>
                        <w:top w:val="none" w:sz="0" w:space="0" w:color="auto"/>
                        <w:left w:val="none" w:sz="0" w:space="0" w:color="auto"/>
                        <w:bottom w:val="none" w:sz="0" w:space="0" w:color="auto"/>
                        <w:right w:val="none" w:sz="0" w:space="0" w:color="auto"/>
                      </w:divBdr>
                    </w:div>
                  </w:divsChild>
                </w:div>
                <w:div w:id="1363626645">
                  <w:marLeft w:val="0"/>
                  <w:marRight w:val="0"/>
                  <w:marTop w:val="0"/>
                  <w:marBottom w:val="0"/>
                  <w:divBdr>
                    <w:top w:val="none" w:sz="0" w:space="0" w:color="auto"/>
                    <w:left w:val="none" w:sz="0" w:space="0" w:color="auto"/>
                    <w:bottom w:val="none" w:sz="0" w:space="0" w:color="auto"/>
                    <w:right w:val="none" w:sz="0" w:space="0" w:color="auto"/>
                  </w:divBdr>
                  <w:divsChild>
                    <w:div w:id="802893409">
                      <w:marLeft w:val="0"/>
                      <w:marRight w:val="0"/>
                      <w:marTop w:val="0"/>
                      <w:marBottom w:val="0"/>
                      <w:divBdr>
                        <w:top w:val="none" w:sz="0" w:space="0" w:color="auto"/>
                        <w:left w:val="none" w:sz="0" w:space="0" w:color="auto"/>
                        <w:bottom w:val="none" w:sz="0" w:space="0" w:color="auto"/>
                        <w:right w:val="none" w:sz="0" w:space="0" w:color="auto"/>
                      </w:divBdr>
                    </w:div>
                  </w:divsChild>
                </w:div>
                <w:div w:id="1422989371">
                  <w:marLeft w:val="0"/>
                  <w:marRight w:val="0"/>
                  <w:marTop w:val="0"/>
                  <w:marBottom w:val="0"/>
                  <w:divBdr>
                    <w:top w:val="none" w:sz="0" w:space="0" w:color="auto"/>
                    <w:left w:val="none" w:sz="0" w:space="0" w:color="auto"/>
                    <w:bottom w:val="none" w:sz="0" w:space="0" w:color="auto"/>
                    <w:right w:val="none" w:sz="0" w:space="0" w:color="auto"/>
                  </w:divBdr>
                  <w:divsChild>
                    <w:div w:id="1262182789">
                      <w:marLeft w:val="0"/>
                      <w:marRight w:val="0"/>
                      <w:marTop w:val="0"/>
                      <w:marBottom w:val="0"/>
                      <w:divBdr>
                        <w:top w:val="none" w:sz="0" w:space="0" w:color="auto"/>
                        <w:left w:val="none" w:sz="0" w:space="0" w:color="auto"/>
                        <w:bottom w:val="none" w:sz="0" w:space="0" w:color="auto"/>
                        <w:right w:val="none" w:sz="0" w:space="0" w:color="auto"/>
                      </w:divBdr>
                    </w:div>
                  </w:divsChild>
                </w:div>
                <w:div w:id="1514419508">
                  <w:marLeft w:val="0"/>
                  <w:marRight w:val="0"/>
                  <w:marTop w:val="0"/>
                  <w:marBottom w:val="0"/>
                  <w:divBdr>
                    <w:top w:val="none" w:sz="0" w:space="0" w:color="auto"/>
                    <w:left w:val="none" w:sz="0" w:space="0" w:color="auto"/>
                    <w:bottom w:val="none" w:sz="0" w:space="0" w:color="auto"/>
                    <w:right w:val="none" w:sz="0" w:space="0" w:color="auto"/>
                  </w:divBdr>
                  <w:divsChild>
                    <w:div w:id="743992093">
                      <w:marLeft w:val="0"/>
                      <w:marRight w:val="0"/>
                      <w:marTop w:val="0"/>
                      <w:marBottom w:val="0"/>
                      <w:divBdr>
                        <w:top w:val="none" w:sz="0" w:space="0" w:color="auto"/>
                        <w:left w:val="none" w:sz="0" w:space="0" w:color="auto"/>
                        <w:bottom w:val="none" w:sz="0" w:space="0" w:color="auto"/>
                        <w:right w:val="none" w:sz="0" w:space="0" w:color="auto"/>
                      </w:divBdr>
                    </w:div>
                  </w:divsChild>
                </w:div>
                <w:div w:id="1751852583">
                  <w:marLeft w:val="0"/>
                  <w:marRight w:val="0"/>
                  <w:marTop w:val="0"/>
                  <w:marBottom w:val="0"/>
                  <w:divBdr>
                    <w:top w:val="none" w:sz="0" w:space="0" w:color="auto"/>
                    <w:left w:val="none" w:sz="0" w:space="0" w:color="auto"/>
                    <w:bottom w:val="none" w:sz="0" w:space="0" w:color="auto"/>
                    <w:right w:val="none" w:sz="0" w:space="0" w:color="auto"/>
                  </w:divBdr>
                  <w:divsChild>
                    <w:div w:id="931738307">
                      <w:marLeft w:val="0"/>
                      <w:marRight w:val="0"/>
                      <w:marTop w:val="0"/>
                      <w:marBottom w:val="0"/>
                      <w:divBdr>
                        <w:top w:val="none" w:sz="0" w:space="0" w:color="auto"/>
                        <w:left w:val="none" w:sz="0" w:space="0" w:color="auto"/>
                        <w:bottom w:val="none" w:sz="0" w:space="0" w:color="auto"/>
                        <w:right w:val="none" w:sz="0" w:space="0" w:color="auto"/>
                      </w:divBdr>
                    </w:div>
                  </w:divsChild>
                </w:div>
                <w:div w:id="1993481773">
                  <w:marLeft w:val="0"/>
                  <w:marRight w:val="0"/>
                  <w:marTop w:val="0"/>
                  <w:marBottom w:val="0"/>
                  <w:divBdr>
                    <w:top w:val="none" w:sz="0" w:space="0" w:color="auto"/>
                    <w:left w:val="none" w:sz="0" w:space="0" w:color="auto"/>
                    <w:bottom w:val="none" w:sz="0" w:space="0" w:color="auto"/>
                    <w:right w:val="none" w:sz="0" w:space="0" w:color="auto"/>
                  </w:divBdr>
                  <w:divsChild>
                    <w:div w:id="693728801">
                      <w:marLeft w:val="0"/>
                      <w:marRight w:val="0"/>
                      <w:marTop w:val="0"/>
                      <w:marBottom w:val="0"/>
                      <w:divBdr>
                        <w:top w:val="none" w:sz="0" w:space="0" w:color="auto"/>
                        <w:left w:val="none" w:sz="0" w:space="0" w:color="auto"/>
                        <w:bottom w:val="none" w:sz="0" w:space="0" w:color="auto"/>
                        <w:right w:val="none" w:sz="0" w:space="0" w:color="auto"/>
                      </w:divBdr>
                    </w:div>
                    <w:div w:id="717244335">
                      <w:marLeft w:val="0"/>
                      <w:marRight w:val="0"/>
                      <w:marTop w:val="0"/>
                      <w:marBottom w:val="0"/>
                      <w:divBdr>
                        <w:top w:val="none" w:sz="0" w:space="0" w:color="auto"/>
                        <w:left w:val="none" w:sz="0" w:space="0" w:color="auto"/>
                        <w:bottom w:val="none" w:sz="0" w:space="0" w:color="auto"/>
                        <w:right w:val="none" w:sz="0" w:space="0" w:color="auto"/>
                      </w:divBdr>
                    </w:div>
                  </w:divsChild>
                </w:div>
                <w:div w:id="2103530650">
                  <w:marLeft w:val="0"/>
                  <w:marRight w:val="0"/>
                  <w:marTop w:val="0"/>
                  <w:marBottom w:val="0"/>
                  <w:divBdr>
                    <w:top w:val="none" w:sz="0" w:space="0" w:color="auto"/>
                    <w:left w:val="none" w:sz="0" w:space="0" w:color="auto"/>
                    <w:bottom w:val="none" w:sz="0" w:space="0" w:color="auto"/>
                    <w:right w:val="none" w:sz="0" w:space="0" w:color="auto"/>
                  </w:divBdr>
                  <w:divsChild>
                    <w:div w:id="85387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446882">
          <w:marLeft w:val="0"/>
          <w:marRight w:val="0"/>
          <w:marTop w:val="0"/>
          <w:marBottom w:val="0"/>
          <w:divBdr>
            <w:top w:val="none" w:sz="0" w:space="0" w:color="auto"/>
            <w:left w:val="none" w:sz="0" w:space="0" w:color="auto"/>
            <w:bottom w:val="none" w:sz="0" w:space="0" w:color="auto"/>
            <w:right w:val="none" w:sz="0" w:space="0" w:color="auto"/>
          </w:divBdr>
        </w:div>
      </w:divsChild>
    </w:div>
    <w:div w:id="1816488664">
      <w:bodyDiv w:val="1"/>
      <w:marLeft w:val="0"/>
      <w:marRight w:val="0"/>
      <w:marTop w:val="0"/>
      <w:marBottom w:val="0"/>
      <w:divBdr>
        <w:top w:val="none" w:sz="0" w:space="0" w:color="auto"/>
        <w:left w:val="none" w:sz="0" w:space="0" w:color="auto"/>
        <w:bottom w:val="none" w:sz="0" w:space="0" w:color="auto"/>
        <w:right w:val="none" w:sz="0" w:space="0" w:color="auto"/>
      </w:divBdr>
      <w:divsChild>
        <w:div w:id="405036615">
          <w:marLeft w:val="0"/>
          <w:marRight w:val="0"/>
          <w:marTop w:val="0"/>
          <w:marBottom w:val="0"/>
          <w:divBdr>
            <w:top w:val="none" w:sz="0" w:space="0" w:color="auto"/>
            <w:left w:val="none" w:sz="0" w:space="0" w:color="auto"/>
            <w:bottom w:val="none" w:sz="0" w:space="0" w:color="auto"/>
            <w:right w:val="none" w:sz="0" w:space="0" w:color="auto"/>
          </w:divBdr>
          <w:divsChild>
            <w:div w:id="189415409">
              <w:marLeft w:val="-75"/>
              <w:marRight w:val="0"/>
              <w:marTop w:val="30"/>
              <w:marBottom w:val="30"/>
              <w:divBdr>
                <w:top w:val="none" w:sz="0" w:space="0" w:color="auto"/>
                <w:left w:val="none" w:sz="0" w:space="0" w:color="auto"/>
                <w:bottom w:val="none" w:sz="0" w:space="0" w:color="auto"/>
                <w:right w:val="none" w:sz="0" w:space="0" w:color="auto"/>
              </w:divBdr>
              <w:divsChild>
                <w:div w:id="99881706">
                  <w:marLeft w:val="0"/>
                  <w:marRight w:val="0"/>
                  <w:marTop w:val="0"/>
                  <w:marBottom w:val="0"/>
                  <w:divBdr>
                    <w:top w:val="none" w:sz="0" w:space="0" w:color="auto"/>
                    <w:left w:val="none" w:sz="0" w:space="0" w:color="auto"/>
                    <w:bottom w:val="none" w:sz="0" w:space="0" w:color="auto"/>
                    <w:right w:val="none" w:sz="0" w:space="0" w:color="auto"/>
                  </w:divBdr>
                  <w:divsChild>
                    <w:div w:id="376203258">
                      <w:marLeft w:val="0"/>
                      <w:marRight w:val="0"/>
                      <w:marTop w:val="0"/>
                      <w:marBottom w:val="0"/>
                      <w:divBdr>
                        <w:top w:val="none" w:sz="0" w:space="0" w:color="auto"/>
                        <w:left w:val="none" w:sz="0" w:space="0" w:color="auto"/>
                        <w:bottom w:val="none" w:sz="0" w:space="0" w:color="auto"/>
                        <w:right w:val="none" w:sz="0" w:space="0" w:color="auto"/>
                      </w:divBdr>
                    </w:div>
                  </w:divsChild>
                </w:div>
                <w:div w:id="116720619">
                  <w:marLeft w:val="0"/>
                  <w:marRight w:val="0"/>
                  <w:marTop w:val="0"/>
                  <w:marBottom w:val="0"/>
                  <w:divBdr>
                    <w:top w:val="none" w:sz="0" w:space="0" w:color="auto"/>
                    <w:left w:val="none" w:sz="0" w:space="0" w:color="auto"/>
                    <w:bottom w:val="none" w:sz="0" w:space="0" w:color="auto"/>
                    <w:right w:val="none" w:sz="0" w:space="0" w:color="auto"/>
                  </w:divBdr>
                  <w:divsChild>
                    <w:div w:id="1514148048">
                      <w:marLeft w:val="0"/>
                      <w:marRight w:val="0"/>
                      <w:marTop w:val="0"/>
                      <w:marBottom w:val="0"/>
                      <w:divBdr>
                        <w:top w:val="none" w:sz="0" w:space="0" w:color="auto"/>
                        <w:left w:val="none" w:sz="0" w:space="0" w:color="auto"/>
                        <w:bottom w:val="none" w:sz="0" w:space="0" w:color="auto"/>
                        <w:right w:val="none" w:sz="0" w:space="0" w:color="auto"/>
                      </w:divBdr>
                    </w:div>
                  </w:divsChild>
                </w:div>
                <w:div w:id="259992651">
                  <w:marLeft w:val="0"/>
                  <w:marRight w:val="0"/>
                  <w:marTop w:val="0"/>
                  <w:marBottom w:val="0"/>
                  <w:divBdr>
                    <w:top w:val="none" w:sz="0" w:space="0" w:color="auto"/>
                    <w:left w:val="none" w:sz="0" w:space="0" w:color="auto"/>
                    <w:bottom w:val="none" w:sz="0" w:space="0" w:color="auto"/>
                    <w:right w:val="none" w:sz="0" w:space="0" w:color="auto"/>
                  </w:divBdr>
                  <w:divsChild>
                    <w:div w:id="786778351">
                      <w:marLeft w:val="0"/>
                      <w:marRight w:val="0"/>
                      <w:marTop w:val="0"/>
                      <w:marBottom w:val="0"/>
                      <w:divBdr>
                        <w:top w:val="none" w:sz="0" w:space="0" w:color="auto"/>
                        <w:left w:val="none" w:sz="0" w:space="0" w:color="auto"/>
                        <w:bottom w:val="none" w:sz="0" w:space="0" w:color="auto"/>
                        <w:right w:val="none" w:sz="0" w:space="0" w:color="auto"/>
                      </w:divBdr>
                    </w:div>
                  </w:divsChild>
                </w:div>
                <w:div w:id="266739916">
                  <w:marLeft w:val="0"/>
                  <w:marRight w:val="0"/>
                  <w:marTop w:val="0"/>
                  <w:marBottom w:val="0"/>
                  <w:divBdr>
                    <w:top w:val="none" w:sz="0" w:space="0" w:color="auto"/>
                    <w:left w:val="none" w:sz="0" w:space="0" w:color="auto"/>
                    <w:bottom w:val="none" w:sz="0" w:space="0" w:color="auto"/>
                    <w:right w:val="none" w:sz="0" w:space="0" w:color="auto"/>
                  </w:divBdr>
                  <w:divsChild>
                    <w:div w:id="1156923530">
                      <w:marLeft w:val="0"/>
                      <w:marRight w:val="0"/>
                      <w:marTop w:val="0"/>
                      <w:marBottom w:val="0"/>
                      <w:divBdr>
                        <w:top w:val="none" w:sz="0" w:space="0" w:color="auto"/>
                        <w:left w:val="none" w:sz="0" w:space="0" w:color="auto"/>
                        <w:bottom w:val="none" w:sz="0" w:space="0" w:color="auto"/>
                        <w:right w:val="none" w:sz="0" w:space="0" w:color="auto"/>
                      </w:divBdr>
                    </w:div>
                  </w:divsChild>
                </w:div>
                <w:div w:id="269048637">
                  <w:marLeft w:val="0"/>
                  <w:marRight w:val="0"/>
                  <w:marTop w:val="0"/>
                  <w:marBottom w:val="0"/>
                  <w:divBdr>
                    <w:top w:val="none" w:sz="0" w:space="0" w:color="auto"/>
                    <w:left w:val="none" w:sz="0" w:space="0" w:color="auto"/>
                    <w:bottom w:val="none" w:sz="0" w:space="0" w:color="auto"/>
                    <w:right w:val="none" w:sz="0" w:space="0" w:color="auto"/>
                  </w:divBdr>
                  <w:divsChild>
                    <w:div w:id="738862597">
                      <w:marLeft w:val="0"/>
                      <w:marRight w:val="0"/>
                      <w:marTop w:val="0"/>
                      <w:marBottom w:val="0"/>
                      <w:divBdr>
                        <w:top w:val="none" w:sz="0" w:space="0" w:color="auto"/>
                        <w:left w:val="none" w:sz="0" w:space="0" w:color="auto"/>
                        <w:bottom w:val="none" w:sz="0" w:space="0" w:color="auto"/>
                        <w:right w:val="none" w:sz="0" w:space="0" w:color="auto"/>
                      </w:divBdr>
                    </w:div>
                  </w:divsChild>
                </w:div>
                <w:div w:id="315106677">
                  <w:marLeft w:val="0"/>
                  <w:marRight w:val="0"/>
                  <w:marTop w:val="0"/>
                  <w:marBottom w:val="0"/>
                  <w:divBdr>
                    <w:top w:val="none" w:sz="0" w:space="0" w:color="auto"/>
                    <w:left w:val="none" w:sz="0" w:space="0" w:color="auto"/>
                    <w:bottom w:val="none" w:sz="0" w:space="0" w:color="auto"/>
                    <w:right w:val="none" w:sz="0" w:space="0" w:color="auto"/>
                  </w:divBdr>
                  <w:divsChild>
                    <w:div w:id="233397472">
                      <w:marLeft w:val="0"/>
                      <w:marRight w:val="0"/>
                      <w:marTop w:val="0"/>
                      <w:marBottom w:val="0"/>
                      <w:divBdr>
                        <w:top w:val="none" w:sz="0" w:space="0" w:color="auto"/>
                        <w:left w:val="none" w:sz="0" w:space="0" w:color="auto"/>
                        <w:bottom w:val="none" w:sz="0" w:space="0" w:color="auto"/>
                        <w:right w:val="none" w:sz="0" w:space="0" w:color="auto"/>
                      </w:divBdr>
                    </w:div>
                  </w:divsChild>
                </w:div>
                <w:div w:id="341014043">
                  <w:marLeft w:val="0"/>
                  <w:marRight w:val="0"/>
                  <w:marTop w:val="0"/>
                  <w:marBottom w:val="0"/>
                  <w:divBdr>
                    <w:top w:val="none" w:sz="0" w:space="0" w:color="auto"/>
                    <w:left w:val="none" w:sz="0" w:space="0" w:color="auto"/>
                    <w:bottom w:val="none" w:sz="0" w:space="0" w:color="auto"/>
                    <w:right w:val="none" w:sz="0" w:space="0" w:color="auto"/>
                  </w:divBdr>
                  <w:divsChild>
                    <w:div w:id="929587217">
                      <w:marLeft w:val="0"/>
                      <w:marRight w:val="0"/>
                      <w:marTop w:val="0"/>
                      <w:marBottom w:val="0"/>
                      <w:divBdr>
                        <w:top w:val="none" w:sz="0" w:space="0" w:color="auto"/>
                        <w:left w:val="none" w:sz="0" w:space="0" w:color="auto"/>
                        <w:bottom w:val="none" w:sz="0" w:space="0" w:color="auto"/>
                        <w:right w:val="none" w:sz="0" w:space="0" w:color="auto"/>
                      </w:divBdr>
                    </w:div>
                  </w:divsChild>
                </w:div>
                <w:div w:id="387151924">
                  <w:marLeft w:val="0"/>
                  <w:marRight w:val="0"/>
                  <w:marTop w:val="0"/>
                  <w:marBottom w:val="0"/>
                  <w:divBdr>
                    <w:top w:val="none" w:sz="0" w:space="0" w:color="auto"/>
                    <w:left w:val="none" w:sz="0" w:space="0" w:color="auto"/>
                    <w:bottom w:val="none" w:sz="0" w:space="0" w:color="auto"/>
                    <w:right w:val="none" w:sz="0" w:space="0" w:color="auto"/>
                  </w:divBdr>
                  <w:divsChild>
                    <w:div w:id="1161236248">
                      <w:marLeft w:val="0"/>
                      <w:marRight w:val="0"/>
                      <w:marTop w:val="0"/>
                      <w:marBottom w:val="0"/>
                      <w:divBdr>
                        <w:top w:val="none" w:sz="0" w:space="0" w:color="auto"/>
                        <w:left w:val="none" w:sz="0" w:space="0" w:color="auto"/>
                        <w:bottom w:val="none" w:sz="0" w:space="0" w:color="auto"/>
                        <w:right w:val="none" w:sz="0" w:space="0" w:color="auto"/>
                      </w:divBdr>
                    </w:div>
                  </w:divsChild>
                </w:div>
                <w:div w:id="436561921">
                  <w:marLeft w:val="0"/>
                  <w:marRight w:val="0"/>
                  <w:marTop w:val="0"/>
                  <w:marBottom w:val="0"/>
                  <w:divBdr>
                    <w:top w:val="none" w:sz="0" w:space="0" w:color="auto"/>
                    <w:left w:val="none" w:sz="0" w:space="0" w:color="auto"/>
                    <w:bottom w:val="none" w:sz="0" w:space="0" w:color="auto"/>
                    <w:right w:val="none" w:sz="0" w:space="0" w:color="auto"/>
                  </w:divBdr>
                  <w:divsChild>
                    <w:div w:id="44761606">
                      <w:marLeft w:val="0"/>
                      <w:marRight w:val="0"/>
                      <w:marTop w:val="0"/>
                      <w:marBottom w:val="0"/>
                      <w:divBdr>
                        <w:top w:val="none" w:sz="0" w:space="0" w:color="auto"/>
                        <w:left w:val="none" w:sz="0" w:space="0" w:color="auto"/>
                        <w:bottom w:val="none" w:sz="0" w:space="0" w:color="auto"/>
                        <w:right w:val="none" w:sz="0" w:space="0" w:color="auto"/>
                      </w:divBdr>
                    </w:div>
                  </w:divsChild>
                </w:div>
                <w:div w:id="451679895">
                  <w:marLeft w:val="0"/>
                  <w:marRight w:val="0"/>
                  <w:marTop w:val="0"/>
                  <w:marBottom w:val="0"/>
                  <w:divBdr>
                    <w:top w:val="none" w:sz="0" w:space="0" w:color="auto"/>
                    <w:left w:val="none" w:sz="0" w:space="0" w:color="auto"/>
                    <w:bottom w:val="none" w:sz="0" w:space="0" w:color="auto"/>
                    <w:right w:val="none" w:sz="0" w:space="0" w:color="auto"/>
                  </w:divBdr>
                  <w:divsChild>
                    <w:div w:id="468547636">
                      <w:marLeft w:val="0"/>
                      <w:marRight w:val="0"/>
                      <w:marTop w:val="0"/>
                      <w:marBottom w:val="0"/>
                      <w:divBdr>
                        <w:top w:val="none" w:sz="0" w:space="0" w:color="auto"/>
                        <w:left w:val="none" w:sz="0" w:space="0" w:color="auto"/>
                        <w:bottom w:val="none" w:sz="0" w:space="0" w:color="auto"/>
                        <w:right w:val="none" w:sz="0" w:space="0" w:color="auto"/>
                      </w:divBdr>
                    </w:div>
                  </w:divsChild>
                </w:div>
                <w:div w:id="479469233">
                  <w:marLeft w:val="0"/>
                  <w:marRight w:val="0"/>
                  <w:marTop w:val="0"/>
                  <w:marBottom w:val="0"/>
                  <w:divBdr>
                    <w:top w:val="none" w:sz="0" w:space="0" w:color="auto"/>
                    <w:left w:val="none" w:sz="0" w:space="0" w:color="auto"/>
                    <w:bottom w:val="none" w:sz="0" w:space="0" w:color="auto"/>
                    <w:right w:val="none" w:sz="0" w:space="0" w:color="auto"/>
                  </w:divBdr>
                  <w:divsChild>
                    <w:div w:id="1271814584">
                      <w:marLeft w:val="0"/>
                      <w:marRight w:val="0"/>
                      <w:marTop w:val="0"/>
                      <w:marBottom w:val="0"/>
                      <w:divBdr>
                        <w:top w:val="none" w:sz="0" w:space="0" w:color="auto"/>
                        <w:left w:val="none" w:sz="0" w:space="0" w:color="auto"/>
                        <w:bottom w:val="none" w:sz="0" w:space="0" w:color="auto"/>
                        <w:right w:val="none" w:sz="0" w:space="0" w:color="auto"/>
                      </w:divBdr>
                    </w:div>
                    <w:div w:id="1406801048">
                      <w:marLeft w:val="0"/>
                      <w:marRight w:val="0"/>
                      <w:marTop w:val="0"/>
                      <w:marBottom w:val="0"/>
                      <w:divBdr>
                        <w:top w:val="none" w:sz="0" w:space="0" w:color="auto"/>
                        <w:left w:val="none" w:sz="0" w:space="0" w:color="auto"/>
                        <w:bottom w:val="none" w:sz="0" w:space="0" w:color="auto"/>
                        <w:right w:val="none" w:sz="0" w:space="0" w:color="auto"/>
                      </w:divBdr>
                    </w:div>
                    <w:div w:id="1907371011">
                      <w:marLeft w:val="0"/>
                      <w:marRight w:val="0"/>
                      <w:marTop w:val="0"/>
                      <w:marBottom w:val="0"/>
                      <w:divBdr>
                        <w:top w:val="none" w:sz="0" w:space="0" w:color="auto"/>
                        <w:left w:val="none" w:sz="0" w:space="0" w:color="auto"/>
                        <w:bottom w:val="none" w:sz="0" w:space="0" w:color="auto"/>
                        <w:right w:val="none" w:sz="0" w:space="0" w:color="auto"/>
                      </w:divBdr>
                    </w:div>
                  </w:divsChild>
                </w:div>
                <w:div w:id="485240541">
                  <w:marLeft w:val="0"/>
                  <w:marRight w:val="0"/>
                  <w:marTop w:val="0"/>
                  <w:marBottom w:val="0"/>
                  <w:divBdr>
                    <w:top w:val="none" w:sz="0" w:space="0" w:color="auto"/>
                    <w:left w:val="none" w:sz="0" w:space="0" w:color="auto"/>
                    <w:bottom w:val="none" w:sz="0" w:space="0" w:color="auto"/>
                    <w:right w:val="none" w:sz="0" w:space="0" w:color="auto"/>
                  </w:divBdr>
                  <w:divsChild>
                    <w:div w:id="1539080041">
                      <w:marLeft w:val="0"/>
                      <w:marRight w:val="0"/>
                      <w:marTop w:val="0"/>
                      <w:marBottom w:val="0"/>
                      <w:divBdr>
                        <w:top w:val="none" w:sz="0" w:space="0" w:color="auto"/>
                        <w:left w:val="none" w:sz="0" w:space="0" w:color="auto"/>
                        <w:bottom w:val="none" w:sz="0" w:space="0" w:color="auto"/>
                        <w:right w:val="none" w:sz="0" w:space="0" w:color="auto"/>
                      </w:divBdr>
                    </w:div>
                  </w:divsChild>
                </w:div>
                <w:div w:id="542712885">
                  <w:marLeft w:val="0"/>
                  <w:marRight w:val="0"/>
                  <w:marTop w:val="0"/>
                  <w:marBottom w:val="0"/>
                  <w:divBdr>
                    <w:top w:val="none" w:sz="0" w:space="0" w:color="auto"/>
                    <w:left w:val="none" w:sz="0" w:space="0" w:color="auto"/>
                    <w:bottom w:val="none" w:sz="0" w:space="0" w:color="auto"/>
                    <w:right w:val="none" w:sz="0" w:space="0" w:color="auto"/>
                  </w:divBdr>
                  <w:divsChild>
                    <w:div w:id="855072959">
                      <w:marLeft w:val="0"/>
                      <w:marRight w:val="0"/>
                      <w:marTop w:val="0"/>
                      <w:marBottom w:val="0"/>
                      <w:divBdr>
                        <w:top w:val="none" w:sz="0" w:space="0" w:color="auto"/>
                        <w:left w:val="none" w:sz="0" w:space="0" w:color="auto"/>
                        <w:bottom w:val="none" w:sz="0" w:space="0" w:color="auto"/>
                        <w:right w:val="none" w:sz="0" w:space="0" w:color="auto"/>
                      </w:divBdr>
                    </w:div>
                  </w:divsChild>
                </w:div>
                <w:div w:id="577910054">
                  <w:marLeft w:val="0"/>
                  <w:marRight w:val="0"/>
                  <w:marTop w:val="0"/>
                  <w:marBottom w:val="0"/>
                  <w:divBdr>
                    <w:top w:val="none" w:sz="0" w:space="0" w:color="auto"/>
                    <w:left w:val="none" w:sz="0" w:space="0" w:color="auto"/>
                    <w:bottom w:val="none" w:sz="0" w:space="0" w:color="auto"/>
                    <w:right w:val="none" w:sz="0" w:space="0" w:color="auto"/>
                  </w:divBdr>
                  <w:divsChild>
                    <w:div w:id="615523872">
                      <w:marLeft w:val="0"/>
                      <w:marRight w:val="0"/>
                      <w:marTop w:val="0"/>
                      <w:marBottom w:val="0"/>
                      <w:divBdr>
                        <w:top w:val="none" w:sz="0" w:space="0" w:color="auto"/>
                        <w:left w:val="none" w:sz="0" w:space="0" w:color="auto"/>
                        <w:bottom w:val="none" w:sz="0" w:space="0" w:color="auto"/>
                        <w:right w:val="none" w:sz="0" w:space="0" w:color="auto"/>
                      </w:divBdr>
                    </w:div>
                  </w:divsChild>
                </w:div>
                <w:div w:id="688415688">
                  <w:marLeft w:val="0"/>
                  <w:marRight w:val="0"/>
                  <w:marTop w:val="0"/>
                  <w:marBottom w:val="0"/>
                  <w:divBdr>
                    <w:top w:val="none" w:sz="0" w:space="0" w:color="auto"/>
                    <w:left w:val="none" w:sz="0" w:space="0" w:color="auto"/>
                    <w:bottom w:val="none" w:sz="0" w:space="0" w:color="auto"/>
                    <w:right w:val="none" w:sz="0" w:space="0" w:color="auto"/>
                  </w:divBdr>
                  <w:divsChild>
                    <w:div w:id="2124230720">
                      <w:marLeft w:val="0"/>
                      <w:marRight w:val="0"/>
                      <w:marTop w:val="0"/>
                      <w:marBottom w:val="0"/>
                      <w:divBdr>
                        <w:top w:val="none" w:sz="0" w:space="0" w:color="auto"/>
                        <w:left w:val="none" w:sz="0" w:space="0" w:color="auto"/>
                        <w:bottom w:val="none" w:sz="0" w:space="0" w:color="auto"/>
                        <w:right w:val="none" w:sz="0" w:space="0" w:color="auto"/>
                      </w:divBdr>
                    </w:div>
                  </w:divsChild>
                </w:div>
                <w:div w:id="716778709">
                  <w:marLeft w:val="0"/>
                  <w:marRight w:val="0"/>
                  <w:marTop w:val="0"/>
                  <w:marBottom w:val="0"/>
                  <w:divBdr>
                    <w:top w:val="none" w:sz="0" w:space="0" w:color="auto"/>
                    <w:left w:val="none" w:sz="0" w:space="0" w:color="auto"/>
                    <w:bottom w:val="none" w:sz="0" w:space="0" w:color="auto"/>
                    <w:right w:val="none" w:sz="0" w:space="0" w:color="auto"/>
                  </w:divBdr>
                  <w:divsChild>
                    <w:div w:id="854459794">
                      <w:marLeft w:val="0"/>
                      <w:marRight w:val="0"/>
                      <w:marTop w:val="0"/>
                      <w:marBottom w:val="0"/>
                      <w:divBdr>
                        <w:top w:val="none" w:sz="0" w:space="0" w:color="auto"/>
                        <w:left w:val="none" w:sz="0" w:space="0" w:color="auto"/>
                        <w:bottom w:val="none" w:sz="0" w:space="0" w:color="auto"/>
                        <w:right w:val="none" w:sz="0" w:space="0" w:color="auto"/>
                      </w:divBdr>
                    </w:div>
                  </w:divsChild>
                </w:div>
                <w:div w:id="774984996">
                  <w:marLeft w:val="0"/>
                  <w:marRight w:val="0"/>
                  <w:marTop w:val="0"/>
                  <w:marBottom w:val="0"/>
                  <w:divBdr>
                    <w:top w:val="none" w:sz="0" w:space="0" w:color="auto"/>
                    <w:left w:val="none" w:sz="0" w:space="0" w:color="auto"/>
                    <w:bottom w:val="none" w:sz="0" w:space="0" w:color="auto"/>
                    <w:right w:val="none" w:sz="0" w:space="0" w:color="auto"/>
                  </w:divBdr>
                  <w:divsChild>
                    <w:div w:id="1190414939">
                      <w:marLeft w:val="0"/>
                      <w:marRight w:val="0"/>
                      <w:marTop w:val="0"/>
                      <w:marBottom w:val="0"/>
                      <w:divBdr>
                        <w:top w:val="none" w:sz="0" w:space="0" w:color="auto"/>
                        <w:left w:val="none" w:sz="0" w:space="0" w:color="auto"/>
                        <w:bottom w:val="none" w:sz="0" w:space="0" w:color="auto"/>
                        <w:right w:val="none" w:sz="0" w:space="0" w:color="auto"/>
                      </w:divBdr>
                    </w:div>
                  </w:divsChild>
                </w:div>
                <w:div w:id="803229679">
                  <w:marLeft w:val="0"/>
                  <w:marRight w:val="0"/>
                  <w:marTop w:val="0"/>
                  <w:marBottom w:val="0"/>
                  <w:divBdr>
                    <w:top w:val="none" w:sz="0" w:space="0" w:color="auto"/>
                    <w:left w:val="none" w:sz="0" w:space="0" w:color="auto"/>
                    <w:bottom w:val="none" w:sz="0" w:space="0" w:color="auto"/>
                    <w:right w:val="none" w:sz="0" w:space="0" w:color="auto"/>
                  </w:divBdr>
                  <w:divsChild>
                    <w:div w:id="2122650176">
                      <w:marLeft w:val="0"/>
                      <w:marRight w:val="0"/>
                      <w:marTop w:val="0"/>
                      <w:marBottom w:val="0"/>
                      <w:divBdr>
                        <w:top w:val="none" w:sz="0" w:space="0" w:color="auto"/>
                        <w:left w:val="none" w:sz="0" w:space="0" w:color="auto"/>
                        <w:bottom w:val="none" w:sz="0" w:space="0" w:color="auto"/>
                        <w:right w:val="none" w:sz="0" w:space="0" w:color="auto"/>
                      </w:divBdr>
                    </w:div>
                  </w:divsChild>
                </w:div>
                <w:div w:id="818838664">
                  <w:marLeft w:val="0"/>
                  <w:marRight w:val="0"/>
                  <w:marTop w:val="0"/>
                  <w:marBottom w:val="0"/>
                  <w:divBdr>
                    <w:top w:val="none" w:sz="0" w:space="0" w:color="auto"/>
                    <w:left w:val="none" w:sz="0" w:space="0" w:color="auto"/>
                    <w:bottom w:val="none" w:sz="0" w:space="0" w:color="auto"/>
                    <w:right w:val="none" w:sz="0" w:space="0" w:color="auto"/>
                  </w:divBdr>
                  <w:divsChild>
                    <w:div w:id="623313651">
                      <w:marLeft w:val="0"/>
                      <w:marRight w:val="0"/>
                      <w:marTop w:val="0"/>
                      <w:marBottom w:val="0"/>
                      <w:divBdr>
                        <w:top w:val="none" w:sz="0" w:space="0" w:color="auto"/>
                        <w:left w:val="none" w:sz="0" w:space="0" w:color="auto"/>
                        <w:bottom w:val="none" w:sz="0" w:space="0" w:color="auto"/>
                        <w:right w:val="none" w:sz="0" w:space="0" w:color="auto"/>
                      </w:divBdr>
                    </w:div>
                  </w:divsChild>
                </w:div>
                <w:div w:id="828907293">
                  <w:marLeft w:val="0"/>
                  <w:marRight w:val="0"/>
                  <w:marTop w:val="0"/>
                  <w:marBottom w:val="0"/>
                  <w:divBdr>
                    <w:top w:val="none" w:sz="0" w:space="0" w:color="auto"/>
                    <w:left w:val="none" w:sz="0" w:space="0" w:color="auto"/>
                    <w:bottom w:val="none" w:sz="0" w:space="0" w:color="auto"/>
                    <w:right w:val="none" w:sz="0" w:space="0" w:color="auto"/>
                  </w:divBdr>
                  <w:divsChild>
                    <w:div w:id="2076004122">
                      <w:marLeft w:val="0"/>
                      <w:marRight w:val="0"/>
                      <w:marTop w:val="0"/>
                      <w:marBottom w:val="0"/>
                      <w:divBdr>
                        <w:top w:val="none" w:sz="0" w:space="0" w:color="auto"/>
                        <w:left w:val="none" w:sz="0" w:space="0" w:color="auto"/>
                        <w:bottom w:val="none" w:sz="0" w:space="0" w:color="auto"/>
                        <w:right w:val="none" w:sz="0" w:space="0" w:color="auto"/>
                      </w:divBdr>
                    </w:div>
                  </w:divsChild>
                </w:div>
                <w:div w:id="915240415">
                  <w:marLeft w:val="0"/>
                  <w:marRight w:val="0"/>
                  <w:marTop w:val="0"/>
                  <w:marBottom w:val="0"/>
                  <w:divBdr>
                    <w:top w:val="none" w:sz="0" w:space="0" w:color="auto"/>
                    <w:left w:val="none" w:sz="0" w:space="0" w:color="auto"/>
                    <w:bottom w:val="none" w:sz="0" w:space="0" w:color="auto"/>
                    <w:right w:val="none" w:sz="0" w:space="0" w:color="auto"/>
                  </w:divBdr>
                  <w:divsChild>
                    <w:div w:id="1764061954">
                      <w:marLeft w:val="0"/>
                      <w:marRight w:val="0"/>
                      <w:marTop w:val="0"/>
                      <w:marBottom w:val="0"/>
                      <w:divBdr>
                        <w:top w:val="none" w:sz="0" w:space="0" w:color="auto"/>
                        <w:left w:val="none" w:sz="0" w:space="0" w:color="auto"/>
                        <w:bottom w:val="none" w:sz="0" w:space="0" w:color="auto"/>
                        <w:right w:val="none" w:sz="0" w:space="0" w:color="auto"/>
                      </w:divBdr>
                    </w:div>
                  </w:divsChild>
                </w:div>
                <w:div w:id="950819099">
                  <w:marLeft w:val="0"/>
                  <w:marRight w:val="0"/>
                  <w:marTop w:val="0"/>
                  <w:marBottom w:val="0"/>
                  <w:divBdr>
                    <w:top w:val="none" w:sz="0" w:space="0" w:color="auto"/>
                    <w:left w:val="none" w:sz="0" w:space="0" w:color="auto"/>
                    <w:bottom w:val="none" w:sz="0" w:space="0" w:color="auto"/>
                    <w:right w:val="none" w:sz="0" w:space="0" w:color="auto"/>
                  </w:divBdr>
                  <w:divsChild>
                    <w:div w:id="2120950788">
                      <w:marLeft w:val="0"/>
                      <w:marRight w:val="0"/>
                      <w:marTop w:val="0"/>
                      <w:marBottom w:val="0"/>
                      <w:divBdr>
                        <w:top w:val="none" w:sz="0" w:space="0" w:color="auto"/>
                        <w:left w:val="none" w:sz="0" w:space="0" w:color="auto"/>
                        <w:bottom w:val="none" w:sz="0" w:space="0" w:color="auto"/>
                        <w:right w:val="none" w:sz="0" w:space="0" w:color="auto"/>
                      </w:divBdr>
                    </w:div>
                  </w:divsChild>
                </w:div>
                <w:div w:id="1123621001">
                  <w:marLeft w:val="0"/>
                  <w:marRight w:val="0"/>
                  <w:marTop w:val="0"/>
                  <w:marBottom w:val="0"/>
                  <w:divBdr>
                    <w:top w:val="none" w:sz="0" w:space="0" w:color="auto"/>
                    <w:left w:val="none" w:sz="0" w:space="0" w:color="auto"/>
                    <w:bottom w:val="none" w:sz="0" w:space="0" w:color="auto"/>
                    <w:right w:val="none" w:sz="0" w:space="0" w:color="auto"/>
                  </w:divBdr>
                  <w:divsChild>
                    <w:div w:id="2002465320">
                      <w:marLeft w:val="0"/>
                      <w:marRight w:val="0"/>
                      <w:marTop w:val="0"/>
                      <w:marBottom w:val="0"/>
                      <w:divBdr>
                        <w:top w:val="none" w:sz="0" w:space="0" w:color="auto"/>
                        <w:left w:val="none" w:sz="0" w:space="0" w:color="auto"/>
                        <w:bottom w:val="none" w:sz="0" w:space="0" w:color="auto"/>
                        <w:right w:val="none" w:sz="0" w:space="0" w:color="auto"/>
                      </w:divBdr>
                    </w:div>
                  </w:divsChild>
                </w:div>
                <w:div w:id="1160119237">
                  <w:marLeft w:val="0"/>
                  <w:marRight w:val="0"/>
                  <w:marTop w:val="0"/>
                  <w:marBottom w:val="0"/>
                  <w:divBdr>
                    <w:top w:val="none" w:sz="0" w:space="0" w:color="auto"/>
                    <w:left w:val="none" w:sz="0" w:space="0" w:color="auto"/>
                    <w:bottom w:val="none" w:sz="0" w:space="0" w:color="auto"/>
                    <w:right w:val="none" w:sz="0" w:space="0" w:color="auto"/>
                  </w:divBdr>
                  <w:divsChild>
                    <w:div w:id="724378368">
                      <w:marLeft w:val="0"/>
                      <w:marRight w:val="0"/>
                      <w:marTop w:val="0"/>
                      <w:marBottom w:val="0"/>
                      <w:divBdr>
                        <w:top w:val="none" w:sz="0" w:space="0" w:color="auto"/>
                        <w:left w:val="none" w:sz="0" w:space="0" w:color="auto"/>
                        <w:bottom w:val="none" w:sz="0" w:space="0" w:color="auto"/>
                        <w:right w:val="none" w:sz="0" w:space="0" w:color="auto"/>
                      </w:divBdr>
                    </w:div>
                  </w:divsChild>
                </w:div>
                <w:div w:id="1288193752">
                  <w:marLeft w:val="0"/>
                  <w:marRight w:val="0"/>
                  <w:marTop w:val="0"/>
                  <w:marBottom w:val="0"/>
                  <w:divBdr>
                    <w:top w:val="none" w:sz="0" w:space="0" w:color="auto"/>
                    <w:left w:val="none" w:sz="0" w:space="0" w:color="auto"/>
                    <w:bottom w:val="none" w:sz="0" w:space="0" w:color="auto"/>
                    <w:right w:val="none" w:sz="0" w:space="0" w:color="auto"/>
                  </w:divBdr>
                  <w:divsChild>
                    <w:div w:id="345182278">
                      <w:marLeft w:val="0"/>
                      <w:marRight w:val="0"/>
                      <w:marTop w:val="0"/>
                      <w:marBottom w:val="0"/>
                      <w:divBdr>
                        <w:top w:val="none" w:sz="0" w:space="0" w:color="auto"/>
                        <w:left w:val="none" w:sz="0" w:space="0" w:color="auto"/>
                        <w:bottom w:val="none" w:sz="0" w:space="0" w:color="auto"/>
                        <w:right w:val="none" w:sz="0" w:space="0" w:color="auto"/>
                      </w:divBdr>
                    </w:div>
                  </w:divsChild>
                </w:div>
                <w:div w:id="1319723651">
                  <w:marLeft w:val="0"/>
                  <w:marRight w:val="0"/>
                  <w:marTop w:val="0"/>
                  <w:marBottom w:val="0"/>
                  <w:divBdr>
                    <w:top w:val="none" w:sz="0" w:space="0" w:color="auto"/>
                    <w:left w:val="none" w:sz="0" w:space="0" w:color="auto"/>
                    <w:bottom w:val="none" w:sz="0" w:space="0" w:color="auto"/>
                    <w:right w:val="none" w:sz="0" w:space="0" w:color="auto"/>
                  </w:divBdr>
                  <w:divsChild>
                    <w:div w:id="620914751">
                      <w:marLeft w:val="0"/>
                      <w:marRight w:val="0"/>
                      <w:marTop w:val="0"/>
                      <w:marBottom w:val="0"/>
                      <w:divBdr>
                        <w:top w:val="none" w:sz="0" w:space="0" w:color="auto"/>
                        <w:left w:val="none" w:sz="0" w:space="0" w:color="auto"/>
                        <w:bottom w:val="none" w:sz="0" w:space="0" w:color="auto"/>
                        <w:right w:val="none" w:sz="0" w:space="0" w:color="auto"/>
                      </w:divBdr>
                    </w:div>
                  </w:divsChild>
                </w:div>
                <w:div w:id="1341005004">
                  <w:marLeft w:val="0"/>
                  <w:marRight w:val="0"/>
                  <w:marTop w:val="0"/>
                  <w:marBottom w:val="0"/>
                  <w:divBdr>
                    <w:top w:val="none" w:sz="0" w:space="0" w:color="auto"/>
                    <w:left w:val="none" w:sz="0" w:space="0" w:color="auto"/>
                    <w:bottom w:val="none" w:sz="0" w:space="0" w:color="auto"/>
                    <w:right w:val="none" w:sz="0" w:space="0" w:color="auto"/>
                  </w:divBdr>
                  <w:divsChild>
                    <w:div w:id="1248465253">
                      <w:marLeft w:val="0"/>
                      <w:marRight w:val="0"/>
                      <w:marTop w:val="0"/>
                      <w:marBottom w:val="0"/>
                      <w:divBdr>
                        <w:top w:val="none" w:sz="0" w:space="0" w:color="auto"/>
                        <w:left w:val="none" w:sz="0" w:space="0" w:color="auto"/>
                        <w:bottom w:val="none" w:sz="0" w:space="0" w:color="auto"/>
                        <w:right w:val="none" w:sz="0" w:space="0" w:color="auto"/>
                      </w:divBdr>
                    </w:div>
                  </w:divsChild>
                </w:div>
                <w:div w:id="1388070668">
                  <w:marLeft w:val="0"/>
                  <w:marRight w:val="0"/>
                  <w:marTop w:val="0"/>
                  <w:marBottom w:val="0"/>
                  <w:divBdr>
                    <w:top w:val="none" w:sz="0" w:space="0" w:color="auto"/>
                    <w:left w:val="none" w:sz="0" w:space="0" w:color="auto"/>
                    <w:bottom w:val="none" w:sz="0" w:space="0" w:color="auto"/>
                    <w:right w:val="none" w:sz="0" w:space="0" w:color="auto"/>
                  </w:divBdr>
                  <w:divsChild>
                    <w:div w:id="1563253915">
                      <w:marLeft w:val="0"/>
                      <w:marRight w:val="0"/>
                      <w:marTop w:val="0"/>
                      <w:marBottom w:val="0"/>
                      <w:divBdr>
                        <w:top w:val="none" w:sz="0" w:space="0" w:color="auto"/>
                        <w:left w:val="none" w:sz="0" w:space="0" w:color="auto"/>
                        <w:bottom w:val="none" w:sz="0" w:space="0" w:color="auto"/>
                        <w:right w:val="none" w:sz="0" w:space="0" w:color="auto"/>
                      </w:divBdr>
                    </w:div>
                  </w:divsChild>
                </w:div>
                <w:div w:id="1410812549">
                  <w:marLeft w:val="0"/>
                  <w:marRight w:val="0"/>
                  <w:marTop w:val="0"/>
                  <w:marBottom w:val="0"/>
                  <w:divBdr>
                    <w:top w:val="none" w:sz="0" w:space="0" w:color="auto"/>
                    <w:left w:val="none" w:sz="0" w:space="0" w:color="auto"/>
                    <w:bottom w:val="none" w:sz="0" w:space="0" w:color="auto"/>
                    <w:right w:val="none" w:sz="0" w:space="0" w:color="auto"/>
                  </w:divBdr>
                  <w:divsChild>
                    <w:div w:id="242885603">
                      <w:marLeft w:val="0"/>
                      <w:marRight w:val="0"/>
                      <w:marTop w:val="0"/>
                      <w:marBottom w:val="0"/>
                      <w:divBdr>
                        <w:top w:val="none" w:sz="0" w:space="0" w:color="auto"/>
                        <w:left w:val="none" w:sz="0" w:space="0" w:color="auto"/>
                        <w:bottom w:val="none" w:sz="0" w:space="0" w:color="auto"/>
                        <w:right w:val="none" w:sz="0" w:space="0" w:color="auto"/>
                      </w:divBdr>
                    </w:div>
                  </w:divsChild>
                </w:div>
                <w:div w:id="1426145961">
                  <w:marLeft w:val="0"/>
                  <w:marRight w:val="0"/>
                  <w:marTop w:val="0"/>
                  <w:marBottom w:val="0"/>
                  <w:divBdr>
                    <w:top w:val="none" w:sz="0" w:space="0" w:color="auto"/>
                    <w:left w:val="none" w:sz="0" w:space="0" w:color="auto"/>
                    <w:bottom w:val="none" w:sz="0" w:space="0" w:color="auto"/>
                    <w:right w:val="none" w:sz="0" w:space="0" w:color="auto"/>
                  </w:divBdr>
                  <w:divsChild>
                    <w:div w:id="1610621653">
                      <w:marLeft w:val="0"/>
                      <w:marRight w:val="0"/>
                      <w:marTop w:val="0"/>
                      <w:marBottom w:val="0"/>
                      <w:divBdr>
                        <w:top w:val="none" w:sz="0" w:space="0" w:color="auto"/>
                        <w:left w:val="none" w:sz="0" w:space="0" w:color="auto"/>
                        <w:bottom w:val="none" w:sz="0" w:space="0" w:color="auto"/>
                        <w:right w:val="none" w:sz="0" w:space="0" w:color="auto"/>
                      </w:divBdr>
                    </w:div>
                  </w:divsChild>
                </w:div>
                <w:div w:id="1458642270">
                  <w:marLeft w:val="0"/>
                  <w:marRight w:val="0"/>
                  <w:marTop w:val="0"/>
                  <w:marBottom w:val="0"/>
                  <w:divBdr>
                    <w:top w:val="none" w:sz="0" w:space="0" w:color="auto"/>
                    <w:left w:val="none" w:sz="0" w:space="0" w:color="auto"/>
                    <w:bottom w:val="none" w:sz="0" w:space="0" w:color="auto"/>
                    <w:right w:val="none" w:sz="0" w:space="0" w:color="auto"/>
                  </w:divBdr>
                  <w:divsChild>
                    <w:div w:id="274218314">
                      <w:marLeft w:val="0"/>
                      <w:marRight w:val="0"/>
                      <w:marTop w:val="0"/>
                      <w:marBottom w:val="0"/>
                      <w:divBdr>
                        <w:top w:val="none" w:sz="0" w:space="0" w:color="auto"/>
                        <w:left w:val="none" w:sz="0" w:space="0" w:color="auto"/>
                        <w:bottom w:val="none" w:sz="0" w:space="0" w:color="auto"/>
                        <w:right w:val="none" w:sz="0" w:space="0" w:color="auto"/>
                      </w:divBdr>
                    </w:div>
                  </w:divsChild>
                </w:div>
                <w:div w:id="1460297794">
                  <w:marLeft w:val="0"/>
                  <w:marRight w:val="0"/>
                  <w:marTop w:val="0"/>
                  <w:marBottom w:val="0"/>
                  <w:divBdr>
                    <w:top w:val="none" w:sz="0" w:space="0" w:color="auto"/>
                    <w:left w:val="none" w:sz="0" w:space="0" w:color="auto"/>
                    <w:bottom w:val="none" w:sz="0" w:space="0" w:color="auto"/>
                    <w:right w:val="none" w:sz="0" w:space="0" w:color="auto"/>
                  </w:divBdr>
                  <w:divsChild>
                    <w:div w:id="1100032158">
                      <w:marLeft w:val="0"/>
                      <w:marRight w:val="0"/>
                      <w:marTop w:val="0"/>
                      <w:marBottom w:val="0"/>
                      <w:divBdr>
                        <w:top w:val="none" w:sz="0" w:space="0" w:color="auto"/>
                        <w:left w:val="none" w:sz="0" w:space="0" w:color="auto"/>
                        <w:bottom w:val="none" w:sz="0" w:space="0" w:color="auto"/>
                        <w:right w:val="none" w:sz="0" w:space="0" w:color="auto"/>
                      </w:divBdr>
                    </w:div>
                  </w:divsChild>
                </w:div>
                <w:div w:id="1540123335">
                  <w:marLeft w:val="0"/>
                  <w:marRight w:val="0"/>
                  <w:marTop w:val="0"/>
                  <w:marBottom w:val="0"/>
                  <w:divBdr>
                    <w:top w:val="none" w:sz="0" w:space="0" w:color="auto"/>
                    <w:left w:val="none" w:sz="0" w:space="0" w:color="auto"/>
                    <w:bottom w:val="none" w:sz="0" w:space="0" w:color="auto"/>
                    <w:right w:val="none" w:sz="0" w:space="0" w:color="auto"/>
                  </w:divBdr>
                  <w:divsChild>
                    <w:div w:id="1089960991">
                      <w:marLeft w:val="0"/>
                      <w:marRight w:val="0"/>
                      <w:marTop w:val="0"/>
                      <w:marBottom w:val="0"/>
                      <w:divBdr>
                        <w:top w:val="none" w:sz="0" w:space="0" w:color="auto"/>
                        <w:left w:val="none" w:sz="0" w:space="0" w:color="auto"/>
                        <w:bottom w:val="none" w:sz="0" w:space="0" w:color="auto"/>
                        <w:right w:val="none" w:sz="0" w:space="0" w:color="auto"/>
                      </w:divBdr>
                    </w:div>
                  </w:divsChild>
                </w:div>
                <w:div w:id="1567957673">
                  <w:marLeft w:val="0"/>
                  <w:marRight w:val="0"/>
                  <w:marTop w:val="0"/>
                  <w:marBottom w:val="0"/>
                  <w:divBdr>
                    <w:top w:val="none" w:sz="0" w:space="0" w:color="auto"/>
                    <w:left w:val="none" w:sz="0" w:space="0" w:color="auto"/>
                    <w:bottom w:val="none" w:sz="0" w:space="0" w:color="auto"/>
                    <w:right w:val="none" w:sz="0" w:space="0" w:color="auto"/>
                  </w:divBdr>
                  <w:divsChild>
                    <w:div w:id="1479692199">
                      <w:marLeft w:val="0"/>
                      <w:marRight w:val="0"/>
                      <w:marTop w:val="0"/>
                      <w:marBottom w:val="0"/>
                      <w:divBdr>
                        <w:top w:val="none" w:sz="0" w:space="0" w:color="auto"/>
                        <w:left w:val="none" w:sz="0" w:space="0" w:color="auto"/>
                        <w:bottom w:val="none" w:sz="0" w:space="0" w:color="auto"/>
                        <w:right w:val="none" w:sz="0" w:space="0" w:color="auto"/>
                      </w:divBdr>
                    </w:div>
                  </w:divsChild>
                </w:div>
                <w:div w:id="1577517460">
                  <w:marLeft w:val="0"/>
                  <w:marRight w:val="0"/>
                  <w:marTop w:val="0"/>
                  <w:marBottom w:val="0"/>
                  <w:divBdr>
                    <w:top w:val="none" w:sz="0" w:space="0" w:color="auto"/>
                    <w:left w:val="none" w:sz="0" w:space="0" w:color="auto"/>
                    <w:bottom w:val="none" w:sz="0" w:space="0" w:color="auto"/>
                    <w:right w:val="none" w:sz="0" w:space="0" w:color="auto"/>
                  </w:divBdr>
                  <w:divsChild>
                    <w:div w:id="1160924017">
                      <w:marLeft w:val="0"/>
                      <w:marRight w:val="0"/>
                      <w:marTop w:val="0"/>
                      <w:marBottom w:val="0"/>
                      <w:divBdr>
                        <w:top w:val="none" w:sz="0" w:space="0" w:color="auto"/>
                        <w:left w:val="none" w:sz="0" w:space="0" w:color="auto"/>
                        <w:bottom w:val="none" w:sz="0" w:space="0" w:color="auto"/>
                        <w:right w:val="none" w:sz="0" w:space="0" w:color="auto"/>
                      </w:divBdr>
                    </w:div>
                  </w:divsChild>
                </w:div>
                <w:div w:id="1642881983">
                  <w:marLeft w:val="0"/>
                  <w:marRight w:val="0"/>
                  <w:marTop w:val="0"/>
                  <w:marBottom w:val="0"/>
                  <w:divBdr>
                    <w:top w:val="none" w:sz="0" w:space="0" w:color="auto"/>
                    <w:left w:val="none" w:sz="0" w:space="0" w:color="auto"/>
                    <w:bottom w:val="none" w:sz="0" w:space="0" w:color="auto"/>
                    <w:right w:val="none" w:sz="0" w:space="0" w:color="auto"/>
                  </w:divBdr>
                  <w:divsChild>
                    <w:div w:id="1850486186">
                      <w:marLeft w:val="0"/>
                      <w:marRight w:val="0"/>
                      <w:marTop w:val="0"/>
                      <w:marBottom w:val="0"/>
                      <w:divBdr>
                        <w:top w:val="none" w:sz="0" w:space="0" w:color="auto"/>
                        <w:left w:val="none" w:sz="0" w:space="0" w:color="auto"/>
                        <w:bottom w:val="none" w:sz="0" w:space="0" w:color="auto"/>
                        <w:right w:val="none" w:sz="0" w:space="0" w:color="auto"/>
                      </w:divBdr>
                    </w:div>
                  </w:divsChild>
                </w:div>
                <w:div w:id="1729573990">
                  <w:marLeft w:val="0"/>
                  <w:marRight w:val="0"/>
                  <w:marTop w:val="0"/>
                  <w:marBottom w:val="0"/>
                  <w:divBdr>
                    <w:top w:val="none" w:sz="0" w:space="0" w:color="auto"/>
                    <w:left w:val="none" w:sz="0" w:space="0" w:color="auto"/>
                    <w:bottom w:val="none" w:sz="0" w:space="0" w:color="auto"/>
                    <w:right w:val="none" w:sz="0" w:space="0" w:color="auto"/>
                  </w:divBdr>
                  <w:divsChild>
                    <w:div w:id="1205606538">
                      <w:marLeft w:val="0"/>
                      <w:marRight w:val="0"/>
                      <w:marTop w:val="0"/>
                      <w:marBottom w:val="0"/>
                      <w:divBdr>
                        <w:top w:val="none" w:sz="0" w:space="0" w:color="auto"/>
                        <w:left w:val="none" w:sz="0" w:space="0" w:color="auto"/>
                        <w:bottom w:val="none" w:sz="0" w:space="0" w:color="auto"/>
                        <w:right w:val="none" w:sz="0" w:space="0" w:color="auto"/>
                      </w:divBdr>
                    </w:div>
                  </w:divsChild>
                </w:div>
                <w:div w:id="1813012537">
                  <w:marLeft w:val="0"/>
                  <w:marRight w:val="0"/>
                  <w:marTop w:val="0"/>
                  <w:marBottom w:val="0"/>
                  <w:divBdr>
                    <w:top w:val="none" w:sz="0" w:space="0" w:color="auto"/>
                    <w:left w:val="none" w:sz="0" w:space="0" w:color="auto"/>
                    <w:bottom w:val="none" w:sz="0" w:space="0" w:color="auto"/>
                    <w:right w:val="none" w:sz="0" w:space="0" w:color="auto"/>
                  </w:divBdr>
                  <w:divsChild>
                    <w:div w:id="669716504">
                      <w:marLeft w:val="0"/>
                      <w:marRight w:val="0"/>
                      <w:marTop w:val="0"/>
                      <w:marBottom w:val="0"/>
                      <w:divBdr>
                        <w:top w:val="none" w:sz="0" w:space="0" w:color="auto"/>
                        <w:left w:val="none" w:sz="0" w:space="0" w:color="auto"/>
                        <w:bottom w:val="none" w:sz="0" w:space="0" w:color="auto"/>
                        <w:right w:val="none" w:sz="0" w:space="0" w:color="auto"/>
                      </w:divBdr>
                    </w:div>
                  </w:divsChild>
                </w:div>
                <w:div w:id="1838766686">
                  <w:marLeft w:val="0"/>
                  <w:marRight w:val="0"/>
                  <w:marTop w:val="0"/>
                  <w:marBottom w:val="0"/>
                  <w:divBdr>
                    <w:top w:val="none" w:sz="0" w:space="0" w:color="auto"/>
                    <w:left w:val="none" w:sz="0" w:space="0" w:color="auto"/>
                    <w:bottom w:val="none" w:sz="0" w:space="0" w:color="auto"/>
                    <w:right w:val="none" w:sz="0" w:space="0" w:color="auto"/>
                  </w:divBdr>
                  <w:divsChild>
                    <w:div w:id="548688391">
                      <w:marLeft w:val="0"/>
                      <w:marRight w:val="0"/>
                      <w:marTop w:val="0"/>
                      <w:marBottom w:val="0"/>
                      <w:divBdr>
                        <w:top w:val="none" w:sz="0" w:space="0" w:color="auto"/>
                        <w:left w:val="none" w:sz="0" w:space="0" w:color="auto"/>
                        <w:bottom w:val="none" w:sz="0" w:space="0" w:color="auto"/>
                        <w:right w:val="none" w:sz="0" w:space="0" w:color="auto"/>
                      </w:divBdr>
                    </w:div>
                  </w:divsChild>
                </w:div>
                <w:div w:id="1910773702">
                  <w:marLeft w:val="0"/>
                  <w:marRight w:val="0"/>
                  <w:marTop w:val="0"/>
                  <w:marBottom w:val="0"/>
                  <w:divBdr>
                    <w:top w:val="none" w:sz="0" w:space="0" w:color="auto"/>
                    <w:left w:val="none" w:sz="0" w:space="0" w:color="auto"/>
                    <w:bottom w:val="none" w:sz="0" w:space="0" w:color="auto"/>
                    <w:right w:val="none" w:sz="0" w:space="0" w:color="auto"/>
                  </w:divBdr>
                  <w:divsChild>
                    <w:div w:id="805511377">
                      <w:marLeft w:val="0"/>
                      <w:marRight w:val="0"/>
                      <w:marTop w:val="0"/>
                      <w:marBottom w:val="0"/>
                      <w:divBdr>
                        <w:top w:val="none" w:sz="0" w:space="0" w:color="auto"/>
                        <w:left w:val="none" w:sz="0" w:space="0" w:color="auto"/>
                        <w:bottom w:val="none" w:sz="0" w:space="0" w:color="auto"/>
                        <w:right w:val="none" w:sz="0" w:space="0" w:color="auto"/>
                      </w:divBdr>
                    </w:div>
                  </w:divsChild>
                </w:div>
                <w:div w:id="1922639220">
                  <w:marLeft w:val="0"/>
                  <w:marRight w:val="0"/>
                  <w:marTop w:val="0"/>
                  <w:marBottom w:val="0"/>
                  <w:divBdr>
                    <w:top w:val="none" w:sz="0" w:space="0" w:color="auto"/>
                    <w:left w:val="none" w:sz="0" w:space="0" w:color="auto"/>
                    <w:bottom w:val="none" w:sz="0" w:space="0" w:color="auto"/>
                    <w:right w:val="none" w:sz="0" w:space="0" w:color="auto"/>
                  </w:divBdr>
                  <w:divsChild>
                    <w:div w:id="1518615092">
                      <w:marLeft w:val="0"/>
                      <w:marRight w:val="0"/>
                      <w:marTop w:val="0"/>
                      <w:marBottom w:val="0"/>
                      <w:divBdr>
                        <w:top w:val="none" w:sz="0" w:space="0" w:color="auto"/>
                        <w:left w:val="none" w:sz="0" w:space="0" w:color="auto"/>
                        <w:bottom w:val="none" w:sz="0" w:space="0" w:color="auto"/>
                        <w:right w:val="none" w:sz="0" w:space="0" w:color="auto"/>
                      </w:divBdr>
                    </w:div>
                  </w:divsChild>
                </w:div>
                <w:div w:id="2115321471">
                  <w:marLeft w:val="0"/>
                  <w:marRight w:val="0"/>
                  <w:marTop w:val="0"/>
                  <w:marBottom w:val="0"/>
                  <w:divBdr>
                    <w:top w:val="none" w:sz="0" w:space="0" w:color="auto"/>
                    <w:left w:val="none" w:sz="0" w:space="0" w:color="auto"/>
                    <w:bottom w:val="none" w:sz="0" w:space="0" w:color="auto"/>
                    <w:right w:val="none" w:sz="0" w:space="0" w:color="auto"/>
                  </w:divBdr>
                  <w:divsChild>
                    <w:div w:id="163617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78463">
          <w:marLeft w:val="0"/>
          <w:marRight w:val="0"/>
          <w:marTop w:val="0"/>
          <w:marBottom w:val="0"/>
          <w:divBdr>
            <w:top w:val="none" w:sz="0" w:space="0" w:color="auto"/>
            <w:left w:val="none" w:sz="0" w:space="0" w:color="auto"/>
            <w:bottom w:val="none" w:sz="0" w:space="0" w:color="auto"/>
            <w:right w:val="none" w:sz="0" w:space="0" w:color="auto"/>
          </w:divBdr>
        </w:div>
        <w:div w:id="2009823806">
          <w:marLeft w:val="0"/>
          <w:marRight w:val="0"/>
          <w:marTop w:val="0"/>
          <w:marBottom w:val="0"/>
          <w:divBdr>
            <w:top w:val="none" w:sz="0" w:space="0" w:color="auto"/>
            <w:left w:val="none" w:sz="0" w:space="0" w:color="auto"/>
            <w:bottom w:val="none" w:sz="0" w:space="0" w:color="auto"/>
            <w:right w:val="none" w:sz="0" w:space="0" w:color="auto"/>
          </w:divBdr>
        </w:div>
      </w:divsChild>
    </w:div>
    <w:div w:id="1838880509">
      <w:bodyDiv w:val="1"/>
      <w:marLeft w:val="0"/>
      <w:marRight w:val="0"/>
      <w:marTop w:val="0"/>
      <w:marBottom w:val="0"/>
      <w:divBdr>
        <w:top w:val="none" w:sz="0" w:space="0" w:color="auto"/>
        <w:left w:val="none" w:sz="0" w:space="0" w:color="auto"/>
        <w:bottom w:val="none" w:sz="0" w:space="0" w:color="auto"/>
        <w:right w:val="none" w:sz="0" w:space="0" w:color="auto"/>
      </w:divBdr>
    </w:div>
    <w:div w:id="1854998033">
      <w:bodyDiv w:val="1"/>
      <w:marLeft w:val="0"/>
      <w:marRight w:val="0"/>
      <w:marTop w:val="0"/>
      <w:marBottom w:val="0"/>
      <w:divBdr>
        <w:top w:val="none" w:sz="0" w:space="0" w:color="auto"/>
        <w:left w:val="none" w:sz="0" w:space="0" w:color="auto"/>
        <w:bottom w:val="none" w:sz="0" w:space="0" w:color="auto"/>
        <w:right w:val="none" w:sz="0" w:space="0" w:color="auto"/>
      </w:divBdr>
      <w:divsChild>
        <w:div w:id="185485245">
          <w:marLeft w:val="0"/>
          <w:marRight w:val="0"/>
          <w:marTop w:val="0"/>
          <w:marBottom w:val="0"/>
          <w:divBdr>
            <w:top w:val="none" w:sz="0" w:space="0" w:color="auto"/>
            <w:left w:val="none" w:sz="0" w:space="0" w:color="auto"/>
            <w:bottom w:val="none" w:sz="0" w:space="0" w:color="auto"/>
            <w:right w:val="none" w:sz="0" w:space="0" w:color="auto"/>
          </w:divBdr>
        </w:div>
        <w:div w:id="327287645">
          <w:marLeft w:val="0"/>
          <w:marRight w:val="0"/>
          <w:marTop w:val="0"/>
          <w:marBottom w:val="0"/>
          <w:divBdr>
            <w:top w:val="none" w:sz="0" w:space="0" w:color="auto"/>
            <w:left w:val="none" w:sz="0" w:space="0" w:color="auto"/>
            <w:bottom w:val="none" w:sz="0" w:space="0" w:color="auto"/>
            <w:right w:val="none" w:sz="0" w:space="0" w:color="auto"/>
          </w:divBdr>
        </w:div>
        <w:div w:id="367872850">
          <w:marLeft w:val="0"/>
          <w:marRight w:val="0"/>
          <w:marTop w:val="0"/>
          <w:marBottom w:val="0"/>
          <w:divBdr>
            <w:top w:val="none" w:sz="0" w:space="0" w:color="auto"/>
            <w:left w:val="none" w:sz="0" w:space="0" w:color="auto"/>
            <w:bottom w:val="none" w:sz="0" w:space="0" w:color="auto"/>
            <w:right w:val="none" w:sz="0" w:space="0" w:color="auto"/>
          </w:divBdr>
          <w:divsChild>
            <w:div w:id="983314139">
              <w:marLeft w:val="-75"/>
              <w:marRight w:val="0"/>
              <w:marTop w:val="30"/>
              <w:marBottom w:val="30"/>
              <w:divBdr>
                <w:top w:val="none" w:sz="0" w:space="0" w:color="auto"/>
                <w:left w:val="none" w:sz="0" w:space="0" w:color="auto"/>
                <w:bottom w:val="none" w:sz="0" w:space="0" w:color="auto"/>
                <w:right w:val="none" w:sz="0" w:space="0" w:color="auto"/>
              </w:divBdr>
              <w:divsChild>
                <w:div w:id="131289587">
                  <w:marLeft w:val="0"/>
                  <w:marRight w:val="0"/>
                  <w:marTop w:val="0"/>
                  <w:marBottom w:val="0"/>
                  <w:divBdr>
                    <w:top w:val="none" w:sz="0" w:space="0" w:color="auto"/>
                    <w:left w:val="none" w:sz="0" w:space="0" w:color="auto"/>
                    <w:bottom w:val="none" w:sz="0" w:space="0" w:color="auto"/>
                    <w:right w:val="none" w:sz="0" w:space="0" w:color="auto"/>
                  </w:divBdr>
                  <w:divsChild>
                    <w:div w:id="601692072">
                      <w:marLeft w:val="0"/>
                      <w:marRight w:val="0"/>
                      <w:marTop w:val="0"/>
                      <w:marBottom w:val="0"/>
                      <w:divBdr>
                        <w:top w:val="none" w:sz="0" w:space="0" w:color="auto"/>
                        <w:left w:val="none" w:sz="0" w:space="0" w:color="auto"/>
                        <w:bottom w:val="none" w:sz="0" w:space="0" w:color="auto"/>
                        <w:right w:val="none" w:sz="0" w:space="0" w:color="auto"/>
                      </w:divBdr>
                    </w:div>
                  </w:divsChild>
                </w:div>
                <w:div w:id="206456416">
                  <w:marLeft w:val="0"/>
                  <w:marRight w:val="0"/>
                  <w:marTop w:val="0"/>
                  <w:marBottom w:val="0"/>
                  <w:divBdr>
                    <w:top w:val="none" w:sz="0" w:space="0" w:color="auto"/>
                    <w:left w:val="none" w:sz="0" w:space="0" w:color="auto"/>
                    <w:bottom w:val="none" w:sz="0" w:space="0" w:color="auto"/>
                    <w:right w:val="none" w:sz="0" w:space="0" w:color="auto"/>
                  </w:divBdr>
                  <w:divsChild>
                    <w:div w:id="903830191">
                      <w:marLeft w:val="0"/>
                      <w:marRight w:val="0"/>
                      <w:marTop w:val="0"/>
                      <w:marBottom w:val="0"/>
                      <w:divBdr>
                        <w:top w:val="none" w:sz="0" w:space="0" w:color="auto"/>
                        <w:left w:val="none" w:sz="0" w:space="0" w:color="auto"/>
                        <w:bottom w:val="none" w:sz="0" w:space="0" w:color="auto"/>
                        <w:right w:val="none" w:sz="0" w:space="0" w:color="auto"/>
                      </w:divBdr>
                    </w:div>
                  </w:divsChild>
                </w:div>
                <w:div w:id="233318742">
                  <w:marLeft w:val="0"/>
                  <w:marRight w:val="0"/>
                  <w:marTop w:val="0"/>
                  <w:marBottom w:val="0"/>
                  <w:divBdr>
                    <w:top w:val="none" w:sz="0" w:space="0" w:color="auto"/>
                    <w:left w:val="none" w:sz="0" w:space="0" w:color="auto"/>
                    <w:bottom w:val="none" w:sz="0" w:space="0" w:color="auto"/>
                    <w:right w:val="none" w:sz="0" w:space="0" w:color="auto"/>
                  </w:divBdr>
                  <w:divsChild>
                    <w:div w:id="1520198496">
                      <w:marLeft w:val="0"/>
                      <w:marRight w:val="0"/>
                      <w:marTop w:val="0"/>
                      <w:marBottom w:val="0"/>
                      <w:divBdr>
                        <w:top w:val="none" w:sz="0" w:space="0" w:color="auto"/>
                        <w:left w:val="none" w:sz="0" w:space="0" w:color="auto"/>
                        <w:bottom w:val="none" w:sz="0" w:space="0" w:color="auto"/>
                        <w:right w:val="none" w:sz="0" w:space="0" w:color="auto"/>
                      </w:divBdr>
                    </w:div>
                  </w:divsChild>
                </w:div>
                <w:div w:id="288555585">
                  <w:marLeft w:val="0"/>
                  <w:marRight w:val="0"/>
                  <w:marTop w:val="0"/>
                  <w:marBottom w:val="0"/>
                  <w:divBdr>
                    <w:top w:val="none" w:sz="0" w:space="0" w:color="auto"/>
                    <w:left w:val="none" w:sz="0" w:space="0" w:color="auto"/>
                    <w:bottom w:val="none" w:sz="0" w:space="0" w:color="auto"/>
                    <w:right w:val="none" w:sz="0" w:space="0" w:color="auto"/>
                  </w:divBdr>
                  <w:divsChild>
                    <w:div w:id="883062993">
                      <w:marLeft w:val="0"/>
                      <w:marRight w:val="0"/>
                      <w:marTop w:val="0"/>
                      <w:marBottom w:val="0"/>
                      <w:divBdr>
                        <w:top w:val="none" w:sz="0" w:space="0" w:color="auto"/>
                        <w:left w:val="none" w:sz="0" w:space="0" w:color="auto"/>
                        <w:bottom w:val="none" w:sz="0" w:space="0" w:color="auto"/>
                        <w:right w:val="none" w:sz="0" w:space="0" w:color="auto"/>
                      </w:divBdr>
                    </w:div>
                  </w:divsChild>
                </w:div>
                <w:div w:id="299502594">
                  <w:marLeft w:val="0"/>
                  <w:marRight w:val="0"/>
                  <w:marTop w:val="0"/>
                  <w:marBottom w:val="0"/>
                  <w:divBdr>
                    <w:top w:val="none" w:sz="0" w:space="0" w:color="auto"/>
                    <w:left w:val="none" w:sz="0" w:space="0" w:color="auto"/>
                    <w:bottom w:val="none" w:sz="0" w:space="0" w:color="auto"/>
                    <w:right w:val="none" w:sz="0" w:space="0" w:color="auto"/>
                  </w:divBdr>
                  <w:divsChild>
                    <w:div w:id="326593827">
                      <w:marLeft w:val="0"/>
                      <w:marRight w:val="0"/>
                      <w:marTop w:val="0"/>
                      <w:marBottom w:val="0"/>
                      <w:divBdr>
                        <w:top w:val="none" w:sz="0" w:space="0" w:color="auto"/>
                        <w:left w:val="none" w:sz="0" w:space="0" w:color="auto"/>
                        <w:bottom w:val="none" w:sz="0" w:space="0" w:color="auto"/>
                        <w:right w:val="none" w:sz="0" w:space="0" w:color="auto"/>
                      </w:divBdr>
                    </w:div>
                  </w:divsChild>
                </w:div>
                <w:div w:id="572161458">
                  <w:marLeft w:val="0"/>
                  <w:marRight w:val="0"/>
                  <w:marTop w:val="0"/>
                  <w:marBottom w:val="0"/>
                  <w:divBdr>
                    <w:top w:val="none" w:sz="0" w:space="0" w:color="auto"/>
                    <w:left w:val="none" w:sz="0" w:space="0" w:color="auto"/>
                    <w:bottom w:val="none" w:sz="0" w:space="0" w:color="auto"/>
                    <w:right w:val="none" w:sz="0" w:space="0" w:color="auto"/>
                  </w:divBdr>
                  <w:divsChild>
                    <w:div w:id="1875848453">
                      <w:marLeft w:val="0"/>
                      <w:marRight w:val="0"/>
                      <w:marTop w:val="0"/>
                      <w:marBottom w:val="0"/>
                      <w:divBdr>
                        <w:top w:val="none" w:sz="0" w:space="0" w:color="auto"/>
                        <w:left w:val="none" w:sz="0" w:space="0" w:color="auto"/>
                        <w:bottom w:val="none" w:sz="0" w:space="0" w:color="auto"/>
                        <w:right w:val="none" w:sz="0" w:space="0" w:color="auto"/>
                      </w:divBdr>
                    </w:div>
                  </w:divsChild>
                </w:div>
                <w:div w:id="715860125">
                  <w:marLeft w:val="0"/>
                  <w:marRight w:val="0"/>
                  <w:marTop w:val="0"/>
                  <w:marBottom w:val="0"/>
                  <w:divBdr>
                    <w:top w:val="none" w:sz="0" w:space="0" w:color="auto"/>
                    <w:left w:val="none" w:sz="0" w:space="0" w:color="auto"/>
                    <w:bottom w:val="none" w:sz="0" w:space="0" w:color="auto"/>
                    <w:right w:val="none" w:sz="0" w:space="0" w:color="auto"/>
                  </w:divBdr>
                  <w:divsChild>
                    <w:div w:id="1727950490">
                      <w:marLeft w:val="0"/>
                      <w:marRight w:val="0"/>
                      <w:marTop w:val="0"/>
                      <w:marBottom w:val="0"/>
                      <w:divBdr>
                        <w:top w:val="none" w:sz="0" w:space="0" w:color="auto"/>
                        <w:left w:val="none" w:sz="0" w:space="0" w:color="auto"/>
                        <w:bottom w:val="none" w:sz="0" w:space="0" w:color="auto"/>
                        <w:right w:val="none" w:sz="0" w:space="0" w:color="auto"/>
                      </w:divBdr>
                    </w:div>
                  </w:divsChild>
                </w:div>
                <w:div w:id="794174130">
                  <w:marLeft w:val="0"/>
                  <w:marRight w:val="0"/>
                  <w:marTop w:val="0"/>
                  <w:marBottom w:val="0"/>
                  <w:divBdr>
                    <w:top w:val="none" w:sz="0" w:space="0" w:color="auto"/>
                    <w:left w:val="none" w:sz="0" w:space="0" w:color="auto"/>
                    <w:bottom w:val="none" w:sz="0" w:space="0" w:color="auto"/>
                    <w:right w:val="none" w:sz="0" w:space="0" w:color="auto"/>
                  </w:divBdr>
                  <w:divsChild>
                    <w:div w:id="100229892">
                      <w:marLeft w:val="0"/>
                      <w:marRight w:val="0"/>
                      <w:marTop w:val="0"/>
                      <w:marBottom w:val="0"/>
                      <w:divBdr>
                        <w:top w:val="none" w:sz="0" w:space="0" w:color="auto"/>
                        <w:left w:val="none" w:sz="0" w:space="0" w:color="auto"/>
                        <w:bottom w:val="none" w:sz="0" w:space="0" w:color="auto"/>
                        <w:right w:val="none" w:sz="0" w:space="0" w:color="auto"/>
                      </w:divBdr>
                    </w:div>
                  </w:divsChild>
                </w:div>
                <w:div w:id="1029455749">
                  <w:marLeft w:val="0"/>
                  <w:marRight w:val="0"/>
                  <w:marTop w:val="0"/>
                  <w:marBottom w:val="0"/>
                  <w:divBdr>
                    <w:top w:val="none" w:sz="0" w:space="0" w:color="auto"/>
                    <w:left w:val="none" w:sz="0" w:space="0" w:color="auto"/>
                    <w:bottom w:val="none" w:sz="0" w:space="0" w:color="auto"/>
                    <w:right w:val="none" w:sz="0" w:space="0" w:color="auto"/>
                  </w:divBdr>
                  <w:divsChild>
                    <w:div w:id="833574176">
                      <w:marLeft w:val="0"/>
                      <w:marRight w:val="0"/>
                      <w:marTop w:val="0"/>
                      <w:marBottom w:val="0"/>
                      <w:divBdr>
                        <w:top w:val="none" w:sz="0" w:space="0" w:color="auto"/>
                        <w:left w:val="none" w:sz="0" w:space="0" w:color="auto"/>
                        <w:bottom w:val="none" w:sz="0" w:space="0" w:color="auto"/>
                        <w:right w:val="none" w:sz="0" w:space="0" w:color="auto"/>
                      </w:divBdr>
                    </w:div>
                  </w:divsChild>
                </w:div>
                <w:div w:id="1035545680">
                  <w:marLeft w:val="0"/>
                  <w:marRight w:val="0"/>
                  <w:marTop w:val="0"/>
                  <w:marBottom w:val="0"/>
                  <w:divBdr>
                    <w:top w:val="none" w:sz="0" w:space="0" w:color="auto"/>
                    <w:left w:val="none" w:sz="0" w:space="0" w:color="auto"/>
                    <w:bottom w:val="none" w:sz="0" w:space="0" w:color="auto"/>
                    <w:right w:val="none" w:sz="0" w:space="0" w:color="auto"/>
                  </w:divBdr>
                  <w:divsChild>
                    <w:div w:id="1170175953">
                      <w:marLeft w:val="0"/>
                      <w:marRight w:val="0"/>
                      <w:marTop w:val="0"/>
                      <w:marBottom w:val="0"/>
                      <w:divBdr>
                        <w:top w:val="none" w:sz="0" w:space="0" w:color="auto"/>
                        <w:left w:val="none" w:sz="0" w:space="0" w:color="auto"/>
                        <w:bottom w:val="none" w:sz="0" w:space="0" w:color="auto"/>
                        <w:right w:val="none" w:sz="0" w:space="0" w:color="auto"/>
                      </w:divBdr>
                    </w:div>
                  </w:divsChild>
                </w:div>
                <w:div w:id="1064721102">
                  <w:marLeft w:val="0"/>
                  <w:marRight w:val="0"/>
                  <w:marTop w:val="0"/>
                  <w:marBottom w:val="0"/>
                  <w:divBdr>
                    <w:top w:val="none" w:sz="0" w:space="0" w:color="auto"/>
                    <w:left w:val="none" w:sz="0" w:space="0" w:color="auto"/>
                    <w:bottom w:val="none" w:sz="0" w:space="0" w:color="auto"/>
                    <w:right w:val="none" w:sz="0" w:space="0" w:color="auto"/>
                  </w:divBdr>
                  <w:divsChild>
                    <w:div w:id="535385109">
                      <w:marLeft w:val="0"/>
                      <w:marRight w:val="0"/>
                      <w:marTop w:val="0"/>
                      <w:marBottom w:val="0"/>
                      <w:divBdr>
                        <w:top w:val="none" w:sz="0" w:space="0" w:color="auto"/>
                        <w:left w:val="none" w:sz="0" w:space="0" w:color="auto"/>
                        <w:bottom w:val="none" w:sz="0" w:space="0" w:color="auto"/>
                        <w:right w:val="none" w:sz="0" w:space="0" w:color="auto"/>
                      </w:divBdr>
                    </w:div>
                  </w:divsChild>
                </w:div>
                <w:div w:id="1072390578">
                  <w:marLeft w:val="0"/>
                  <w:marRight w:val="0"/>
                  <w:marTop w:val="0"/>
                  <w:marBottom w:val="0"/>
                  <w:divBdr>
                    <w:top w:val="none" w:sz="0" w:space="0" w:color="auto"/>
                    <w:left w:val="none" w:sz="0" w:space="0" w:color="auto"/>
                    <w:bottom w:val="none" w:sz="0" w:space="0" w:color="auto"/>
                    <w:right w:val="none" w:sz="0" w:space="0" w:color="auto"/>
                  </w:divBdr>
                  <w:divsChild>
                    <w:div w:id="407456621">
                      <w:marLeft w:val="0"/>
                      <w:marRight w:val="0"/>
                      <w:marTop w:val="0"/>
                      <w:marBottom w:val="0"/>
                      <w:divBdr>
                        <w:top w:val="none" w:sz="0" w:space="0" w:color="auto"/>
                        <w:left w:val="none" w:sz="0" w:space="0" w:color="auto"/>
                        <w:bottom w:val="none" w:sz="0" w:space="0" w:color="auto"/>
                        <w:right w:val="none" w:sz="0" w:space="0" w:color="auto"/>
                      </w:divBdr>
                    </w:div>
                  </w:divsChild>
                </w:div>
                <w:div w:id="1273055059">
                  <w:marLeft w:val="0"/>
                  <w:marRight w:val="0"/>
                  <w:marTop w:val="0"/>
                  <w:marBottom w:val="0"/>
                  <w:divBdr>
                    <w:top w:val="none" w:sz="0" w:space="0" w:color="auto"/>
                    <w:left w:val="none" w:sz="0" w:space="0" w:color="auto"/>
                    <w:bottom w:val="none" w:sz="0" w:space="0" w:color="auto"/>
                    <w:right w:val="none" w:sz="0" w:space="0" w:color="auto"/>
                  </w:divBdr>
                  <w:divsChild>
                    <w:div w:id="99490997">
                      <w:marLeft w:val="0"/>
                      <w:marRight w:val="0"/>
                      <w:marTop w:val="0"/>
                      <w:marBottom w:val="0"/>
                      <w:divBdr>
                        <w:top w:val="none" w:sz="0" w:space="0" w:color="auto"/>
                        <w:left w:val="none" w:sz="0" w:space="0" w:color="auto"/>
                        <w:bottom w:val="none" w:sz="0" w:space="0" w:color="auto"/>
                        <w:right w:val="none" w:sz="0" w:space="0" w:color="auto"/>
                      </w:divBdr>
                    </w:div>
                  </w:divsChild>
                </w:div>
                <w:div w:id="1703283260">
                  <w:marLeft w:val="0"/>
                  <w:marRight w:val="0"/>
                  <w:marTop w:val="0"/>
                  <w:marBottom w:val="0"/>
                  <w:divBdr>
                    <w:top w:val="none" w:sz="0" w:space="0" w:color="auto"/>
                    <w:left w:val="none" w:sz="0" w:space="0" w:color="auto"/>
                    <w:bottom w:val="none" w:sz="0" w:space="0" w:color="auto"/>
                    <w:right w:val="none" w:sz="0" w:space="0" w:color="auto"/>
                  </w:divBdr>
                  <w:divsChild>
                    <w:div w:id="770394283">
                      <w:marLeft w:val="0"/>
                      <w:marRight w:val="0"/>
                      <w:marTop w:val="0"/>
                      <w:marBottom w:val="0"/>
                      <w:divBdr>
                        <w:top w:val="none" w:sz="0" w:space="0" w:color="auto"/>
                        <w:left w:val="none" w:sz="0" w:space="0" w:color="auto"/>
                        <w:bottom w:val="none" w:sz="0" w:space="0" w:color="auto"/>
                        <w:right w:val="none" w:sz="0" w:space="0" w:color="auto"/>
                      </w:divBdr>
                    </w:div>
                    <w:div w:id="1925921031">
                      <w:marLeft w:val="0"/>
                      <w:marRight w:val="0"/>
                      <w:marTop w:val="0"/>
                      <w:marBottom w:val="0"/>
                      <w:divBdr>
                        <w:top w:val="none" w:sz="0" w:space="0" w:color="auto"/>
                        <w:left w:val="none" w:sz="0" w:space="0" w:color="auto"/>
                        <w:bottom w:val="none" w:sz="0" w:space="0" w:color="auto"/>
                        <w:right w:val="none" w:sz="0" w:space="0" w:color="auto"/>
                      </w:divBdr>
                    </w:div>
                  </w:divsChild>
                </w:div>
                <w:div w:id="1750616867">
                  <w:marLeft w:val="0"/>
                  <w:marRight w:val="0"/>
                  <w:marTop w:val="0"/>
                  <w:marBottom w:val="0"/>
                  <w:divBdr>
                    <w:top w:val="none" w:sz="0" w:space="0" w:color="auto"/>
                    <w:left w:val="none" w:sz="0" w:space="0" w:color="auto"/>
                    <w:bottom w:val="none" w:sz="0" w:space="0" w:color="auto"/>
                    <w:right w:val="none" w:sz="0" w:space="0" w:color="auto"/>
                  </w:divBdr>
                  <w:divsChild>
                    <w:div w:id="1207180543">
                      <w:marLeft w:val="0"/>
                      <w:marRight w:val="0"/>
                      <w:marTop w:val="0"/>
                      <w:marBottom w:val="0"/>
                      <w:divBdr>
                        <w:top w:val="none" w:sz="0" w:space="0" w:color="auto"/>
                        <w:left w:val="none" w:sz="0" w:space="0" w:color="auto"/>
                        <w:bottom w:val="none" w:sz="0" w:space="0" w:color="auto"/>
                        <w:right w:val="none" w:sz="0" w:space="0" w:color="auto"/>
                      </w:divBdr>
                    </w:div>
                  </w:divsChild>
                </w:div>
                <w:div w:id="2053537651">
                  <w:marLeft w:val="0"/>
                  <w:marRight w:val="0"/>
                  <w:marTop w:val="0"/>
                  <w:marBottom w:val="0"/>
                  <w:divBdr>
                    <w:top w:val="none" w:sz="0" w:space="0" w:color="auto"/>
                    <w:left w:val="none" w:sz="0" w:space="0" w:color="auto"/>
                    <w:bottom w:val="none" w:sz="0" w:space="0" w:color="auto"/>
                    <w:right w:val="none" w:sz="0" w:space="0" w:color="auto"/>
                  </w:divBdr>
                  <w:divsChild>
                    <w:div w:id="1977056972">
                      <w:marLeft w:val="0"/>
                      <w:marRight w:val="0"/>
                      <w:marTop w:val="0"/>
                      <w:marBottom w:val="0"/>
                      <w:divBdr>
                        <w:top w:val="none" w:sz="0" w:space="0" w:color="auto"/>
                        <w:left w:val="none" w:sz="0" w:space="0" w:color="auto"/>
                        <w:bottom w:val="none" w:sz="0" w:space="0" w:color="auto"/>
                        <w:right w:val="none" w:sz="0" w:space="0" w:color="auto"/>
                      </w:divBdr>
                    </w:div>
                  </w:divsChild>
                </w:div>
                <w:div w:id="2098668778">
                  <w:marLeft w:val="0"/>
                  <w:marRight w:val="0"/>
                  <w:marTop w:val="0"/>
                  <w:marBottom w:val="0"/>
                  <w:divBdr>
                    <w:top w:val="none" w:sz="0" w:space="0" w:color="auto"/>
                    <w:left w:val="none" w:sz="0" w:space="0" w:color="auto"/>
                    <w:bottom w:val="none" w:sz="0" w:space="0" w:color="auto"/>
                    <w:right w:val="none" w:sz="0" w:space="0" w:color="auto"/>
                  </w:divBdr>
                  <w:divsChild>
                    <w:div w:id="545918173">
                      <w:marLeft w:val="0"/>
                      <w:marRight w:val="0"/>
                      <w:marTop w:val="0"/>
                      <w:marBottom w:val="0"/>
                      <w:divBdr>
                        <w:top w:val="none" w:sz="0" w:space="0" w:color="auto"/>
                        <w:left w:val="none" w:sz="0" w:space="0" w:color="auto"/>
                        <w:bottom w:val="none" w:sz="0" w:space="0" w:color="auto"/>
                        <w:right w:val="none" w:sz="0" w:space="0" w:color="auto"/>
                      </w:divBdr>
                    </w:div>
                  </w:divsChild>
                </w:div>
                <w:div w:id="2117485233">
                  <w:marLeft w:val="0"/>
                  <w:marRight w:val="0"/>
                  <w:marTop w:val="0"/>
                  <w:marBottom w:val="0"/>
                  <w:divBdr>
                    <w:top w:val="none" w:sz="0" w:space="0" w:color="auto"/>
                    <w:left w:val="none" w:sz="0" w:space="0" w:color="auto"/>
                    <w:bottom w:val="none" w:sz="0" w:space="0" w:color="auto"/>
                    <w:right w:val="none" w:sz="0" w:space="0" w:color="auto"/>
                  </w:divBdr>
                  <w:divsChild>
                    <w:div w:id="87565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671090">
          <w:marLeft w:val="0"/>
          <w:marRight w:val="0"/>
          <w:marTop w:val="0"/>
          <w:marBottom w:val="0"/>
          <w:divBdr>
            <w:top w:val="none" w:sz="0" w:space="0" w:color="auto"/>
            <w:left w:val="none" w:sz="0" w:space="0" w:color="auto"/>
            <w:bottom w:val="none" w:sz="0" w:space="0" w:color="auto"/>
            <w:right w:val="none" w:sz="0" w:space="0" w:color="auto"/>
          </w:divBdr>
          <w:divsChild>
            <w:div w:id="104693416">
              <w:marLeft w:val="-75"/>
              <w:marRight w:val="0"/>
              <w:marTop w:val="30"/>
              <w:marBottom w:val="30"/>
              <w:divBdr>
                <w:top w:val="none" w:sz="0" w:space="0" w:color="auto"/>
                <w:left w:val="none" w:sz="0" w:space="0" w:color="auto"/>
                <w:bottom w:val="none" w:sz="0" w:space="0" w:color="auto"/>
                <w:right w:val="none" w:sz="0" w:space="0" w:color="auto"/>
              </w:divBdr>
              <w:divsChild>
                <w:div w:id="184055871">
                  <w:marLeft w:val="0"/>
                  <w:marRight w:val="0"/>
                  <w:marTop w:val="0"/>
                  <w:marBottom w:val="0"/>
                  <w:divBdr>
                    <w:top w:val="none" w:sz="0" w:space="0" w:color="auto"/>
                    <w:left w:val="none" w:sz="0" w:space="0" w:color="auto"/>
                    <w:bottom w:val="none" w:sz="0" w:space="0" w:color="auto"/>
                    <w:right w:val="none" w:sz="0" w:space="0" w:color="auto"/>
                  </w:divBdr>
                  <w:divsChild>
                    <w:div w:id="59599459">
                      <w:marLeft w:val="0"/>
                      <w:marRight w:val="0"/>
                      <w:marTop w:val="0"/>
                      <w:marBottom w:val="0"/>
                      <w:divBdr>
                        <w:top w:val="none" w:sz="0" w:space="0" w:color="auto"/>
                        <w:left w:val="none" w:sz="0" w:space="0" w:color="auto"/>
                        <w:bottom w:val="none" w:sz="0" w:space="0" w:color="auto"/>
                        <w:right w:val="none" w:sz="0" w:space="0" w:color="auto"/>
                      </w:divBdr>
                    </w:div>
                  </w:divsChild>
                </w:div>
                <w:div w:id="316225198">
                  <w:marLeft w:val="0"/>
                  <w:marRight w:val="0"/>
                  <w:marTop w:val="0"/>
                  <w:marBottom w:val="0"/>
                  <w:divBdr>
                    <w:top w:val="none" w:sz="0" w:space="0" w:color="auto"/>
                    <w:left w:val="none" w:sz="0" w:space="0" w:color="auto"/>
                    <w:bottom w:val="none" w:sz="0" w:space="0" w:color="auto"/>
                    <w:right w:val="none" w:sz="0" w:space="0" w:color="auto"/>
                  </w:divBdr>
                  <w:divsChild>
                    <w:div w:id="1571694692">
                      <w:marLeft w:val="0"/>
                      <w:marRight w:val="0"/>
                      <w:marTop w:val="0"/>
                      <w:marBottom w:val="0"/>
                      <w:divBdr>
                        <w:top w:val="none" w:sz="0" w:space="0" w:color="auto"/>
                        <w:left w:val="none" w:sz="0" w:space="0" w:color="auto"/>
                        <w:bottom w:val="none" w:sz="0" w:space="0" w:color="auto"/>
                        <w:right w:val="none" w:sz="0" w:space="0" w:color="auto"/>
                      </w:divBdr>
                    </w:div>
                  </w:divsChild>
                </w:div>
                <w:div w:id="871919441">
                  <w:marLeft w:val="0"/>
                  <w:marRight w:val="0"/>
                  <w:marTop w:val="0"/>
                  <w:marBottom w:val="0"/>
                  <w:divBdr>
                    <w:top w:val="none" w:sz="0" w:space="0" w:color="auto"/>
                    <w:left w:val="none" w:sz="0" w:space="0" w:color="auto"/>
                    <w:bottom w:val="none" w:sz="0" w:space="0" w:color="auto"/>
                    <w:right w:val="none" w:sz="0" w:space="0" w:color="auto"/>
                  </w:divBdr>
                  <w:divsChild>
                    <w:div w:id="1989288457">
                      <w:marLeft w:val="0"/>
                      <w:marRight w:val="0"/>
                      <w:marTop w:val="0"/>
                      <w:marBottom w:val="0"/>
                      <w:divBdr>
                        <w:top w:val="none" w:sz="0" w:space="0" w:color="auto"/>
                        <w:left w:val="none" w:sz="0" w:space="0" w:color="auto"/>
                        <w:bottom w:val="none" w:sz="0" w:space="0" w:color="auto"/>
                        <w:right w:val="none" w:sz="0" w:space="0" w:color="auto"/>
                      </w:divBdr>
                    </w:div>
                  </w:divsChild>
                </w:div>
                <w:div w:id="929974237">
                  <w:marLeft w:val="0"/>
                  <w:marRight w:val="0"/>
                  <w:marTop w:val="0"/>
                  <w:marBottom w:val="0"/>
                  <w:divBdr>
                    <w:top w:val="none" w:sz="0" w:space="0" w:color="auto"/>
                    <w:left w:val="none" w:sz="0" w:space="0" w:color="auto"/>
                    <w:bottom w:val="none" w:sz="0" w:space="0" w:color="auto"/>
                    <w:right w:val="none" w:sz="0" w:space="0" w:color="auto"/>
                  </w:divBdr>
                  <w:divsChild>
                    <w:div w:id="1210000148">
                      <w:marLeft w:val="0"/>
                      <w:marRight w:val="0"/>
                      <w:marTop w:val="0"/>
                      <w:marBottom w:val="0"/>
                      <w:divBdr>
                        <w:top w:val="none" w:sz="0" w:space="0" w:color="auto"/>
                        <w:left w:val="none" w:sz="0" w:space="0" w:color="auto"/>
                        <w:bottom w:val="none" w:sz="0" w:space="0" w:color="auto"/>
                        <w:right w:val="none" w:sz="0" w:space="0" w:color="auto"/>
                      </w:divBdr>
                    </w:div>
                  </w:divsChild>
                </w:div>
                <w:div w:id="1175420414">
                  <w:marLeft w:val="0"/>
                  <w:marRight w:val="0"/>
                  <w:marTop w:val="0"/>
                  <w:marBottom w:val="0"/>
                  <w:divBdr>
                    <w:top w:val="none" w:sz="0" w:space="0" w:color="auto"/>
                    <w:left w:val="none" w:sz="0" w:space="0" w:color="auto"/>
                    <w:bottom w:val="none" w:sz="0" w:space="0" w:color="auto"/>
                    <w:right w:val="none" w:sz="0" w:space="0" w:color="auto"/>
                  </w:divBdr>
                  <w:divsChild>
                    <w:div w:id="385491261">
                      <w:marLeft w:val="0"/>
                      <w:marRight w:val="0"/>
                      <w:marTop w:val="0"/>
                      <w:marBottom w:val="0"/>
                      <w:divBdr>
                        <w:top w:val="none" w:sz="0" w:space="0" w:color="auto"/>
                        <w:left w:val="none" w:sz="0" w:space="0" w:color="auto"/>
                        <w:bottom w:val="none" w:sz="0" w:space="0" w:color="auto"/>
                        <w:right w:val="none" w:sz="0" w:space="0" w:color="auto"/>
                      </w:divBdr>
                    </w:div>
                  </w:divsChild>
                </w:div>
                <w:div w:id="1450586762">
                  <w:marLeft w:val="0"/>
                  <w:marRight w:val="0"/>
                  <w:marTop w:val="0"/>
                  <w:marBottom w:val="0"/>
                  <w:divBdr>
                    <w:top w:val="none" w:sz="0" w:space="0" w:color="auto"/>
                    <w:left w:val="none" w:sz="0" w:space="0" w:color="auto"/>
                    <w:bottom w:val="none" w:sz="0" w:space="0" w:color="auto"/>
                    <w:right w:val="none" w:sz="0" w:space="0" w:color="auto"/>
                  </w:divBdr>
                  <w:divsChild>
                    <w:div w:id="667295865">
                      <w:marLeft w:val="0"/>
                      <w:marRight w:val="0"/>
                      <w:marTop w:val="0"/>
                      <w:marBottom w:val="0"/>
                      <w:divBdr>
                        <w:top w:val="none" w:sz="0" w:space="0" w:color="auto"/>
                        <w:left w:val="none" w:sz="0" w:space="0" w:color="auto"/>
                        <w:bottom w:val="none" w:sz="0" w:space="0" w:color="auto"/>
                        <w:right w:val="none" w:sz="0" w:space="0" w:color="auto"/>
                      </w:divBdr>
                    </w:div>
                  </w:divsChild>
                </w:div>
                <w:div w:id="1459297236">
                  <w:marLeft w:val="0"/>
                  <w:marRight w:val="0"/>
                  <w:marTop w:val="0"/>
                  <w:marBottom w:val="0"/>
                  <w:divBdr>
                    <w:top w:val="none" w:sz="0" w:space="0" w:color="auto"/>
                    <w:left w:val="none" w:sz="0" w:space="0" w:color="auto"/>
                    <w:bottom w:val="none" w:sz="0" w:space="0" w:color="auto"/>
                    <w:right w:val="none" w:sz="0" w:space="0" w:color="auto"/>
                  </w:divBdr>
                  <w:divsChild>
                    <w:div w:id="725178870">
                      <w:marLeft w:val="0"/>
                      <w:marRight w:val="0"/>
                      <w:marTop w:val="0"/>
                      <w:marBottom w:val="0"/>
                      <w:divBdr>
                        <w:top w:val="none" w:sz="0" w:space="0" w:color="auto"/>
                        <w:left w:val="none" w:sz="0" w:space="0" w:color="auto"/>
                        <w:bottom w:val="none" w:sz="0" w:space="0" w:color="auto"/>
                        <w:right w:val="none" w:sz="0" w:space="0" w:color="auto"/>
                      </w:divBdr>
                    </w:div>
                  </w:divsChild>
                </w:div>
                <w:div w:id="1690138624">
                  <w:marLeft w:val="0"/>
                  <w:marRight w:val="0"/>
                  <w:marTop w:val="0"/>
                  <w:marBottom w:val="0"/>
                  <w:divBdr>
                    <w:top w:val="none" w:sz="0" w:space="0" w:color="auto"/>
                    <w:left w:val="none" w:sz="0" w:space="0" w:color="auto"/>
                    <w:bottom w:val="none" w:sz="0" w:space="0" w:color="auto"/>
                    <w:right w:val="none" w:sz="0" w:space="0" w:color="auto"/>
                  </w:divBdr>
                  <w:divsChild>
                    <w:div w:id="1111363137">
                      <w:marLeft w:val="0"/>
                      <w:marRight w:val="0"/>
                      <w:marTop w:val="0"/>
                      <w:marBottom w:val="0"/>
                      <w:divBdr>
                        <w:top w:val="none" w:sz="0" w:space="0" w:color="auto"/>
                        <w:left w:val="none" w:sz="0" w:space="0" w:color="auto"/>
                        <w:bottom w:val="none" w:sz="0" w:space="0" w:color="auto"/>
                        <w:right w:val="none" w:sz="0" w:space="0" w:color="auto"/>
                      </w:divBdr>
                    </w:div>
                  </w:divsChild>
                </w:div>
                <w:div w:id="1910386518">
                  <w:marLeft w:val="0"/>
                  <w:marRight w:val="0"/>
                  <w:marTop w:val="0"/>
                  <w:marBottom w:val="0"/>
                  <w:divBdr>
                    <w:top w:val="none" w:sz="0" w:space="0" w:color="auto"/>
                    <w:left w:val="none" w:sz="0" w:space="0" w:color="auto"/>
                    <w:bottom w:val="none" w:sz="0" w:space="0" w:color="auto"/>
                    <w:right w:val="none" w:sz="0" w:space="0" w:color="auto"/>
                  </w:divBdr>
                  <w:divsChild>
                    <w:div w:id="916523589">
                      <w:marLeft w:val="0"/>
                      <w:marRight w:val="0"/>
                      <w:marTop w:val="0"/>
                      <w:marBottom w:val="0"/>
                      <w:divBdr>
                        <w:top w:val="none" w:sz="0" w:space="0" w:color="auto"/>
                        <w:left w:val="none" w:sz="0" w:space="0" w:color="auto"/>
                        <w:bottom w:val="none" w:sz="0" w:space="0" w:color="auto"/>
                        <w:right w:val="none" w:sz="0" w:space="0" w:color="auto"/>
                      </w:divBdr>
                    </w:div>
                  </w:divsChild>
                </w:div>
                <w:div w:id="1941067340">
                  <w:marLeft w:val="0"/>
                  <w:marRight w:val="0"/>
                  <w:marTop w:val="0"/>
                  <w:marBottom w:val="0"/>
                  <w:divBdr>
                    <w:top w:val="none" w:sz="0" w:space="0" w:color="auto"/>
                    <w:left w:val="none" w:sz="0" w:space="0" w:color="auto"/>
                    <w:bottom w:val="none" w:sz="0" w:space="0" w:color="auto"/>
                    <w:right w:val="none" w:sz="0" w:space="0" w:color="auto"/>
                  </w:divBdr>
                  <w:divsChild>
                    <w:div w:id="105750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321288">
          <w:marLeft w:val="0"/>
          <w:marRight w:val="0"/>
          <w:marTop w:val="0"/>
          <w:marBottom w:val="0"/>
          <w:divBdr>
            <w:top w:val="none" w:sz="0" w:space="0" w:color="auto"/>
            <w:left w:val="none" w:sz="0" w:space="0" w:color="auto"/>
            <w:bottom w:val="none" w:sz="0" w:space="0" w:color="auto"/>
            <w:right w:val="none" w:sz="0" w:space="0" w:color="auto"/>
          </w:divBdr>
        </w:div>
        <w:div w:id="1154565178">
          <w:marLeft w:val="0"/>
          <w:marRight w:val="0"/>
          <w:marTop w:val="0"/>
          <w:marBottom w:val="0"/>
          <w:divBdr>
            <w:top w:val="none" w:sz="0" w:space="0" w:color="auto"/>
            <w:left w:val="none" w:sz="0" w:space="0" w:color="auto"/>
            <w:bottom w:val="none" w:sz="0" w:space="0" w:color="auto"/>
            <w:right w:val="none" w:sz="0" w:space="0" w:color="auto"/>
          </w:divBdr>
        </w:div>
        <w:div w:id="1218005922">
          <w:marLeft w:val="0"/>
          <w:marRight w:val="0"/>
          <w:marTop w:val="0"/>
          <w:marBottom w:val="0"/>
          <w:divBdr>
            <w:top w:val="none" w:sz="0" w:space="0" w:color="auto"/>
            <w:left w:val="none" w:sz="0" w:space="0" w:color="auto"/>
            <w:bottom w:val="none" w:sz="0" w:space="0" w:color="auto"/>
            <w:right w:val="none" w:sz="0" w:space="0" w:color="auto"/>
          </w:divBdr>
          <w:divsChild>
            <w:div w:id="102769989">
              <w:marLeft w:val="0"/>
              <w:marRight w:val="0"/>
              <w:marTop w:val="0"/>
              <w:marBottom w:val="0"/>
              <w:divBdr>
                <w:top w:val="none" w:sz="0" w:space="0" w:color="auto"/>
                <w:left w:val="none" w:sz="0" w:space="0" w:color="auto"/>
                <w:bottom w:val="none" w:sz="0" w:space="0" w:color="auto"/>
                <w:right w:val="none" w:sz="0" w:space="0" w:color="auto"/>
              </w:divBdr>
            </w:div>
            <w:div w:id="917708982">
              <w:marLeft w:val="0"/>
              <w:marRight w:val="0"/>
              <w:marTop w:val="0"/>
              <w:marBottom w:val="0"/>
              <w:divBdr>
                <w:top w:val="none" w:sz="0" w:space="0" w:color="auto"/>
                <w:left w:val="none" w:sz="0" w:space="0" w:color="auto"/>
                <w:bottom w:val="none" w:sz="0" w:space="0" w:color="auto"/>
                <w:right w:val="none" w:sz="0" w:space="0" w:color="auto"/>
              </w:divBdr>
            </w:div>
            <w:div w:id="1105229055">
              <w:marLeft w:val="0"/>
              <w:marRight w:val="0"/>
              <w:marTop w:val="0"/>
              <w:marBottom w:val="0"/>
              <w:divBdr>
                <w:top w:val="none" w:sz="0" w:space="0" w:color="auto"/>
                <w:left w:val="none" w:sz="0" w:space="0" w:color="auto"/>
                <w:bottom w:val="none" w:sz="0" w:space="0" w:color="auto"/>
                <w:right w:val="none" w:sz="0" w:space="0" w:color="auto"/>
              </w:divBdr>
            </w:div>
            <w:div w:id="1632784013">
              <w:marLeft w:val="0"/>
              <w:marRight w:val="0"/>
              <w:marTop w:val="0"/>
              <w:marBottom w:val="0"/>
              <w:divBdr>
                <w:top w:val="none" w:sz="0" w:space="0" w:color="auto"/>
                <w:left w:val="none" w:sz="0" w:space="0" w:color="auto"/>
                <w:bottom w:val="none" w:sz="0" w:space="0" w:color="auto"/>
                <w:right w:val="none" w:sz="0" w:space="0" w:color="auto"/>
              </w:divBdr>
            </w:div>
            <w:div w:id="1887981922">
              <w:marLeft w:val="0"/>
              <w:marRight w:val="0"/>
              <w:marTop w:val="0"/>
              <w:marBottom w:val="0"/>
              <w:divBdr>
                <w:top w:val="none" w:sz="0" w:space="0" w:color="auto"/>
                <w:left w:val="none" w:sz="0" w:space="0" w:color="auto"/>
                <w:bottom w:val="none" w:sz="0" w:space="0" w:color="auto"/>
                <w:right w:val="none" w:sz="0" w:space="0" w:color="auto"/>
              </w:divBdr>
            </w:div>
            <w:div w:id="2077701462">
              <w:marLeft w:val="0"/>
              <w:marRight w:val="0"/>
              <w:marTop w:val="0"/>
              <w:marBottom w:val="0"/>
              <w:divBdr>
                <w:top w:val="none" w:sz="0" w:space="0" w:color="auto"/>
                <w:left w:val="none" w:sz="0" w:space="0" w:color="auto"/>
                <w:bottom w:val="none" w:sz="0" w:space="0" w:color="auto"/>
                <w:right w:val="none" w:sz="0" w:space="0" w:color="auto"/>
              </w:divBdr>
            </w:div>
          </w:divsChild>
        </w:div>
        <w:div w:id="1629168411">
          <w:marLeft w:val="0"/>
          <w:marRight w:val="0"/>
          <w:marTop w:val="0"/>
          <w:marBottom w:val="0"/>
          <w:divBdr>
            <w:top w:val="none" w:sz="0" w:space="0" w:color="auto"/>
            <w:left w:val="none" w:sz="0" w:space="0" w:color="auto"/>
            <w:bottom w:val="none" w:sz="0" w:space="0" w:color="auto"/>
            <w:right w:val="none" w:sz="0" w:space="0" w:color="auto"/>
          </w:divBdr>
          <w:divsChild>
            <w:div w:id="254486377">
              <w:marLeft w:val="0"/>
              <w:marRight w:val="0"/>
              <w:marTop w:val="0"/>
              <w:marBottom w:val="0"/>
              <w:divBdr>
                <w:top w:val="none" w:sz="0" w:space="0" w:color="auto"/>
                <w:left w:val="none" w:sz="0" w:space="0" w:color="auto"/>
                <w:bottom w:val="none" w:sz="0" w:space="0" w:color="auto"/>
                <w:right w:val="none" w:sz="0" w:space="0" w:color="auto"/>
              </w:divBdr>
            </w:div>
            <w:div w:id="383723046">
              <w:marLeft w:val="0"/>
              <w:marRight w:val="0"/>
              <w:marTop w:val="0"/>
              <w:marBottom w:val="0"/>
              <w:divBdr>
                <w:top w:val="none" w:sz="0" w:space="0" w:color="auto"/>
                <w:left w:val="none" w:sz="0" w:space="0" w:color="auto"/>
                <w:bottom w:val="none" w:sz="0" w:space="0" w:color="auto"/>
                <w:right w:val="none" w:sz="0" w:space="0" w:color="auto"/>
              </w:divBdr>
            </w:div>
            <w:div w:id="674647884">
              <w:marLeft w:val="0"/>
              <w:marRight w:val="0"/>
              <w:marTop w:val="0"/>
              <w:marBottom w:val="0"/>
              <w:divBdr>
                <w:top w:val="none" w:sz="0" w:space="0" w:color="auto"/>
                <w:left w:val="none" w:sz="0" w:space="0" w:color="auto"/>
                <w:bottom w:val="none" w:sz="0" w:space="0" w:color="auto"/>
                <w:right w:val="none" w:sz="0" w:space="0" w:color="auto"/>
              </w:divBdr>
            </w:div>
            <w:div w:id="876550861">
              <w:marLeft w:val="0"/>
              <w:marRight w:val="0"/>
              <w:marTop w:val="0"/>
              <w:marBottom w:val="0"/>
              <w:divBdr>
                <w:top w:val="none" w:sz="0" w:space="0" w:color="auto"/>
                <w:left w:val="none" w:sz="0" w:space="0" w:color="auto"/>
                <w:bottom w:val="none" w:sz="0" w:space="0" w:color="auto"/>
                <w:right w:val="none" w:sz="0" w:space="0" w:color="auto"/>
              </w:divBdr>
            </w:div>
            <w:div w:id="1093362464">
              <w:marLeft w:val="0"/>
              <w:marRight w:val="0"/>
              <w:marTop w:val="0"/>
              <w:marBottom w:val="0"/>
              <w:divBdr>
                <w:top w:val="none" w:sz="0" w:space="0" w:color="auto"/>
                <w:left w:val="none" w:sz="0" w:space="0" w:color="auto"/>
                <w:bottom w:val="none" w:sz="0" w:space="0" w:color="auto"/>
                <w:right w:val="none" w:sz="0" w:space="0" w:color="auto"/>
              </w:divBdr>
            </w:div>
            <w:div w:id="1226572415">
              <w:marLeft w:val="0"/>
              <w:marRight w:val="0"/>
              <w:marTop w:val="0"/>
              <w:marBottom w:val="0"/>
              <w:divBdr>
                <w:top w:val="none" w:sz="0" w:space="0" w:color="auto"/>
                <w:left w:val="none" w:sz="0" w:space="0" w:color="auto"/>
                <w:bottom w:val="none" w:sz="0" w:space="0" w:color="auto"/>
                <w:right w:val="none" w:sz="0" w:space="0" w:color="auto"/>
              </w:divBdr>
            </w:div>
            <w:div w:id="1514034204">
              <w:marLeft w:val="0"/>
              <w:marRight w:val="0"/>
              <w:marTop w:val="0"/>
              <w:marBottom w:val="0"/>
              <w:divBdr>
                <w:top w:val="none" w:sz="0" w:space="0" w:color="auto"/>
                <w:left w:val="none" w:sz="0" w:space="0" w:color="auto"/>
                <w:bottom w:val="none" w:sz="0" w:space="0" w:color="auto"/>
                <w:right w:val="none" w:sz="0" w:space="0" w:color="auto"/>
              </w:divBdr>
            </w:div>
            <w:div w:id="1550649755">
              <w:marLeft w:val="0"/>
              <w:marRight w:val="0"/>
              <w:marTop w:val="0"/>
              <w:marBottom w:val="0"/>
              <w:divBdr>
                <w:top w:val="none" w:sz="0" w:space="0" w:color="auto"/>
                <w:left w:val="none" w:sz="0" w:space="0" w:color="auto"/>
                <w:bottom w:val="none" w:sz="0" w:space="0" w:color="auto"/>
                <w:right w:val="none" w:sz="0" w:space="0" w:color="auto"/>
              </w:divBdr>
            </w:div>
            <w:div w:id="1574390161">
              <w:marLeft w:val="0"/>
              <w:marRight w:val="0"/>
              <w:marTop w:val="0"/>
              <w:marBottom w:val="0"/>
              <w:divBdr>
                <w:top w:val="none" w:sz="0" w:space="0" w:color="auto"/>
                <w:left w:val="none" w:sz="0" w:space="0" w:color="auto"/>
                <w:bottom w:val="none" w:sz="0" w:space="0" w:color="auto"/>
                <w:right w:val="none" w:sz="0" w:space="0" w:color="auto"/>
              </w:divBdr>
            </w:div>
            <w:div w:id="1584416291">
              <w:marLeft w:val="0"/>
              <w:marRight w:val="0"/>
              <w:marTop w:val="0"/>
              <w:marBottom w:val="0"/>
              <w:divBdr>
                <w:top w:val="none" w:sz="0" w:space="0" w:color="auto"/>
                <w:left w:val="none" w:sz="0" w:space="0" w:color="auto"/>
                <w:bottom w:val="none" w:sz="0" w:space="0" w:color="auto"/>
                <w:right w:val="none" w:sz="0" w:space="0" w:color="auto"/>
              </w:divBdr>
            </w:div>
            <w:div w:id="1662271817">
              <w:marLeft w:val="0"/>
              <w:marRight w:val="0"/>
              <w:marTop w:val="0"/>
              <w:marBottom w:val="0"/>
              <w:divBdr>
                <w:top w:val="none" w:sz="0" w:space="0" w:color="auto"/>
                <w:left w:val="none" w:sz="0" w:space="0" w:color="auto"/>
                <w:bottom w:val="none" w:sz="0" w:space="0" w:color="auto"/>
                <w:right w:val="none" w:sz="0" w:space="0" w:color="auto"/>
              </w:divBdr>
            </w:div>
            <w:div w:id="1716542292">
              <w:marLeft w:val="0"/>
              <w:marRight w:val="0"/>
              <w:marTop w:val="0"/>
              <w:marBottom w:val="0"/>
              <w:divBdr>
                <w:top w:val="none" w:sz="0" w:space="0" w:color="auto"/>
                <w:left w:val="none" w:sz="0" w:space="0" w:color="auto"/>
                <w:bottom w:val="none" w:sz="0" w:space="0" w:color="auto"/>
                <w:right w:val="none" w:sz="0" w:space="0" w:color="auto"/>
              </w:divBdr>
            </w:div>
            <w:div w:id="18152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255376">
      <w:bodyDiv w:val="1"/>
      <w:marLeft w:val="0"/>
      <w:marRight w:val="0"/>
      <w:marTop w:val="0"/>
      <w:marBottom w:val="0"/>
      <w:divBdr>
        <w:top w:val="none" w:sz="0" w:space="0" w:color="auto"/>
        <w:left w:val="none" w:sz="0" w:space="0" w:color="auto"/>
        <w:bottom w:val="none" w:sz="0" w:space="0" w:color="auto"/>
        <w:right w:val="none" w:sz="0" w:space="0" w:color="auto"/>
      </w:divBdr>
      <w:divsChild>
        <w:div w:id="640311615">
          <w:marLeft w:val="0"/>
          <w:marRight w:val="0"/>
          <w:marTop w:val="0"/>
          <w:marBottom w:val="0"/>
          <w:divBdr>
            <w:top w:val="none" w:sz="0" w:space="0" w:color="auto"/>
            <w:left w:val="none" w:sz="0" w:space="0" w:color="auto"/>
            <w:bottom w:val="none" w:sz="0" w:space="0" w:color="auto"/>
            <w:right w:val="none" w:sz="0" w:space="0" w:color="auto"/>
          </w:divBdr>
        </w:div>
        <w:div w:id="974137598">
          <w:marLeft w:val="0"/>
          <w:marRight w:val="0"/>
          <w:marTop w:val="0"/>
          <w:marBottom w:val="0"/>
          <w:divBdr>
            <w:top w:val="none" w:sz="0" w:space="0" w:color="auto"/>
            <w:left w:val="none" w:sz="0" w:space="0" w:color="auto"/>
            <w:bottom w:val="none" w:sz="0" w:space="0" w:color="auto"/>
            <w:right w:val="none" w:sz="0" w:space="0" w:color="auto"/>
          </w:divBdr>
        </w:div>
        <w:div w:id="995107712">
          <w:marLeft w:val="0"/>
          <w:marRight w:val="0"/>
          <w:marTop w:val="0"/>
          <w:marBottom w:val="0"/>
          <w:divBdr>
            <w:top w:val="none" w:sz="0" w:space="0" w:color="auto"/>
            <w:left w:val="none" w:sz="0" w:space="0" w:color="auto"/>
            <w:bottom w:val="none" w:sz="0" w:space="0" w:color="auto"/>
            <w:right w:val="none" w:sz="0" w:space="0" w:color="auto"/>
          </w:divBdr>
        </w:div>
      </w:divsChild>
    </w:div>
    <w:div w:id="1971276619">
      <w:bodyDiv w:val="1"/>
      <w:marLeft w:val="0"/>
      <w:marRight w:val="0"/>
      <w:marTop w:val="0"/>
      <w:marBottom w:val="0"/>
      <w:divBdr>
        <w:top w:val="none" w:sz="0" w:space="0" w:color="auto"/>
        <w:left w:val="none" w:sz="0" w:space="0" w:color="auto"/>
        <w:bottom w:val="none" w:sz="0" w:space="0" w:color="auto"/>
        <w:right w:val="none" w:sz="0" w:space="0" w:color="auto"/>
      </w:divBdr>
      <w:divsChild>
        <w:div w:id="98184694">
          <w:marLeft w:val="0"/>
          <w:marRight w:val="0"/>
          <w:marTop w:val="0"/>
          <w:marBottom w:val="0"/>
          <w:divBdr>
            <w:top w:val="none" w:sz="0" w:space="0" w:color="auto"/>
            <w:left w:val="none" w:sz="0" w:space="0" w:color="auto"/>
            <w:bottom w:val="none" w:sz="0" w:space="0" w:color="auto"/>
            <w:right w:val="none" w:sz="0" w:space="0" w:color="auto"/>
          </w:divBdr>
        </w:div>
        <w:div w:id="212348139">
          <w:marLeft w:val="0"/>
          <w:marRight w:val="0"/>
          <w:marTop w:val="0"/>
          <w:marBottom w:val="0"/>
          <w:divBdr>
            <w:top w:val="none" w:sz="0" w:space="0" w:color="auto"/>
            <w:left w:val="none" w:sz="0" w:space="0" w:color="auto"/>
            <w:bottom w:val="none" w:sz="0" w:space="0" w:color="auto"/>
            <w:right w:val="none" w:sz="0" w:space="0" w:color="auto"/>
          </w:divBdr>
        </w:div>
        <w:div w:id="244342790">
          <w:marLeft w:val="0"/>
          <w:marRight w:val="0"/>
          <w:marTop w:val="0"/>
          <w:marBottom w:val="0"/>
          <w:divBdr>
            <w:top w:val="none" w:sz="0" w:space="0" w:color="auto"/>
            <w:left w:val="none" w:sz="0" w:space="0" w:color="auto"/>
            <w:bottom w:val="none" w:sz="0" w:space="0" w:color="auto"/>
            <w:right w:val="none" w:sz="0" w:space="0" w:color="auto"/>
          </w:divBdr>
        </w:div>
        <w:div w:id="275992116">
          <w:marLeft w:val="0"/>
          <w:marRight w:val="0"/>
          <w:marTop w:val="0"/>
          <w:marBottom w:val="0"/>
          <w:divBdr>
            <w:top w:val="none" w:sz="0" w:space="0" w:color="auto"/>
            <w:left w:val="none" w:sz="0" w:space="0" w:color="auto"/>
            <w:bottom w:val="none" w:sz="0" w:space="0" w:color="auto"/>
            <w:right w:val="none" w:sz="0" w:space="0" w:color="auto"/>
          </w:divBdr>
        </w:div>
        <w:div w:id="277220100">
          <w:marLeft w:val="0"/>
          <w:marRight w:val="0"/>
          <w:marTop w:val="0"/>
          <w:marBottom w:val="0"/>
          <w:divBdr>
            <w:top w:val="none" w:sz="0" w:space="0" w:color="auto"/>
            <w:left w:val="none" w:sz="0" w:space="0" w:color="auto"/>
            <w:bottom w:val="none" w:sz="0" w:space="0" w:color="auto"/>
            <w:right w:val="none" w:sz="0" w:space="0" w:color="auto"/>
          </w:divBdr>
        </w:div>
        <w:div w:id="297607687">
          <w:marLeft w:val="0"/>
          <w:marRight w:val="0"/>
          <w:marTop w:val="0"/>
          <w:marBottom w:val="0"/>
          <w:divBdr>
            <w:top w:val="none" w:sz="0" w:space="0" w:color="auto"/>
            <w:left w:val="none" w:sz="0" w:space="0" w:color="auto"/>
            <w:bottom w:val="none" w:sz="0" w:space="0" w:color="auto"/>
            <w:right w:val="none" w:sz="0" w:space="0" w:color="auto"/>
          </w:divBdr>
          <w:divsChild>
            <w:div w:id="10228283">
              <w:marLeft w:val="0"/>
              <w:marRight w:val="0"/>
              <w:marTop w:val="0"/>
              <w:marBottom w:val="0"/>
              <w:divBdr>
                <w:top w:val="none" w:sz="0" w:space="0" w:color="auto"/>
                <w:left w:val="none" w:sz="0" w:space="0" w:color="auto"/>
                <w:bottom w:val="none" w:sz="0" w:space="0" w:color="auto"/>
                <w:right w:val="none" w:sz="0" w:space="0" w:color="auto"/>
              </w:divBdr>
            </w:div>
            <w:div w:id="13073024">
              <w:marLeft w:val="0"/>
              <w:marRight w:val="0"/>
              <w:marTop w:val="0"/>
              <w:marBottom w:val="0"/>
              <w:divBdr>
                <w:top w:val="none" w:sz="0" w:space="0" w:color="auto"/>
                <w:left w:val="none" w:sz="0" w:space="0" w:color="auto"/>
                <w:bottom w:val="none" w:sz="0" w:space="0" w:color="auto"/>
                <w:right w:val="none" w:sz="0" w:space="0" w:color="auto"/>
              </w:divBdr>
            </w:div>
            <w:div w:id="129178383">
              <w:marLeft w:val="0"/>
              <w:marRight w:val="0"/>
              <w:marTop w:val="0"/>
              <w:marBottom w:val="0"/>
              <w:divBdr>
                <w:top w:val="none" w:sz="0" w:space="0" w:color="auto"/>
                <w:left w:val="none" w:sz="0" w:space="0" w:color="auto"/>
                <w:bottom w:val="none" w:sz="0" w:space="0" w:color="auto"/>
                <w:right w:val="none" w:sz="0" w:space="0" w:color="auto"/>
              </w:divBdr>
            </w:div>
            <w:div w:id="218518576">
              <w:marLeft w:val="0"/>
              <w:marRight w:val="0"/>
              <w:marTop w:val="0"/>
              <w:marBottom w:val="0"/>
              <w:divBdr>
                <w:top w:val="none" w:sz="0" w:space="0" w:color="auto"/>
                <w:left w:val="none" w:sz="0" w:space="0" w:color="auto"/>
                <w:bottom w:val="none" w:sz="0" w:space="0" w:color="auto"/>
                <w:right w:val="none" w:sz="0" w:space="0" w:color="auto"/>
              </w:divBdr>
            </w:div>
            <w:div w:id="525826666">
              <w:marLeft w:val="0"/>
              <w:marRight w:val="0"/>
              <w:marTop w:val="0"/>
              <w:marBottom w:val="0"/>
              <w:divBdr>
                <w:top w:val="none" w:sz="0" w:space="0" w:color="auto"/>
                <w:left w:val="none" w:sz="0" w:space="0" w:color="auto"/>
                <w:bottom w:val="none" w:sz="0" w:space="0" w:color="auto"/>
                <w:right w:val="none" w:sz="0" w:space="0" w:color="auto"/>
              </w:divBdr>
            </w:div>
            <w:div w:id="574753147">
              <w:marLeft w:val="0"/>
              <w:marRight w:val="0"/>
              <w:marTop w:val="0"/>
              <w:marBottom w:val="0"/>
              <w:divBdr>
                <w:top w:val="none" w:sz="0" w:space="0" w:color="auto"/>
                <w:left w:val="none" w:sz="0" w:space="0" w:color="auto"/>
                <w:bottom w:val="none" w:sz="0" w:space="0" w:color="auto"/>
                <w:right w:val="none" w:sz="0" w:space="0" w:color="auto"/>
              </w:divBdr>
            </w:div>
            <w:div w:id="669335235">
              <w:marLeft w:val="0"/>
              <w:marRight w:val="0"/>
              <w:marTop w:val="0"/>
              <w:marBottom w:val="0"/>
              <w:divBdr>
                <w:top w:val="none" w:sz="0" w:space="0" w:color="auto"/>
                <w:left w:val="none" w:sz="0" w:space="0" w:color="auto"/>
                <w:bottom w:val="none" w:sz="0" w:space="0" w:color="auto"/>
                <w:right w:val="none" w:sz="0" w:space="0" w:color="auto"/>
              </w:divBdr>
            </w:div>
            <w:div w:id="733817725">
              <w:marLeft w:val="0"/>
              <w:marRight w:val="0"/>
              <w:marTop w:val="0"/>
              <w:marBottom w:val="0"/>
              <w:divBdr>
                <w:top w:val="none" w:sz="0" w:space="0" w:color="auto"/>
                <w:left w:val="none" w:sz="0" w:space="0" w:color="auto"/>
                <w:bottom w:val="none" w:sz="0" w:space="0" w:color="auto"/>
                <w:right w:val="none" w:sz="0" w:space="0" w:color="auto"/>
              </w:divBdr>
            </w:div>
            <w:div w:id="810289685">
              <w:marLeft w:val="0"/>
              <w:marRight w:val="0"/>
              <w:marTop w:val="0"/>
              <w:marBottom w:val="0"/>
              <w:divBdr>
                <w:top w:val="none" w:sz="0" w:space="0" w:color="auto"/>
                <w:left w:val="none" w:sz="0" w:space="0" w:color="auto"/>
                <w:bottom w:val="none" w:sz="0" w:space="0" w:color="auto"/>
                <w:right w:val="none" w:sz="0" w:space="0" w:color="auto"/>
              </w:divBdr>
            </w:div>
            <w:div w:id="877664218">
              <w:marLeft w:val="0"/>
              <w:marRight w:val="0"/>
              <w:marTop w:val="0"/>
              <w:marBottom w:val="0"/>
              <w:divBdr>
                <w:top w:val="none" w:sz="0" w:space="0" w:color="auto"/>
                <w:left w:val="none" w:sz="0" w:space="0" w:color="auto"/>
                <w:bottom w:val="none" w:sz="0" w:space="0" w:color="auto"/>
                <w:right w:val="none" w:sz="0" w:space="0" w:color="auto"/>
              </w:divBdr>
            </w:div>
            <w:div w:id="959073907">
              <w:marLeft w:val="0"/>
              <w:marRight w:val="0"/>
              <w:marTop w:val="0"/>
              <w:marBottom w:val="0"/>
              <w:divBdr>
                <w:top w:val="none" w:sz="0" w:space="0" w:color="auto"/>
                <w:left w:val="none" w:sz="0" w:space="0" w:color="auto"/>
                <w:bottom w:val="none" w:sz="0" w:space="0" w:color="auto"/>
                <w:right w:val="none" w:sz="0" w:space="0" w:color="auto"/>
              </w:divBdr>
            </w:div>
            <w:div w:id="971252066">
              <w:marLeft w:val="0"/>
              <w:marRight w:val="0"/>
              <w:marTop w:val="0"/>
              <w:marBottom w:val="0"/>
              <w:divBdr>
                <w:top w:val="none" w:sz="0" w:space="0" w:color="auto"/>
                <w:left w:val="none" w:sz="0" w:space="0" w:color="auto"/>
                <w:bottom w:val="none" w:sz="0" w:space="0" w:color="auto"/>
                <w:right w:val="none" w:sz="0" w:space="0" w:color="auto"/>
              </w:divBdr>
            </w:div>
            <w:div w:id="1173032951">
              <w:marLeft w:val="0"/>
              <w:marRight w:val="0"/>
              <w:marTop w:val="0"/>
              <w:marBottom w:val="0"/>
              <w:divBdr>
                <w:top w:val="none" w:sz="0" w:space="0" w:color="auto"/>
                <w:left w:val="none" w:sz="0" w:space="0" w:color="auto"/>
                <w:bottom w:val="none" w:sz="0" w:space="0" w:color="auto"/>
                <w:right w:val="none" w:sz="0" w:space="0" w:color="auto"/>
              </w:divBdr>
            </w:div>
            <w:div w:id="1367637062">
              <w:marLeft w:val="0"/>
              <w:marRight w:val="0"/>
              <w:marTop w:val="0"/>
              <w:marBottom w:val="0"/>
              <w:divBdr>
                <w:top w:val="none" w:sz="0" w:space="0" w:color="auto"/>
                <w:left w:val="none" w:sz="0" w:space="0" w:color="auto"/>
                <w:bottom w:val="none" w:sz="0" w:space="0" w:color="auto"/>
                <w:right w:val="none" w:sz="0" w:space="0" w:color="auto"/>
              </w:divBdr>
            </w:div>
            <w:div w:id="1498422487">
              <w:marLeft w:val="0"/>
              <w:marRight w:val="0"/>
              <w:marTop w:val="0"/>
              <w:marBottom w:val="0"/>
              <w:divBdr>
                <w:top w:val="none" w:sz="0" w:space="0" w:color="auto"/>
                <w:left w:val="none" w:sz="0" w:space="0" w:color="auto"/>
                <w:bottom w:val="none" w:sz="0" w:space="0" w:color="auto"/>
                <w:right w:val="none" w:sz="0" w:space="0" w:color="auto"/>
              </w:divBdr>
            </w:div>
            <w:div w:id="1499275455">
              <w:marLeft w:val="0"/>
              <w:marRight w:val="0"/>
              <w:marTop w:val="0"/>
              <w:marBottom w:val="0"/>
              <w:divBdr>
                <w:top w:val="none" w:sz="0" w:space="0" w:color="auto"/>
                <w:left w:val="none" w:sz="0" w:space="0" w:color="auto"/>
                <w:bottom w:val="none" w:sz="0" w:space="0" w:color="auto"/>
                <w:right w:val="none" w:sz="0" w:space="0" w:color="auto"/>
              </w:divBdr>
            </w:div>
            <w:div w:id="1569999169">
              <w:marLeft w:val="0"/>
              <w:marRight w:val="0"/>
              <w:marTop w:val="0"/>
              <w:marBottom w:val="0"/>
              <w:divBdr>
                <w:top w:val="none" w:sz="0" w:space="0" w:color="auto"/>
                <w:left w:val="none" w:sz="0" w:space="0" w:color="auto"/>
                <w:bottom w:val="none" w:sz="0" w:space="0" w:color="auto"/>
                <w:right w:val="none" w:sz="0" w:space="0" w:color="auto"/>
              </w:divBdr>
            </w:div>
            <w:div w:id="1639142890">
              <w:marLeft w:val="0"/>
              <w:marRight w:val="0"/>
              <w:marTop w:val="0"/>
              <w:marBottom w:val="0"/>
              <w:divBdr>
                <w:top w:val="none" w:sz="0" w:space="0" w:color="auto"/>
                <w:left w:val="none" w:sz="0" w:space="0" w:color="auto"/>
                <w:bottom w:val="none" w:sz="0" w:space="0" w:color="auto"/>
                <w:right w:val="none" w:sz="0" w:space="0" w:color="auto"/>
              </w:divBdr>
            </w:div>
            <w:div w:id="1705521380">
              <w:marLeft w:val="0"/>
              <w:marRight w:val="0"/>
              <w:marTop w:val="0"/>
              <w:marBottom w:val="0"/>
              <w:divBdr>
                <w:top w:val="none" w:sz="0" w:space="0" w:color="auto"/>
                <w:left w:val="none" w:sz="0" w:space="0" w:color="auto"/>
                <w:bottom w:val="none" w:sz="0" w:space="0" w:color="auto"/>
                <w:right w:val="none" w:sz="0" w:space="0" w:color="auto"/>
              </w:divBdr>
            </w:div>
            <w:div w:id="1745954375">
              <w:marLeft w:val="0"/>
              <w:marRight w:val="0"/>
              <w:marTop w:val="0"/>
              <w:marBottom w:val="0"/>
              <w:divBdr>
                <w:top w:val="none" w:sz="0" w:space="0" w:color="auto"/>
                <w:left w:val="none" w:sz="0" w:space="0" w:color="auto"/>
                <w:bottom w:val="none" w:sz="0" w:space="0" w:color="auto"/>
                <w:right w:val="none" w:sz="0" w:space="0" w:color="auto"/>
              </w:divBdr>
            </w:div>
          </w:divsChild>
        </w:div>
        <w:div w:id="518131019">
          <w:marLeft w:val="0"/>
          <w:marRight w:val="0"/>
          <w:marTop w:val="0"/>
          <w:marBottom w:val="0"/>
          <w:divBdr>
            <w:top w:val="none" w:sz="0" w:space="0" w:color="auto"/>
            <w:left w:val="none" w:sz="0" w:space="0" w:color="auto"/>
            <w:bottom w:val="none" w:sz="0" w:space="0" w:color="auto"/>
            <w:right w:val="none" w:sz="0" w:space="0" w:color="auto"/>
          </w:divBdr>
          <w:divsChild>
            <w:div w:id="28605492">
              <w:marLeft w:val="0"/>
              <w:marRight w:val="0"/>
              <w:marTop w:val="0"/>
              <w:marBottom w:val="0"/>
              <w:divBdr>
                <w:top w:val="none" w:sz="0" w:space="0" w:color="auto"/>
                <w:left w:val="none" w:sz="0" w:space="0" w:color="auto"/>
                <w:bottom w:val="none" w:sz="0" w:space="0" w:color="auto"/>
                <w:right w:val="none" w:sz="0" w:space="0" w:color="auto"/>
              </w:divBdr>
            </w:div>
            <w:div w:id="69432521">
              <w:marLeft w:val="0"/>
              <w:marRight w:val="0"/>
              <w:marTop w:val="0"/>
              <w:marBottom w:val="0"/>
              <w:divBdr>
                <w:top w:val="none" w:sz="0" w:space="0" w:color="auto"/>
                <w:left w:val="none" w:sz="0" w:space="0" w:color="auto"/>
                <w:bottom w:val="none" w:sz="0" w:space="0" w:color="auto"/>
                <w:right w:val="none" w:sz="0" w:space="0" w:color="auto"/>
              </w:divBdr>
            </w:div>
            <w:div w:id="179588464">
              <w:marLeft w:val="0"/>
              <w:marRight w:val="0"/>
              <w:marTop w:val="0"/>
              <w:marBottom w:val="0"/>
              <w:divBdr>
                <w:top w:val="none" w:sz="0" w:space="0" w:color="auto"/>
                <w:left w:val="none" w:sz="0" w:space="0" w:color="auto"/>
                <w:bottom w:val="none" w:sz="0" w:space="0" w:color="auto"/>
                <w:right w:val="none" w:sz="0" w:space="0" w:color="auto"/>
              </w:divBdr>
            </w:div>
            <w:div w:id="185364208">
              <w:marLeft w:val="0"/>
              <w:marRight w:val="0"/>
              <w:marTop w:val="0"/>
              <w:marBottom w:val="0"/>
              <w:divBdr>
                <w:top w:val="none" w:sz="0" w:space="0" w:color="auto"/>
                <w:left w:val="none" w:sz="0" w:space="0" w:color="auto"/>
                <w:bottom w:val="none" w:sz="0" w:space="0" w:color="auto"/>
                <w:right w:val="none" w:sz="0" w:space="0" w:color="auto"/>
              </w:divBdr>
            </w:div>
            <w:div w:id="210701123">
              <w:marLeft w:val="0"/>
              <w:marRight w:val="0"/>
              <w:marTop w:val="0"/>
              <w:marBottom w:val="0"/>
              <w:divBdr>
                <w:top w:val="none" w:sz="0" w:space="0" w:color="auto"/>
                <w:left w:val="none" w:sz="0" w:space="0" w:color="auto"/>
                <w:bottom w:val="none" w:sz="0" w:space="0" w:color="auto"/>
                <w:right w:val="none" w:sz="0" w:space="0" w:color="auto"/>
              </w:divBdr>
            </w:div>
            <w:div w:id="291445247">
              <w:marLeft w:val="0"/>
              <w:marRight w:val="0"/>
              <w:marTop w:val="0"/>
              <w:marBottom w:val="0"/>
              <w:divBdr>
                <w:top w:val="none" w:sz="0" w:space="0" w:color="auto"/>
                <w:left w:val="none" w:sz="0" w:space="0" w:color="auto"/>
                <w:bottom w:val="none" w:sz="0" w:space="0" w:color="auto"/>
                <w:right w:val="none" w:sz="0" w:space="0" w:color="auto"/>
              </w:divBdr>
            </w:div>
            <w:div w:id="358748269">
              <w:marLeft w:val="0"/>
              <w:marRight w:val="0"/>
              <w:marTop w:val="0"/>
              <w:marBottom w:val="0"/>
              <w:divBdr>
                <w:top w:val="none" w:sz="0" w:space="0" w:color="auto"/>
                <w:left w:val="none" w:sz="0" w:space="0" w:color="auto"/>
                <w:bottom w:val="none" w:sz="0" w:space="0" w:color="auto"/>
                <w:right w:val="none" w:sz="0" w:space="0" w:color="auto"/>
              </w:divBdr>
            </w:div>
            <w:div w:id="463739786">
              <w:marLeft w:val="0"/>
              <w:marRight w:val="0"/>
              <w:marTop w:val="0"/>
              <w:marBottom w:val="0"/>
              <w:divBdr>
                <w:top w:val="none" w:sz="0" w:space="0" w:color="auto"/>
                <w:left w:val="none" w:sz="0" w:space="0" w:color="auto"/>
                <w:bottom w:val="none" w:sz="0" w:space="0" w:color="auto"/>
                <w:right w:val="none" w:sz="0" w:space="0" w:color="auto"/>
              </w:divBdr>
            </w:div>
            <w:div w:id="572741839">
              <w:marLeft w:val="0"/>
              <w:marRight w:val="0"/>
              <w:marTop w:val="0"/>
              <w:marBottom w:val="0"/>
              <w:divBdr>
                <w:top w:val="none" w:sz="0" w:space="0" w:color="auto"/>
                <w:left w:val="none" w:sz="0" w:space="0" w:color="auto"/>
                <w:bottom w:val="none" w:sz="0" w:space="0" w:color="auto"/>
                <w:right w:val="none" w:sz="0" w:space="0" w:color="auto"/>
              </w:divBdr>
            </w:div>
            <w:div w:id="627079745">
              <w:marLeft w:val="0"/>
              <w:marRight w:val="0"/>
              <w:marTop w:val="0"/>
              <w:marBottom w:val="0"/>
              <w:divBdr>
                <w:top w:val="none" w:sz="0" w:space="0" w:color="auto"/>
                <w:left w:val="none" w:sz="0" w:space="0" w:color="auto"/>
                <w:bottom w:val="none" w:sz="0" w:space="0" w:color="auto"/>
                <w:right w:val="none" w:sz="0" w:space="0" w:color="auto"/>
              </w:divBdr>
            </w:div>
            <w:div w:id="717515897">
              <w:marLeft w:val="0"/>
              <w:marRight w:val="0"/>
              <w:marTop w:val="0"/>
              <w:marBottom w:val="0"/>
              <w:divBdr>
                <w:top w:val="none" w:sz="0" w:space="0" w:color="auto"/>
                <w:left w:val="none" w:sz="0" w:space="0" w:color="auto"/>
                <w:bottom w:val="none" w:sz="0" w:space="0" w:color="auto"/>
                <w:right w:val="none" w:sz="0" w:space="0" w:color="auto"/>
              </w:divBdr>
            </w:div>
            <w:div w:id="864177585">
              <w:marLeft w:val="0"/>
              <w:marRight w:val="0"/>
              <w:marTop w:val="0"/>
              <w:marBottom w:val="0"/>
              <w:divBdr>
                <w:top w:val="none" w:sz="0" w:space="0" w:color="auto"/>
                <w:left w:val="none" w:sz="0" w:space="0" w:color="auto"/>
                <w:bottom w:val="none" w:sz="0" w:space="0" w:color="auto"/>
                <w:right w:val="none" w:sz="0" w:space="0" w:color="auto"/>
              </w:divBdr>
            </w:div>
            <w:div w:id="925500858">
              <w:marLeft w:val="0"/>
              <w:marRight w:val="0"/>
              <w:marTop w:val="0"/>
              <w:marBottom w:val="0"/>
              <w:divBdr>
                <w:top w:val="none" w:sz="0" w:space="0" w:color="auto"/>
                <w:left w:val="none" w:sz="0" w:space="0" w:color="auto"/>
                <w:bottom w:val="none" w:sz="0" w:space="0" w:color="auto"/>
                <w:right w:val="none" w:sz="0" w:space="0" w:color="auto"/>
              </w:divBdr>
            </w:div>
            <w:div w:id="969748226">
              <w:marLeft w:val="0"/>
              <w:marRight w:val="0"/>
              <w:marTop w:val="0"/>
              <w:marBottom w:val="0"/>
              <w:divBdr>
                <w:top w:val="none" w:sz="0" w:space="0" w:color="auto"/>
                <w:left w:val="none" w:sz="0" w:space="0" w:color="auto"/>
                <w:bottom w:val="none" w:sz="0" w:space="0" w:color="auto"/>
                <w:right w:val="none" w:sz="0" w:space="0" w:color="auto"/>
              </w:divBdr>
            </w:div>
            <w:div w:id="1059479203">
              <w:marLeft w:val="0"/>
              <w:marRight w:val="0"/>
              <w:marTop w:val="0"/>
              <w:marBottom w:val="0"/>
              <w:divBdr>
                <w:top w:val="none" w:sz="0" w:space="0" w:color="auto"/>
                <w:left w:val="none" w:sz="0" w:space="0" w:color="auto"/>
                <w:bottom w:val="none" w:sz="0" w:space="0" w:color="auto"/>
                <w:right w:val="none" w:sz="0" w:space="0" w:color="auto"/>
              </w:divBdr>
            </w:div>
            <w:div w:id="1249924274">
              <w:marLeft w:val="0"/>
              <w:marRight w:val="0"/>
              <w:marTop w:val="0"/>
              <w:marBottom w:val="0"/>
              <w:divBdr>
                <w:top w:val="none" w:sz="0" w:space="0" w:color="auto"/>
                <w:left w:val="none" w:sz="0" w:space="0" w:color="auto"/>
                <w:bottom w:val="none" w:sz="0" w:space="0" w:color="auto"/>
                <w:right w:val="none" w:sz="0" w:space="0" w:color="auto"/>
              </w:divBdr>
            </w:div>
            <w:div w:id="1361978547">
              <w:marLeft w:val="0"/>
              <w:marRight w:val="0"/>
              <w:marTop w:val="0"/>
              <w:marBottom w:val="0"/>
              <w:divBdr>
                <w:top w:val="none" w:sz="0" w:space="0" w:color="auto"/>
                <w:left w:val="none" w:sz="0" w:space="0" w:color="auto"/>
                <w:bottom w:val="none" w:sz="0" w:space="0" w:color="auto"/>
                <w:right w:val="none" w:sz="0" w:space="0" w:color="auto"/>
              </w:divBdr>
            </w:div>
            <w:div w:id="1648588349">
              <w:marLeft w:val="0"/>
              <w:marRight w:val="0"/>
              <w:marTop w:val="0"/>
              <w:marBottom w:val="0"/>
              <w:divBdr>
                <w:top w:val="none" w:sz="0" w:space="0" w:color="auto"/>
                <w:left w:val="none" w:sz="0" w:space="0" w:color="auto"/>
                <w:bottom w:val="none" w:sz="0" w:space="0" w:color="auto"/>
                <w:right w:val="none" w:sz="0" w:space="0" w:color="auto"/>
              </w:divBdr>
            </w:div>
            <w:div w:id="1723629199">
              <w:marLeft w:val="0"/>
              <w:marRight w:val="0"/>
              <w:marTop w:val="0"/>
              <w:marBottom w:val="0"/>
              <w:divBdr>
                <w:top w:val="none" w:sz="0" w:space="0" w:color="auto"/>
                <w:left w:val="none" w:sz="0" w:space="0" w:color="auto"/>
                <w:bottom w:val="none" w:sz="0" w:space="0" w:color="auto"/>
                <w:right w:val="none" w:sz="0" w:space="0" w:color="auto"/>
              </w:divBdr>
            </w:div>
            <w:div w:id="1985424147">
              <w:marLeft w:val="0"/>
              <w:marRight w:val="0"/>
              <w:marTop w:val="0"/>
              <w:marBottom w:val="0"/>
              <w:divBdr>
                <w:top w:val="none" w:sz="0" w:space="0" w:color="auto"/>
                <w:left w:val="none" w:sz="0" w:space="0" w:color="auto"/>
                <w:bottom w:val="none" w:sz="0" w:space="0" w:color="auto"/>
                <w:right w:val="none" w:sz="0" w:space="0" w:color="auto"/>
              </w:divBdr>
            </w:div>
          </w:divsChild>
        </w:div>
        <w:div w:id="518393781">
          <w:marLeft w:val="0"/>
          <w:marRight w:val="0"/>
          <w:marTop w:val="0"/>
          <w:marBottom w:val="0"/>
          <w:divBdr>
            <w:top w:val="none" w:sz="0" w:space="0" w:color="auto"/>
            <w:left w:val="none" w:sz="0" w:space="0" w:color="auto"/>
            <w:bottom w:val="none" w:sz="0" w:space="0" w:color="auto"/>
            <w:right w:val="none" w:sz="0" w:space="0" w:color="auto"/>
          </w:divBdr>
        </w:div>
        <w:div w:id="661928445">
          <w:marLeft w:val="0"/>
          <w:marRight w:val="0"/>
          <w:marTop w:val="0"/>
          <w:marBottom w:val="0"/>
          <w:divBdr>
            <w:top w:val="none" w:sz="0" w:space="0" w:color="auto"/>
            <w:left w:val="none" w:sz="0" w:space="0" w:color="auto"/>
            <w:bottom w:val="none" w:sz="0" w:space="0" w:color="auto"/>
            <w:right w:val="none" w:sz="0" w:space="0" w:color="auto"/>
          </w:divBdr>
          <w:divsChild>
            <w:div w:id="49117298">
              <w:marLeft w:val="0"/>
              <w:marRight w:val="0"/>
              <w:marTop w:val="0"/>
              <w:marBottom w:val="0"/>
              <w:divBdr>
                <w:top w:val="none" w:sz="0" w:space="0" w:color="auto"/>
                <w:left w:val="none" w:sz="0" w:space="0" w:color="auto"/>
                <w:bottom w:val="none" w:sz="0" w:space="0" w:color="auto"/>
                <w:right w:val="none" w:sz="0" w:space="0" w:color="auto"/>
              </w:divBdr>
            </w:div>
            <w:div w:id="58749187">
              <w:marLeft w:val="0"/>
              <w:marRight w:val="0"/>
              <w:marTop w:val="0"/>
              <w:marBottom w:val="0"/>
              <w:divBdr>
                <w:top w:val="none" w:sz="0" w:space="0" w:color="auto"/>
                <w:left w:val="none" w:sz="0" w:space="0" w:color="auto"/>
                <w:bottom w:val="none" w:sz="0" w:space="0" w:color="auto"/>
                <w:right w:val="none" w:sz="0" w:space="0" w:color="auto"/>
              </w:divBdr>
            </w:div>
            <w:div w:id="430783080">
              <w:marLeft w:val="0"/>
              <w:marRight w:val="0"/>
              <w:marTop w:val="0"/>
              <w:marBottom w:val="0"/>
              <w:divBdr>
                <w:top w:val="none" w:sz="0" w:space="0" w:color="auto"/>
                <w:left w:val="none" w:sz="0" w:space="0" w:color="auto"/>
                <w:bottom w:val="none" w:sz="0" w:space="0" w:color="auto"/>
                <w:right w:val="none" w:sz="0" w:space="0" w:color="auto"/>
              </w:divBdr>
            </w:div>
            <w:div w:id="764570283">
              <w:marLeft w:val="0"/>
              <w:marRight w:val="0"/>
              <w:marTop w:val="0"/>
              <w:marBottom w:val="0"/>
              <w:divBdr>
                <w:top w:val="none" w:sz="0" w:space="0" w:color="auto"/>
                <w:left w:val="none" w:sz="0" w:space="0" w:color="auto"/>
                <w:bottom w:val="none" w:sz="0" w:space="0" w:color="auto"/>
                <w:right w:val="none" w:sz="0" w:space="0" w:color="auto"/>
              </w:divBdr>
            </w:div>
            <w:div w:id="768306809">
              <w:marLeft w:val="0"/>
              <w:marRight w:val="0"/>
              <w:marTop w:val="0"/>
              <w:marBottom w:val="0"/>
              <w:divBdr>
                <w:top w:val="none" w:sz="0" w:space="0" w:color="auto"/>
                <w:left w:val="none" w:sz="0" w:space="0" w:color="auto"/>
                <w:bottom w:val="none" w:sz="0" w:space="0" w:color="auto"/>
                <w:right w:val="none" w:sz="0" w:space="0" w:color="auto"/>
              </w:divBdr>
            </w:div>
            <w:div w:id="769812189">
              <w:marLeft w:val="0"/>
              <w:marRight w:val="0"/>
              <w:marTop w:val="0"/>
              <w:marBottom w:val="0"/>
              <w:divBdr>
                <w:top w:val="none" w:sz="0" w:space="0" w:color="auto"/>
                <w:left w:val="none" w:sz="0" w:space="0" w:color="auto"/>
                <w:bottom w:val="none" w:sz="0" w:space="0" w:color="auto"/>
                <w:right w:val="none" w:sz="0" w:space="0" w:color="auto"/>
              </w:divBdr>
            </w:div>
            <w:div w:id="857499991">
              <w:marLeft w:val="0"/>
              <w:marRight w:val="0"/>
              <w:marTop w:val="0"/>
              <w:marBottom w:val="0"/>
              <w:divBdr>
                <w:top w:val="none" w:sz="0" w:space="0" w:color="auto"/>
                <w:left w:val="none" w:sz="0" w:space="0" w:color="auto"/>
                <w:bottom w:val="none" w:sz="0" w:space="0" w:color="auto"/>
                <w:right w:val="none" w:sz="0" w:space="0" w:color="auto"/>
              </w:divBdr>
            </w:div>
            <w:div w:id="915214283">
              <w:marLeft w:val="0"/>
              <w:marRight w:val="0"/>
              <w:marTop w:val="0"/>
              <w:marBottom w:val="0"/>
              <w:divBdr>
                <w:top w:val="none" w:sz="0" w:space="0" w:color="auto"/>
                <w:left w:val="none" w:sz="0" w:space="0" w:color="auto"/>
                <w:bottom w:val="none" w:sz="0" w:space="0" w:color="auto"/>
                <w:right w:val="none" w:sz="0" w:space="0" w:color="auto"/>
              </w:divBdr>
            </w:div>
            <w:div w:id="1008219497">
              <w:marLeft w:val="0"/>
              <w:marRight w:val="0"/>
              <w:marTop w:val="0"/>
              <w:marBottom w:val="0"/>
              <w:divBdr>
                <w:top w:val="none" w:sz="0" w:space="0" w:color="auto"/>
                <w:left w:val="none" w:sz="0" w:space="0" w:color="auto"/>
                <w:bottom w:val="none" w:sz="0" w:space="0" w:color="auto"/>
                <w:right w:val="none" w:sz="0" w:space="0" w:color="auto"/>
              </w:divBdr>
            </w:div>
            <w:div w:id="1113744734">
              <w:marLeft w:val="0"/>
              <w:marRight w:val="0"/>
              <w:marTop w:val="0"/>
              <w:marBottom w:val="0"/>
              <w:divBdr>
                <w:top w:val="none" w:sz="0" w:space="0" w:color="auto"/>
                <w:left w:val="none" w:sz="0" w:space="0" w:color="auto"/>
                <w:bottom w:val="none" w:sz="0" w:space="0" w:color="auto"/>
                <w:right w:val="none" w:sz="0" w:space="0" w:color="auto"/>
              </w:divBdr>
            </w:div>
            <w:div w:id="1174341884">
              <w:marLeft w:val="0"/>
              <w:marRight w:val="0"/>
              <w:marTop w:val="0"/>
              <w:marBottom w:val="0"/>
              <w:divBdr>
                <w:top w:val="none" w:sz="0" w:space="0" w:color="auto"/>
                <w:left w:val="none" w:sz="0" w:space="0" w:color="auto"/>
                <w:bottom w:val="none" w:sz="0" w:space="0" w:color="auto"/>
                <w:right w:val="none" w:sz="0" w:space="0" w:color="auto"/>
              </w:divBdr>
            </w:div>
            <w:div w:id="1260529100">
              <w:marLeft w:val="0"/>
              <w:marRight w:val="0"/>
              <w:marTop w:val="0"/>
              <w:marBottom w:val="0"/>
              <w:divBdr>
                <w:top w:val="none" w:sz="0" w:space="0" w:color="auto"/>
                <w:left w:val="none" w:sz="0" w:space="0" w:color="auto"/>
                <w:bottom w:val="none" w:sz="0" w:space="0" w:color="auto"/>
                <w:right w:val="none" w:sz="0" w:space="0" w:color="auto"/>
              </w:divBdr>
            </w:div>
            <w:div w:id="1578587719">
              <w:marLeft w:val="0"/>
              <w:marRight w:val="0"/>
              <w:marTop w:val="0"/>
              <w:marBottom w:val="0"/>
              <w:divBdr>
                <w:top w:val="none" w:sz="0" w:space="0" w:color="auto"/>
                <w:left w:val="none" w:sz="0" w:space="0" w:color="auto"/>
                <w:bottom w:val="none" w:sz="0" w:space="0" w:color="auto"/>
                <w:right w:val="none" w:sz="0" w:space="0" w:color="auto"/>
              </w:divBdr>
            </w:div>
            <w:div w:id="1602445693">
              <w:marLeft w:val="0"/>
              <w:marRight w:val="0"/>
              <w:marTop w:val="0"/>
              <w:marBottom w:val="0"/>
              <w:divBdr>
                <w:top w:val="none" w:sz="0" w:space="0" w:color="auto"/>
                <w:left w:val="none" w:sz="0" w:space="0" w:color="auto"/>
                <w:bottom w:val="none" w:sz="0" w:space="0" w:color="auto"/>
                <w:right w:val="none" w:sz="0" w:space="0" w:color="auto"/>
              </w:divBdr>
            </w:div>
            <w:div w:id="1675764496">
              <w:marLeft w:val="0"/>
              <w:marRight w:val="0"/>
              <w:marTop w:val="0"/>
              <w:marBottom w:val="0"/>
              <w:divBdr>
                <w:top w:val="none" w:sz="0" w:space="0" w:color="auto"/>
                <w:left w:val="none" w:sz="0" w:space="0" w:color="auto"/>
                <w:bottom w:val="none" w:sz="0" w:space="0" w:color="auto"/>
                <w:right w:val="none" w:sz="0" w:space="0" w:color="auto"/>
              </w:divBdr>
            </w:div>
            <w:div w:id="1727334974">
              <w:marLeft w:val="0"/>
              <w:marRight w:val="0"/>
              <w:marTop w:val="0"/>
              <w:marBottom w:val="0"/>
              <w:divBdr>
                <w:top w:val="none" w:sz="0" w:space="0" w:color="auto"/>
                <w:left w:val="none" w:sz="0" w:space="0" w:color="auto"/>
                <w:bottom w:val="none" w:sz="0" w:space="0" w:color="auto"/>
                <w:right w:val="none" w:sz="0" w:space="0" w:color="auto"/>
              </w:divBdr>
            </w:div>
            <w:div w:id="1748379190">
              <w:marLeft w:val="0"/>
              <w:marRight w:val="0"/>
              <w:marTop w:val="0"/>
              <w:marBottom w:val="0"/>
              <w:divBdr>
                <w:top w:val="none" w:sz="0" w:space="0" w:color="auto"/>
                <w:left w:val="none" w:sz="0" w:space="0" w:color="auto"/>
                <w:bottom w:val="none" w:sz="0" w:space="0" w:color="auto"/>
                <w:right w:val="none" w:sz="0" w:space="0" w:color="auto"/>
              </w:divBdr>
            </w:div>
            <w:div w:id="2032682724">
              <w:marLeft w:val="0"/>
              <w:marRight w:val="0"/>
              <w:marTop w:val="0"/>
              <w:marBottom w:val="0"/>
              <w:divBdr>
                <w:top w:val="none" w:sz="0" w:space="0" w:color="auto"/>
                <w:left w:val="none" w:sz="0" w:space="0" w:color="auto"/>
                <w:bottom w:val="none" w:sz="0" w:space="0" w:color="auto"/>
                <w:right w:val="none" w:sz="0" w:space="0" w:color="auto"/>
              </w:divBdr>
            </w:div>
            <w:div w:id="2034794236">
              <w:marLeft w:val="0"/>
              <w:marRight w:val="0"/>
              <w:marTop w:val="0"/>
              <w:marBottom w:val="0"/>
              <w:divBdr>
                <w:top w:val="none" w:sz="0" w:space="0" w:color="auto"/>
                <w:left w:val="none" w:sz="0" w:space="0" w:color="auto"/>
                <w:bottom w:val="none" w:sz="0" w:space="0" w:color="auto"/>
                <w:right w:val="none" w:sz="0" w:space="0" w:color="auto"/>
              </w:divBdr>
            </w:div>
            <w:div w:id="2143961938">
              <w:marLeft w:val="0"/>
              <w:marRight w:val="0"/>
              <w:marTop w:val="0"/>
              <w:marBottom w:val="0"/>
              <w:divBdr>
                <w:top w:val="none" w:sz="0" w:space="0" w:color="auto"/>
                <w:left w:val="none" w:sz="0" w:space="0" w:color="auto"/>
                <w:bottom w:val="none" w:sz="0" w:space="0" w:color="auto"/>
                <w:right w:val="none" w:sz="0" w:space="0" w:color="auto"/>
              </w:divBdr>
            </w:div>
          </w:divsChild>
        </w:div>
        <w:div w:id="800657930">
          <w:marLeft w:val="0"/>
          <w:marRight w:val="0"/>
          <w:marTop w:val="0"/>
          <w:marBottom w:val="0"/>
          <w:divBdr>
            <w:top w:val="none" w:sz="0" w:space="0" w:color="auto"/>
            <w:left w:val="none" w:sz="0" w:space="0" w:color="auto"/>
            <w:bottom w:val="none" w:sz="0" w:space="0" w:color="auto"/>
            <w:right w:val="none" w:sz="0" w:space="0" w:color="auto"/>
          </w:divBdr>
        </w:div>
        <w:div w:id="842818856">
          <w:marLeft w:val="0"/>
          <w:marRight w:val="0"/>
          <w:marTop w:val="0"/>
          <w:marBottom w:val="0"/>
          <w:divBdr>
            <w:top w:val="none" w:sz="0" w:space="0" w:color="auto"/>
            <w:left w:val="none" w:sz="0" w:space="0" w:color="auto"/>
            <w:bottom w:val="none" w:sz="0" w:space="0" w:color="auto"/>
            <w:right w:val="none" w:sz="0" w:space="0" w:color="auto"/>
          </w:divBdr>
        </w:div>
        <w:div w:id="918247791">
          <w:marLeft w:val="0"/>
          <w:marRight w:val="0"/>
          <w:marTop w:val="0"/>
          <w:marBottom w:val="0"/>
          <w:divBdr>
            <w:top w:val="none" w:sz="0" w:space="0" w:color="auto"/>
            <w:left w:val="none" w:sz="0" w:space="0" w:color="auto"/>
            <w:bottom w:val="none" w:sz="0" w:space="0" w:color="auto"/>
            <w:right w:val="none" w:sz="0" w:space="0" w:color="auto"/>
          </w:divBdr>
        </w:div>
        <w:div w:id="964776208">
          <w:marLeft w:val="0"/>
          <w:marRight w:val="0"/>
          <w:marTop w:val="0"/>
          <w:marBottom w:val="0"/>
          <w:divBdr>
            <w:top w:val="none" w:sz="0" w:space="0" w:color="auto"/>
            <w:left w:val="none" w:sz="0" w:space="0" w:color="auto"/>
            <w:bottom w:val="none" w:sz="0" w:space="0" w:color="auto"/>
            <w:right w:val="none" w:sz="0" w:space="0" w:color="auto"/>
          </w:divBdr>
        </w:div>
        <w:div w:id="1011494066">
          <w:marLeft w:val="0"/>
          <w:marRight w:val="0"/>
          <w:marTop w:val="0"/>
          <w:marBottom w:val="0"/>
          <w:divBdr>
            <w:top w:val="none" w:sz="0" w:space="0" w:color="auto"/>
            <w:left w:val="none" w:sz="0" w:space="0" w:color="auto"/>
            <w:bottom w:val="none" w:sz="0" w:space="0" w:color="auto"/>
            <w:right w:val="none" w:sz="0" w:space="0" w:color="auto"/>
          </w:divBdr>
        </w:div>
        <w:div w:id="1130053472">
          <w:marLeft w:val="0"/>
          <w:marRight w:val="0"/>
          <w:marTop w:val="0"/>
          <w:marBottom w:val="0"/>
          <w:divBdr>
            <w:top w:val="none" w:sz="0" w:space="0" w:color="auto"/>
            <w:left w:val="none" w:sz="0" w:space="0" w:color="auto"/>
            <w:bottom w:val="none" w:sz="0" w:space="0" w:color="auto"/>
            <w:right w:val="none" w:sz="0" w:space="0" w:color="auto"/>
          </w:divBdr>
        </w:div>
        <w:div w:id="1347831881">
          <w:marLeft w:val="0"/>
          <w:marRight w:val="0"/>
          <w:marTop w:val="0"/>
          <w:marBottom w:val="0"/>
          <w:divBdr>
            <w:top w:val="none" w:sz="0" w:space="0" w:color="auto"/>
            <w:left w:val="none" w:sz="0" w:space="0" w:color="auto"/>
            <w:bottom w:val="none" w:sz="0" w:space="0" w:color="auto"/>
            <w:right w:val="none" w:sz="0" w:space="0" w:color="auto"/>
          </w:divBdr>
          <w:divsChild>
            <w:div w:id="156699404">
              <w:marLeft w:val="0"/>
              <w:marRight w:val="0"/>
              <w:marTop w:val="0"/>
              <w:marBottom w:val="0"/>
              <w:divBdr>
                <w:top w:val="none" w:sz="0" w:space="0" w:color="auto"/>
                <w:left w:val="none" w:sz="0" w:space="0" w:color="auto"/>
                <w:bottom w:val="none" w:sz="0" w:space="0" w:color="auto"/>
                <w:right w:val="none" w:sz="0" w:space="0" w:color="auto"/>
              </w:divBdr>
            </w:div>
            <w:div w:id="217865008">
              <w:marLeft w:val="0"/>
              <w:marRight w:val="0"/>
              <w:marTop w:val="0"/>
              <w:marBottom w:val="0"/>
              <w:divBdr>
                <w:top w:val="none" w:sz="0" w:space="0" w:color="auto"/>
                <w:left w:val="none" w:sz="0" w:space="0" w:color="auto"/>
                <w:bottom w:val="none" w:sz="0" w:space="0" w:color="auto"/>
                <w:right w:val="none" w:sz="0" w:space="0" w:color="auto"/>
              </w:divBdr>
            </w:div>
            <w:div w:id="380515269">
              <w:marLeft w:val="0"/>
              <w:marRight w:val="0"/>
              <w:marTop w:val="0"/>
              <w:marBottom w:val="0"/>
              <w:divBdr>
                <w:top w:val="none" w:sz="0" w:space="0" w:color="auto"/>
                <w:left w:val="none" w:sz="0" w:space="0" w:color="auto"/>
                <w:bottom w:val="none" w:sz="0" w:space="0" w:color="auto"/>
                <w:right w:val="none" w:sz="0" w:space="0" w:color="auto"/>
              </w:divBdr>
            </w:div>
            <w:div w:id="535194754">
              <w:marLeft w:val="0"/>
              <w:marRight w:val="0"/>
              <w:marTop w:val="0"/>
              <w:marBottom w:val="0"/>
              <w:divBdr>
                <w:top w:val="none" w:sz="0" w:space="0" w:color="auto"/>
                <w:left w:val="none" w:sz="0" w:space="0" w:color="auto"/>
                <w:bottom w:val="none" w:sz="0" w:space="0" w:color="auto"/>
                <w:right w:val="none" w:sz="0" w:space="0" w:color="auto"/>
              </w:divBdr>
            </w:div>
            <w:div w:id="678965730">
              <w:marLeft w:val="0"/>
              <w:marRight w:val="0"/>
              <w:marTop w:val="0"/>
              <w:marBottom w:val="0"/>
              <w:divBdr>
                <w:top w:val="none" w:sz="0" w:space="0" w:color="auto"/>
                <w:left w:val="none" w:sz="0" w:space="0" w:color="auto"/>
                <w:bottom w:val="none" w:sz="0" w:space="0" w:color="auto"/>
                <w:right w:val="none" w:sz="0" w:space="0" w:color="auto"/>
              </w:divBdr>
            </w:div>
            <w:div w:id="747843959">
              <w:marLeft w:val="0"/>
              <w:marRight w:val="0"/>
              <w:marTop w:val="0"/>
              <w:marBottom w:val="0"/>
              <w:divBdr>
                <w:top w:val="none" w:sz="0" w:space="0" w:color="auto"/>
                <w:left w:val="none" w:sz="0" w:space="0" w:color="auto"/>
                <w:bottom w:val="none" w:sz="0" w:space="0" w:color="auto"/>
                <w:right w:val="none" w:sz="0" w:space="0" w:color="auto"/>
              </w:divBdr>
            </w:div>
            <w:div w:id="964966149">
              <w:marLeft w:val="0"/>
              <w:marRight w:val="0"/>
              <w:marTop w:val="0"/>
              <w:marBottom w:val="0"/>
              <w:divBdr>
                <w:top w:val="none" w:sz="0" w:space="0" w:color="auto"/>
                <w:left w:val="none" w:sz="0" w:space="0" w:color="auto"/>
                <w:bottom w:val="none" w:sz="0" w:space="0" w:color="auto"/>
                <w:right w:val="none" w:sz="0" w:space="0" w:color="auto"/>
              </w:divBdr>
            </w:div>
            <w:div w:id="1151600771">
              <w:marLeft w:val="0"/>
              <w:marRight w:val="0"/>
              <w:marTop w:val="0"/>
              <w:marBottom w:val="0"/>
              <w:divBdr>
                <w:top w:val="none" w:sz="0" w:space="0" w:color="auto"/>
                <w:left w:val="none" w:sz="0" w:space="0" w:color="auto"/>
                <w:bottom w:val="none" w:sz="0" w:space="0" w:color="auto"/>
                <w:right w:val="none" w:sz="0" w:space="0" w:color="auto"/>
              </w:divBdr>
            </w:div>
            <w:div w:id="1182016564">
              <w:marLeft w:val="0"/>
              <w:marRight w:val="0"/>
              <w:marTop w:val="0"/>
              <w:marBottom w:val="0"/>
              <w:divBdr>
                <w:top w:val="none" w:sz="0" w:space="0" w:color="auto"/>
                <w:left w:val="none" w:sz="0" w:space="0" w:color="auto"/>
                <w:bottom w:val="none" w:sz="0" w:space="0" w:color="auto"/>
                <w:right w:val="none" w:sz="0" w:space="0" w:color="auto"/>
              </w:divBdr>
            </w:div>
            <w:div w:id="1195003887">
              <w:marLeft w:val="0"/>
              <w:marRight w:val="0"/>
              <w:marTop w:val="0"/>
              <w:marBottom w:val="0"/>
              <w:divBdr>
                <w:top w:val="none" w:sz="0" w:space="0" w:color="auto"/>
                <w:left w:val="none" w:sz="0" w:space="0" w:color="auto"/>
                <w:bottom w:val="none" w:sz="0" w:space="0" w:color="auto"/>
                <w:right w:val="none" w:sz="0" w:space="0" w:color="auto"/>
              </w:divBdr>
            </w:div>
            <w:div w:id="1215387475">
              <w:marLeft w:val="0"/>
              <w:marRight w:val="0"/>
              <w:marTop w:val="0"/>
              <w:marBottom w:val="0"/>
              <w:divBdr>
                <w:top w:val="none" w:sz="0" w:space="0" w:color="auto"/>
                <w:left w:val="none" w:sz="0" w:space="0" w:color="auto"/>
                <w:bottom w:val="none" w:sz="0" w:space="0" w:color="auto"/>
                <w:right w:val="none" w:sz="0" w:space="0" w:color="auto"/>
              </w:divBdr>
            </w:div>
            <w:div w:id="1366757423">
              <w:marLeft w:val="0"/>
              <w:marRight w:val="0"/>
              <w:marTop w:val="0"/>
              <w:marBottom w:val="0"/>
              <w:divBdr>
                <w:top w:val="none" w:sz="0" w:space="0" w:color="auto"/>
                <w:left w:val="none" w:sz="0" w:space="0" w:color="auto"/>
                <w:bottom w:val="none" w:sz="0" w:space="0" w:color="auto"/>
                <w:right w:val="none" w:sz="0" w:space="0" w:color="auto"/>
              </w:divBdr>
            </w:div>
            <w:div w:id="1389642482">
              <w:marLeft w:val="0"/>
              <w:marRight w:val="0"/>
              <w:marTop w:val="0"/>
              <w:marBottom w:val="0"/>
              <w:divBdr>
                <w:top w:val="none" w:sz="0" w:space="0" w:color="auto"/>
                <w:left w:val="none" w:sz="0" w:space="0" w:color="auto"/>
                <w:bottom w:val="none" w:sz="0" w:space="0" w:color="auto"/>
                <w:right w:val="none" w:sz="0" w:space="0" w:color="auto"/>
              </w:divBdr>
            </w:div>
            <w:div w:id="1476796529">
              <w:marLeft w:val="0"/>
              <w:marRight w:val="0"/>
              <w:marTop w:val="0"/>
              <w:marBottom w:val="0"/>
              <w:divBdr>
                <w:top w:val="none" w:sz="0" w:space="0" w:color="auto"/>
                <w:left w:val="none" w:sz="0" w:space="0" w:color="auto"/>
                <w:bottom w:val="none" w:sz="0" w:space="0" w:color="auto"/>
                <w:right w:val="none" w:sz="0" w:space="0" w:color="auto"/>
              </w:divBdr>
            </w:div>
            <w:div w:id="1520049623">
              <w:marLeft w:val="0"/>
              <w:marRight w:val="0"/>
              <w:marTop w:val="0"/>
              <w:marBottom w:val="0"/>
              <w:divBdr>
                <w:top w:val="none" w:sz="0" w:space="0" w:color="auto"/>
                <w:left w:val="none" w:sz="0" w:space="0" w:color="auto"/>
                <w:bottom w:val="none" w:sz="0" w:space="0" w:color="auto"/>
                <w:right w:val="none" w:sz="0" w:space="0" w:color="auto"/>
              </w:divBdr>
            </w:div>
            <w:div w:id="1597135888">
              <w:marLeft w:val="0"/>
              <w:marRight w:val="0"/>
              <w:marTop w:val="0"/>
              <w:marBottom w:val="0"/>
              <w:divBdr>
                <w:top w:val="none" w:sz="0" w:space="0" w:color="auto"/>
                <w:left w:val="none" w:sz="0" w:space="0" w:color="auto"/>
                <w:bottom w:val="none" w:sz="0" w:space="0" w:color="auto"/>
                <w:right w:val="none" w:sz="0" w:space="0" w:color="auto"/>
              </w:divBdr>
            </w:div>
            <w:div w:id="1697806184">
              <w:marLeft w:val="0"/>
              <w:marRight w:val="0"/>
              <w:marTop w:val="0"/>
              <w:marBottom w:val="0"/>
              <w:divBdr>
                <w:top w:val="none" w:sz="0" w:space="0" w:color="auto"/>
                <w:left w:val="none" w:sz="0" w:space="0" w:color="auto"/>
                <w:bottom w:val="none" w:sz="0" w:space="0" w:color="auto"/>
                <w:right w:val="none" w:sz="0" w:space="0" w:color="auto"/>
              </w:divBdr>
            </w:div>
            <w:div w:id="1829713182">
              <w:marLeft w:val="0"/>
              <w:marRight w:val="0"/>
              <w:marTop w:val="0"/>
              <w:marBottom w:val="0"/>
              <w:divBdr>
                <w:top w:val="none" w:sz="0" w:space="0" w:color="auto"/>
                <w:left w:val="none" w:sz="0" w:space="0" w:color="auto"/>
                <w:bottom w:val="none" w:sz="0" w:space="0" w:color="auto"/>
                <w:right w:val="none" w:sz="0" w:space="0" w:color="auto"/>
              </w:divBdr>
            </w:div>
            <w:div w:id="1878544976">
              <w:marLeft w:val="0"/>
              <w:marRight w:val="0"/>
              <w:marTop w:val="0"/>
              <w:marBottom w:val="0"/>
              <w:divBdr>
                <w:top w:val="none" w:sz="0" w:space="0" w:color="auto"/>
                <w:left w:val="none" w:sz="0" w:space="0" w:color="auto"/>
                <w:bottom w:val="none" w:sz="0" w:space="0" w:color="auto"/>
                <w:right w:val="none" w:sz="0" w:space="0" w:color="auto"/>
              </w:divBdr>
            </w:div>
            <w:div w:id="1957446378">
              <w:marLeft w:val="0"/>
              <w:marRight w:val="0"/>
              <w:marTop w:val="0"/>
              <w:marBottom w:val="0"/>
              <w:divBdr>
                <w:top w:val="none" w:sz="0" w:space="0" w:color="auto"/>
                <w:left w:val="none" w:sz="0" w:space="0" w:color="auto"/>
                <w:bottom w:val="none" w:sz="0" w:space="0" w:color="auto"/>
                <w:right w:val="none" w:sz="0" w:space="0" w:color="auto"/>
              </w:divBdr>
            </w:div>
          </w:divsChild>
        </w:div>
        <w:div w:id="1353219850">
          <w:marLeft w:val="0"/>
          <w:marRight w:val="0"/>
          <w:marTop w:val="0"/>
          <w:marBottom w:val="0"/>
          <w:divBdr>
            <w:top w:val="none" w:sz="0" w:space="0" w:color="auto"/>
            <w:left w:val="none" w:sz="0" w:space="0" w:color="auto"/>
            <w:bottom w:val="none" w:sz="0" w:space="0" w:color="auto"/>
            <w:right w:val="none" w:sz="0" w:space="0" w:color="auto"/>
          </w:divBdr>
        </w:div>
        <w:div w:id="1385907176">
          <w:marLeft w:val="0"/>
          <w:marRight w:val="0"/>
          <w:marTop w:val="0"/>
          <w:marBottom w:val="0"/>
          <w:divBdr>
            <w:top w:val="none" w:sz="0" w:space="0" w:color="auto"/>
            <w:left w:val="none" w:sz="0" w:space="0" w:color="auto"/>
            <w:bottom w:val="none" w:sz="0" w:space="0" w:color="auto"/>
            <w:right w:val="none" w:sz="0" w:space="0" w:color="auto"/>
          </w:divBdr>
          <w:divsChild>
            <w:div w:id="158348071">
              <w:marLeft w:val="0"/>
              <w:marRight w:val="0"/>
              <w:marTop w:val="0"/>
              <w:marBottom w:val="0"/>
              <w:divBdr>
                <w:top w:val="none" w:sz="0" w:space="0" w:color="auto"/>
                <w:left w:val="none" w:sz="0" w:space="0" w:color="auto"/>
                <w:bottom w:val="none" w:sz="0" w:space="0" w:color="auto"/>
                <w:right w:val="none" w:sz="0" w:space="0" w:color="auto"/>
              </w:divBdr>
            </w:div>
            <w:div w:id="179243082">
              <w:marLeft w:val="0"/>
              <w:marRight w:val="0"/>
              <w:marTop w:val="0"/>
              <w:marBottom w:val="0"/>
              <w:divBdr>
                <w:top w:val="none" w:sz="0" w:space="0" w:color="auto"/>
                <w:left w:val="none" w:sz="0" w:space="0" w:color="auto"/>
                <w:bottom w:val="none" w:sz="0" w:space="0" w:color="auto"/>
                <w:right w:val="none" w:sz="0" w:space="0" w:color="auto"/>
              </w:divBdr>
            </w:div>
            <w:div w:id="218714640">
              <w:marLeft w:val="0"/>
              <w:marRight w:val="0"/>
              <w:marTop w:val="0"/>
              <w:marBottom w:val="0"/>
              <w:divBdr>
                <w:top w:val="none" w:sz="0" w:space="0" w:color="auto"/>
                <w:left w:val="none" w:sz="0" w:space="0" w:color="auto"/>
                <w:bottom w:val="none" w:sz="0" w:space="0" w:color="auto"/>
                <w:right w:val="none" w:sz="0" w:space="0" w:color="auto"/>
              </w:divBdr>
            </w:div>
            <w:div w:id="365958176">
              <w:marLeft w:val="0"/>
              <w:marRight w:val="0"/>
              <w:marTop w:val="0"/>
              <w:marBottom w:val="0"/>
              <w:divBdr>
                <w:top w:val="none" w:sz="0" w:space="0" w:color="auto"/>
                <w:left w:val="none" w:sz="0" w:space="0" w:color="auto"/>
                <w:bottom w:val="none" w:sz="0" w:space="0" w:color="auto"/>
                <w:right w:val="none" w:sz="0" w:space="0" w:color="auto"/>
              </w:divBdr>
            </w:div>
            <w:div w:id="371226976">
              <w:marLeft w:val="0"/>
              <w:marRight w:val="0"/>
              <w:marTop w:val="0"/>
              <w:marBottom w:val="0"/>
              <w:divBdr>
                <w:top w:val="none" w:sz="0" w:space="0" w:color="auto"/>
                <w:left w:val="none" w:sz="0" w:space="0" w:color="auto"/>
                <w:bottom w:val="none" w:sz="0" w:space="0" w:color="auto"/>
                <w:right w:val="none" w:sz="0" w:space="0" w:color="auto"/>
              </w:divBdr>
            </w:div>
            <w:div w:id="407314274">
              <w:marLeft w:val="0"/>
              <w:marRight w:val="0"/>
              <w:marTop w:val="0"/>
              <w:marBottom w:val="0"/>
              <w:divBdr>
                <w:top w:val="none" w:sz="0" w:space="0" w:color="auto"/>
                <w:left w:val="none" w:sz="0" w:space="0" w:color="auto"/>
                <w:bottom w:val="none" w:sz="0" w:space="0" w:color="auto"/>
                <w:right w:val="none" w:sz="0" w:space="0" w:color="auto"/>
              </w:divBdr>
            </w:div>
            <w:div w:id="418217711">
              <w:marLeft w:val="0"/>
              <w:marRight w:val="0"/>
              <w:marTop w:val="0"/>
              <w:marBottom w:val="0"/>
              <w:divBdr>
                <w:top w:val="none" w:sz="0" w:space="0" w:color="auto"/>
                <w:left w:val="none" w:sz="0" w:space="0" w:color="auto"/>
                <w:bottom w:val="none" w:sz="0" w:space="0" w:color="auto"/>
                <w:right w:val="none" w:sz="0" w:space="0" w:color="auto"/>
              </w:divBdr>
            </w:div>
            <w:div w:id="422802441">
              <w:marLeft w:val="0"/>
              <w:marRight w:val="0"/>
              <w:marTop w:val="0"/>
              <w:marBottom w:val="0"/>
              <w:divBdr>
                <w:top w:val="none" w:sz="0" w:space="0" w:color="auto"/>
                <w:left w:val="none" w:sz="0" w:space="0" w:color="auto"/>
                <w:bottom w:val="none" w:sz="0" w:space="0" w:color="auto"/>
                <w:right w:val="none" w:sz="0" w:space="0" w:color="auto"/>
              </w:divBdr>
            </w:div>
            <w:div w:id="522597107">
              <w:marLeft w:val="0"/>
              <w:marRight w:val="0"/>
              <w:marTop w:val="0"/>
              <w:marBottom w:val="0"/>
              <w:divBdr>
                <w:top w:val="none" w:sz="0" w:space="0" w:color="auto"/>
                <w:left w:val="none" w:sz="0" w:space="0" w:color="auto"/>
                <w:bottom w:val="none" w:sz="0" w:space="0" w:color="auto"/>
                <w:right w:val="none" w:sz="0" w:space="0" w:color="auto"/>
              </w:divBdr>
            </w:div>
            <w:div w:id="792483267">
              <w:marLeft w:val="0"/>
              <w:marRight w:val="0"/>
              <w:marTop w:val="0"/>
              <w:marBottom w:val="0"/>
              <w:divBdr>
                <w:top w:val="none" w:sz="0" w:space="0" w:color="auto"/>
                <w:left w:val="none" w:sz="0" w:space="0" w:color="auto"/>
                <w:bottom w:val="none" w:sz="0" w:space="0" w:color="auto"/>
                <w:right w:val="none" w:sz="0" w:space="0" w:color="auto"/>
              </w:divBdr>
            </w:div>
            <w:div w:id="836269301">
              <w:marLeft w:val="0"/>
              <w:marRight w:val="0"/>
              <w:marTop w:val="0"/>
              <w:marBottom w:val="0"/>
              <w:divBdr>
                <w:top w:val="none" w:sz="0" w:space="0" w:color="auto"/>
                <w:left w:val="none" w:sz="0" w:space="0" w:color="auto"/>
                <w:bottom w:val="none" w:sz="0" w:space="0" w:color="auto"/>
                <w:right w:val="none" w:sz="0" w:space="0" w:color="auto"/>
              </w:divBdr>
            </w:div>
            <w:div w:id="973562828">
              <w:marLeft w:val="0"/>
              <w:marRight w:val="0"/>
              <w:marTop w:val="0"/>
              <w:marBottom w:val="0"/>
              <w:divBdr>
                <w:top w:val="none" w:sz="0" w:space="0" w:color="auto"/>
                <w:left w:val="none" w:sz="0" w:space="0" w:color="auto"/>
                <w:bottom w:val="none" w:sz="0" w:space="0" w:color="auto"/>
                <w:right w:val="none" w:sz="0" w:space="0" w:color="auto"/>
              </w:divBdr>
            </w:div>
            <w:div w:id="1144390023">
              <w:marLeft w:val="0"/>
              <w:marRight w:val="0"/>
              <w:marTop w:val="0"/>
              <w:marBottom w:val="0"/>
              <w:divBdr>
                <w:top w:val="none" w:sz="0" w:space="0" w:color="auto"/>
                <w:left w:val="none" w:sz="0" w:space="0" w:color="auto"/>
                <w:bottom w:val="none" w:sz="0" w:space="0" w:color="auto"/>
                <w:right w:val="none" w:sz="0" w:space="0" w:color="auto"/>
              </w:divBdr>
            </w:div>
            <w:div w:id="1231497188">
              <w:marLeft w:val="0"/>
              <w:marRight w:val="0"/>
              <w:marTop w:val="0"/>
              <w:marBottom w:val="0"/>
              <w:divBdr>
                <w:top w:val="none" w:sz="0" w:space="0" w:color="auto"/>
                <w:left w:val="none" w:sz="0" w:space="0" w:color="auto"/>
                <w:bottom w:val="none" w:sz="0" w:space="0" w:color="auto"/>
                <w:right w:val="none" w:sz="0" w:space="0" w:color="auto"/>
              </w:divBdr>
            </w:div>
            <w:div w:id="1265923752">
              <w:marLeft w:val="0"/>
              <w:marRight w:val="0"/>
              <w:marTop w:val="0"/>
              <w:marBottom w:val="0"/>
              <w:divBdr>
                <w:top w:val="none" w:sz="0" w:space="0" w:color="auto"/>
                <w:left w:val="none" w:sz="0" w:space="0" w:color="auto"/>
                <w:bottom w:val="none" w:sz="0" w:space="0" w:color="auto"/>
                <w:right w:val="none" w:sz="0" w:space="0" w:color="auto"/>
              </w:divBdr>
            </w:div>
            <w:div w:id="1404984380">
              <w:marLeft w:val="0"/>
              <w:marRight w:val="0"/>
              <w:marTop w:val="0"/>
              <w:marBottom w:val="0"/>
              <w:divBdr>
                <w:top w:val="none" w:sz="0" w:space="0" w:color="auto"/>
                <w:left w:val="none" w:sz="0" w:space="0" w:color="auto"/>
                <w:bottom w:val="none" w:sz="0" w:space="0" w:color="auto"/>
                <w:right w:val="none" w:sz="0" w:space="0" w:color="auto"/>
              </w:divBdr>
            </w:div>
            <w:div w:id="1456410105">
              <w:marLeft w:val="0"/>
              <w:marRight w:val="0"/>
              <w:marTop w:val="0"/>
              <w:marBottom w:val="0"/>
              <w:divBdr>
                <w:top w:val="none" w:sz="0" w:space="0" w:color="auto"/>
                <w:left w:val="none" w:sz="0" w:space="0" w:color="auto"/>
                <w:bottom w:val="none" w:sz="0" w:space="0" w:color="auto"/>
                <w:right w:val="none" w:sz="0" w:space="0" w:color="auto"/>
              </w:divBdr>
            </w:div>
            <w:div w:id="1900087235">
              <w:marLeft w:val="0"/>
              <w:marRight w:val="0"/>
              <w:marTop w:val="0"/>
              <w:marBottom w:val="0"/>
              <w:divBdr>
                <w:top w:val="none" w:sz="0" w:space="0" w:color="auto"/>
                <w:left w:val="none" w:sz="0" w:space="0" w:color="auto"/>
                <w:bottom w:val="none" w:sz="0" w:space="0" w:color="auto"/>
                <w:right w:val="none" w:sz="0" w:space="0" w:color="auto"/>
              </w:divBdr>
            </w:div>
          </w:divsChild>
        </w:div>
        <w:div w:id="1409962081">
          <w:marLeft w:val="0"/>
          <w:marRight w:val="0"/>
          <w:marTop w:val="0"/>
          <w:marBottom w:val="0"/>
          <w:divBdr>
            <w:top w:val="none" w:sz="0" w:space="0" w:color="auto"/>
            <w:left w:val="none" w:sz="0" w:space="0" w:color="auto"/>
            <w:bottom w:val="none" w:sz="0" w:space="0" w:color="auto"/>
            <w:right w:val="none" w:sz="0" w:space="0" w:color="auto"/>
          </w:divBdr>
          <w:divsChild>
            <w:div w:id="111441590">
              <w:marLeft w:val="0"/>
              <w:marRight w:val="0"/>
              <w:marTop w:val="0"/>
              <w:marBottom w:val="0"/>
              <w:divBdr>
                <w:top w:val="none" w:sz="0" w:space="0" w:color="auto"/>
                <w:left w:val="none" w:sz="0" w:space="0" w:color="auto"/>
                <w:bottom w:val="none" w:sz="0" w:space="0" w:color="auto"/>
                <w:right w:val="none" w:sz="0" w:space="0" w:color="auto"/>
              </w:divBdr>
            </w:div>
            <w:div w:id="118887320">
              <w:marLeft w:val="0"/>
              <w:marRight w:val="0"/>
              <w:marTop w:val="0"/>
              <w:marBottom w:val="0"/>
              <w:divBdr>
                <w:top w:val="none" w:sz="0" w:space="0" w:color="auto"/>
                <w:left w:val="none" w:sz="0" w:space="0" w:color="auto"/>
                <w:bottom w:val="none" w:sz="0" w:space="0" w:color="auto"/>
                <w:right w:val="none" w:sz="0" w:space="0" w:color="auto"/>
              </w:divBdr>
            </w:div>
            <w:div w:id="191920034">
              <w:marLeft w:val="0"/>
              <w:marRight w:val="0"/>
              <w:marTop w:val="0"/>
              <w:marBottom w:val="0"/>
              <w:divBdr>
                <w:top w:val="none" w:sz="0" w:space="0" w:color="auto"/>
                <w:left w:val="none" w:sz="0" w:space="0" w:color="auto"/>
                <w:bottom w:val="none" w:sz="0" w:space="0" w:color="auto"/>
                <w:right w:val="none" w:sz="0" w:space="0" w:color="auto"/>
              </w:divBdr>
            </w:div>
            <w:div w:id="368646805">
              <w:marLeft w:val="0"/>
              <w:marRight w:val="0"/>
              <w:marTop w:val="0"/>
              <w:marBottom w:val="0"/>
              <w:divBdr>
                <w:top w:val="none" w:sz="0" w:space="0" w:color="auto"/>
                <w:left w:val="none" w:sz="0" w:space="0" w:color="auto"/>
                <w:bottom w:val="none" w:sz="0" w:space="0" w:color="auto"/>
                <w:right w:val="none" w:sz="0" w:space="0" w:color="auto"/>
              </w:divBdr>
            </w:div>
            <w:div w:id="461970203">
              <w:marLeft w:val="0"/>
              <w:marRight w:val="0"/>
              <w:marTop w:val="0"/>
              <w:marBottom w:val="0"/>
              <w:divBdr>
                <w:top w:val="none" w:sz="0" w:space="0" w:color="auto"/>
                <w:left w:val="none" w:sz="0" w:space="0" w:color="auto"/>
                <w:bottom w:val="none" w:sz="0" w:space="0" w:color="auto"/>
                <w:right w:val="none" w:sz="0" w:space="0" w:color="auto"/>
              </w:divBdr>
            </w:div>
            <w:div w:id="554583883">
              <w:marLeft w:val="0"/>
              <w:marRight w:val="0"/>
              <w:marTop w:val="0"/>
              <w:marBottom w:val="0"/>
              <w:divBdr>
                <w:top w:val="none" w:sz="0" w:space="0" w:color="auto"/>
                <w:left w:val="none" w:sz="0" w:space="0" w:color="auto"/>
                <w:bottom w:val="none" w:sz="0" w:space="0" w:color="auto"/>
                <w:right w:val="none" w:sz="0" w:space="0" w:color="auto"/>
              </w:divBdr>
            </w:div>
            <w:div w:id="1006904589">
              <w:marLeft w:val="0"/>
              <w:marRight w:val="0"/>
              <w:marTop w:val="0"/>
              <w:marBottom w:val="0"/>
              <w:divBdr>
                <w:top w:val="none" w:sz="0" w:space="0" w:color="auto"/>
                <w:left w:val="none" w:sz="0" w:space="0" w:color="auto"/>
                <w:bottom w:val="none" w:sz="0" w:space="0" w:color="auto"/>
                <w:right w:val="none" w:sz="0" w:space="0" w:color="auto"/>
              </w:divBdr>
            </w:div>
            <w:div w:id="1074232581">
              <w:marLeft w:val="0"/>
              <w:marRight w:val="0"/>
              <w:marTop w:val="0"/>
              <w:marBottom w:val="0"/>
              <w:divBdr>
                <w:top w:val="none" w:sz="0" w:space="0" w:color="auto"/>
                <w:left w:val="none" w:sz="0" w:space="0" w:color="auto"/>
                <w:bottom w:val="none" w:sz="0" w:space="0" w:color="auto"/>
                <w:right w:val="none" w:sz="0" w:space="0" w:color="auto"/>
              </w:divBdr>
            </w:div>
            <w:div w:id="1102262935">
              <w:marLeft w:val="0"/>
              <w:marRight w:val="0"/>
              <w:marTop w:val="0"/>
              <w:marBottom w:val="0"/>
              <w:divBdr>
                <w:top w:val="none" w:sz="0" w:space="0" w:color="auto"/>
                <w:left w:val="none" w:sz="0" w:space="0" w:color="auto"/>
                <w:bottom w:val="none" w:sz="0" w:space="0" w:color="auto"/>
                <w:right w:val="none" w:sz="0" w:space="0" w:color="auto"/>
              </w:divBdr>
            </w:div>
            <w:div w:id="1131090355">
              <w:marLeft w:val="0"/>
              <w:marRight w:val="0"/>
              <w:marTop w:val="0"/>
              <w:marBottom w:val="0"/>
              <w:divBdr>
                <w:top w:val="none" w:sz="0" w:space="0" w:color="auto"/>
                <w:left w:val="none" w:sz="0" w:space="0" w:color="auto"/>
                <w:bottom w:val="none" w:sz="0" w:space="0" w:color="auto"/>
                <w:right w:val="none" w:sz="0" w:space="0" w:color="auto"/>
              </w:divBdr>
            </w:div>
            <w:div w:id="1377855374">
              <w:marLeft w:val="0"/>
              <w:marRight w:val="0"/>
              <w:marTop w:val="0"/>
              <w:marBottom w:val="0"/>
              <w:divBdr>
                <w:top w:val="none" w:sz="0" w:space="0" w:color="auto"/>
                <w:left w:val="none" w:sz="0" w:space="0" w:color="auto"/>
                <w:bottom w:val="none" w:sz="0" w:space="0" w:color="auto"/>
                <w:right w:val="none" w:sz="0" w:space="0" w:color="auto"/>
              </w:divBdr>
            </w:div>
            <w:div w:id="1419593241">
              <w:marLeft w:val="0"/>
              <w:marRight w:val="0"/>
              <w:marTop w:val="0"/>
              <w:marBottom w:val="0"/>
              <w:divBdr>
                <w:top w:val="none" w:sz="0" w:space="0" w:color="auto"/>
                <w:left w:val="none" w:sz="0" w:space="0" w:color="auto"/>
                <w:bottom w:val="none" w:sz="0" w:space="0" w:color="auto"/>
                <w:right w:val="none" w:sz="0" w:space="0" w:color="auto"/>
              </w:divBdr>
            </w:div>
            <w:div w:id="1444688926">
              <w:marLeft w:val="0"/>
              <w:marRight w:val="0"/>
              <w:marTop w:val="0"/>
              <w:marBottom w:val="0"/>
              <w:divBdr>
                <w:top w:val="none" w:sz="0" w:space="0" w:color="auto"/>
                <w:left w:val="none" w:sz="0" w:space="0" w:color="auto"/>
                <w:bottom w:val="none" w:sz="0" w:space="0" w:color="auto"/>
                <w:right w:val="none" w:sz="0" w:space="0" w:color="auto"/>
              </w:divBdr>
            </w:div>
            <w:div w:id="1524323131">
              <w:marLeft w:val="0"/>
              <w:marRight w:val="0"/>
              <w:marTop w:val="0"/>
              <w:marBottom w:val="0"/>
              <w:divBdr>
                <w:top w:val="none" w:sz="0" w:space="0" w:color="auto"/>
                <w:left w:val="none" w:sz="0" w:space="0" w:color="auto"/>
                <w:bottom w:val="none" w:sz="0" w:space="0" w:color="auto"/>
                <w:right w:val="none" w:sz="0" w:space="0" w:color="auto"/>
              </w:divBdr>
            </w:div>
            <w:div w:id="1557082326">
              <w:marLeft w:val="0"/>
              <w:marRight w:val="0"/>
              <w:marTop w:val="0"/>
              <w:marBottom w:val="0"/>
              <w:divBdr>
                <w:top w:val="none" w:sz="0" w:space="0" w:color="auto"/>
                <w:left w:val="none" w:sz="0" w:space="0" w:color="auto"/>
                <w:bottom w:val="none" w:sz="0" w:space="0" w:color="auto"/>
                <w:right w:val="none" w:sz="0" w:space="0" w:color="auto"/>
              </w:divBdr>
            </w:div>
            <w:div w:id="1596595137">
              <w:marLeft w:val="0"/>
              <w:marRight w:val="0"/>
              <w:marTop w:val="0"/>
              <w:marBottom w:val="0"/>
              <w:divBdr>
                <w:top w:val="none" w:sz="0" w:space="0" w:color="auto"/>
                <w:left w:val="none" w:sz="0" w:space="0" w:color="auto"/>
                <w:bottom w:val="none" w:sz="0" w:space="0" w:color="auto"/>
                <w:right w:val="none" w:sz="0" w:space="0" w:color="auto"/>
              </w:divBdr>
            </w:div>
            <w:div w:id="1614021905">
              <w:marLeft w:val="0"/>
              <w:marRight w:val="0"/>
              <w:marTop w:val="0"/>
              <w:marBottom w:val="0"/>
              <w:divBdr>
                <w:top w:val="none" w:sz="0" w:space="0" w:color="auto"/>
                <w:left w:val="none" w:sz="0" w:space="0" w:color="auto"/>
                <w:bottom w:val="none" w:sz="0" w:space="0" w:color="auto"/>
                <w:right w:val="none" w:sz="0" w:space="0" w:color="auto"/>
              </w:divBdr>
            </w:div>
            <w:div w:id="1677265189">
              <w:marLeft w:val="0"/>
              <w:marRight w:val="0"/>
              <w:marTop w:val="0"/>
              <w:marBottom w:val="0"/>
              <w:divBdr>
                <w:top w:val="none" w:sz="0" w:space="0" w:color="auto"/>
                <w:left w:val="none" w:sz="0" w:space="0" w:color="auto"/>
                <w:bottom w:val="none" w:sz="0" w:space="0" w:color="auto"/>
                <w:right w:val="none" w:sz="0" w:space="0" w:color="auto"/>
              </w:divBdr>
            </w:div>
            <w:div w:id="1789623301">
              <w:marLeft w:val="0"/>
              <w:marRight w:val="0"/>
              <w:marTop w:val="0"/>
              <w:marBottom w:val="0"/>
              <w:divBdr>
                <w:top w:val="none" w:sz="0" w:space="0" w:color="auto"/>
                <w:left w:val="none" w:sz="0" w:space="0" w:color="auto"/>
                <w:bottom w:val="none" w:sz="0" w:space="0" w:color="auto"/>
                <w:right w:val="none" w:sz="0" w:space="0" w:color="auto"/>
              </w:divBdr>
            </w:div>
            <w:div w:id="1835140525">
              <w:marLeft w:val="0"/>
              <w:marRight w:val="0"/>
              <w:marTop w:val="0"/>
              <w:marBottom w:val="0"/>
              <w:divBdr>
                <w:top w:val="none" w:sz="0" w:space="0" w:color="auto"/>
                <w:left w:val="none" w:sz="0" w:space="0" w:color="auto"/>
                <w:bottom w:val="none" w:sz="0" w:space="0" w:color="auto"/>
                <w:right w:val="none" w:sz="0" w:space="0" w:color="auto"/>
              </w:divBdr>
            </w:div>
          </w:divsChild>
        </w:div>
        <w:div w:id="1423527663">
          <w:marLeft w:val="0"/>
          <w:marRight w:val="0"/>
          <w:marTop w:val="0"/>
          <w:marBottom w:val="0"/>
          <w:divBdr>
            <w:top w:val="none" w:sz="0" w:space="0" w:color="auto"/>
            <w:left w:val="none" w:sz="0" w:space="0" w:color="auto"/>
            <w:bottom w:val="none" w:sz="0" w:space="0" w:color="auto"/>
            <w:right w:val="none" w:sz="0" w:space="0" w:color="auto"/>
          </w:divBdr>
        </w:div>
        <w:div w:id="1445223497">
          <w:marLeft w:val="0"/>
          <w:marRight w:val="0"/>
          <w:marTop w:val="0"/>
          <w:marBottom w:val="0"/>
          <w:divBdr>
            <w:top w:val="none" w:sz="0" w:space="0" w:color="auto"/>
            <w:left w:val="none" w:sz="0" w:space="0" w:color="auto"/>
            <w:bottom w:val="none" w:sz="0" w:space="0" w:color="auto"/>
            <w:right w:val="none" w:sz="0" w:space="0" w:color="auto"/>
          </w:divBdr>
        </w:div>
        <w:div w:id="1503351657">
          <w:marLeft w:val="0"/>
          <w:marRight w:val="0"/>
          <w:marTop w:val="0"/>
          <w:marBottom w:val="0"/>
          <w:divBdr>
            <w:top w:val="none" w:sz="0" w:space="0" w:color="auto"/>
            <w:left w:val="none" w:sz="0" w:space="0" w:color="auto"/>
            <w:bottom w:val="none" w:sz="0" w:space="0" w:color="auto"/>
            <w:right w:val="none" w:sz="0" w:space="0" w:color="auto"/>
          </w:divBdr>
          <w:divsChild>
            <w:div w:id="18513547">
              <w:marLeft w:val="0"/>
              <w:marRight w:val="0"/>
              <w:marTop w:val="0"/>
              <w:marBottom w:val="0"/>
              <w:divBdr>
                <w:top w:val="none" w:sz="0" w:space="0" w:color="auto"/>
                <w:left w:val="none" w:sz="0" w:space="0" w:color="auto"/>
                <w:bottom w:val="none" w:sz="0" w:space="0" w:color="auto"/>
                <w:right w:val="none" w:sz="0" w:space="0" w:color="auto"/>
              </w:divBdr>
            </w:div>
            <w:div w:id="68039435">
              <w:marLeft w:val="0"/>
              <w:marRight w:val="0"/>
              <w:marTop w:val="0"/>
              <w:marBottom w:val="0"/>
              <w:divBdr>
                <w:top w:val="none" w:sz="0" w:space="0" w:color="auto"/>
                <w:left w:val="none" w:sz="0" w:space="0" w:color="auto"/>
                <w:bottom w:val="none" w:sz="0" w:space="0" w:color="auto"/>
                <w:right w:val="none" w:sz="0" w:space="0" w:color="auto"/>
              </w:divBdr>
            </w:div>
            <w:div w:id="346444454">
              <w:marLeft w:val="0"/>
              <w:marRight w:val="0"/>
              <w:marTop w:val="0"/>
              <w:marBottom w:val="0"/>
              <w:divBdr>
                <w:top w:val="none" w:sz="0" w:space="0" w:color="auto"/>
                <w:left w:val="none" w:sz="0" w:space="0" w:color="auto"/>
                <w:bottom w:val="none" w:sz="0" w:space="0" w:color="auto"/>
                <w:right w:val="none" w:sz="0" w:space="0" w:color="auto"/>
              </w:divBdr>
            </w:div>
            <w:div w:id="495415094">
              <w:marLeft w:val="0"/>
              <w:marRight w:val="0"/>
              <w:marTop w:val="0"/>
              <w:marBottom w:val="0"/>
              <w:divBdr>
                <w:top w:val="none" w:sz="0" w:space="0" w:color="auto"/>
                <w:left w:val="none" w:sz="0" w:space="0" w:color="auto"/>
                <w:bottom w:val="none" w:sz="0" w:space="0" w:color="auto"/>
                <w:right w:val="none" w:sz="0" w:space="0" w:color="auto"/>
              </w:divBdr>
            </w:div>
            <w:div w:id="985739849">
              <w:marLeft w:val="0"/>
              <w:marRight w:val="0"/>
              <w:marTop w:val="0"/>
              <w:marBottom w:val="0"/>
              <w:divBdr>
                <w:top w:val="none" w:sz="0" w:space="0" w:color="auto"/>
                <w:left w:val="none" w:sz="0" w:space="0" w:color="auto"/>
                <w:bottom w:val="none" w:sz="0" w:space="0" w:color="auto"/>
                <w:right w:val="none" w:sz="0" w:space="0" w:color="auto"/>
              </w:divBdr>
            </w:div>
            <w:div w:id="1104495813">
              <w:marLeft w:val="0"/>
              <w:marRight w:val="0"/>
              <w:marTop w:val="0"/>
              <w:marBottom w:val="0"/>
              <w:divBdr>
                <w:top w:val="none" w:sz="0" w:space="0" w:color="auto"/>
                <w:left w:val="none" w:sz="0" w:space="0" w:color="auto"/>
                <w:bottom w:val="none" w:sz="0" w:space="0" w:color="auto"/>
                <w:right w:val="none" w:sz="0" w:space="0" w:color="auto"/>
              </w:divBdr>
            </w:div>
            <w:div w:id="1158112373">
              <w:marLeft w:val="0"/>
              <w:marRight w:val="0"/>
              <w:marTop w:val="0"/>
              <w:marBottom w:val="0"/>
              <w:divBdr>
                <w:top w:val="none" w:sz="0" w:space="0" w:color="auto"/>
                <w:left w:val="none" w:sz="0" w:space="0" w:color="auto"/>
                <w:bottom w:val="none" w:sz="0" w:space="0" w:color="auto"/>
                <w:right w:val="none" w:sz="0" w:space="0" w:color="auto"/>
              </w:divBdr>
            </w:div>
            <w:div w:id="2060277073">
              <w:marLeft w:val="0"/>
              <w:marRight w:val="0"/>
              <w:marTop w:val="0"/>
              <w:marBottom w:val="0"/>
              <w:divBdr>
                <w:top w:val="none" w:sz="0" w:space="0" w:color="auto"/>
                <w:left w:val="none" w:sz="0" w:space="0" w:color="auto"/>
                <w:bottom w:val="none" w:sz="0" w:space="0" w:color="auto"/>
                <w:right w:val="none" w:sz="0" w:space="0" w:color="auto"/>
              </w:divBdr>
            </w:div>
          </w:divsChild>
        </w:div>
        <w:div w:id="1583679608">
          <w:marLeft w:val="0"/>
          <w:marRight w:val="0"/>
          <w:marTop w:val="0"/>
          <w:marBottom w:val="0"/>
          <w:divBdr>
            <w:top w:val="none" w:sz="0" w:space="0" w:color="auto"/>
            <w:left w:val="none" w:sz="0" w:space="0" w:color="auto"/>
            <w:bottom w:val="none" w:sz="0" w:space="0" w:color="auto"/>
            <w:right w:val="none" w:sz="0" w:space="0" w:color="auto"/>
          </w:divBdr>
        </w:div>
        <w:div w:id="1745297254">
          <w:marLeft w:val="0"/>
          <w:marRight w:val="0"/>
          <w:marTop w:val="0"/>
          <w:marBottom w:val="0"/>
          <w:divBdr>
            <w:top w:val="none" w:sz="0" w:space="0" w:color="auto"/>
            <w:left w:val="none" w:sz="0" w:space="0" w:color="auto"/>
            <w:bottom w:val="none" w:sz="0" w:space="0" w:color="auto"/>
            <w:right w:val="none" w:sz="0" w:space="0" w:color="auto"/>
          </w:divBdr>
        </w:div>
        <w:div w:id="1822572312">
          <w:marLeft w:val="0"/>
          <w:marRight w:val="0"/>
          <w:marTop w:val="0"/>
          <w:marBottom w:val="0"/>
          <w:divBdr>
            <w:top w:val="none" w:sz="0" w:space="0" w:color="auto"/>
            <w:left w:val="none" w:sz="0" w:space="0" w:color="auto"/>
            <w:bottom w:val="none" w:sz="0" w:space="0" w:color="auto"/>
            <w:right w:val="none" w:sz="0" w:space="0" w:color="auto"/>
          </w:divBdr>
        </w:div>
        <w:div w:id="2104034641">
          <w:marLeft w:val="0"/>
          <w:marRight w:val="0"/>
          <w:marTop w:val="0"/>
          <w:marBottom w:val="0"/>
          <w:divBdr>
            <w:top w:val="none" w:sz="0" w:space="0" w:color="auto"/>
            <w:left w:val="none" w:sz="0" w:space="0" w:color="auto"/>
            <w:bottom w:val="none" w:sz="0" w:space="0" w:color="auto"/>
            <w:right w:val="none" w:sz="0" w:space="0" w:color="auto"/>
          </w:divBdr>
        </w:div>
        <w:div w:id="2113356745">
          <w:marLeft w:val="0"/>
          <w:marRight w:val="0"/>
          <w:marTop w:val="0"/>
          <w:marBottom w:val="0"/>
          <w:divBdr>
            <w:top w:val="none" w:sz="0" w:space="0" w:color="auto"/>
            <w:left w:val="none" w:sz="0" w:space="0" w:color="auto"/>
            <w:bottom w:val="none" w:sz="0" w:space="0" w:color="auto"/>
            <w:right w:val="none" w:sz="0" w:space="0" w:color="auto"/>
          </w:divBdr>
        </w:div>
      </w:divsChild>
    </w:div>
    <w:div w:id="1981492415">
      <w:bodyDiv w:val="1"/>
      <w:marLeft w:val="0"/>
      <w:marRight w:val="0"/>
      <w:marTop w:val="0"/>
      <w:marBottom w:val="0"/>
      <w:divBdr>
        <w:top w:val="none" w:sz="0" w:space="0" w:color="auto"/>
        <w:left w:val="none" w:sz="0" w:space="0" w:color="auto"/>
        <w:bottom w:val="none" w:sz="0" w:space="0" w:color="auto"/>
        <w:right w:val="none" w:sz="0" w:space="0" w:color="auto"/>
      </w:divBdr>
      <w:divsChild>
        <w:div w:id="172499900">
          <w:marLeft w:val="0"/>
          <w:marRight w:val="0"/>
          <w:marTop w:val="0"/>
          <w:marBottom w:val="0"/>
          <w:divBdr>
            <w:top w:val="none" w:sz="0" w:space="0" w:color="auto"/>
            <w:left w:val="none" w:sz="0" w:space="0" w:color="auto"/>
            <w:bottom w:val="none" w:sz="0" w:space="0" w:color="auto"/>
            <w:right w:val="none" w:sz="0" w:space="0" w:color="auto"/>
          </w:divBdr>
          <w:divsChild>
            <w:div w:id="567351345">
              <w:marLeft w:val="0"/>
              <w:marRight w:val="0"/>
              <w:marTop w:val="0"/>
              <w:marBottom w:val="0"/>
              <w:divBdr>
                <w:top w:val="none" w:sz="0" w:space="0" w:color="auto"/>
                <w:left w:val="none" w:sz="0" w:space="0" w:color="auto"/>
                <w:bottom w:val="none" w:sz="0" w:space="0" w:color="auto"/>
                <w:right w:val="none" w:sz="0" w:space="0" w:color="auto"/>
              </w:divBdr>
            </w:div>
            <w:div w:id="671614935">
              <w:marLeft w:val="0"/>
              <w:marRight w:val="0"/>
              <w:marTop w:val="0"/>
              <w:marBottom w:val="0"/>
              <w:divBdr>
                <w:top w:val="none" w:sz="0" w:space="0" w:color="auto"/>
                <w:left w:val="none" w:sz="0" w:space="0" w:color="auto"/>
                <w:bottom w:val="none" w:sz="0" w:space="0" w:color="auto"/>
                <w:right w:val="none" w:sz="0" w:space="0" w:color="auto"/>
              </w:divBdr>
            </w:div>
            <w:div w:id="757943888">
              <w:marLeft w:val="0"/>
              <w:marRight w:val="0"/>
              <w:marTop w:val="0"/>
              <w:marBottom w:val="0"/>
              <w:divBdr>
                <w:top w:val="none" w:sz="0" w:space="0" w:color="auto"/>
                <w:left w:val="none" w:sz="0" w:space="0" w:color="auto"/>
                <w:bottom w:val="none" w:sz="0" w:space="0" w:color="auto"/>
                <w:right w:val="none" w:sz="0" w:space="0" w:color="auto"/>
              </w:divBdr>
            </w:div>
            <w:div w:id="997608344">
              <w:marLeft w:val="0"/>
              <w:marRight w:val="0"/>
              <w:marTop w:val="0"/>
              <w:marBottom w:val="0"/>
              <w:divBdr>
                <w:top w:val="none" w:sz="0" w:space="0" w:color="auto"/>
                <w:left w:val="none" w:sz="0" w:space="0" w:color="auto"/>
                <w:bottom w:val="none" w:sz="0" w:space="0" w:color="auto"/>
                <w:right w:val="none" w:sz="0" w:space="0" w:color="auto"/>
              </w:divBdr>
            </w:div>
            <w:div w:id="1182402526">
              <w:marLeft w:val="0"/>
              <w:marRight w:val="0"/>
              <w:marTop w:val="0"/>
              <w:marBottom w:val="0"/>
              <w:divBdr>
                <w:top w:val="none" w:sz="0" w:space="0" w:color="auto"/>
                <w:left w:val="none" w:sz="0" w:space="0" w:color="auto"/>
                <w:bottom w:val="none" w:sz="0" w:space="0" w:color="auto"/>
                <w:right w:val="none" w:sz="0" w:space="0" w:color="auto"/>
              </w:divBdr>
            </w:div>
            <w:div w:id="1358845648">
              <w:marLeft w:val="0"/>
              <w:marRight w:val="0"/>
              <w:marTop w:val="0"/>
              <w:marBottom w:val="0"/>
              <w:divBdr>
                <w:top w:val="none" w:sz="0" w:space="0" w:color="auto"/>
                <w:left w:val="none" w:sz="0" w:space="0" w:color="auto"/>
                <w:bottom w:val="none" w:sz="0" w:space="0" w:color="auto"/>
                <w:right w:val="none" w:sz="0" w:space="0" w:color="auto"/>
              </w:divBdr>
            </w:div>
            <w:div w:id="1475179796">
              <w:marLeft w:val="0"/>
              <w:marRight w:val="0"/>
              <w:marTop w:val="0"/>
              <w:marBottom w:val="0"/>
              <w:divBdr>
                <w:top w:val="none" w:sz="0" w:space="0" w:color="auto"/>
                <w:left w:val="none" w:sz="0" w:space="0" w:color="auto"/>
                <w:bottom w:val="none" w:sz="0" w:space="0" w:color="auto"/>
                <w:right w:val="none" w:sz="0" w:space="0" w:color="auto"/>
              </w:divBdr>
            </w:div>
            <w:div w:id="1582325880">
              <w:marLeft w:val="0"/>
              <w:marRight w:val="0"/>
              <w:marTop w:val="0"/>
              <w:marBottom w:val="0"/>
              <w:divBdr>
                <w:top w:val="none" w:sz="0" w:space="0" w:color="auto"/>
                <w:left w:val="none" w:sz="0" w:space="0" w:color="auto"/>
                <w:bottom w:val="none" w:sz="0" w:space="0" w:color="auto"/>
                <w:right w:val="none" w:sz="0" w:space="0" w:color="auto"/>
              </w:divBdr>
            </w:div>
            <w:div w:id="1927615908">
              <w:marLeft w:val="0"/>
              <w:marRight w:val="0"/>
              <w:marTop w:val="0"/>
              <w:marBottom w:val="0"/>
              <w:divBdr>
                <w:top w:val="none" w:sz="0" w:space="0" w:color="auto"/>
                <w:left w:val="none" w:sz="0" w:space="0" w:color="auto"/>
                <w:bottom w:val="none" w:sz="0" w:space="0" w:color="auto"/>
                <w:right w:val="none" w:sz="0" w:space="0" w:color="auto"/>
              </w:divBdr>
            </w:div>
          </w:divsChild>
        </w:div>
        <w:div w:id="1383946415">
          <w:marLeft w:val="0"/>
          <w:marRight w:val="0"/>
          <w:marTop w:val="0"/>
          <w:marBottom w:val="0"/>
          <w:divBdr>
            <w:top w:val="none" w:sz="0" w:space="0" w:color="auto"/>
            <w:left w:val="none" w:sz="0" w:space="0" w:color="auto"/>
            <w:bottom w:val="none" w:sz="0" w:space="0" w:color="auto"/>
            <w:right w:val="none" w:sz="0" w:space="0" w:color="auto"/>
          </w:divBdr>
          <w:divsChild>
            <w:div w:id="40059232">
              <w:marLeft w:val="0"/>
              <w:marRight w:val="0"/>
              <w:marTop w:val="0"/>
              <w:marBottom w:val="0"/>
              <w:divBdr>
                <w:top w:val="none" w:sz="0" w:space="0" w:color="auto"/>
                <w:left w:val="none" w:sz="0" w:space="0" w:color="auto"/>
                <w:bottom w:val="none" w:sz="0" w:space="0" w:color="auto"/>
                <w:right w:val="none" w:sz="0" w:space="0" w:color="auto"/>
              </w:divBdr>
            </w:div>
            <w:div w:id="201213107">
              <w:marLeft w:val="0"/>
              <w:marRight w:val="0"/>
              <w:marTop w:val="0"/>
              <w:marBottom w:val="0"/>
              <w:divBdr>
                <w:top w:val="none" w:sz="0" w:space="0" w:color="auto"/>
                <w:left w:val="none" w:sz="0" w:space="0" w:color="auto"/>
                <w:bottom w:val="none" w:sz="0" w:space="0" w:color="auto"/>
                <w:right w:val="none" w:sz="0" w:space="0" w:color="auto"/>
              </w:divBdr>
            </w:div>
            <w:div w:id="212236693">
              <w:marLeft w:val="0"/>
              <w:marRight w:val="0"/>
              <w:marTop w:val="0"/>
              <w:marBottom w:val="0"/>
              <w:divBdr>
                <w:top w:val="none" w:sz="0" w:space="0" w:color="auto"/>
                <w:left w:val="none" w:sz="0" w:space="0" w:color="auto"/>
                <w:bottom w:val="none" w:sz="0" w:space="0" w:color="auto"/>
                <w:right w:val="none" w:sz="0" w:space="0" w:color="auto"/>
              </w:divBdr>
            </w:div>
            <w:div w:id="393042515">
              <w:marLeft w:val="0"/>
              <w:marRight w:val="0"/>
              <w:marTop w:val="0"/>
              <w:marBottom w:val="0"/>
              <w:divBdr>
                <w:top w:val="none" w:sz="0" w:space="0" w:color="auto"/>
                <w:left w:val="none" w:sz="0" w:space="0" w:color="auto"/>
                <w:bottom w:val="none" w:sz="0" w:space="0" w:color="auto"/>
                <w:right w:val="none" w:sz="0" w:space="0" w:color="auto"/>
              </w:divBdr>
            </w:div>
            <w:div w:id="556937496">
              <w:marLeft w:val="0"/>
              <w:marRight w:val="0"/>
              <w:marTop w:val="0"/>
              <w:marBottom w:val="0"/>
              <w:divBdr>
                <w:top w:val="none" w:sz="0" w:space="0" w:color="auto"/>
                <w:left w:val="none" w:sz="0" w:space="0" w:color="auto"/>
                <w:bottom w:val="none" w:sz="0" w:space="0" w:color="auto"/>
                <w:right w:val="none" w:sz="0" w:space="0" w:color="auto"/>
              </w:divBdr>
            </w:div>
            <w:div w:id="694766190">
              <w:marLeft w:val="0"/>
              <w:marRight w:val="0"/>
              <w:marTop w:val="0"/>
              <w:marBottom w:val="0"/>
              <w:divBdr>
                <w:top w:val="none" w:sz="0" w:space="0" w:color="auto"/>
                <w:left w:val="none" w:sz="0" w:space="0" w:color="auto"/>
                <w:bottom w:val="none" w:sz="0" w:space="0" w:color="auto"/>
                <w:right w:val="none" w:sz="0" w:space="0" w:color="auto"/>
              </w:divBdr>
            </w:div>
            <w:div w:id="821891449">
              <w:marLeft w:val="0"/>
              <w:marRight w:val="0"/>
              <w:marTop w:val="0"/>
              <w:marBottom w:val="0"/>
              <w:divBdr>
                <w:top w:val="none" w:sz="0" w:space="0" w:color="auto"/>
                <w:left w:val="none" w:sz="0" w:space="0" w:color="auto"/>
                <w:bottom w:val="none" w:sz="0" w:space="0" w:color="auto"/>
                <w:right w:val="none" w:sz="0" w:space="0" w:color="auto"/>
              </w:divBdr>
            </w:div>
            <w:div w:id="1242763453">
              <w:marLeft w:val="0"/>
              <w:marRight w:val="0"/>
              <w:marTop w:val="0"/>
              <w:marBottom w:val="0"/>
              <w:divBdr>
                <w:top w:val="none" w:sz="0" w:space="0" w:color="auto"/>
                <w:left w:val="none" w:sz="0" w:space="0" w:color="auto"/>
                <w:bottom w:val="none" w:sz="0" w:space="0" w:color="auto"/>
                <w:right w:val="none" w:sz="0" w:space="0" w:color="auto"/>
              </w:divBdr>
            </w:div>
            <w:div w:id="1503547319">
              <w:marLeft w:val="0"/>
              <w:marRight w:val="0"/>
              <w:marTop w:val="0"/>
              <w:marBottom w:val="0"/>
              <w:divBdr>
                <w:top w:val="none" w:sz="0" w:space="0" w:color="auto"/>
                <w:left w:val="none" w:sz="0" w:space="0" w:color="auto"/>
                <w:bottom w:val="none" w:sz="0" w:space="0" w:color="auto"/>
                <w:right w:val="none" w:sz="0" w:space="0" w:color="auto"/>
              </w:divBdr>
            </w:div>
            <w:div w:id="1567649232">
              <w:marLeft w:val="0"/>
              <w:marRight w:val="0"/>
              <w:marTop w:val="0"/>
              <w:marBottom w:val="0"/>
              <w:divBdr>
                <w:top w:val="none" w:sz="0" w:space="0" w:color="auto"/>
                <w:left w:val="none" w:sz="0" w:space="0" w:color="auto"/>
                <w:bottom w:val="none" w:sz="0" w:space="0" w:color="auto"/>
                <w:right w:val="none" w:sz="0" w:space="0" w:color="auto"/>
              </w:divBdr>
            </w:div>
            <w:div w:id="1897819804">
              <w:marLeft w:val="0"/>
              <w:marRight w:val="0"/>
              <w:marTop w:val="0"/>
              <w:marBottom w:val="0"/>
              <w:divBdr>
                <w:top w:val="none" w:sz="0" w:space="0" w:color="auto"/>
                <w:left w:val="none" w:sz="0" w:space="0" w:color="auto"/>
                <w:bottom w:val="none" w:sz="0" w:space="0" w:color="auto"/>
                <w:right w:val="none" w:sz="0" w:space="0" w:color="auto"/>
              </w:divBdr>
            </w:div>
            <w:div w:id="209185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31098414">
      <w:bodyDiv w:val="1"/>
      <w:marLeft w:val="0"/>
      <w:marRight w:val="0"/>
      <w:marTop w:val="0"/>
      <w:marBottom w:val="0"/>
      <w:divBdr>
        <w:top w:val="none" w:sz="0" w:space="0" w:color="auto"/>
        <w:left w:val="none" w:sz="0" w:space="0" w:color="auto"/>
        <w:bottom w:val="none" w:sz="0" w:space="0" w:color="auto"/>
        <w:right w:val="none" w:sz="0" w:space="0" w:color="auto"/>
      </w:divBdr>
      <w:divsChild>
        <w:div w:id="50271335">
          <w:marLeft w:val="0"/>
          <w:marRight w:val="0"/>
          <w:marTop w:val="0"/>
          <w:marBottom w:val="0"/>
          <w:divBdr>
            <w:top w:val="none" w:sz="0" w:space="0" w:color="auto"/>
            <w:left w:val="none" w:sz="0" w:space="0" w:color="auto"/>
            <w:bottom w:val="none" w:sz="0" w:space="0" w:color="auto"/>
            <w:right w:val="none" w:sz="0" w:space="0" w:color="auto"/>
          </w:divBdr>
          <w:divsChild>
            <w:div w:id="135799161">
              <w:marLeft w:val="0"/>
              <w:marRight w:val="0"/>
              <w:marTop w:val="0"/>
              <w:marBottom w:val="0"/>
              <w:divBdr>
                <w:top w:val="none" w:sz="0" w:space="0" w:color="auto"/>
                <w:left w:val="none" w:sz="0" w:space="0" w:color="auto"/>
                <w:bottom w:val="none" w:sz="0" w:space="0" w:color="auto"/>
                <w:right w:val="none" w:sz="0" w:space="0" w:color="auto"/>
              </w:divBdr>
            </w:div>
            <w:div w:id="226184437">
              <w:marLeft w:val="0"/>
              <w:marRight w:val="0"/>
              <w:marTop w:val="0"/>
              <w:marBottom w:val="0"/>
              <w:divBdr>
                <w:top w:val="none" w:sz="0" w:space="0" w:color="auto"/>
                <w:left w:val="none" w:sz="0" w:space="0" w:color="auto"/>
                <w:bottom w:val="none" w:sz="0" w:space="0" w:color="auto"/>
                <w:right w:val="none" w:sz="0" w:space="0" w:color="auto"/>
              </w:divBdr>
            </w:div>
            <w:div w:id="301891263">
              <w:marLeft w:val="0"/>
              <w:marRight w:val="0"/>
              <w:marTop w:val="0"/>
              <w:marBottom w:val="0"/>
              <w:divBdr>
                <w:top w:val="none" w:sz="0" w:space="0" w:color="auto"/>
                <w:left w:val="none" w:sz="0" w:space="0" w:color="auto"/>
                <w:bottom w:val="none" w:sz="0" w:space="0" w:color="auto"/>
                <w:right w:val="none" w:sz="0" w:space="0" w:color="auto"/>
              </w:divBdr>
            </w:div>
            <w:div w:id="844368261">
              <w:marLeft w:val="0"/>
              <w:marRight w:val="0"/>
              <w:marTop w:val="0"/>
              <w:marBottom w:val="0"/>
              <w:divBdr>
                <w:top w:val="none" w:sz="0" w:space="0" w:color="auto"/>
                <w:left w:val="none" w:sz="0" w:space="0" w:color="auto"/>
                <w:bottom w:val="none" w:sz="0" w:space="0" w:color="auto"/>
                <w:right w:val="none" w:sz="0" w:space="0" w:color="auto"/>
              </w:divBdr>
            </w:div>
            <w:div w:id="847334156">
              <w:marLeft w:val="0"/>
              <w:marRight w:val="0"/>
              <w:marTop w:val="0"/>
              <w:marBottom w:val="0"/>
              <w:divBdr>
                <w:top w:val="none" w:sz="0" w:space="0" w:color="auto"/>
                <w:left w:val="none" w:sz="0" w:space="0" w:color="auto"/>
                <w:bottom w:val="none" w:sz="0" w:space="0" w:color="auto"/>
                <w:right w:val="none" w:sz="0" w:space="0" w:color="auto"/>
              </w:divBdr>
            </w:div>
            <w:div w:id="850530932">
              <w:marLeft w:val="0"/>
              <w:marRight w:val="0"/>
              <w:marTop w:val="0"/>
              <w:marBottom w:val="0"/>
              <w:divBdr>
                <w:top w:val="none" w:sz="0" w:space="0" w:color="auto"/>
                <w:left w:val="none" w:sz="0" w:space="0" w:color="auto"/>
                <w:bottom w:val="none" w:sz="0" w:space="0" w:color="auto"/>
                <w:right w:val="none" w:sz="0" w:space="0" w:color="auto"/>
              </w:divBdr>
            </w:div>
            <w:div w:id="856431789">
              <w:marLeft w:val="0"/>
              <w:marRight w:val="0"/>
              <w:marTop w:val="0"/>
              <w:marBottom w:val="0"/>
              <w:divBdr>
                <w:top w:val="none" w:sz="0" w:space="0" w:color="auto"/>
                <w:left w:val="none" w:sz="0" w:space="0" w:color="auto"/>
                <w:bottom w:val="none" w:sz="0" w:space="0" w:color="auto"/>
                <w:right w:val="none" w:sz="0" w:space="0" w:color="auto"/>
              </w:divBdr>
            </w:div>
            <w:div w:id="971246814">
              <w:marLeft w:val="0"/>
              <w:marRight w:val="0"/>
              <w:marTop w:val="0"/>
              <w:marBottom w:val="0"/>
              <w:divBdr>
                <w:top w:val="none" w:sz="0" w:space="0" w:color="auto"/>
                <w:left w:val="none" w:sz="0" w:space="0" w:color="auto"/>
                <w:bottom w:val="none" w:sz="0" w:space="0" w:color="auto"/>
                <w:right w:val="none" w:sz="0" w:space="0" w:color="auto"/>
              </w:divBdr>
            </w:div>
            <w:div w:id="1016151498">
              <w:marLeft w:val="0"/>
              <w:marRight w:val="0"/>
              <w:marTop w:val="0"/>
              <w:marBottom w:val="0"/>
              <w:divBdr>
                <w:top w:val="none" w:sz="0" w:space="0" w:color="auto"/>
                <w:left w:val="none" w:sz="0" w:space="0" w:color="auto"/>
                <w:bottom w:val="none" w:sz="0" w:space="0" w:color="auto"/>
                <w:right w:val="none" w:sz="0" w:space="0" w:color="auto"/>
              </w:divBdr>
            </w:div>
            <w:div w:id="1058360126">
              <w:marLeft w:val="0"/>
              <w:marRight w:val="0"/>
              <w:marTop w:val="0"/>
              <w:marBottom w:val="0"/>
              <w:divBdr>
                <w:top w:val="none" w:sz="0" w:space="0" w:color="auto"/>
                <w:left w:val="none" w:sz="0" w:space="0" w:color="auto"/>
                <w:bottom w:val="none" w:sz="0" w:space="0" w:color="auto"/>
                <w:right w:val="none" w:sz="0" w:space="0" w:color="auto"/>
              </w:divBdr>
            </w:div>
            <w:div w:id="1083839196">
              <w:marLeft w:val="0"/>
              <w:marRight w:val="0"/>
              <w:marTop w:val="0"/>
              <w:marBottom w:val="0"/>
              <w:divBdr>
                <w:top w:val="none" w:sz="0" w:space="0" w:color="auto"/>
                <w:left w:val="none" w:sz="0" w:space="0" w:color="auto"/>
                <w:bottom w:val="none" w:sz="0" w:space="0" w:color="auto"/>
                <w:right w:val="none" w:sz="0" w:space="0" w:color="auto"/>
              </w:divBdr>
            </w:div>
            <w:div w:id="1390883214">
              <w:marLeft w:val="0"/>
              <w:marRight w:val="0"/>
              <w:marTop w:val="0"/>
              <w:marBottom w:val="0"/>
              <w:divBdr>
                <w:top w:val="none" w:sz="0" w:space="0" w:color="auto"/>
                <w:left w:val="none" w:sz="0" w:space="0" w:color="auto"/>
                <w:bottom w:val="none" w:sz="0" w:space="0" w:color="auto"/>
                <w:right w:val="none" w:sz="0" w:space="0" w:color="auto"/>
              </w:divBdr>
            </w:div>
            <w:div w:id="1429539497">
              <w:marLeft w:val="0"/>
              <w:marRight w:val="0"/>
              <w:marTop w:val="0"/>
              <w:marBottom w:val="0"/>
              <w:divBdr>
                <w:top w:val="none" w:sz="0" w:space="0" w:color="auto"/>
                <w:left w:val="none" w:sz="0" w:space="0" w:color="auto"/>
                <w:bottom w:val="none" w:sz="0" w:space="0" w:color="auto"/>
                <w:right w:val="none" w:sz="0" w:space="0" w:color="auto"/>
              </w:divBdr>
            </w:div>
            <w:div w:id="1459448723">
              <w:marLeft w:val="0"/>
              <w:marRight w:val="0"/>
              <w:marTop w:val="0"/>
              <w:marBottom w:val="0"/>
              <w:divBdr>
                <w:top w:val="none" w:sz="0" w:space="0" w:color="auto"/>
                <w:left w:val="none" w:sz="0" w:space="0" w:color="auto"/>
                <w:bottom w:val="none" w:sz="0" w:space="0" w:color="auto"/>
                <w:right w:val="none" w:sz="0" w:space="0" w:color="auto"/>
              </w:divBdr>
            </w:div>
            <w:div w:id="1562715872">
              <w:marLeft w:val="0"/>
              <w:marRight w:val="0"/>
              <w:marTop w:val="0"/>
              <w:marBottom w:val="0"/>
              <w:divBdr>
                <w:top w:val="none" w:sz="0" w:space="0" w:color="auto"/>
                <w:left w:val="none" w:sz="0" w:space="0" w:color="auto"/>
                <w:bottom w:val="none" w:sz="0" w:space="0" w:color="auto"/>
                <w:right w:val="none" w:sz="0" w:space="0" w:color="auto"/>
              </w:divBdr>
            </w:div>
            <w:div w:id="1933977510">
              <w:marLeft w:val="0"/>
              <w:marRight w:val="0"/>
              <w:marTop w:val="0"/>
              <w:marBottom w:val="0"/>
              <w:divBdr>
                <w:top w:val="none" w:sz="0" w:space="0" w:color="auto"/>
                <w:left w:val="none" w:sz="0" w:space="0" w:color="auto"/>
                <w:bottom w:val="none" w:sz="0" w:space="0" w:color="auto"/>
                <w:right w:val="none" w:sz="0" w:space="0" w:color="auto"/>
              </w:divBdr>
            </w:div>
            <w:div w:id="1993562579">
              <w:marLeft w:val="0"/>
              <w:marRight w:val="0"/>
              <w:marTop w:val="0"/>
              <w:marBottom w:val="0"/>
              <w:divBdr>
                <w:top w:val="none" w:sz="0" w:space="0" w:color="auto"/>
                <w:left w:val="none" w:sz="0" w:space="0" w:color="auto"/>
                <w:bottom w:val="none" w:sz="0" w:space="0" w:color="auto"/>
                <w:right w:val="none" w:sz="0" w:space="0" w:color="auto"/>
              </w:divBdr>
            </w:div>
            <w:div w:id="2000427408">
              <w:marLeft w:val="0"/>
              <w:marRight w:val="0"/>
              <w:marTop w:val="0"/>
              <w:marBottom w:val="0"/>
              <w:divBdr>
                <w:top w:val="none" w:sz="0" w:space="0" w:color="auto"/>
                <w:left w:val="none" w:sz="0" w:space="0" w:color="auto"/>
                <w:bottom w:val="none" w:sz="0" w:space="0" w:color="auto"/>
                <w:right w:val="none" w:sz="0" w:space="0" w:color="auto"/>
              </w:divBdr>
            </w:div>
            <w:div w:id="2104951760">
              <w:marLeft w:val="0"/>
              <w:marRight w:val="0"/>
              <w:marTop w:val="0"/>
              <w:marBottom w:val="0"/>
              <w:divBdr>
                <w:top w:val="none" w:sz="0" w:space="0" w:color="auto"/>
                <w:left w:val="none" w:sz="0" w:space="0" w:color="auto"/>
                <w:bottom w:val="none" w:sz="0" w:space="0" w:color="auto"/>
                <w:right w:val="none" w:sz="0" w:space="0" w:color="auto"/>
              </w:divBdr>
            </w:div>
            <w:div w:id="2144882608">
              <w:marLeft w:val="0"/>
              <w:marRight w:val="0"/>
              <w:marTop w:val="0"/>
              <w:marBottom w:val="0"/>
              <w:divBdr>
                <w:top w:val="none" w:sz="0" w:space="0" w:color="auto"/>
                <w:left w:val="none" w:sz="0" w:space="0" w:color="auto"/>
                <w:bottom w:val="none" w:sz="0" w:space="0" w:color="auto"/>
                <w:right w:val="none" w:sz="0" w:space="0" w:color="auto"/>
              </w:divBdr>
            </w:div>
          </w:divsChild>
        </w:div>
        <w:div w:id="159541448">
          <w:marLeft w:val="0"/>
          <w:marRight w:val="0"/>
          <w:marTop w:val="0"/>
          <w:marBottom w:val="0"/>
          <w:divBdr>
            <w:top w:val="none" w:sz="0" w:space="0" w:color="auto"/>
            <w:left w:val="none" w:sz="0" w:space="0" w:color="auto"/>
            <w:bottom w:val="none" w:sz="0" w:space="0" w:color="auto"/>
            <w:right w:val="none" w:sz="0" w:space="0" w:color="auto"/>
          </w:divBdr>
        </w:div>
        <w:div w:id="315259724">
          <w:marLeft w:val="0"/>
          <w:marRight w:val="0"/>
          <w:marTop w:val="0"/>
          <w:marBottom w:val="0"/>
          <w:divBdr>
            <w:top w:val="none" w:sz="0" w:space="0" w:color="auto"/>
            <w:left w:val="none" w:sz="0" w:space="0" w:color="auto"/>
            <w:bottom w:val="none" w:sz="0" w:space="0" w:color="auto"/>
            <w:right w:val="none" w:sz="0" w:space="0" w:color="auto"/>
          </w:divBdr>
          <w:divsChild>
            <w:div w:id="168760184">
              <w:marLeft w:val="0"/>
              <w:marRight w:val="0"/>
              <w:marTop w:val="0"/>
              <w:marBottom w:val="0"/>
              <w:divBdr>
                <w:top w:val="none" w:sz="0" w:space="0" w:color="auto"/>
                <w:left w:val="none" w:sz="0" w:space="0" w:color="auto"/>
                <w:bottom w:val="none" w:sz="0" w:space="0" w:color="auto"/>
                <w:right w:val="none" w:sz="0" w:space="0" w:color="auto"/>
              </w:divBdr>
            </w:div>
            <w:div w:id="328949211">
              <w:marLeft w:val="0"/>
              <w:marRight w:val="0"/>
              <w:marTop w:val="0"/>
              <w:marBottom w:val="0"/>
              <w:divBdr>
                <w:top w:val="none" w:sz="0" w:space="0" w:color="auto"/>
                <w:left w:val="none" w:sz="0" w:space="0" w:color="auto"/>
                <w:bottom w:val="none" w:sz="0" w:space="0" w:color="auto"/>
                <w:right w:val="none" w:sz="0" w:space="0" w:color="auto"/>
              </w:divBdr>
            </w:div>
            <w:div w:id="566377919">
              <w:marLeft w:val="0"/>
              <w:marRight w:val="0"/>
              <w:marTop w:val="0"/>
              <w:marBottom w:val="0"/>
              <w:divBdr>
                <w:top w:val="none" w:sz="0" w:space="0" w:color="auto"/>
                <w:left w:val="none" w:sz="0" w:space="0" w:color="auto"/>
                <w:bottom w:val="none" w:sz="0" w:space="0" w:color="auto"/>
                <w:right w:val="none" w:sz="0" w:space="0" w:color="auto"/>
              </w:divBdr>
            </w:div>
            <w:div w:id="608005514">
              <w:marLeft w:val="0"/>
              <w:marRight w:val="0"/>
              <w:marTop w:val="0"/>
              <w:marBottom w:val="0"/>
              <w:divBdr>
                <w:top w:val="none" w:sz="0" w:space="0" w:color="auto"/>
                <w:left w:val="none" w:sz="0" w:space="0" w:color="auto"/>
                <w:bottom w:val="none" w:sz="0" w:space="0" w:color="auto"/>
                <w:right w:val="none" w:sz="0" w:space="0" w:color="auto"/>
              </w:divBdr>
            </w:div>
            <w:div w:id="675883011">
              <w:marLeft w:val="0"/>
              <w:marRight w:val="0"/>
              <w:marTop w:val="0"/>
              <w:marBottom w:val="0"/>
              <w:divBdr>
                <w:top w:val="none" w:sz="0" w:space="0" w:color="auto"/>
                <w:left w:val="none" w:sz="0" w:space="0" w:color="auto"/>
                <w:bottom w:val="none" w:sz="0" w:space="0" w:color="auto"/>
                <w:right w:val="none" w:sz="0" w:space="0" w:color="auto"/>
              </w:divBdr>
            </w:div>
            <w:div w:id="913710413">
              <w:marLeft w:val="0"/>
              <w:marRight w:val="0"/>
              <w:marTop w:val="0"/>
              <w:marBottom w:val="0"/>
              <w:divBdr>
                <w:top w:val="none" w:sz="0" w:space="0" w:color="auto"/>
                <w:left w:val="none" w:sz="0" w:space="0" w:color="auto"/>
                <w:bottom w:val="none" w:sz="0" w:space="0" w:color="auto"/>
                <w:right w:val="none" w:sz="0" w:space="0" w:color="auto"/>
              </w:divBdr>
            </w:div>
            <w:div w:id="924268743">
              <w:marLeft w:val="0"/>
              <w:marRight w:val="0"/>
              <w:marTop w:val="0"/>
              <w:marBottom w:val="0"/>
              <w:divBdr>
                <w:top w:val="none" w:sz="0" w:space="0" w:color="auto"/>
                <w:left w:val="none" w:sz="0" w:space="0" w:color="auto"/>
                <w:bottom w:val="none" w:sz="0" w:space="0" w:color="auto"/>
                <w:right w:val="none" w:sz="0" w:space="0" w:color="auto"/>
              </w:divBdr>
            </w:div>
            <w:div w:id="946811661">
              <w:marLeft w:val="0"/>
              <w:marRight w:val="0"/>
              <w:marTop w:val="0"/>
              <w:marBottom w:val="0"/>
              <w:divBdr>
                <w:top w:val="none" w:sz="0" w:space="0" w:color="auto"/>
                <w:left w:val="none" w:sz="0" w:space="0" w:color="auto"/>
                <w:bottom w:val="none" w:sz="0" w:space="0" w:color="auto"/>
                <w:right w:val="none" w:sz="0" w:space="0" w:color="auto"/>
              </w:divBdr>
            </w:div>
            <w:div w:id="1356691004">
              <w:marLeft w:val="0"/>
              <w:marRight w:val="0"/>
              <w:marTop w:val="0"/>
              <w:marBottom w:val="0"/>
              <w:divBdr>
                <w:top w:val="none" w:sz="0" w:space="0" w:color="auto"/>
                <w:left w:val="none" w:sz="0" w:space="0" w:color="auto"/>
                <w:bottom w:val="none" w:sz="0" w:space="0" w:color="auto"/>
                <w:right w:val="none" w:sz="0" w:space="0" w:color="auto"/>
              </w:divBdr>
            </w:div>
            <w:div w:id="1566913630">
              <w:marLeft w:val="0"/>
              <w:marRight w:val="0"/>
              <w:marTop w:val="0"/>
              <w:marBottom w:val="0"/>
              <w:divBdr>
                <w:top w:val="none" w:sz="0" w:space="0" w:color="auto"/>
                <w:left w:val="none" w:sz="0" w:space="0" w:color="auto"/>
                <w:bottom w:val="none" w:sz="0" w:space="0" w:color="auto"/>
                <w:right w:val="none" w:sz="0" w:space="0" w:color="auto"/>
              </w:divBdr>
            </w:div>
            <w:div w:id="1680814583">
              <w:marLeft w:val="0"/>
              <w:marRight w:val="0"/>
              <w:marTop w:val="0"/>
              <w:marBottom w:val="0"/>
              <w:divBdr>
                <w:top w:val="none" w:sz="0" w:space="0" w:color="auto"/>
                <w:left w:val="none" w:sz="0" w:space="0" w:color="auto"/>
                <w:bottom w:val="none" w:sz="0" w:space="0" w:color="auto"/>
                <w:right w:val="none" w:sz="0" w:space="0" w:color="auto"/>
              </w:divBdr>
            </w:div>
            <w:div w:id="1684360579">
              <w:marLeft w:val="0"/>
              <w:marRight w:val="0"/>
              <w:marTop w:val="0"/>
              <w:marBottom w:val="0"/>
              <w:divBdr>
                <w:top w:val="none" w:sz="0" w:space="0" w:color="auto"/>
                <w:left w:val="none" w:sz="0" w:space="0" w:color="auto"/>
                <w:bottom w:val="none" w:sz="0" w:space="0" w:color="auto"/>
                <w:right w:val="none" w:sz="0" w:space="0" w:color="auto"/>
              </w:divBdr>
            </w:div>
            <w:div w:id="1718433400">
              <w:marLeft w:val="0"/>
              <w:marRight w:val="0"/>
              <w:marTop w:val="0"/>
              <w:marBottom w:val="0"/>
              <w:divBdr>
                <w:top w:val="none" w:sz="0" w:space="0" w:color="auto"/>
                <w:left w:val="none" w:sz="0" w:space="0" w:color="auto"/>
                <w:bottom w:val="none" w:sz="0" w:space="0" w:color="auto"/>
                <w:right w:val="none" w:sz="0" w:space="0" w:color="auto"/>
              </w:divBdr>
            </w:div>
            <w:div w:id="1782647896">
              <w:marLeft w:val="0"/>
              <w:marRight w:val="0"/>
              <w:marTop w:val="0"/>
              <w:marBottom w:val="0"/>
              <w:divBdr>
                <w:top w:val="none" w:sz="0" w:space="0" w:color="auto"/>
                <w:left w:val="none" w:sz="0" w:space="0" w:color="auto"/>
                <w:bottom w:val="none" w:sz="0" w:space="0" w:color="auto"/>
                <w:right w:val="none" w:sz="0" w:space="0" w:color="auto"/>
              </w:divBdr>
            </w:div>
            <w:div w:id="1823765676">
              <w:marLeft w:val="0"/>
              <w:marRight w:val="0"/>
              <w:marTop w:val="0"/>
              <w:marBottom w:val="0"/>
              <w:divBdr>
                <w:top w:val="none" w:sz="0" w:space="0" w:color="auto"/>
                <w:left w:val="none" w:sz="0" w:space="0" w:color="auto"/>
                <w:bottom w:val="none" w:sz="0" w:space="0" w:color="auto"/>
                <w:right w:val="none" w:sz="0" w:space="0" w:color="auto"/>
              </w:divBdr>
            </w:div>
            <w:div w:id="1876261842">
              <w:marLeft w:val="0"/>
              <w:marRight w:val="0"/>
              <w:marTop w:val="0"/>
              <w:marBottom w:val="0"/>
              <w:divBdr>
                <w:top w:val="none" w:sz="0" w:space="0" w:color="auto"/>
                <w:left w:val="none" w:sz="0" w:space="0" w:color="auto"/>
                <w:bottom w:val="none" w:sz="0" w:space="0" w:color="auto"/>
                <w:right w:val="none" w:sz="0" w:space="0" w:color="auto"/>
              </w:divBdr>
            </w:div>
            <w:div w:id="1879778666">
              <w:marLeft w:val="0"/>
              <w:marRight w:val="0"/>
              <w:marTop w:val="0"/>
              <w:marBottom w:val="0"/>
              <w:divBdr>
                <w:top w:val="none" w:sz="0" w:space="0" w:color="auto"/>
                <w:left w:val="none" w:sz="0" w:space="0" w:color="auto"/>
                <w:bottom w:val="none" w:sz="0" w:space="0" w:color="auto"/>
                <w:right w:val="none" w:sz="0" w:space="0" w:color="auto"/>
              </w:divBdr>
            </w:div>
            <w:div w:id="1986157454">
              <w:marLeft w:val="0"/>
              <w:marRight w:val="0"/>
              <w:marTop w:val="0"/>
              <w:marBottom w:val="0"/>
              <w:divBdr>
                <w:top w:val="none" w:sz="0" w:space="0" w:color="auto"/>
                <w:left w:val="none" w:sz="0" w:space="0" w:color="auto"/>
                <w:bottom w:val="none" w:sz="0" w:space="0" w:color="auto"/>
                <w:right w:val="none" w:sz="0" w:space="0" w:color="auto"/>
              </w:divBdr>
            </w:div>
            <w:div w:id="2054840497">
              <w:marLeft w:val="0"/>
              <w:marRight w:val="0"/>
              <w:marTop w:val="0"/>
              <w:marBottom w:val="0"/>
              <w:divBdr>
                <w:top w:val="none" w:sz="0" w:space="0" w:color="auto"/>
                <w:left w:val="none" w:sz="0" w:space="0" w:color="auto"/>
                <w:bottom w:val="none" w:sz="0" w:space="0" w:color="auto"/>
                <w:right w:val="none" w:sz="0" w:space="0" w:color="auto"/>
              </w:divBdr>
            </w:div>
            <w:div w:id="2143037122">
              <w:marLeft w:val="0"/>
              <w:marRight w:val="0"/>
              <w:marTop w:val="0"/>
              <w:marBottom w:val="0"/>
              <w:divBdr>
                <w:top w:val="none" w:sz="0" w:space="0" w:color="auto"/>
                <w:left w:val="none" w:sz="0" w:space="0" w:color="auto"/>
                <w:bottom w:val="none" w:sz="0" w:space="0" w:color="auto"/>
                <w:right w:val="none" w:sz="0" w:space="0" w:color="auto"/>
              </w:divBdr>
            </w:div>
          </w:divsChild>
        </w:div>
        <w:div w:id="819813785">
          <w:marLeft w:val="0"/>
          <w:marRight w:val="0"/>
          <w:marTop w:val="0"/>
          <w:marBottom w:val="0"/>
          <w:divBdr>
            <w:top w:val="none" w:sz="0" w:space="0" w:color="auto"/>
            <w:left w:val="none" w:sz="0" w:space="0" w:color="auto"/>
            <w:bottom w:val="none" w:sz="0" w:space="0" w:color="auto"/>
            <w:right w:val="none" w:sz="0" w:space="0" w:color="auto"/>
          </w:divBdr>
          <w:divsChild>
            <w:div w:id="182288361">
              <w:marLeft w:val="0"/>
              <w:marRight w:val="0"/>
              <w:marTop w:val="0"/>
              <w:marBottom w:val="0"/>
              <w:divBdr>
                <w:top w:val="none" w:sz="0" w:space="0" w:color="auto"/>
                <w:left w:val="none" w:sz="0" w:space="0" w:color="auto"/>
                <w:bottom w:val="none" w:sz="0" w:space="0" w:color="auto"/>
                <w:right w:val="none" w:sz="0" w:space="0" w:color="auto"/>
              </w:divBdr>
            </w:div>
            <w:div w:id="218060332">
              <w:marLeft w:val="0"/>
              <w:marRight w:val="0"/>
              <w:marTop w:val="0"/>
              <w:marBottom w:val="0"/>
              <w:divBdr>
                <w:top w:val="none" w:sz="0" w:space="0" w:color="auto"/>
                <w:left w:val="none" w:sz="0" w:space="0" w:color="auto"/>
                <w:bottom w:val="none" w:sz="0" w:space="0" w:color="auto"/>
                <w:right w:val="none" w:sz="0" w:space="0" w:color="auto"/>
              </w:divBdr>
            </w:div>
            <w:div w:id="394160019">
              <w:marLeft w:val="0"/>
              <w:marRight w:val="0"/>
              <w:marTop w:val="0"/>
              <w:marBottom w:val="0"/>
              <w:divBdr>
                <w:top w:val="none" w:sz="0" w:space="0" w:color="auto"/>
                <w:left w:val="none" w:sz="0" w:space="0" w:color="auto"/>
                <w:bottom w:val="none" w:sz="0" w:space="0" w:color="auto"/>
                <w:right w:val="none" w:sz="0" w:space="0" w:color="auto"/>
              </w:divBdr>
            </w:div>
            <w:div w:id="442651982">
              <w:marLeft w:val="0"/>
              <w:marRight w:val="0"/>
              <w:marTop w:val="0"/>
              <w:marBottom w:val="0"/>
              <w:divBdr>
                <w:top w:val="none" w:sz="0" w:space="0" w:color="auto"/>
                <w:left w:val="none" w:sz="0" w:space="0" w:color="auto"/>
                <w:bottom w:val="none" w:sz="0" w:space="0" w:color="auto"/>
                <w:right w:val="none" w:sz="0" w:space="0" w:color="auto"/>
              </w:divBdr>
            </w:div>
            <w:div w:id="442696637">
              <w:marLeft w:val="0"/>
              <w:marRight w:val="0"/>
              <w:marTop w:val="0"/>
              <w:marBottom w:val="0"/>
              <w:divBdr>
                <w:top w:val="none" w:sz="0" w:space="0" w:color="auto"/>
                <w:left w:val="none" w:sz="0" w:space="0" w:color="auto"/>
                <w:bottom w:val="none" w:sz="0" w:space="0" w:color="auto"/>
                <w:right w:val="none" w:sz="0" w:space="0" w:color="auto"/>
              </w:divBdr>
            </w:div>
            <w:div w:id="592278112">
              <w:marLeft w:val="0"/>
              <w:marRight w:val="0"/>
              <w:marTop w:val="0"/>
              <w:marBottom w:val="0"/>
              <w:divBdr>
                <w:top w:val="none" w:sz="0" w:space="0" w:color="auto"/>
                <w:left w:val="none" w:sz="0" w:space="0" w:color="auto"/>
                <w:bottom w:val="none" w:sz="0" w:space="0" w:color="auto"/>
                <w:right w:val="none" w:sz="0" w:space="0" w:color="auto"/>
              </w:divBdr>
            </w:div>
            <w:div w:id="686518814">
              <w:marLeft w:val="0"/>
              <w:marRight w:val="0"/>
              <w:marTop w:val="0"/>
              <w:marBottom w:val="0"/>
              <w:divBdr>
                <w:top w:val="none" w:sz="0" w:space="0" w:color="auto"/>
                <w:left w:val="none" w:sz="0" w:space="0" w:color="auto"/>
                <w:bottom w:val="none" w:sz="0" w:space="0" w:color="auto"/>
                <w:right w:val="none" w:sz="0" w:space="0" w:color="auto"/>
              </w:divBdr>
            </w:div>
            <w:div w:id="715079192">
              <w:marLeft w:val="0"/>
              <w:marRight w:val="0"/>
              <w:marTop w:val="0"/>
              <w:marBottom w:val="0"/>
              <w:divBdr>
                <w:top w:val="none" w:sz="0" w:space="0" w:color="auto"/>
                <w:left w:val="none" w:sz="0" w:space="0" w:color="auto"/>
                <w:bottom w:val="none" w:sz="0" w:space="0" w:color="auto"/>
                <w:right w:val="none" w:sz="0" w:space="0" w:color="auto"/>
              </w:divBdr>
            </w:div>
            <w:div w:id="787823159">
              <w:marLeft w:val="0"/>
              <w:marRight w:val="0"/>
              <w:marTop w:val="0"/>
              <w:marBottom w:val="0"/>
              <w:divBdr>
                <w:top w:val="none" w:sz="0" w:space="0" w:color="auto"/>
                <w:left w:val="none" w:sz="0" w:space="0" w:color="auto"/>
                <w:bottom w:val="none" w:sz="0" w:space="0" w:color="auto"/>
                <w:right w:val="none" w:sz="0" w:space="0" w:color="auto"/>
              </w:divBdr>
            </w:div>
            <w:div w:id="834340270">
              <w:marLeft w:val="0"/>
              <w:marRight w:val="0"/>
              <w:marTop w:val="0"/>
              <w:marBottom w:val="0"/>
              <w:divBdr>
                <w:top w:val="none" w:sz="0" w:space="0" w:color="auto"/>
                <w:left w:val="none" w:sz="0" w:space="0" w:color="auto"/>
                <w:bottom w:val="none" w:sz="0" w:space="0" w:color="auto"/>
                <w:right w:val="none" w:sz="0" w:space="0" w:color="auto"/>
              </w:divBdr>
            </w:div>
            <w:div w:id="1238440089">
              <w:marLeft w:val="0"/>
              <w:marRight w:val="0"/>
              <w:marTop w:val="0"/>
              <w:marBottom w:val="0"/>
              <w:divBdr>
                <w:top w:val="none" w:sz="0" w:space="0" w:color="auto"/>
                <w:left w:val="none" w:sz="0" w:space="0" w:color="auto"/>
                <w:bottom w:val="none" w:sz="0" w:space="0" w:color="auto"/>
                <w:right w:val="none" w:sz="0" w:space="0" w:color="auto"/>
              </w:divBdr>
            </w:div>
            <w:div w:id="1251621586">
              <w:marLeft w:val="0"/>
              <w:marRight w:val="0"/>
              <w:marTop w:val="0"/>
              <w:marBottom w:val="0"/>
              <w:divBdr>
                <w:top w:val="none" w:sz="0" w:space="0" w:color="auto"/>
                <w:left w:val="none" w:sz="0" w:space="0" w:color="auto"/>
                <w:bottom w:val="none" w:sz="0" w:space="0" w:color="auto"/>
                <w:right w:val="none" w:sz="0" w:space="0" w:color="auto"/>
              </w:divBdr>
            </w:div>
            <w:div w:id="1333873306">
              <w:marLeft w:val="0"/>
              <w:marRight w:val="0"/>
              <w:marTop w:val="0"/>
              <w:marBottom w:val="0"/>
              <w:divBdr>
                <w:top w:val="none" w:sz="0" w:space="0" w:color="auto"/>
                <w:left w:val="none" w:sz="0" w:space="0" w:color="auto"/>
                <w:bottom w:val="none" w:sz="0" w:space="0" w:color="auto"/>
                <w:right w:val="none" w:sz="0" w:space="0" w:color="auto"/>
              </w:divBdr>
            </w:div>
            <w:div w:id="1401515054">
              <w:marLeft w:val="0"/>
              <w:marRight w:val="0"/>
              <w:marTop w:val="0"/>
              <w:marBottom w:val="0"/>
              <w:divBdr>
                <w:top w:val="none" w:sz="0" w:space="0" w:color="auto"/>
                <w:left w:val="none" w:sz="0" w:space="0" w:color="auto"/>
                <w:bottom w:val="none" w:sz="0" w:space="0" w:color="auto"/>
                <w:right w:val="none" w:sz="0" w:space="0" w:color="auto"/>
              </w:divBdr>
            </w:div>
            <w:div w:id="1551961436">
              <w:marLeft w:val="0"/>
              <w:marRight w:val="0"/>
              <w:marTop w:val="0"/>
              <w:marBottom w:val="0"/>
              <w:divBdr>
                <w:top w:val="none" w:sz="0" w:space="0" w:color="auto"/>
                <w:left w:val="none" w:sz="0" w:space="0" w:color="auto"/>
                <w:bottom w:val="none" w:sz="0" w:space="0" w:color="auto"/>
                <w:right w:val="none" w:sz="0" w:space="0" w:color="auto"/>
              </w:divBdr>
            </w:div>
            <w:div w:id="1616401584">
              <w:marLeft w:val="0"/>
              <w:marRight w:val="0"/>
              <w:marTop w:val="0"/>
              <w:marBottom w:val="0"/>
              <w:divBdr>
                <w:top w:val="none" w:sz="0" w:space="0" w:color="auto"/>
                <w:left w:val="none" w:sz="0" w:space="0" w:color="auto"/>
                <w:bottom w:val="none" w:sz="0" w:space="0" w:color="auto"/>
                <w:right w:val="none" w:sz="0" w:space="0" w:color="auto"/>
              </w:divBdr>
            </w:div>
            <w:div w:id="1821534745">
              <w:marLeft w:val="0"/>
              <w:marRight w:val="0"/>
              <w:marTop w:val="0"/>
              <w:marBottom w:val="0"/>
              <w:divBdr>
                <w:top w:val="none" w:sz="0" w:space="0" w:color="auto"/>
                <w:left w:val="none" w:sz="0" w:space="0" w:color="auto"/>
                <w:bottom w:val="none" w:sz="0" w:space="0" w:color="auto"/>
                <w:right w:val="none" w:sz="0" w:space="0" w:color="auto"/>
              </w:divBdr>
            </w:div>
            <w:div w:id="1906604079">
              <w:marLeft w:val="0"/>
              <w:marRight w:val="0"/>
              <w:marTop w:val="0"/>
              <w:marBottom w:val="0"/>
              <w:divBdr>
                <w:top w:val="none" w:sz="0" w:space="0" w:color="auto"/>
                <w:left w:val="none" w:sz="0" w:space="0" w:color="auto"/>
                <w:bottom w:val="none" w:sz="0" w:space="0" w:color="auto"/>
                <w:right w:val="none" w:sz="0" w:space="0" w:color="auto"/>
              </w:divBdr>
            </w:div>
            <w:div w:id="2005426055">
              <w:marLeft w:val="0"/>
              <w:marRight w:val="0"/>
              <w:marTop w:val="0"/>
              <w:marBottom w:val="0"/>
              <w:divBdr>
                <w:top w:val="none" w:sz="0" w:space="0" w:color="auto"/>
                <w:left w:val="none" w:sz="0" w:space="0" w:color="auto"/>
                <w:bottom w:val="none" w:sz="0" w:space="0" w:color="auto"/>
                <w:right w:val="none" w:sz="0" w:space="0" w:color="auto"/>
              </w:divBdr>
            </w:div>
            <w:div w:id="2052924648">
              <w:marLeft w:val="0"/>
              <w:marRight w:val="0"/>
              <w:marTop w:val="0"/>
              <w:marBottom w:val="0"/>
              <w:divBdr>
                <w:top w:val="none" w:sz="0" w:space="0" w:color="auto"/>
                <w:left w:val="none" w:sz="0" w:space="0" w:color="auto"/>
                <w:bottom w:val="none" w:sz="0" w:space="0" w:color="auto"/>
                <w:right w:val="none" w:sz="0" w:space="0" w:color="auto"/>
              </w:divBdr>
            </w:div>
          </w:divsChild>
        </w:div>
        <w:div w:id="871645782">
          <w:marLeft w:val="0"/>
          <w:marRight w:val="0"/>
          <w:marTop w:val="0"/>
          <w:marBottom w:val="0"/>
          <w:divBdr>
            <w:top w:val="none" w:sz="0" w:space="0" w:color="auto"/>
            <w:left w:val="none" w:sz="0" w:space="0" w:color="auto"/>
            <w:bottom w:val="none" w:sz="0" w:space="0" w:color="auto"/>
            <w:right w:val="none" w:sz="0" w:space="0" w:color="auto"/>
          </w:divBdr>
          <w:divsChild>
            <w:div w:id="161699483">
              <w:marLeft w:val="0"/>
              <w:marRight w:val="0"/>
              <w:marTop w:val="0"/>
              <w:marBottom w:val="0"/>
              <w:divBdr>
                <w:top w:val="none" w:sz="0" w:space="0" w:color="auto"/>
                <w:left w:val="none" w:sz="0" w:space="0" w:color="auto"/>
                <w:bottom w:val="none" w:sz="0" w:space="0" w:color="auto"/>
                <w:right w:val="none" w:sz="0" w:space="0" w:color="auto"/>
              </w:divBdr>
            </w:div>
            <w:div w:id="235550050">
              <w:marLeft w:val="0"/>
              <w:marRight w:val="0"/>
              <w:marTop w:val="0"/>
              <w:marBottom w:val="0"/>
              <w:divBdr>
                <w:top w:val="none" w:sz="0" w:space="0" w:color="auto"/>
                <w:left w:val="none" w:sz="0" w:space="0" w:color="auto"/>
                <w:bottom w:val="none" w:sz="0" w:space="0" w:color="auto"/>
                <w:right w:val="none" w:sz="0" w:space="0" w:color="auto"/>
              </w:divBdr>
            </w:div>
            <w:div w:id="326902374">
              <w:marLeft w:val="0"/>
              <w:marRight w:val="0"/>
              <w:marTop w:val="0"/>
              <w:marBottom w:val="0"/>
              <w:divBdr>
                <w:top w:val="none" w:sz="0" w:space="0" w:color="auto"/>
                <w:left w:val="none" w:sz="0" w:space="0" w:color="auto"/>
                <w:bottom w:val="none" w:sz="0" w:space="0" w:color="auto"/>
                <w:right w:val="none" w:sz="0" w:space="0" w:color="auto"/>
              </w:divBdr>
            </w:div>
            <w:div w:id="352146044">
              <w:marLeft w:val="0"/>
              <w:marRight w:val="0"/>
              <w:marTop w:val="0"/>
              <w:marBottom w:val="0"/>
              <w:divBdr>
                <w:top w:val="none" w:sz="0" w:space="0" w:color="auto"/>
                <w:left w:val="none" w:sz="0" w:space="0" w:color="auto"/>
                <w:bottom w:val="none" w:sz="0" w:space="0" w:color="auto"/>
                <w:right w:val="none" w:sz="0" w:space="0" w:color="auto"/>
              </w:divBdr>
            </w:div>
            <w:div w:id="366220483">
              <w:marLeft w:val="0"/>
              <w:marRight w:val="0"/>
              <w:marTop w:val="0"/>
              <w:marBottom w:val="0"/>
              <w:divBdr>
                <w:top w:val="none" w:sz="0" w:space="0" w:color="auto"/>
                <w:left w:val="none" w:sz="0" w:space="0" w:color="auto"/>
                <w:bottom w:val="none" w:sz="0" w:space="0" w:color="auto"/>
                <w:right w:val="none" w:sz="0" w:space="0" w:color="auto"/>
              </w:divBdr>
            </w:div>
            <w:div w:id="368727589">
              <w:marLeft w:val="0"/>
              <w:marRight w:val="0"/>
              <w:marTop w:val="0"/>
              <w:marBottom w:val="0"/>
              <w:divBdr>
                <w:top w:val="none" w:sz="0" w:space="0" w:color="auto"/>
                <w:left w:val="none" w:sz="0" w:space="0" w:color="auto"/>
                <w:bottom w:val="none" w:sz="0" w:space="0" w:color="auto"/>
                <w:right w:val="none" w:sz="0" w:space="0" w:color="auto"/>
              </w:divBdr>
            </w:div>
            <w:div w:id="577401936">
              <w:marLeft w:val="0"/>
              <w:marRight w:val="0"/>
              <w:marTop w:val="0"/>
              <w:marBottom w:val="0"/>
              <w:divBdr>
                <w:top w:val="none" w:sz="0" w:space="0" w:color="auto"/>
                <w:left w:val="none" w:sz="0" w:space="0" w:color="auto"/>
                <w:bottom w:val="none" w:sz="0" w:space="0" w:color="auto"/>
                <w:right w:val="none" w:sz="0" w:space="0" w:color="auto"/>
              </w:divBdr>
            </w:div>
            <w:div w:id="586574369">
              <w:marLeft w:val="0"/>
              <w:marRight w:val="0"/>
              <w:marTop w:val="0"/>
              <w:marBottom w:val="0"/>
              <w:divBdr>
                <w:top w:val="none" w:sz="0" w:space="0" w:color="auto"/>
                <w:left w:val="none" w:sz="0" w:space="0" w:color="auto"/>
                <w:bottom w:val="none" w:sz="0" w:space="0" w:color="auto"/>
                <w:right w:val="none" w:sz="0" w:space="0" w:color="auto"/>
              </w:divBdr>
            </w:div>
            <w:div w:id="638998497">
              <w:marLeft w:val="0"/>
              <w:marRight w:val="0"/>
              <w:marTop w:val="0"/>
              <w:marBottom w:val="0"/>
              <w:divBdr>
                <w:top w:val="none" w:sz="0" w:space="0" w:color="auto"/>
                <w:left w:val="none" w:sz="0" w:space="0" w:color="auto"/>
                <w:bottom w:val="none" w:sz="0" w:space="0" w:color="auto"/>
                <w:right w:val="none" w:sz="0" w:space="0" w:color="auto"/>
              </w:divBdr>
            </w:div>
            <w:div w:id="999817575">
              <w:marLeft w:val="0"/>
              <w:marRight w:val="0"/>
              <w:marTop w:val="0"/>
              <w:marBottom w:val="0"/>
              <w:divBdr>
                <w:top w:val="none" w:sz="0" w:space="0" w:color="auto"/>
                <w:left w:val="none" w:sz="0" w:space="0" w:color="auto"/>
                <w:bottom w:val="none" w:sz="0" w:space="0" w:color="auto"/>
                <w:right w:val="none" w:sz="0" w:space="0" w:color="auto"/>
              </w:divBdr>
            </w:div>
            <w:div w:id="1036544816">
              <w:marLeft w:val="0"/>
              <w:marRight w:val="0"/>
              <w:marTop w:val="0"/>
              <w:marBottom w:val="0"/>
              <w:divBdr>
                <w:top w:val="none" w:sz="0" w:space="0" w:color="auto"/>
                <w:left w:val="none" w:sz="0" w:space="0" w:color="auto"/>
                <w:bottom w:val="none" w:sz="0" w:space="0" w:color="auto"/>
                <w:right w:val="none" w:sz="0" w:space="0" w:color="auto"/>
              </w:divBdr>
            </w:div>
            <w:div w:id="1098332294">
              <w:marLeft w:val="0"/>
              <w:marRight w:val="0"/>
              <w:marTop w:val="0"/>
              <w:marBottom w:val="0"/>
              <w:divBdr>
                <w:top w:val="none" w:sz="0" w:space="0" w:color="auto"/>
                <w:left w:val="none" w:sz="0" w:space="0" w:color="auto"/>
                <w:bottom w:val="none" w:sz="0" w:space="0" w:color="auto"/>
                <w:right w:val="none" w:sz="0" w:space="0" w:color="auto"/>
              </w:divBdr>
            </w:div>
            <w:div w:id="1175454960">
              <w:marLeft w:val="0"/>
              <w:marRight w:val="0"/>
              <w:marTop w:val="0"/>
              <w:marBottom w:val="0"/>
              <w:divBdr>
                <w:top w:val="none" w:sz="0" w:space="0" w:color="auto"/>
                <w:left w:val="none" w:sz="0" w:space="0" w:color="auto"/>
                <w:bottom w:val="none" w:sz="0" w:space="0" w:color="auto"/>
                <w:right w:val="none" w:sz="0" w:space="0" w:color="auto"/>
              </w:divBdr>
            </w:div>
            <w:div w:id="1363282349">
              <w:marLeft w:val="0"/>
              <w:marRight w:val="0"/>
              <w:marTop w:val="0"/>
              <w:marBottom w:val="0"/>
              <w:divBdr>
                <w:top w:val="none" w:sz="0" w:space="0" w:color="auto"/>
                <w:left w:val="none" w:sz="0" w:space="0" w:color="auto"/>
                <w:bottom w:val="none" w:sz="0" w:space="0" w:color="auto"/>
                <w:right w:val="none" w:sz="0" w:space="0" w:color="auto"/>
              </w:divBdr>
            </w:div>
            <w:div w:id="1388718965">
              <w:marLeft w:val="0"/>
              <w:marRight w:val="0"/>
              <w:marTop w:val="0"/>
              <w:marBottom w:val="0"/>
              <w:divBdr>
                <w:top w:val="none" w:sz="0" w:space="0" w:color="auto"/>
                <w:left w:val="none" w:sz="0" w:space="0" w:color="auto"/>
                <w:bottom w:val="none" w:sz="0" w:space="0" w:color="auto"/>
                <w:right w:val="none" w:sz="0" w:space="0" w:color="auto"/>
              </w:divBdr>
            </w:div>
            <w:div w:id="1700617919">
              <w:marLeft w:val="0"/>
              <w:marRight w:val="0"/>
              <w:marTop w:val="0"/>
              <w:marBottom w:val="0"/>
              <w:divBdr>
                <w:top w:val="none" w:sz="0" w:space="0" w:color="auto"/>
                <w:left w:val="none" w:sz="0" w:space="0" w:color="auto"/>
                <w:bottom w:val="none" w:sz="0" w:space="0" w:color="auto"/>
                <w:right w:val="none" w:sz="0" w:space="0" w:color="auto"/>
              </w:divBdr>
            </w:div>
            <w:div w:id="1907647770">
              <w:marLeft w:val="0"/>
              <w:marRight w:val="0"/>
              <w:marTop w:val="0"/>
              <w:marBottom w:val="0"/>
              <w:divBdr>
                <w:top w:val="none" w:sz="0" w:space="0" w:color="auto"/>
                <w:left w:val="none" w:sz="0" w:space="0" w:color="auto"/>
                <w:bottom w:val="none" w:sz="0" w:space="0" w:color="auto"/>
                <w:right w:val="none" w:sz="0" w:space="0" w:color="auto"/>
              </w:divBdr>
            </w:div>
            <w:div w:id="1941447616">
              <w:marLeft w:val="0"/>
              <w:marRight w:val="0"/>
              <w:marTop w:val="0"/>
              <w:marBottom w:val="0"/>
              <w:divBdr>
                <w:top w:val="none" w:sz="0" w:space="0" w:color="auto"/>
                <w:left w:val="none" w:sz="0" w:space="0" w:color="auto"/>
                <w:bottom w:val="none" w:sz="0" w:space="0" w:color="auto"/>
                <w:right w:val="none" w:sz="0" w:space="0" w:color="auto"/>
              </w:divBdr>
            </w:div>
            <w:div w:id="1993555988">
              <w:marLeft w:val="0"/>
              <w:marRight w:val="0"/>
              <w:marTop w:val="0"/>
              <w:marBottom w:val="0"/>
              <w:divBdr>
                <w:top w:val="none" w:sz="0" w:space="0" w:color="auto"/>
                <w:left w:val="none" w:sz="0" w:space="0" w:color="auto"/>
                <w:bottom w:val="none" w:sz="0" w:space="0" w:color="auto"/>
                <w:right w:val="none" w:sz="0" w:space="0" w:color="auto"/>
              </w:divBdr>
            </w:div>
            <w:div w:id="2132749203">
              <w:marLeft w:val="0"/>
              <w:marRight w:val="0"/>
              <w:marTop w:val="0"/>
              <w:marBottom w:val="0"/>
              <w:divBdr>
                <w:top w:val="none" w:sz="0" w:space="0" w:color="auto"/>
                <w:left w:val="none" w:sz="0" w:space="0" w:color="auto"/>
                <w:bottom w:val="none" w:sz="0" w:space="0" w:color="auto"/>
                <w:right w:val="none" w:sz="0" w:space="0" w:color="auto"/>
              </w:divBdr>
            </w:div>
          </w:divsChild>
        </w:div>
        <w:div w:id="1237126317">
          <w:marLeft w:val="0"/>
          <w:marRight w:val="0"/>
          <w:marTop w:val="0"/>
          <w:marBottom w:val="0"/>
          <w:divBdr>
            <w:top w:val="none" w:sz="0" w:space="0" w:color="auto"/>
            <w:left w:val="none" w:sz="0" w:space="0" w:color="auto"/>
            <w:bottom w:val="none" w:sz="0" w:space="0" w:color="auto"/>
            <w:right w:val="none" w:sz="0" w:space="0" w:color="auto"/>
          </w:divBdr>
          <w:divsChild>
            <w:div w:id="59257287">
              <w:marLeft w:val="0"/>
              <w:marRight w:val="0"/>
              <w:marTop w:val="0"/>
              <w:marBottom w:val="0"/>
              <w:divBdr>
                <w:top w:val="none" w:sz="0" w:space="0" w:color="auto"/>
                <w:left w:val="none" w:sz="0" w:space="0" w:color="auto"/>
                <w:bottom w:val="none" w:sz="0" w:space="0" w:color="auto"/>
                <w:right w:val="none" w:sz="0" w:space="0" w:color="auto"/>
              </w:divBdr>
            </w:div>
            <w:div w:id="65811320">
              <w:marLeft w:val="0"/>
              <w:marRight w:val="0"/>
              <w:marTop w:val="0"/>
              <w:marBottom w:val="0"/>
              <w:divBdr>
                <w:top w:val="none" w:sz="0" w:space="0" w:color="auto"/>
                <w:left w:val="none" w:sz="0" w:space="0" w:color="auto"/>
                <w:bottom w:val="none" w:sz="0" w:space="0" w:color="auto"/>
                <w:right w:val="none" w:sz="0" w:space="0" w:color="auto"/>
              </w:divBdr>
            </w:div>
            <w:div w:id="76102909">
              <w:marLeft w:val="0"/>
              <w:marRight w:val="0"/>
              <w:marTop w:val="0"/>
              <w:marBottom w:val="0"/>
              <w:divBdr>
                <w:top w:val="none" w:sz="0" w:space="0" w:color="auto"/>
                <w:left w:val="none" w:sz="0" w:space="0" w:color="auto"/>
                <w:bottom w:val="none" w:sz="0" w:space="0" w:color="auto"/>
                <w:right w:val="none" w:sz="0" w:space="0" w:color="auto"/>
              </w:divBdr>
            </w:div>
            <w:div w:id="105080821">
              <w:marLeft w:val="0"/>
              <w:marRight w:val="0"/>
              <w:marTop w:val="0"/>
              <w:marBottom w:val="0"/>
              <w:divBdr>
                <w:top w:val="none" w:sz="0" w:space="0" w:color="auto"/>
                <w:left w:val="none" w:sz="0" w:space="0" w:color="auto"/>
                <w:bottom w:val="none" w:sz="0" w:space="0" w:color="auto"/>
                <w:right w:val="none" w:sz="0" w:space="0" w:color="auto"/>
              </w:divBdr>
            </w:div>
            <w:div w:id="771629384">
              <w:marLeft w:val="0"/>
              <w:marRight w:val="0"/>
              <w:marTop w:val="0"/>
              <w:marBottom w:val="0"/>
              <w:divBdr>
                <w:top w:val="none" w:sz="0" w:space="0" w:color="auto"/>
                <w:left w:val="none" w:sz="0" w:space="0" w:color="auto"/>
                <w:bottom w:val="none" w:sz="0" w:space="0" w:color="auto"/>
                <w:right w:val="none" w:sz="0" w:space="0" w:color="auto"/>
              </w:divBdr>
            </w:div>
            <w:div w:id="804733916">
              <w:marLeft w:val="0"/>
              <w:marRight w:val="0"/>
              <w:marTop w:val="0"/>
              <w:marBottom w:val="0"/>
              <w:divBdr>
                <w:top w:val="none" w:sz="0" w:space="0" w:color="auto"/>
                <w:left w:val="none" w:sz="0" w:space="0" w:color="auto"/>
                <w:bottom w:val="none" w:sz="0" w:space="0" w:color="auto"/>
                <w:right w:val="none" w:sz="0" w:space="0" w:color="auto"/>
              </w:divBdr>
            </w:div>
            <w:div w:id="835876462">
              <w:marLeft w:val="0"/>
              <w:marRight w:val="0"/>
              <w:marTop w:val="0"/>
              <w:marBottom w:val="0"/>
              <w:divBdr>
                <w:top w:val="none" w:sz="0" w:space="0" w:color="auto"/>
                <w:left w:val="none" w:sz="0" w:space="0" w:color="auto"/>
                <w:bottom w:val="none" w:sz="0" w:space="0" w:color="auto"/>
                <w:right w:val="none" w:sz="0" w:space="0" w:color="auto"/>
              </w:divBdr>
            </w:div>
            <w:div w:id="1041900465">
              <w:marLeft w:val="0"/>
              <w:marRight w:val="0"/>
              <w:marTop w:val="0"/>
              <w:marBottom w:val="0"/>
              <w:divBdr>
                <w:top w:val="none" w:sz="0" w:space="0" w:color="auto"/>
                <w:left w:val="none" w:sz="0" w:space="0" w:color="auto"/>
                <w:bottom w:val="none" w:sz="0" w:space="0" w:color="auto"/>
                <w:right w:val="none" w:sz="0" w:space="0" w:color="auto"/>
              </w:divBdr>
            </w:div>
            <w:div w:id="1061054297">
              <w:marLeft w:val="0"/>
              <w:marRight w:val="0"/>
              <w:marTop w:val="0"/>
              <w:marBottom w:val="0"/>
              <w:divBdr>
                <w:top w:val="none" w:sz="0" w:space="0" w:color="auto"/>
                <w:left w:val="none" w:sz="0" w:space="0" w:color="auto"/>
                <w:bottom w:val="none" w:sz="0" w:space="0" w:color="auto"/>
                <w:right w:val="none" w:sz="0" w:space="0" w:color="auto"/>
              </w:divBdr>
            </w:div>
            <w:div w:id="1146704113">
              <w:marLeft w:val="0"/>
              <w:marRight w:val="0"/>
              <w:marTop w:val="0"/>
              <w:marBottom w:val="0"/>
              <w:divBdr>
                <w:top w:val="none" w:sz="0" w:space="0" w:color="auto"/>
                <w:left w:val="none" w:sz="0" w:space="0" w:color="auto"/>
                <w:bottom w:val="none" w:sz="0" w:space="0" w:color="auto"/>
                <w:right w:val="none" w:sz="0" w:space="0" w:color="auto"/>
              </w:divBdr>
            </w:div>
            <w:div w:id="1155101719">
              <w:marLeft w:val="0"/>
              <w:marRight w:val="0"/>
              <w:marTop w:val="0"/>
              <w:marBottom w:val="0"/>
              <w:divBdr>
                <w:top w:val="none" w:sz="0" w:space="0" w:color="auto"/>
                <w:left w:val="none" w:sz="0" w:space="0" w:color="auto"/>
                <w:bottom w:val="none" w:sz="0" w:space="0" w:color="auto"/>
                <w:right w:val="none" w:sz="0" w:space="0" w:color="auto"/>
              </w:divBdr>
            </w:div>
            <w:div w:id="1344435772">
              <w:marLeft w:val="0"/>
              <w:marRight w:val="0"/>
              <w:marTop w:val="0"/>
              <w:marBottom w:val="0"/>
              <w:divBdr>
                <w:top w:val="none" w:sz="0" w:space="0" w:color="auto"/>
                <w:left w:val="none" w:sz="0" w:space="0" w:color="auto"/>
                <w:bottom w:val="none" w:sz="0" w:space="0" w:color="auto"/>
                <w:right w:val="none" w:sz="0" w:space="0" w:color="auto"/>
              </w:divBdr>
            </w:div>
            <w:div w:id="1372993897">
              <w:marLeft w:val="0"/>
              <w:marRight w:val="0"/>
              <w:marTop w:val="0"/>
              <w:marBottom w:val="0"/>
              <w:divBdr>
                <w:top w:val="none" w:sz="0" w:space="0" w:color="auto"/>
                <w:left w:val="none" w:sz="0" w:space="0" w:color="auto"/>
                <w:bottom w:val="none" w:sz="0" w:space="0" w:color="auto"/>
                <w:right w:val="none" w:sz="0" w:space="0" w:color="auto"/>
              </w:divBdr>
            </w:div>
            <w:div w:id="1501387356">
              <w:marLeft w:val="0"/>
              <w:marRight w:val="0"/>
              <w:marTop w:val="0"/>
              <w:marBottom w:val="0"/>
              <w:divBdr>
                <w:top w:val="none" w:sz="0" w:space="0" w:color="auto"/>
                <w:left w:val="none" w:sz="0" w:space="0" w:color="auto"/>
                <w:bottom w:val="none" w:sz="0" w:space="0" w:color="auto"/>
                <w:right w:val="none" w:sz="0" w:space="0" w:color="auto"/>
              </w:divBdr>
            </w:div>
            <w:div w:id="1608853452">
              <w:marLeft w:val="0"/>
              <w:marRight w:val="0"/>
              <w:marTop w:val="0"/>
              <w:marBottom w:val="0"/>
              <w:divBdr>
                <w:top w:val="none" w:sz="0" w:space="0" w:color="auto"/>
                <w:left w:val="none" w:sz="0" w:space="0" w:color="auto"/>
                <w:bottom w:val="none" w:sz="0" w:space="0" w:color="auto"/>
                <w:right w:val="none" w:sz="0" w:space="0" w:color="auto"/>
              </w:divBdr>
            </w:div>
            <w:div w:id="1787389298">
              <w:marLeft w:val="0"/>
              <w:marRight w:val="0"/>
              <w:marTop w:val="0"/>
              <w:marBottom w:val="0"/>
              <w:divBdr>
                <w:top w:val="none" w:sz="0" w:space="0" w:color="auto"/>
                <w:left w:val="none" w:sz="0" w:space="0" w:color="auto"/>
                <w:bottom w:val="none" w:sz="0" w:space="0" w:color="auto"/>
                <w:right w:val="none" w:sz="0" w:space="0" w:color="auto"/>
              </w:divBdr>
            </w:div>
            <w:div w:id="1820226759">
              <w:marLeft w:val="0"/>
              <w:marRight w:val="0"/>
              <w:marTop w:val="0"/>
              <w:marBottom w:val="0"/>
              <w:divBdr>
                <w:top w:val="none" w:sz="0" w:space="0" w:color="auto"/>
                <w:left w:val="none" w:sz="0" w:space="0" w:color="auto"/>
                <w:bottom w:val="none" w:sz="0" w:space="0" w:color="auto"/>
                <w:right w:val="none" w:sz="0" w:space="0" w:color="auto"/>
              </w:divBdr>
            </w:div>
            <w:div w:id="2039309641">
              <w:marLeft w:val="0"/>
              <w:marRight w:val="0"/>
              <w:marTop w:val="0"/>
              <w:marBottom w:val="0"/>
              <w:divBdr>
                <w:top w:val="none" w:sz="0" w:space="0" w:color="auto"/>
                <w:left w:val="none" w:sz="0" w:space="0" w:color="auto"/>
                <w:bottom w:val="none" w:sz="0" w:space="0" w:color="auto"/>
                <w:right w:val="none" w:sz="0" w:space="0" w:color="auto"/>
              </w:divBdr>
            </w:div>
            <w:div w:id="2088072093">
              <w:marLeft w:val="0"/>
              <w:marRight w:val="0"/>
              <w:marTop w:val="0"/>
              <w:marBottom w:val="0"/>
              <w:divBdr>
                <w:top w:val="none" w:sz="0" w:space="0" w:color="auto"/>
                <w:left w:val="none" w:sz="0" w:space="0" w:color="auto"/>
                <w:bottom w:val="none" w:sz="0" w:space="0" w:color="auto"/>
                <w:right w:val="none" w:sz="0" w:space="0" w:color="auto"/>
              </w:divBdr>
            </w:div>
            <w:div w:id="2123109137">
              <w:marLeft w:val="0"/>
              <w:marRight w:val="0"/>
              <w:marTop w:val="0"/>
              <w:marBottom w:val="0"/>
              <w:divBdr>
                <w:top w:val="none" w:sz="0" w:space="0" w:color="auto"/>
                <w:left w:val="none" w:sz="0" w:space="0" w:color="auto"/>
                <w:bottom w:val="none" w:sz="0" w:space="0" w:color="auto"/>
                <w:right w:val="none" w:sz="0" w:space="0" w:color="auto"/>
              </w:divBdr>
            </w:div>
          </w:divsChild>
        </w:div>
        <w:div w:id="1534002553">
          <w:marLeft w:val="0"/>
          <w:marRight w:val="0"/>
          <w:marTop w:val="0"/>
          <w:marBottom w:val="0"/>
          <w:divBdr>
            <w:top w:val="none" w:sz="0" w:space="0" w:color="auto"/>
            <w:left w:val="none" w:sz="0" w:space="0" w:color="auto"/>
            <w:bottom w:val="none" w:sz="0" w:space="0" w:color="auto"/>
            <w:right w:val="none" w:sz="0" w:space="0" w:color="auto"/>
          </w:divBdr>
          <w:divsChild>
            <w:div w:id="210383823">
              <w:marLeft w:val="0"/>
              <w:marRight w:val="0"/>
              <w:marTop w:val="0"/>
              <w:marBottom w:val="0"/>
              <w:divBdr>
                <w:top w:val="none" w:sz="0" w:space="0" w:color="auto"/>
                <w:left w:val="none" w:sz="0" w:space="0" w:color="auto"/>
                <w:bottom w:val="none" w:sz="0" w:space="0" w:color="auto"/>
                <w:right w:val="none" w:sz="0" w:space="0" w:color="auto"/>
              </w:divBdr>
            </w:div>
            <w:div w:id="529345622">
              <w:marLeft w:val="0"/>
              <w:marRight w:val="0"/>
              <w:marTop w:val="0"/>
              <w:marBottom w:val="0"/>
              <w:divBdr>
                <w:top w:val="none" w:sz="0" w:space="0" w:color="auto"/>
                <w:left w:val="none" w:sz="0" w:space="0" w:color="auto"/>
                <w:bottom w:val="none" w:sz="0" w:space="0" w:color="auto"/>
                <w:right w:val="none" w:sz="0" w:space="0" w:color="auto"/>
              </w:divBdr>
            </w:div>
            <w:div w:id="609315378">
              <w:marLeft w:val="0"/>
              <w:marRight w:val="0"/>
              <w:marTop w:val="0"/>
              <w:marBottom w:val="0"/>
              <w:divBdr>
                <w:top w:val="none" w:sz="0" w:space="0" w:color="auto"/>
                <w:left w:val="none" w:sz="0" w:space="0" w:color="auto"/>
                <w:bottom w:val="none" w:sz="0" w:space="0" w:color="auto"/>
                <w:right w:val="none" w:sz="0" w:space="0" w:color="auto"/>
              </w:divBdr>
            </w:div>
            <w:div w:id="709644689">
              <w:marLeft w:val="0"/>
              <w:marRight w:val="0"/>
              <w:marTop w:val="0"/>
              <w:marBottom w:val="0"/>
              <w:divBdr>
                <w:top w:val="none" w:sz="0" w:space="0" w:color="auto"/>
                <w:left w:val="none" w:sz="0" w:space="0" w:color="auto"/>
                <w:bottom w:val="none" w:sz="0" w:space="0" w:color="auto"/>
                <w:right w:val="none" w:sz="0" w:space="0" w:color="auto"/>
              </w:divBdr>
            </w:div>
            <w:div w:id="713696979">
              <w:marLeft w:val="0"/>
              <w:marRight w:val="0"/>
              <w:marTop w:val="0"/>
              <w:marBottom w:val="0"/>
              <w:divBdr>
                <w:top w:val="none" w:sz="0" w:space="0" w:color="auto"/>
                <w:left w:val="none" w:sz="0" w:space="0" w:color="auto"/>
                <w:bottom w:val="none" w:sz="0" w:space="0" w:color="auto"/>
                <w:right w:val="none" w:sz="0" w:space="0" w:color="auto"/>
              </w:divBdr>
            </w:div>
            <w:div w:id="766195526">
              <w:marLeft w:val="0"/>
              <w:marRight w:val="0"/>
              <w:marTop w:val="0"/>
              <w:marBottom w:val="0"/>
              <w:divBdr>
                <w:top w:val="none" w:sz="0" w:space="0" w:color="auto"/>
                <w:left w:val="none" w:sz="0" w:space="0" w:color="auto"/>
                <w:bottom w:val="none" w:sz="0" w:space="0" w:color="auto"/>
                <w:right w:val="none" w:sz="0" w:space="0" w:color="auto"/>
              </w:divBdr>
            </w:div>
            <w:div w:id="893197777">
              <w:marLeft w:val="0"/>
              <w:marRight w:val="0"/>
              <w:marTop w:val="0"/>
              <w:marBottom w:val="0"/>
              <w:divBdr>
                <w:top w:val="none" w:sz="0" w:space="0" w:color="auto"/>
                <w:left w:val="none" w:sz="0" w:space="0" w:color="auto"/>
                <w:bottom w:val="none" w:sz="0" w:space="0" w:color="auto"/>
                <w:right w:val="none" w:sz="0" w:space="0" w:color="auto"/>
              </w:divBdr>
            </w:div>
            <w:div w:id="1872063425">
              <w:marLeft w:val="0"/>
              <w:marRight w:val="0"/>
              <w:marTop w:val="0"/>
              <w:marBottom w:val="0"/>
              <w:divBdr>
                <w:top w:val="none" w:sz="0" w:space="0" w:color="auto"/>
                <w:left w:val="none" w:sz="0" w:space="0" w:color="auto"/>
                <w:bottom w:val="none" w:sz="0" w:space="0" w:color="auto"/>
                <w:right w:val="none" w:sz="0" w:space="0" w:color="auto"/>
              </w:divBdr>
            </w:div>
          </w:divsChild>
        </w:div>
        <w:div w:id="2049449842">
          <w:marLeft w:val="0"/>
          <w:marRight w:val="0"/>
          <w:marTop w:val="0"/>
          <w:marBottom w:val="0"/>
          <w:divBdr>
            <w:top w:val="none" w:sz="0" w:space="0" w:color="auto"/>
            <w:left w:val="none" w:sz="0" w:space="0" w:color="auto"/>
            <w:bottom w:val="none" w:sz="0" w:space="0" w:color="auto"/>
            <w:right w:val="none" w:sz="0" w:space="0" w:color="auto"/>
          </w:divBdr>
        </w:div>
      </w:divsChild>
    </w:div>
    <w:div w:id="2079159622">
      <w:bodyDiv w:val="1"/>
      <w:marLeft w:val="0"/>
      <w:marRight w:val="0"/>
      <w:marTop w:val="0"/>
      <w:marBottom w:val="0"/>
      <w:divBdr>
        <w:top w:val="none" w:sz="0" w:space="0" w:color="auto"/>
        <w:left w:val="none" w:sz="0" w:space="0" w:color="auto"/>
        <w:bottom w:val="none" w:sz="0" w:space="0" w:color="auto"/>
        <w:right w:val="none" w:sz="0" w:space="0" w:color="auto"/>
      </w:divBdr>
      <w:divsChild>
        <w:div w:id="241574738">
          <w:marLeft w:val="0"/>
          <w:marRight w:val="0"/>
          <w:marTop w:val="0"/>
          <w:marBottom w:val="0"/>
          <w:divBdr>
            <w:top w:val="none" w:sz="0" w:space="0" w:color="auto"/>
            <w:left w:val="none" w:sz="0" w:space="0" w:color="auto"/>
            <w:bottom w:val="none" w:sz="0" w:space="0" w:color="auto"/>
            <w:right w:val="none" w:sz="0" w:space="0" w:color="auto"/>
          </w:divBdr>
        </w:div>
        <w:div w:id="339042996">
          <w:marLeft w:val="0"/>
          <w:marRight w:val="0"/>
          <w:marTop w:val="0"/>
          <w:marBottom w:val="0"/>
          <w:divBdr>
            <w:top w:val="none" w:sz="0" w:space="0" w:color="auto"/>
            <w:left w:val="none" w:sz="0" w:space="0" w:color="auto"/>
            <w:bottom w:val="none" w:sz="0" w:space="0" w:color="auto"/>
            <w:right w:val="none" w:sz="0" w:space="0" w:color="auto"/>
          </w:divBdr>
        </w:div>
        <w:div w:id="614139931">
          <w:marLeft w:val="0"/>
          <w:marRight w:val="0"/>
          <w:marTop w:val="0"/>
          <w:marBottom w:val="0"/>
          <w:divBdr>
            <w:top w:val="none" w:sz="0" w:space="0" w:color="auto"/>
            <w:left w:val="none" w:sz="0" w:space="0" w:color="auto"/>
            <w:bottom w:val="none" w:sz="0" w:space="0" w:color="auto"/>
            <w:right w:val="none" w:sz="0" w:space="0" w:color="auto"/>
          </w:divBdr>
        </w:div>
        <w:div w:id="903685654">
          <w:marLeft w:val="0"/>
          <w:marRight w:val="0"/>
          <w:marTop w:val="0"/>
          <w:marBottom w:val="0"/>
          <w:divBdr>
            <w:top w:val="none" w:sz="0" w:space="0" w:color="auto"/>
            <w:left w:val="none" w:sz="0" w:space="0" w:color="auto"/>
            <w:bottom w:val="none" w:sz="0" w:space="0" w:color="auto"/>
            <w:right w:val="none" w:sz="0" w:space="0" w:color="auto"/>
          </w:divBdr>
        </w:div>
        <w:div w:id="1104106108">
          <w:marLeft w:val="0"/>
          <w:marRight w:val="0"/>
          <w:marTop w:val="0"/>
          <w:marBottom w:val="0"/>
          <w:divBdr>
            <w:top w:val="none" w:sz="0" w:space="0" w:color="auto"/>
            <w:left w:val="none" w:sz="0" w:space="0" w:color="auto"/>
            <w:bottom w:val="none" w:sz="0" w:space="0" w:color="auto"/>
            <w:right w:val="none" w:sz="0" w:space="0" w:color="auto"/>
          </w:divBdr>
        </w:div>
        <w:div w:id="1502425366">
          <w:marLeft w:val="0"/>
          <w:marRight w:val="0"/>
          <w:marTop w:val="0"/>
          <w:marBottom w:val="0"/>
          <w:divBdr>
            <w:top w:val="none" w:sz="0" w:space="0" w:color="auto"/>
            <w:left w:val="none" w:sz="0" w:space="0" w:color="auto"/>
            <w:bottom w:val="none" w:sz="0" w:space="0" w:color="auto"/>
            <w:right w:val="none" w:sz="0" w:space="0" w:color="auto"/>
          </w:divBdr>
          <w:divsChild>
            <w:div w:id="1601595915">
              <w:marLeft w:val="-75"/>
              <w:marRight w:val="0"/>
              <w:marTop w:val="30"/>
              <w:marBottom w:val="30"/>
              <w:divBdr>
                <w:top w:val="none" w:sz="0" w:space="0" w:color="auto"/>
                <w:left w:val="none" w:sz="0" w:space="0" w:color="auto"/>
                <w:bottom w:val="none" w:sz="0" w:space="0" w:color="auto"/>
                <w:right w:val="none" w:sz="0" w:space="0" w:color="auto"/>
              </w:divBdr>
              <w:divsChild>
                <w:div w:id="98335065">
                  <w:marLeft w:val="0"/>
                  <w:marRight w:val="0"/>
                  <w:marTop w:val="0"/>
                  <w:marBottom w:val="0"/>
                  <w:divBdr>
                    <w:top w:val="none" w:sz="0" w:space="0" w:color="auto"/>
                    <w:left w:val="none" w:sz="0" w:space="0" w:color="auto"/>
                    <w:bottom w:val="none" w:sz="0" w:space="0" w:color="auto"/>
                    <w:right w:val="none" w:sz="0" w:space="0" w:color="auto"/>
                  </w:divBdr>
                  <w:divsChild>
                    <w:div w:id="1700471403">
                      <w:marLeft w:val="0"/>
                      <w:marRight w:val="0"/>
                      <w:marTop w:val="0"/>
                      <w:marBottom w:val="0"/>
                      <w:divBdr>
                        <w:top w:val="none" w:sz="0" w:space="0" w:color="auto"/>
                        <w:left w:val="none" w:sz="0" w:space="0" w:color="auto"/>
                        <w:bottom w:val="none" w:sz="0" w:space="0" w:color="auto"/>
                        <w:right w:val="none" w:sz="0" w:space="0" w:color="auto"/>
                      </w:divBdr>
                    </w:div>
                  </w:divsChild>
                </w:div>
                <w:div w:id="177668863">
                  <w:marLeft w:val="0"/>
                  <w:marRight w:val="0"/>
                  <w:marTop w:val="0"/>
                  <w:marBottom w:val="0"/>
                  <w:divBdr>
                    <w:top w:val="none" w:sz="0" w:space="0" w:color="auto"/>
                    <w:left w:val="none" w:sz="0" w:space="0" w:color="auto"/>
                    <w:bottom w:val="none" w:sz="0" w:space="0" w:color="auto"/>
                    <w:right w:val="none" w:sz="0" w:space="0" w:color="auto"/>
                  </w:divBdr>
                  <w:divsChild>
                    <w:div w:id="1280794978">
                      <w:marLeft w:val="0"/>
                      <w:marRight w:val="0"/>
                      <w:marTop w:val="0"/>
                      <w:marBottom w:val="0"/>
                      <w:divBdr>
                        <w:top w:val="none" w:sz="0" w:space="0" w:color="auto"/>
                        <w:left w:val="none" w:sz="0" w:space="0" w:color="auto"/>
                        <w:bottom w:val="none" w:sz="0" w:space="0" w:color="auto"/>
                        <w:right w:val="none" w:sz="0" w:space="0" w:color="auto"/>
                      </w:divBdr>
                    </w:div>
                  </w:divsChild>
                </w:div>
                <w:div w:id="287400302">
                  <w:marLeft w:val="0"/>
                  <w:marRight w:val="0"/>
                  <w:marTop w:val="0"/>
                  <w:marBottom w:val="0"/>
                  <w:divBdr>
                    <w:top w:val="none" w:sz="0" w:space="0" w:color="auto"/>
                    <w:left w:val="none" w:sz="0" w:space="0" w:color="auto"/>
                    <w:bottom w:val="none" w:sz="0" w:space="0" w:color="auto"/>
                    <w:right w:val="none" w:sz="0" w:space="0" w:color="auto"/>
                  </w:divBdr>
                  <w:divsChild>
                    <w:div w:id="1747411368">
                      <w:marLeft w:val="0"/>
                      <w:marRight w:val="0"/>
                      <w:marTop w:val="0"/>
                      <w:marBottom w:val="0"/>
                      <w:divBdr>
                        <w:top w:val="none" w:sz="0" w:space="0" w:color="auto"/>
                        <w:left w:val="none" w:sz="0" w:space="0" w:color="auto"/>
                        <w:bottom w:val="none" w:sz="0" w:space="0" w:color="auto"/>
                        <w:right w:val="none" w:sz="0" w:space="0" w:color="auto"/>
                      </w:divBdr>
                    </w:div>
                  </w:divsChild>
                </w:div>
                <w:div w:id="317538272">
                  <w:marLeft w:val="0"/>
                  <w:marRight w:val="0"/>
                  <w:marTop w:val="0"/>
                  <w:marBottom w:val="0"/>
                  <w:divBdr>
                    <w:top w:val="none" w:sz="0" w:space="0" w:color="auto"/>
                    <w:left w:val="none" w:sz="0" w:space="0" w:color="auto"/>
                    <w:bottom w:val="none" w:sz="0" w:space="0" w:color="auto"/>
                    <w:right w:val="none" w:sz="0" w:space="0" w:color="auto"/>
                  </w:divBdr>
                  <w:divsChild>
                    <w:div w:id="1860658477">
                      <w:marLeft w:val="0"/>
                      <w:marRight w:val="0"/>
                      <w:marTop w:val="0"/>
                      <w:marBottom w:val="0"/>
                      <w:divBdr>
                        <w:top w:val="none" w:sz="0" w:space="0" w:color="auto"/>
                        <w:left w:val="none" w:sz="0" w:space="0" w:color="auto"/>
                        <w:bottom w:val="none" w:sz="0" w:space="0" w:color="auto"/>
                        <w:right w:val="none" w:sz="0" w:space="0" w:color="auto"/>
                      </w:divBdr>
                    </w:div>
                  </w:divsChild>
                </w:div>
                <w:div w:id="318121382">
                  <w:marLeft w:val="0"/>
                  <w:marRight w:val="0"/>
                  <w:marTop w:val="0"/>
                  <w:marBottom w:val="0"/>
                  <w:divBdr>
                    <w:top w:val="none" w:sz="0" w:space="0" w:color="auto"/>
                    <w:left w:val="none" w:sz="0" w:space="0" w:color="auto"/>
                    <w:bottom w:val="none" w:sz="0" w:space="0" w:color="auto"/>
                    <w:right w:val="none" w:sz="0" w:space="0" w:color="auto"/>
                  </w:divBdr>
                  <w:divsChild>
                    <w:div w:id="304243673">
                      <w:marLeft w:val="0"/>
                      <w:marRight w:val="0"/>
                      <w:marTop w:val="0"/>
                      <w:marBottom w:val="0"/>
                      <w:divBdr>
                        <w:top w:val="none" w:sz="0" w:space="0" w:color="auto"/>
                        <w:left w:val="none" w:sz="0" w:space="0" w:color="auto"/>
                        <w:bottom w:val="none" w:sz="0" w:space="0" w:color="auto"/>
                        <w:right w:val="none" w:sz="0" w:space="0" w:color="auto"/>
                      </w:divBdr>
                    </w:div>
                  </w:divsChild>
                </w:div>
                <w:div w:id="344746746">
                  <w:marLeft w:val="0"/>
                  <w:marRight w:val="0"/>
                  <w:marTop w:val="0"/>
                  <w:marBottom w:val="0"/>
                  <w:divBdr>
                    <w:top w:val="none" w:sz="0" w:space="0" w:color="auto"/>
                    <w:left w:val="none" w:sz="0" w:space="0" w:color="auto"/>
                    <w:bottom w:val="none" w:sz="0" w:space="0" w:color="auto"/>
                    <w:right w:val="none" w:sz="0" w:space="0" w:color="auto"/>
                  </w:divBdr>
                  <w:divsChild>
                    <w:div w:id="791023110">
                      <w:marLeft w:val="0"/>
                      <w:marRight w:val="0"/>
                      <w:marTop w:val="0"/>
                      <w:marBottom w:val="0"/>
                      <w:divBdr>
                        <w:top w:val="none" w:sz="0" w:space="0" w:color="auto"/>
                        <w:left w:val="none" w:sz="0" w:space="0" w:color="auto"/>
                        <w:bottom w:val="none" w:sz="0" w:space="0" w:color="auto"/>
                        <w:right w:val="none" w:sz="0" w:space="0" w:color="auto"/>
                      </w:divBdr>
                    </w:div>
                  </w:divsChild>
                </w:div>
                <w:div w:id="379594901">
                  <w:marLeft w:val="0"/>
                  <w:marRight w:val="0"/>
                  <w:marTop w:val="0"/>
                  <w:marBottom w:val="0"/>
                  <w:divBdr>
                    <w:top w:val="none" w:sz="0" w:space="0" w:color="auto"/>
                    <w:left w:val="none" w:sz="0" w:space="0" w:color="auto"/>
                    <w:bottom w:val="none" w:sz="0" w:space="0" w:color="auto"/>
                    <w:right w:val="none" w:sz="0" w:space="0" w:color="auto"/>
                  </w:divBdr>
                  <w:divsChild>
                    <w:div w:id="486945009">
                      <w:marLeft w:val="0"/>
                      <w:marRight w:val="0"/>
                      <w:marTop w:val="0"/>
                      <w:marBottom w:val="0"/>
                      <w:divBdr>
                        <w:top w:val="none" w:sz="0" w:space="0" w:color="auto"/>
                        <w:left w:val="none" w:sz="0" w:space="0" w:color="auto"/>
                        <w:bottom w:val="none" w:sz="0" w:space="0" w:color="auto"/>
                        <w:right w:val="none" w:sz="0" w:space="0" w:color="auto"/>
                      </w:divBdr>
                    </w:div>
                  </w:divsChild>
                </w:div>
                <w:div w:id="547954012">
                  <w:marLeft w:val="0"/>
                  <w:marRight w:val="0"/>
                  <w:marTop w:val="0"/>
                  <w:marBottom w:val="0"/>
                  <w:divBdr>
                    <w:top w:val="none" w:sz="0" w:space="0" w:color="auto"/>
                    <w:left w:val="none" w:sz="0" w:space="0" w:color="auto"/>
                    <w:bottom w:val="none" w:sz="0" w:space="0" w:color="auto"/>
                    <w:right w:val="none" w:sz="0" w:space="0" w:color="auto"/>
                  </w:divBdr>
                  <w:divsChild>
                    <w:div w:id="271284313">
                      <w:marLeft w:val="0"/>
                      <w:marRight w:val="0"/>
                      <w:marTop w:val="0"/>
                      <w:marBottom w:val="0"/>
                      <w:divBdr>
                        <w:top w:val="none" w:sz="0" w:space="0" w:color="auto"/>
                        <w:left w:val="none" w:sz="0" w:space="0" w:color="auto"/>
                        <w:bottom w:val="none" w:sz="0" w:space="0" w:color="auto"/>
                        <w:right w:val="none" w:sz="0" w:space="0" w:color="auto"/>
                      </w:divBdr>
                    </w:div>
                  </w:divsChild>
                </w:div>
                <w:div w:id="651982230">
                  <w:marLeft w:val="0"/>
                  <w:marRight w:val="0"/>
                  <w:marTop w:val="0"/>
                  <w:marBottom w:val="0"/>
                  <w:divBdr>
                    <w:top w:val="none" w:sz="0" w:space="0" w:color="auto"/>
                    <w:left w:val="none" w:sz="0" w:space="0" w:color="auto"/>
                    <w:bottom w:val="none" w:sz="0" w:space="0" w:color="auto"/>
                    <w:right w:val="none" w:sz="0" w:space="0" w:color="auto"/>
                  </w:divBdr>
                  <w:divsChild>
                    <w:div w:id="840511072">
                      <w:marLeft w:val="0"/>
                      <w:marRight w:val="0"/>
                      <w:marTop w:val="0"/>
                      <w:marBottom w:val="0"/>
                      <w:divBdr>
                        <w:top w:val="none" w:sz="0" w:space="0" w:color="auto"/>
                        <w:left w:val="none" w:sz="0" w:space="0" w:color="auto"/>
                        <w:bottom w:val="none" w:sz="0" w:space="0" w:color="auto"/>
                        <w:right w:val="none" w:sz="0" w:space="0" w:color="auto"/>
                      </w:divBdr>
                    </w:div>
                  </w:divsChild>
                </w:div>
                <w:div w:id="652412055">
                  <w:marLeft w:val="0"/>
                  <w:marRight w:val="0"/>
                  <w:marTop w:val="0"/>
                  <w:marBottom w:val="0"/>
                  <w:divBdr>
                    <w:top w:val="none" w:sz="0" w:space="0" w:color="auto"/>
                    <w:left w:val="none" w:sz="0" w:space="0" w:color="auto"/>
                    <w:bottom w:val="none" w:sz="0" w:space="0" w:color="auto"/>
                    <w:right w:val="none" w:sz="0" w:space="0" w:color="auto"/>
                  </w:divBdr>
                  <w:divsChild>
                    <w:div w:id="937179448">
                      <w:marLeft w:val="0"/>
                      <w:marRight w:val="0"/>
                      <w:marTop w:val="0"/>
                      <w:marBottom w:val="0"/>
                      <w:divBdr>
                        <w:top w:val="none" w:sz="0" w:space="0" w:color="auto"/>
                        <w:left w:val="none" w:sz="0" w:space="0" w:color="auto"/>
                        <w:bottom w:val="none" w:sz="0" w:space="0" w:color="auto"/>
                        <w:right w:val="none" w:sz="0" w:space="0" w:color="auto"/>
                      </w:divBdr>
                    </w:div>
                    <w:div w:id="1037312921">
                      <w:marLeft w:val="0"/>
                      <w:marRight w:val="0"/>
                      <w:marTop w:val="0"/>
                      <w:marBottom w:val="0"/>
                      <w:divBdr>
                        <w:top w:val="none" w:sz="0" w:space="0" w:color="auto"/>
                        <w:left w:val="none" w:sz="0" w:space="0" w:color="auto"/>
                        <w:bottom w:val="none" w:sz="0" w:space="0" w:color="auto"/>
                        <w:right w:val="none" w:sz="0" w:space="0" w:color="auto"/>
                      </w:divBdr>
                    </w:div>
                  </w:divsChild>
                </w:div>
                <w:div w:id="655955646">
                  <w:marLeft w:val="0"/>
                  <w:marRight w:val="0"/>
                  <w:marTop w:val="0"/>
                  <w:marBottom w:val="0"/>
                  <w:divBdr>
                    <w:top w:val="none" w:sz="0" w:space="0" w:color="auto"/>
                    <w:left w:val="none" w:sz="0" w:space="0" w:color="auto"/>
                    <w:bottom w:val="none" w:sz="0" w:space="0" w:color="auto"/>
                    <w:right w:val="none" w:sz="0" w:space="0" w:color="auto"/>
                  </w:divBdr>
                  <w:divsChild>
                    <w:div w:id="152569243">
                      <w:marLeft w:val="0"/>
                      <w:marRight w:val="0"/>
                      <w:marTop w:val="0"/>
                      <w:marBottom w:val="0"/>
                      <w:divBdr>
                        <w:top w:val="none" w:sz="0" w:space="0" w:color="auto"/>
                        <w:left w:val="none" w:sz="0" w:space="0" w:color="auto"/>
                        <w:bottom w:val="none" w:sz="0" w:space="0" w:color="auto"/>
                        <w:right w:val="none" w:sz="0" w:space="0" w:color="auto"/>
                      </w:divBdr>
                    </w:div>
                  </w:divsChild>
                </w:div>
                <w:div w:id="931399088">
                  <w:marLeft w:val="0"/>
                  <w:marRight w:val="0"/>
                  <w:marTop w:val="0"/>
                  <w:marBottom w:val="0"/>
                  <w:divBdr>
                    <w:top w:val="none" w:sz="0" w:space="0" w:color="auto"/>
                    <w:left w:val="none" w:sz="0" w:space="0" w:color="auto"/>
                    <w:bottom w:val="none" w:sz="0" w:space="0" w:color="auto"/>
                    <w:right w:val="none" w:sz="0" w:space="0" w:color="auto"/>
                  </w:divBdr>
                  <w:divsChild>
                    <w:div w:id="1685012175">
                      <w:marLeft w:val="0"/>
                      <w:marRight w:val="0"/>
                      <w:marTop w:val="0"/>
                      <w:marBottom w:val="0"/>
                      <w:divBdr>
                        <w:top w:val="none" w:sz="0" w:space="0" w:color="auto"/>
                        <w:left w:val="none" w:sz="0" w:space="0" w:color="auto"/>
                        <w:bottom w:val="none" w:sz="0" w:space="0" w:color="auto"/>
                        <w:right w:val="none" w:sz="0" w:space="0" w:color="auto"/>
                      </w:divBdr>
                    </w:div>
                  </w:divsChild>
                </w:div>
                <w:div w:id="949974221">
                  <w:marLeft w:val="0"/>
                  <w:marRight w:val="0"/>
                  <w:marTop w:val="0"/>
                  <w:marBottom w:val="0"/>
                  <w:divBdr>
                    <w:top w:val="none" w:sz="0" w:space="0" w:color="auto"/>
                    <w:left w:val="none" w:sz="0" w:space="0" w:color="auto"/>
                    <w:bottom w:val="none" w:sz="0" w:space="0" w:color="auto"/>
                    <w:right w:val="none" w:sz="0" w:space="0" w:color="auto"/>
                  </w:divBdr>
                  <w:divsChild>
                    <w:div w:id="20740479">
                      <w:marLeft w:val="0"/>
                      <w:marRight w:val="0"/>
                      <w:marTop w:val="0"/>
                      <w:marBottom w:val="0"/>
                      <w:divBdr>
                        <w:top w:val="none" w:sz="0" w:space="0" w:color="auto"/>
                        <w:left w:val="none" w:sz="0" w:space="0" w:color="auto"/>
                        <w:bottom w:val="none" w:sz="0" w:space="0" w:color="auto"/>
                        <w:right w:val="none" w:sz="0" w:space="0" w:color="auto"/>
                      </w:divBdr>
                    </w:div>
                  </w:divsChild>
                </w:div>
                <w:div w:id="1081371192">
                  <w:marLeft w:val="0"/>
                  <w:marRight w:val="0"/>
                  <w:marTop w:val="0"/>
                  <w:marBottom w:val="0"/>
                  <w:divBdr>
                    <w:top w:val="none" w:sz="0" w:space="0" w:color="auto"/>
                    <w:left w:val="none" w:sz="0" w:space="0" w:color="auto"/>
                    <w:bottom w:val="none" w:sz="0" w:space="0" w:color="auto"/>
                    <w:right w:val="none" w:sz="0" w:space="0" w:color="auto"/>
                  </w:divBdr>
                  <w:divsChild>
                    <w:div w:id="193276839">
                      <w:marLeft w:val="0"/>
                      <w:marRight w:val="0"/>
                      <w:marTop w:val="0"/>
                      <w:marBottom w:val="0"/>
                      <w:divBdr>
                        <w:top w:val="none" w:sz="0" w:space="0" w:color="auto"/>
                        <w:left w:val="none" w:sz="0" w:space="0" w:color="auto"/>
                        <w:bottom w:val="none" w:sz="0" w:space="0" w:color="auto"/>
                        <w:right w:val="none" w:sz="0" w:space="0" w:color="auto"/>
                      </w:divBdr>
                    </w:div>
                  </w:divsChild>
                </w:div>
                <w:div w:id="1090002509">
                  <w:marLeft w:val="0"/>
                  <w:marRight w:val="0"/>
                  <w:marTop w:val="0"/>
                  <w:marBottom w:val="0"/>
                  <w:divBdr>
                    <w:top w:val="none" w:sz="0" w:space="0" w:color="auto"/>
                    <w:left w:val="none" w:sz="0" w:space="0" w:color="auto"/>
                    <w:bottom w:val="none" w:sz="0" w:space="0" w:color="auto"/>
                    <w:right w:val="none" w:sz="0" w:space="0" w:color="auto"/>
                  </w:divBdr>
                  <w:divsChild>
                    <w:div w:id="1171681967">
                      <w:marLeft w:val="0"/>
                      <w:marRight w:val="0"/>
                      <w:marTop w:val="0"/>
                      <w:marBottom w:val="0"/>
                      <w:divBdr>
                        <w:top w:val="none" w:sz="0" w:space="0" w:color="auto"/>
                        <w:left w:val="none" w:sz="0" w:space="0" w:color="auto"/>
                        <w:bottom w:val="none" w:sz="0" w:space="0" w:color="auto"/>
                        <w:right w:val="none" w:sz="0" w:space="0" w:color="auto"/>
                      </w:divBdr>
                    </w:div>
                  </w:divsChild>
                </w:div>
                <w:div w:id="1097482174">
                  <w:marLeft w:val="0"/>
                  <w:marRight w:val="0"/>
                  <w:marTop w:val="0"/>
                  <w:marBottom w:val="0"/>
                  <w:divBdr>
                    <w:top w:val="none" w:sz="0" w:space="0" w:color="auto"/>
                    <w:left w:val="none" w:sz="0" w:space="0" w:color="auto"/>
                    <w:bottom w:val="none" w:sz="0" w:space="0" w:color="auto"/>
                    <w:right w:val="none" w:sz="0" w:space="0" w:color="auto"/>
                  </w:divBdr>
                  <w:divsChild>
                    <w:div w:id="354187531">
                      <w:marLeft w:val="0"/>
                      <w:marRight w:val="0"/>
                      <w:marTop w:val="0"/>
                      <w:marBottom w:val="0"/>
                      <w:divBdr>
                        <w:top w:val="none" w:sz="0" w:space="0" w:color="auto"/>
                        <w:left w:val="none" w:sz="0" w:space="0" w:color="auto"/>
                        <w:bottom w:val="none" w:sz="0" w:space="0" w:color="auto"/>
                        <w:right w:val="none" w:sz="0" w:space="0" w:color="auto"/>
                      </w:divBdr>
                    </w:div>
                  </w:divsChild>
                </w:div>
                <w:div w:id="1134250663">
                  <w:marLeft w:val="0"/>
                  <w:marRight w:val="0"/>
                  <w:marTop w:val="0"/>
                  <w:marBottom w:val="0"/>
                  <w:divBdr>
                    <w:top w:val="none" w:sz="0" w:space="0" w:color="auto"/>
                    <w:left w:val="none" w:sz="0" w:space="0" w:color="auto"/>
                    <w:bottom w:val="none" w:sz="0" w:space="0" w:color="auto"/>
                    <w:right w:val="none" w:sz="0" w:space="0" w:color="auto"/>
                  </w:divBdr>
                  <w:divsChild>
                    <w:div w:id="131098172">
                      <w:marLeft w:val="0"/>
                      <w:marRight w:val="0"/>
                      <w:marTop w:val="0"/>
                      <w:marBottom w:val="0"/>
                      <w:divBdr>
                        <w:top w:val="none" w:sz="0" w:space="0" w:color="auto"/>
                        <w:left w:val="none" w:sz="0" w:space="0" w:color="auto"/>
                        <w:bottom w:val="none" w:sz="0" w:space="0" w:color="auto"/>
                        <w:right w:val="none" w:sz="0" w:space="0" w:color="auto"/>
                      </w:divBdr>
                    </w:div>
                  </w:divsChild>
                </w:div>
                <w:div w:id="1179657147">
                  <w:marLeft w:val="0"/>
                  <w:marRight w:val="0"/>
                  <w:marTop w:val="0"/>
                  <w:marBottom w:val="0"/>
                  <w:divBdr>
                    <w:top w:val="none" w:sz="0" w:space="0" w:color="auto"/>
                    <w:left w:val="none" w:sz="0" w:space="0" w:color="auto"/>
                    <w:bottom w:val="none" w:sz="0" w:space="0" w:color="auto"/>
                    <w:right w:val="none" w:sz="0" w:space="0" w:color="auto"/>
                  </w:divBdr>
                  <w:divsChild>
                    <w:div w:id="1089543085">
                      <w:marLeft w:val="0"/>
                      <w:marRight w:val="0"/>
                      <w:marTop w:val="0"/>
                      <w:marBottom w:val="0"/>
                      <w:divBdr>
                        <w:top w:val="none" w:sz="0" w:space="0" w:color="auto"/>
                        <w:left w:val="none" w:sz="0" w:space="0" w:color="auto"/>
                        <w:bottom w:val="none" w:sz="0" w:space="0" w:color="auto"/>
                        <w:right w:val="none" w:sz="0" w:space="0" w:color="auto"/>
                      </w:divBdr>
                    </w:div>
                  </w:divsChild>
                </w:div>
                <w:div w:id="1267469087">
                  <w:marLeft w:val="0"/>
                  <w:marRight w:val="0"/>
                  <w:marTop w:val="0"/>
                  <w:marBottom w:val="0"/>
                  <w:divBdr>
                    <w:top w:val="none" w:sz="0" w:space="0" w:color="auto"/>
                    <w:left w:val="none" w:sz="0" w:space="0" w:color="auto"/>
                    <w:bottom w:val="none" w:sz="0" w:space="0" w:color="auto"/>
                    <w:right w:val="none" w:sz="0" w:space="0" w:color="auto"/>
                  </w:divBdr>
                  <w:divsChild>
                    <w:div w:id="1544630838">
                      <w:marLeft w:val="0"/>
                      <w:marRight w:val="0"/>
                      <w:marTop w:val="0"/>
                      <w:marBottom w:val="0"/>
                      <w:divBdr>
                        <w:top w:val="none" w:sz="0" w:space="0" w:color="auto"/>
                        <w:left w:val="none" w:sz="0" w:space="0" w:color="auto"/>
                        <w:bottom w:val="none" w:sz="0" w:space="0" w:color="auto"/>
                        <w:right w:val="none" w:sz="0" w:space="0" w:color="auto"/>
                      </w:divBdr>
                    </w:div>
                  </w:divsChild>
                </w:div>
                <w:div w:id="1280531369">
                  <w:marLeft w:val="0"/>
                  <w:marRight w:val="0"/>
                  <w:marTop w:val="0"/>
                  <w:marBottom w:val="0"/>
                  <w:divBdr>
                    <w:top w:val="none" w:sz="0" w:space="0" w:color="auto"/>
                    <w:left w:val="none" w:sz="0" w:space="0" w:color="auto"/>
                    <w:bottom w:val="none" w:sz="0" w:space="0" w:color="auto"/>
                    <w:right w:val="none" w:sz="0" w:space="0" w:color="auto"/>
                  </w:divBdr>
                  <w:divsChild>
                    <w:div w:id="913586325">
                      <w:marLeft w:val="0"/>
                      <w:marRight w:val="0"/>
                      <w:marTop w:val="0"/>
                      <w:marBottom w:val="0"/>
                      <w:divBdr>
                        <w:top w:val="none" w:sz="0" w:space="0" w:color="auto"/>
                        <w:left w:val="none" w:sz="0" w:space="0" w:color="auto"/>
                        <w:bottom w:val="none" w:sz="0" w:space="0" w:color="auto"/>
                        <w:right w:val="none" w:sz="0" w:space="0" w:color="auto"/>
                      </w:divBdr>
                    </w:div>
                  </w:divsChild>
                </w:div>
                <w:div w:id="1377660712">
                  <w:marLeft w:val="0"/>
                  <w:marRight w:val="0"/>
                  <w:marTop w:val="0"/>
                  <w:marBottom w:val="0"/>
                  <w:divBdr>
                    <w:top w:val="none" w:sz="0" w:space="0" w:color="auto"/>
                    <w:left w:val="none" w:sz="0" w:space="0" w:color="auto"/>
                    <w:bottom w:val="none" w:sz="0" w:space="0" w:color="auto"/>
                    <w:right w:val="none" w:sz="0" w:space="0" w:color="auto"/>
                  </w:divBdr>
                  <w:divsChild>
                    <w:div w:id="903566504">
                      <w:marLeft w:val="0"/>
                      <w:marRight w:val="0"/>
                      <w:marTop w:val="0"/>
                      <w:marBottom w:val="0"/>
                      <w:divBdr>
                        <w:top w:val="none" w:sz="0" w:space="0" w:color="auto"/>
                        <w:left w:val="none" w:sz="0" w:space="0" w:color="auto"/>
                        <w:bottom w:val="none" w:sz="0" w:space="0" w:color="auto"/>
                        <w:right w:val="none" w:sz="0" w:space="0" w:color="auto"/>
                      </w:divBdr>
                    </w:div>
                  </w:divsChild>
                </w:div>
                <w:div w:id="1389768290">
                  <w:marLeft w:val="0"/>
                  <w:marRight w:val="0"/>
                  <w:marTop w:val="0"/>
                  <w:marBottom w:val="0"/>
                  <w:divBdr>
                    <w:top w:val="none" w:sz="0" w:space="0" w:color="auto"/>
                    <w:left w:val="none" w:sz="0" w:space="0" w:color="auto"/>
                    <w:bottom w:val="none" w:sz="0" w:space="0" w:color="auto"/>
                    <w:right w:val="none" w:sz="0" w:space="0" w:color="auto"/>
                  </w:divBdr>
                  <w:divsChild>
                    <w:div w:id="387726282">
                      <w:marLeft w:val="0"/>
                      <w:marRight w:val="0"/>
                      <w:marTop w:val="0"/>
                      <w:marBottom w:val="0"/>
                      <w:divBdr>
                        <w:top w:val="none" w:sz="0" w:space="0" w:color="auto"/>
                        <w:left w:val="none" w:sz="0" w:space="0" w:color="auto"/>
                        <w:bottom w:val="none" w:sz="0" w:space="0" w:color="auto"/>
                        <w:right w:val="none" w:sz="0" w:space="0" w:color="auto"/>
                      </w:divBdr>
                    </w:div>
                  </w:divsChild>
                </w:div>
                <w:div w:id="1485972412">
                  <w:marLeft w:val="0"/>
                  <w:marRight w:val="0"/>
                  <w:marTop w:val="0"/>
                  <w:marBottom w:val="0"/>
                  <w:divBdr>
                    <w:top w:val="none" w:sz="0" w:space="0" w:color="auto"/>
                    <w:left w:val="none" w:sz="0" w:space="0" w:color="auto"/>
                    <w:bottom w:val="none" w:sz="0" w:space="0" w:color="auto"/>
                    <w:right w:val="none" w:sz="0" w:space="0" w:color="auto"/>
                  </w:divBdr>
                  <w:divsChild>
                    <w:div w:id="1284850164">
                      <w:marLeft w:val="0"/>
                      <w:marRight w:val="0"/>
                      <w:marTop w:val="0"/>
                      <w:marBottom w:val="0"/>
                      <w:divBdr>
                        <w:top w:val="none" w:sz="0" w:space="0" w:color="auto"/>
                        <w:left w:val="none" w:sz="0" w:space="0" w:color="auto"/>
                        <w:bottom w:val="none" w:sz="0" w:space="0" w:color="auto"/>
                        <w:right w:val="none" w:sz="0" w:space="0" w:color="auto"/>
                      </w:divBdr>
                    </w:div>
                  </w:divsChild>
                </w:div>
                <w:div w:id="1514303004">
                  <w:marLeft w:val="0"/>
                  <w:marRight w:val="0"/>
                  <w:marTop w:val="0"/>
                  <w:marBottom w:val="0"/>
                  <w:divBdr>
                    <w:top w:val="none" w:sz="0" w:space="0" w:color="auto"/>
                    <w:left w:val="none" w:sz="0" w:space="0" w:color="auto"/>
                    <w:bottom w:val="none" w:sz="0" w:space="0" w:color="auto"/>
                    <w:right w:val="none" w:sz="0" w:space="0" w:color="auto"/>
                  </w:divBdr>
                  <w:divsChild>
                    <w:div w:id="1867253206">
                      <w:marLeft w:val="0"/>
                      <w:marRight w:val="0"/>
                      <w:marTop w:val="0"/>
                      <w:marBottom w:val="0"/>
                      <w:divBdr>
                        <w:top w:val="none" w:sz="0" w:space="0" w:color="auto"/>
                        <w:left w:val="none" w:sz="0" w:space="0" w:color="auto"/>
                        <w:bottom w:val="none" w:sz="0" w:space="0" w:color="auto"/>
                        <w:right w:val="none" w:sz="0" w:space="0" w:color="auto"/>
                      </w:divBdr>
                    </w:div>
                  </w:divsChild>
                </w:div>
                <w:div w:id="1535343452">
                  <w:marLeft w:val="0"/>
                  <w:marRight w:val="0"/>
                  <w:marTop w:val="0"/>
                  <w:marBottom w:val="0"/>
                  <w:divBdr>
                    <w:top w:val="none" w:sz="0" w:space="0" w:color="auto"/>
                    <w:left w:val="none" w:sz="0" w:space="0" w:color="auto"/>
                    <w:bottom w:val="none" w:sz="0" w:space="0" w:color="auto"/>
                    <w:right w:val="none" w:sz="0" w:space="0" w:color="auto"/>
                  </w:divBdr>
                  <w:divsChild>
                    <w:div w:id="1058744765">
                      <w:marLeft w:val="0"/>
                      <w:marRight w:val="0"/>
                      <w:marTop w:val="0"/>
                      <w:marBottom w:val="0"/>
                      <w:divBdr>
                        <w:top w:val="none" w:sz="0" w:space="0" w:color="auto"/>
                        <w:left w:val="none" w:sz="0" w:space="0" w:color="auto"/>
                        <w:bottom w:val="none" w:sz="0" w:space="0" w:color="auto"/>
                        <w:right w:val="none" w:sz="0" w:space="0" w:color="auto"/>
                      </w:divBdr>
                    </w:div>
                  </w:divsChild>
                </w:div>
                <w:div w:id="1552038162">
                  <w:marLeft w:val="0"/>
                  <w:marRight w:val="0"/>
                  <w:marTop w:val="0"/>
                  <w:marBottom w:val="0"/>
                  <w:divBdr>
                    <w:top w:val="none" w:sz="0" w:space="0" w:color="auto"/>
                    <w:left w:val="none" w:sz="0" w:space="0" w:color="auto"/>
                    <w:bottom w:val="none" w:sz="0" w:space="0" w:color="auto"/>
                    <w:right w:val="none" w:sz="0" w:space="0" w:color="auto"/>
                  </w:divBdr>
                  <w:divsChild>
                    <w:div w:id="1913080045">
                      <w:marLeft w:val="0"/>
                      <w:marRight w:val="0"/>
                      <w:marTop w:val="0"/>
                      <w:marBottom w:val="0"/>
                      <w:divBdr>
                        <w:top w:val="none" w:sz="0" w:space="0" w:color="auto"/>
                        <w:left w:val="none" w:sz="0" w:space="0" w:color="auto"/>
                        <w:bottom w:val="none" w:sz="0" w:space="0" w:color="auto"/>
                        <w:right w:val="none" w:sz="0" w:space="0" w:color="auto"/>
                      </w:divBdr>
                    </w:div>
                  </w:divsChild>
                </w:div>
                <w:div w:id="1747534495">
                  <w:marLeft w:val="0"/>
                  <w:marRight w:val="0"/>
                  <w:marTop w:val="0"/>
                  <w:marBottom w:val="0"/>
                  <w:divBdr>
                    <w:top w:val="none" w:sz="0" w:space="0" w:color="auto"/>
                    <w:left w:val="none" w:sz="0" w:space="0" w:color="auto"/>
                    <w:bottom w:val="none" w:sz="0" w:space="0" w:color="auto"/>
                    <w:right w:val="none" w:sz="0" w:space="0" w:color="auto"/>
                  </w:divBdr>
                  <w:divsChild>
                    <w:div w:id="641468896">
                      <w:marLeft w:val="0"/>
                      <w:marRight w:val="0"/>
                      <w:marTop w:val="0"/>
                      <w:marBottom w:val="0"/>
                      <w:divBdr>
                        <w:top w:val="none" w:sz="0" w:space="0" w:color="auto"/>
                        <w:left w:val="none" w:sz="0" w:space="0" w:color="auto"/>
                        <w:bottom w:val="none" w:sz="0" w:space="0" w:color="auto"/>
                        <w:right w:val="none" w:sz="0" w:space="0" w:color="auto"/>
                      </w:divBdr>
                    </w:div>
                  </w:divsChild>
                </w:div>
                <w:div w:id="1785732419">
                  <w:marLeft w:val="0"/>
                  <w:marRight w:val="0"/>
                  <w:marTop w:val="0"/>
                  <w:marBottom w:val="0"/>
                  <w:divBdr>
                    <w:top w:val="none" w:sz="0" w:space="0" w:color="auto"/>
                    <w:left w:val="none" w:sz="0" w:space="0" w:color="auto"/>
                    <w:bottom w:val="none" w:sz="0" w:space="0" w:color="auto"/>
                    <w:right w:val="none" w:sz="0" w:space="0" w:color="auto"/>
                  </w:divBdr>
                  <w:divsChild>
                    <w:div w:id="1832139533">
                      <w:marLeft w:val="0"/>
                      <w:marRight w:val="0"/>
                      <w:marTop w:val="0"/>
                      <w:marBottom w:val="0"/>
                      <w:divBdr>
                        <w:top w:val="none" w:sz="0" w:space="0" w:color="auto"/>
                        <w:left w:val="none" w:sz="0" w:space="0" w:color="auto"/>
                        <w:bottom w:val="none" w:sz="0" w:space="0" w:color="auto"/>
                        <w:right w:val="none" w:sz="0" w:space="0" w:color="auto"/>
                      </w:divBdr>
                    </w:div>
                  </w:divsChild>
                </w:div>
                <w:div w:id="1825731028">
                  <w:marLeft w:val="0"/>
                  <w:marRight w:val="0"/>
                  <w:marTop w:val="0"/>
                  <w:marBottom w:val="0"/>
                  <w:divBdr>
                    <w:top w:val="none" w:sz="0" w:space="0" w:color="auto"/>
                    <w:left w:val="none" w:sz="0" w:space="0" w:color="auto"/>
                    <w:bottom w:val="none" w:sz="0" w:space="0" w:color="auto"/>
                    <w:right w:val="none" w:sz="0" w:space="0" w:color="auto"/>
                  </w:divBdr>
                  <w:divsChild>
                    <w:div w:id="1300955482">
                      <w:marLeft w:val="0"/>
                      <w:marRight w:val="0"/>
                      <w:marTop w:val="0"/>
                      <w:marBottom w:val="0"/>
                      <w:divBdr>
                        <w:top w:val="none" w:sz="0" w:space="0" w:color="auto"/>
                        <w:left w:val="none" w:sz="0" w:space="0" w:color="auto"/>
                        <w:bottom w:val="none" w:sz="0" w:space="0" w:color="auto"/>
                        <w:right w:val="none" w:sz="0" w:space="0" w:color="auto"/>
                      </w:divBdr>
                    </w:div>
                  </w:divsChild>
                </w:div>
                <w:div w:id="1838422901">
                  <w:marLeft w:val="0"/>
                  <w:marRight w:val="0"/>
                  <w:marTop w:val="0"/>
                  <w:marBottom w:val="0"/>
                  <w:divBdr>
                    <w:top w:val="none" w:sz="0" w:space="0" w:color="auto"/>
                    <w:left w:val="none" w:sz="0" w:space="0" w:color="auto"/>
                    <w:bottom w:val="none" w:sz="0" w:space="0" w:color="auto"/>
                    <w:right w:val="none" w:sz="0" w:space="0" w:color="auto"/>
                  </w:divBdr>
                  <w:divsChild>
                    <w:div w:id="1148202357">
                      <w:marLeft w:val="0"/>
                      <w:marRight w:val="0"/>
                      <w:marTop w:val="0"/>
                      <w:marBottom w:val="0"/>
                      <w:divBdr>
                        <w:top w:val="none" w:sz="0" w:space="0" w:color="auto"/>
                        <w:left w:val="none" w:sz="0" w:space="0" w:color="auto"/>
                        <w:bottom w:val="none" w:sz="0" w:space="0" w:color="auto"/>
                        <w:right w:val="none" w:sz="0" w:space="0" w:color="auto"/>
                      </w:divBdr>
                    </w:div>
                  </w:divsChild>
                </w:div>
                <w:div w:id="1845170319">
                  <w:marLeft w:val="0"/>
                  <w:marRight w:val="0"/>
                  <w:marTop w:val="0"/>
                  <w:marBottom w:val="0"/>
                  <w:divBdr>
                    <w:top w:val="none" w:sz="0" w:space="0" w:color="auto"/>
                    <w:left w:val="none" w:sz="0" w:space="0" w:color="auto"/>
                    <w:bottom w:val="none" w:sz="0" w:space="0" w:color="auto"/>
                    <w:right w:val="none" w:sz="0" w:space="0" w:color="auto"/>
                  </w:divBdr>
                  <w:divsChild>
                    <w:div w:id="39331295">
                      <w:marLeft w:val="0"/>
                      <w:marRight w:val="0"/>
                      <w:marTop w:val="0"/>
                      <w:marBottom w:val="0"/>
                      <w:divBdr>
                        <w:top w:val="none" w:sz="0" w:space="0" w:color="auto"/>
                        <w:left w:val="none" w:sz="0" w:space="0" w:color="auto"/>
                        <w:bottom w:val="none" w:sz="0" w:space="0" w:color="auto"/>
                        <w:right w:val="none" w:sz="0" w:space="0" w:color="auto"/>
                      </w:divBdr>
                    </w:div>
                  </w:divsChild>
                </w:div>
                <w:div w:id="1859270272">
                  <w:marLeft w:val="0"/>
                  <w:marRight w:val="0"/>
                  <w:marTop w:val="0"/>
                  <w:marBottom w:val="0"/>
                  <w:divBdr>
                    <w:top w:val="none" w:sz="0" w:space="0" w:color="auto"/>
                    <w:left w:val="none" w:sz="0" w:space="0" w:color="auto"/>
                    <w:bottom w:val="none" w:sz="0" w:space="0" w:color="auto"/>
                    <w:right w:val="none" w:sz="0" w:space="0" w:color="auto"/>
                  </w:divBdr>
                  <w:divsChild>
                    <w:div w:id="1137722993">
                      <w:marLeft w:val="0"/>
                      <w:marRight w:val="0"/>
                      <w:marTop w:val="0"/>
                      <w:marBottom w:val="0"/>
                      <w:divBdr>
                        <w:top w:val="none" w:sz="0" w:space="0" w:color="auto"/>
                        <w:left w:val="none" w:sz="0" w:space="0" w:color="auto"/>
                        <w:bottom w:val="none" w:sz="0" w:space="0" w:color="auto"/>
                        <w:right w:val="none" w:sz="0" w:space="0" w:color="auto"/>
                      </w:divBdr>
                    </w:div>
                  </w:divsChild>
                </w:div>
                <w:div w:id="1874658479">
                  <w:marLeft w:val="0"/>
                  <w:marRight w:val="0"/>
                  <w:marTop w:val="0"/>
                  <w:marBottom w:val="0"/>
                  <w:divBdr>
                    <w:top w:val="none" w:sz="0" w:space="0" w:color="auto"/>
                    <w:left w:val="none" w:sz="0" w:space="0" w:color="auto"/>
                    <w:bottom w:val="none" w:sz="0" w:space="0" w:color="auto"/>
                    <w:right w:val="none" w:sz="0" w:space="0" w:color="auto"/>
                  </w:divBdr>
                  <w:divsChild>
                    <w:div w:id="1013607284">
                      <w:marLeft w:val="0"/>
                      <w:marRight w:val="0"/>
                      <w:marTop w:val="0"/>
                      <w:marBottom w:val="0"/>
                      <w:divBdr>
                        <w:top w:val="none" w:sz="0" w:space="0" w:color="auto"/>
                        <w:left w:val="none" w:sz="0" w:space="0" w:color="auto"/>
                        <w:bottom w:val="none" w:sz="0" w:space="0" w:color="auto"/>
                        <w:right w:val="none" w:sz="0" w:space="0" w:color="auto"/>
                      </w:divBdr>
                    </w:div>
                  </w:divsChild>
                </w:div>
                <w:div w:id="2100635060">
                  <w:marLeft w:val="0"/>
                  <w:marRight w:val="0"/>
                  <w:marTop w:val="0"/>
                  <w:marBottom w:val="0"/>
                  <w:divBdr>
                    <w:top w:val="none" w:sz="0" w:space="0" w:color="auto"/>
                    <w:left w:val="none" w:sz="0" w:space="0" w:color="auto"/>
                    <w:bottom w:val="none" w:sz="0" w:space="0" w:color="auto"/>
                    <w:right w:val="none" w:sz="0" w:space="0" w:color="auto"/>
                  </w:divBdr>
                  <w:divsChild>
                    <w:div w:id="215095654">
                      <w:marLeft w:val="0"/>
                      <w:marRight w:val="0"/>
                      <w:marTop w:val="0"/>
                      <w:marBottom w:val="0"/>
                      <w:divBdr>
                        <w:top w:val="none" w:sz="0" w:space="0" w:color="auto"/>
                        <w:left w:val="none" w:sz="0" w:space="0" w:color="auto"/>
                        <w:bottom w:val="none" w:sz="0" w:space="0" w:color="auto"/>
                        <w:right w:val="none" w:sz="0" w:space="0" w:color="auto"/>
                      </w:divBdr>
                    </w:div>
                    <w:div w:id="20080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484732">
      <w:bodyDiv w:val="1"/>
      <w:marLeft w:val="0"/>
      <w:marRight w:val="0"/>
      <w:marTop w:val="0"/>
      <w:marBottom w:val="0"/>
      <w:divBdr>
        <w:top w:val="none" w:sz="0" w:space="0" w:color="auto"/>
        <w:left w:val="none" w:sz="0" w:space="0" w:color="auto"/>
        <w:bottom w:val="none" w:sz="0" w:space="0" w:color="auto"/>
        <w:right w:val="none" w:sz="0" w:space="0" w:color="auto"/>
      </w:divBdr>
    </w:div>
    <w:div w:id="2095663236">
      <w:bodyDiv w:val="1"/>
      <w:marLeft w:val="0"/>
      <w:marRight w:val="0"/>
      <w:marTop w:val="0"/>
      <w:marBottom w:val="0"/>
      <w:divBdr>
        <w:top w:val="none" w:sz="0" w:space="0" w:color="auto"/>
        <w:left w:val="none" w:sz="0" w:space="0" w:color="auto"/>
        <w:bottom w:val="none" w:sz="0" w:space="0" w:color="auto"/>
        <w:right w:val="none" w:sz="0" w:space="0" w:color="auto"/>
      </w:divBdr>
      <w:divsChild>
        <w:div w:id="5834501">
          <w:marLeft w:val="0"/>
          <w:marRight w:val="0"/>
          <w:marTop w:val="0"/>
          <w:marBottom w:val="0"/>
          <w:divBdr>
            <w:top w:val="none" w:sz="0" w:space="0" w:color="auto"/>
            <w:left w:val="none" w:sz="0" w:space="0" w:color="auto"/>
            <w:bottom w:val="none" w:sz="0" w:space="0" w:color="auto"/>
            <w:right w:val="none" w:sz="0" w:space="0" w:color="auto"/>
          </w:divBdr>
        </w:div>
        <w:div w:id="394087957">
          <w:marLeft w:val="0"/>
          <w:marRight w:val="0"/>
          <w:marTop w:val="0"/>
          <w:marBottom w:val="0"/>
          <w:divBdr>
            <w:top w:val="none" w:sz="0" w:space="0" w:color="auto"/>
            <w:left w:val="none" w:sz="0" w:space="0" w:color="auto"/>
            <w:bottom w:val="none" w:sz="0" w:space="0" w:color="auto"/>
            <w:right w:val="none" w:sz="0" w:space="0" w:color="auto"/>
          </w:divBdr>
        </w:div>
        <w:div w:id="479153164">
          <w:marLeft w:val="0"/>
          <w:marRight w:val="0"/>
          <w:marTop w:val="0"/>
          <w:marBottom w:val="0"/>
          <w:divBdr>
            <w:top w:val="none" w:sz="0" w:space="0" w:color="auto"/>
            <w:left w:val="none" w:sz="0" w:space="0" w:color="auto"/>
            <w:bottom w:val="none" w:sz="0" w:space="0" w:color="auto"/>
            <w:right w:val="none" w:sz="0" w:space="0" w:color="auto"/>
          </w:divBdr>
        </w:div>
        <w:div w:id="589433458">
          <w:marLeft w:val="0"/>
          <w:marRight w:val="0"/>
          <w:marTop w:val="0"/>
          <w:marBottom w:val="0"/>
          <w:divBdr>
            <w:top w:val="none" w:sz="0" w:space="0" w:color="auto"/>
            <w:left w:val="none" w:sz="0" w:space="0" w:color="auto"/>
            <w:bottom w:val="none" w:sz="0" w:space="0" w:color="auto"/>
            <w:right w:val="none" w:sz="0" w:space="0" w:color="auto"/>
          </w:divBdr>
        </w:div>
        <w:div w:id="823401487">
          <w:marLeft w:val="0"/>
          <w:marRight w:val="0"/>
          <w:marTop w:val="0"/>
          <w:marBottom w:val="0"/>
          <w:divBdr>
            <w:top w:val="none" w:sz="0" w:space="0" w:color="auto"/>
            <w:left w:val="none" w:sz="0" w:space="0" w:color="auto"/>
            <w:bottom w:val="none" w:sz="0" w:space="0" w:color="auto"/>
            <w:right w:val="none" w:sz="0" w:space="0" w:color="auto"/>
          </w:divBdr>
        </w:div>
        <w:div w:id="878007131">
          <w:marLeft w:val="0"/>
          <w:marRight w:val="0"/>
          <w:marTop w:val="0"/>
          <w:marBottom w:val="0"/>
          <w:divBdr>
            <w:top w:val="none" w:sz="0" w:space="0" w:color="auto"/>
            <w:left w:val="none" w:sz="0" w:space="0" w:color="auto"/>
            <w:bottom w:val="none" w:sz="0" w:space="0" w:color="auto"/>
            <w:right w:val="none" w:sz="0" w:space="0" w:color="auto"/>
          </w:divBdr>
        </w:div>
        <w:div w:id="1013259945">
          <w:marLeft w:val="0"/>
          <w:marRight w:val="0"/>
          <w:marTop w:val="0"/>
          <w:marBottom w:val="0"/>
          <w:divBdr>
            <w:top w:val="none" w:sz="0" w:space="0" w:color="auto"/>
            <w:left w:val="none" w:sz="0" w:space="0" w:color="auto"/>
            <w:bottom w:val="none" w:sz="0" w:space="0" w:color="auto"/>
            <w:right w:val="none" w:sz="0" w:space="0" w:color="auto"/>
          </w:divBdr>
        </w:div>
        <w:div w:id="1070924092">
          <w:marLeft w:val="0"/>
          <w:marRight w:val="0"/>
          <w:marTop w:val="0"/>
          <w:marBottom w:val="0"/>
          <w:divBdr>
            <w:top w:val="none" w:sz="0" w:space="0" w:color="auto"/>
            <w:left w:val="none" w:sz="0" w:space="0" w:color="auto"/>
            <w:bottom w:val="none" w:sz="0" w:space="0" w:color="auto"/>
            <w:right w:val="none" w:sz="0" w:space="0" w:color="auto"/>
          </w:divBdr>
        </w:div>
        <w:div w:id="1153524494">
          <w:marLeft w:val="0"/>
          <w:marRight w:val="0"/>
          <w:marTop w:val="0"/>
          <w:marBottom w:val="0"/>
          <w:divBdr>
            <w:top w:val="none" w:sz="0" w:space="0" w:color="auto"/>
            <w:left w:val="none" w:sz="0" w:space="0" w:color="auto"/>
            <w:bottom w:val="none" w:sz="0" w:space="0" w:color="auto"/>
            <w:right w:val="none" w:sz="0" w:space="0" w:color="auto"/>
          </w:divBdr>
        </w:div>
        <w:div w:id="1262495046">
          <w:marLeft w:val="0"/>
          <w:marRight w:val="0"/>
          <w:marTop w:val="0"/>
          <w:marBottom w:val="0"/>
          <w:divBdr>
            <w:top w:val="none" w:sz="0" w:space="0" w:color="auto"/>
            <w:left w:val="none" w:sz="0" w:space="0" w:color="auto"/>
            <w:bottom w:val="none" w:sz="0" w:space="0" w:color="auto"/>
            <w:right w:val="none" w:sz="0" w:space="0" w:color="auto"/>
          </w:divBdr>
        </w:div>
        <w:div w:id="1319965928">
          <w:marLeft w:val="0"/>
          <w:marRight w:val="0"/>
          <w:marTop w:val="0"/>
          <w:marBottom w:val="0"/>
          <w:divBdr>
            <w:top w:val="none" w:sz="0" w:space="0" w:color="auto"/>
            <w:left w:val="none" w:sz="0" w:space="0" w:color="auto"/>
            <w:bottom w:val="none" w:sz="0" w:space="0" w:color="auto"/>
            <w:right w:val="none" w:sz="0" w:space="0" w:color="auto"/>
          </w:divBdr>
        </w:div>
        <w:div w:id="1338656055">
          <w:marLeft w:val="0"/>
          <w:marRight w:val="0"/>
          <w:marTop w:val="0"/>
          <w:marBottom w:val="0"/>
          <w:divBdr>
            <w:top w:val="none" w:sz="0" w:space="0" w:color="auto"/>
            <w:left w:val="none" w:sz="0" w:space="0" w:color="auto"/>
            <w:bottom w:val="none" w:sz="0" w:space="0" w:color="auto"/>
            <w:right w:val="none" w:sz="0" w:space="0" w:color="auto"/>
          </w:divBdr>
        </w:div>
        <w:div w:id="1448430792">
          <w:marLeft w:val="0"/>
          <w:marRight w:val="0"/>
          <w:marTop w:val="0"/>
          <w:marBottom w:val="0"/>
          <w:divBdr>
            <w:top w:val="none" w:sz="0" w:space="0" w:color="auto"/>
            <w:left w:val="none" w:sz="0" w:space="0" w:color="auto"/>
            <w:bottom w:val="none" w:sz="0" w:space="0" w:color="auto"/>
            <w:right w:val="none" w:sz="0" w:space="0" w:color="auto"/>
          </w:divBdr>
        </w:div>
        <w:div w:id="1594895371">
          <w:marLeft w:val="0"/>
          <w:marRight w:val="0"/>
          <w:marTop w:val="0"/>
          <w:marBottom w:val="0"/>
          <w:divBdr>
            <w:top w:val="none" w:sz="0" w:space="0" w:color="auto"/>
            <w:left w:val="none" w:sz="0" w:space="0" w:color="auto"/>
            <w:bottom w:val="none" w:sz="0" w:space="0" w:color="auto"/>
            <w:right w:val="none" w:sz="0" w:space="0" w:color="auto"/>
          </w:divBdr>
        </w:div>
        <w:div w:id="1687708203">
          <w:marLeft w:val="0"/>
          <w:marRight w:val="0"/>
          <w:marTop w:val="0"/>
          <w:marBottom w:val="0"/>
          <w:divBdr>
            <w:top w:val="none" w:sz="0" w:space="0" w:color="auto"/>
            <w:left w:val="none" w:sz="0" w:space="0" w:color="auto"/>
            <w:bottom w:val="none" w:sz="0" w:space="0" w:color="auto"/>
            <w:right w:val="none" w:sz="0" w:space="0" w:color="auto"/>
          </w:divBdr>
        </w:div>
        <w:div w:id="1689988445">
          <w:marLeft w:val="0"/>
          <w:marRight w:val="0"/>
          <w:marTop w:val="0"/>
          <w:marBottom w:val="0"/>
          <w:divBdr>
            <w:top w:val="none" w:sz="0" w:space="0" w:color="auto"/>
            <w:left w:val="none" w:sz="0" w:space="0" w:color="auto"/>
            <w:bottom w:val="none" w:sz="0" w:space="0" w:color="auto"/>
            <w:right w:val="none" w:sz="0" w:space="0" w:color="auto"/>
          </w:divBdr>
        </w:div>
        <w:div w:id="2014453543">
          <w:marLeft w:val="0"/>
          <w:marRight w:val="0"/>
          <w:marTop w:val="0"/>
          <w:marBottom w:val="0"/>
          <w:divBdr>
            <w:top w:val="none" w:sz="0" w:space="0" w:color="auto"/>
            <w:left w:val="none" w:sz="0" w:space="0" w:color="auto"/>
            <w:bottom w:val="none" w:sz="0" w:space="0" w:color="auto"/>
            <w:right w:val="none" w:sz="0" w:space="0" w:color="auto"/>
          </w:divBdr>
        </w:div>
        <w:div w:id="2137411831">
          <w:marLeft w:val="0"/>
          <w:marRight w:val="0"/>
          <w:marTop w:val="0"/>
          <w:marBottom w:val="0"/>
          <w:divBdr>
            <w:top w:val="none" w:sz="0" w:space="0" w:color="auto"/>
            <w:left w:val="none" w:sz="0" w:space="0" w:color="auto"/>
            <w:bottom w:val="none" w:sz="0" w:space="0" w:color="auto"/>
            <w:right w:val="none" w:sz="0" w:space="0" w:color="auto"/>
          </w:divBdr>
        </w:div>
      </w:divsChild>
    </w:div>
    <w:div w:id="2111468558">
      <w:bodyDiv w:val="1"/>
      <w:marLeft w:val="0"/>
      <w:marRight w:val="0"/>
      <w:marTop w:val="0"/>
      <w:marBottom w:val="0"/>
      <w:divBdr>
        <w:top w:val="none" w:sz="0" w:space="0" w:color="auto"/>
        <w:left w:val="none" w:sz="0" w:space="0" w:color="auto"/>
        <w:bottom w:val="none" w:sz="0" w:space="0" w:color="auto"/>
        <w:right w:val="none" w:sz="0" w:space="0" w:color="auto"/>
      </w:divBdr>
      <w:divsChild>
        <w:div w:id="346489385">
          <w:marLeft w:val="0"/>
          <w:marRight w:val="0"/>
          <w:marTop w:val="0"/>
          <w:marBottom w:val="0"/>
          <w:divBdr>
            <w:top w:val="none" w:sz="0" w:space="0" w:color="auto"/>
            <w:left w:val="none" w:sz="0" w:space="0" w:color="auto"/>
            <w:bottom w:val="none" w:sz="0" w:space="0" w:color="auto"/>
            <w:right w:val="none" w:sz="0" w:space="0" w:color="auto"/>
          </w:divBdr>
        </w:div>
        <w:div w:id="1902405136">
          <w:marLeft w:val="0"/>
          <w:marRight w:val="0"/>
          <w:marTop w:val="0"/>
          <w:marBottom w:val="0"/>
          <w:divBdr>
            <w:top w:val="none" w:sz="0" w:space="0" w:color="auto"/>
            <w:left w:val="none" w:sz="0" w:space="0" w:color="auto"/>
            <w:bottom w:val="none" w:sz="0" w:space="0" w:color="auto"/>
            <w:right w:val="none" w:sz="0" w:space="0" w:color="auto"/>
          </w:divBdr>
          <w:divsChild>
            <w:div w:id="596789428">
              <w:marLeft w:val="0"/>
              <w:marRight w:val="0"/>
              <w:marTop w:val="0"/>
              <w:marBottom w:val="0"/>
              <w:divBdr>
                <w:top w:val="none" w:sz="0" w:space="0" w:color="auto"/>
                <w:left w:val="none" w:sz="0" w:space="0" w:color="auto"/>
                <w:bottom w:val="none" w:sz="0" w:space="0" w:color="auto"/>
                <w:right w:val="none" w:sz="0" w:space="0" w:color="auto"/>
              </w:divBdr>
            </w:div>
            <w:div w:id="632096861">
              <w:marLeft w:val="0"/>
              <w:marRight w:val="0"/>
              <w:marTop w:val="0"/>
              <w:marBottom w:val="0"/>
              <w:divBdr>
                <w:top w:val="none" w:sz="0" w:space="0" w:color="auto"/>
                <w:left w:val="none" w:sz="0" w:space="0" w:color="auto"/>
                <w:bottom w:val="none" w:sz="0" w:space="0" w:color="auto"/>
                <w:right w:val="none" w:sz="0" w:space="0" w:color="auto"/>
              </w:divBdr>
            </w:div>
            <w:div w:id="1080642566">
              <w:marLeft w:val="0"/>
              <w:marRight w:val="0"/>
              <w:marTop w:val="0"/>
              <w:marBottom w:val="0"/>
              <w:divBdr>
                <w:top w:val="none" w:sz="0" w:space="0" w:color="auto"/>
                <w:left w:val="none" w:sz="0" w:space="0" w:color="auto"/>
                <w:bottom w:val="none" w:sz="0" w:space="0" w:color="auto"/>
                <w:right w:val="none" w:sz="0" w:space="0" w:color="auto"/>
              </w:divBdr>
            </w:div>
            <w:div w:id="1234848531">
              <w:marLeft w:val="0"/>
              <w:marRight w:val="0"/>
              <w:marTop w:val="0"/>
              <w:marBottom w:val="0"/>
              <w:divBdr>
                <w:top w:val="none" w:sz="0" w:space="0" w:color="auto"/>
                <w:left w:val="none" w:sz="0" w:space="0" w:color="auto"/>
                <w:bottom w:val="none" w:sz="0" w:space="0" w:color="auto"/>
                <w:right w:val="none" w:sz="0" w:space="0" w:color="auto"/>
              </w:divBdr>
            </w:div>
            <w:div w:id="1235968455">
              <w:marLeft w:val="0"/>
              <w:marRight w:val="0"/>
              <w:marTop w:val="0"/>
              <w:marBottom w:val="0"/>
              <w:divBdr>
                <w:top w:val="none" w:sz="0" w:space="0" w:color="auto"/>
                <w:left w:val="none" w:sz="0" w:space="0" w:color="auto"/>
                <w:bottom w:val="none" w:sz="0" w:space="0" w:color="auto"/>
                <w:right w:val="none" w:sz="0" w:space="0" w:color="auto"/>
              </w:divBdr>
            </w:div>
            <w:div w:id="1568150370">
              <w:marLeft w:val="0"/>
              <w:marRight w:val="0"/>
              <w:marTop w:val="0"/>
              <w:marBottom w:val="0"/>
              <w:divBdr>
                <w:top w:val="none" w:sz="0" w:space="0" w:color="auto"/>
                <w:left w:val="none" w:sz="0" w:space="0" w:color="auto"/>
                <w:bottom w:val="none" w:sz="0" w:space="0" w:color="auto"/>
                <w:right w:val="none" w:sz="0" w:space="0" w:color="auto"/>
              </w:divBdr>
            </w:div>
            <w:div w:id="1592808707">
              <w:marLeft w:val="0"/>
              <w:marRight w:val="0"/>
              <w:marTop w:val="0"/>
              <w:marBottom w:val="0"/>
              <w:divBdr>
                <w:top w:val="none" w:sz="0" w:space="0" w:color="auto"/>
                <w:left w:val="none" w:sz="0" w:space="0" w:color="auto"/>
                <w:bottom w:val="none" w:sz="0" w:space="0" w:color="auto"/>
                <w:right w:val="none" w:sz="0" w:space="0" w:color="auto"/>
              </w:divBdr>
            </w:div>
            <w:div w:id="1717267575">
              <w:marLeft w:val="0"/>
              <w:marRight w:val="0"/>
              <w:marTop w:val="0"/>
              <w:marBottom w:val="0"/>
              <w:divBdr>
                <w:top w:val="none" w:sz="0" w:space="0" w:color="auto"/>
                <w:left w:val="none" w:sz="0" w:space="0" w:color="auto"/>
                <w:bottom w:val="none" w:sz="0" w:space="0" w:color="auto"/>
                <w:right w:val="none" w:sz="0" w:space="0" w:color="auto"/>
              </w:divBdr>
            </w:div>
            <w:div w:id="1729062848">
              <w:marLeft w:val="0"/>
              <w:marRight w:val="0"/>
              <w:marTop w:val="0"/>
              <w:marBottom w:val="0"/>
              <w:divBdr>
                <w:top w:val="none" w:sz="0" w:space="0" w:color="auto"/>
                <w:left w:val="none" w:sz="0" w:space="0" w:color="auto"/>
                <w:bottom w:val="none" w:sz="0" w:space="0" w:color="auto"/>
                <w:right w:val="none" w:sz="0" w:space="0" w:color="auto"/>
              </w:divBdr>
            </w:div>
          </w:divsChild>
        </w:div>
        <w:div w:id="1986743231">
          <w:marLeft w:val="0"/>
          <w:marRight w:val="0"/>
          <w:marTop w:val="0"/>
          <w:marBottom w:val="0"/>
          <w:divBdr>
            <w:top w:val="none" w:sz="0" w:space="0" w:color="auto"/>
            <w:left w:val="none" w:sz="0" w:space="0" w:color="auto"/>
            <w:bottom w:val="none" w:sz="0" w:space="0" w:color="auto"/>
            <w:right w:val="none" w:sz="0" w:space="0" w:color="auto"/>
          </w:divBdr>
        </w:div>
      </w:divsChild>
    </w:div>
    <w:div w:id="2123113358">
      <w:bodyDiv w:val="1"/>
      <w:marLeft w:val="0"/>
      <w:marRight w:val="0"/>
      <w:marTop w:val="0"/>
      <w:marBottom w:val="0"/>
      <w:divBdr>
        <w:top w:val="none" w:sz="0" w:space="0" w:color="auto"/>
        <w:left w:val="none" w:sz="0" w:space="0" w:color="auto"/>
        <w:bottom w:val="none" w:sz="0" w:space="0" w:color="auto"/>
        <w:right w:val="none" w:sz="0" w:space="0" w:color="auto"/>
      </w:divBdr>
      <w:divsChild>
        <w:div w:id="615794900">
          <w:marLeft w:val="0"/>
          <w:marRight w:val="0"/>
          <w:marTop w:val="0"/>
          <w:marBottom w:val="0"/>
          <w:divBdr>
            <w:top w:val="none" w:sz="0" w:space="0" w:color="auto"/>
            <w:left w:val="none" w:sz="0" w:space="0" w:color="auto"/>
            <w:bottom w:val="none" w:sz="0" w:space="0" w:color="auto"/>
            <w:right w:val="none" w:sz="0" w:space="0" w:color="auto"/>
          </w:divBdr>
        </w:div>
        <w:div w:id="2095927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bookmark://_%CE%A0%CE%91%CE%A1%CE%91%CE%A1%CE%A4%CE%97%CE%9C%CE%91_%CE%99_%E2%80%93" TargetMode="External"/><Relationship Id="rId26" Type="http://schemas.openxmlformats.org/officeDocument/2006/relationships/hyperlink" Target="mailto:epanorthotika@eaadhsy.gr" TargetMode="External"/><Relationship Id="rId39" Type="http://schemas.openxmlformats.org/officeDocument/2006/relationships/hyperlink" Target="http://www.mindigital.gr/" TargetMode="External"/><Relationship Id="rId21" Type="http://schemas.openxmlformats.org/officeDocument/2006/relationships/hyperlink" Target="https://nepps-search.eprocurement.gov.gr/actSearch/resources/search/XXXXXX" TargetMode="External"/><Relationship Id="rId34" Type="http://schemas.openxmlformats.org/officeDocument/2006/relationships/hyperlink" Target="https://greece20.gov.gr/systima-diaxeirisis-kai-elegxou/" TargetMode="External"/><Relationship Id="rId42" Type="http://schemas.openxmlformats.org/officeDocument/2006/relationships/hyperlink" Target="https://guide.services.gov.gr/" TargetMode="External"/><Relationship Id="rId47" Type="http://schemas.openxmlformats.org/officeDocument/2006/relationships/header" Target="header5.xml"/><Relationship Id="rId50"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9" Type="http://schemas.openxmlformats.org/officeDocument/2006/relationships/hyperlink" Target="http://www.eaadhsy.gr/" TargetMode="Externa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eaadhsy.gr/n4412/art79a" TargetMode="External"/><Relationship Id="rId37" Type="http://schemas.openxmlformats.org/officeDocument/2006/relationships/hyperlink" Target="http://www.mindigital.gr/" TargetMode="External"/><Relationship Id="rId40" Type="http://schemas.openxmlformats.org/officeDocument/2006/relationships/image" Target="media/image3.emf"/><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ktpae.gr/" TargetMode="External"/><Relationship Id="rId28" Type="http://schemas.openxmlformats.org/officeDocument/2006/relationships/hyperlink" Target="http://www.hsppa.gr/" TargetMode="External"/><Relationship Id="rId36" Type="http://schemas.openxmlformats.org/officeDocument/2006/relationships/hyperlink" Target="http://greece20.gov.gr/"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4"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tpae.gr" TargetMode="External"/><Relationship Id="rId22" Type="http://schemas.openxmlformats.org/officeDocument/2006/relationships/hyperlink" Target="http://et.diavgeia.gov.gr/" TargetMode="External"/><Relationship Id="rId27" Type="http://schemas.openxmlformats.org/officeDocument/2006/relationships/hyperlink" Target="http://www.eaadhsy.gr/" TargetMode="External"/><Relationship Id="rId30" Type="http://schemas.openxmlformats.org/officeDocument/2006/relationships/hyperlink" Target="http://www.hsppa.gr/" TargetMode="External"/><Relationship Id="rId35" Type="http://schemas.openxmlformats.org/officeDocument/2006/relationships/hyperlink" Target="https://greece20.gov.gr/epikoinwnia-dimosiotita/" TargetMode="External"/><Relationship Id="rId43" Type="http://schemas.openxmlformats.org/officeDocument/2006/relationships/image" Target="media/image4.png"/><Relationship Id="rId48" Type="http://schemas.openxmlformats.org/officeDocument/2006/relationships/header" Target="header6.xml"/><Relationship Id="rId8" Type="http://schemas.openxmlformats.org/officeDocument/2006/relationships/header" Target="head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promitheus.gov.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www.mindigital.gr/" TargetMode="External"/><Relationship Id="rId46" Type="http://schemas.openxmlformats.org/officeDocument/2006/relationships/footer" Target="footer3.xml"/><Relationship Id="rId20" Type="http://schemas.openxmlformats.org/officeDocument/2006/relationships/hyperlink" Target="https://portal.eprocurement.gov.gr/webcenter/portal/TestPortal" TargetMode="External"/><Relationship Id="rId41"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1.png@01D7AE0B.5A6B8C70" TargetMode="External"/><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FB940-D778-45D9-B3F7-F5BC06C23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139</Pages>
  <Words>57585</Words>
  <Characters>310964</Characters>
  <Application>Microsoft Office Word</Application>
  <DocSecurity>0</DocSecurity>
  <Lines>2591</Lines>
  <Paragraphs>735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367814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Παναγιωτοπούλου Βασιλική</dc:creator>
  <cp:keywords/>
  <dc:description/>
  <cp:lastModifiedBy>Βίτσα Μαρία</cp:lastModifiedBy>
  <cp:revision>58</cp:revision>
  <cp:lastPrinted>2025-04-28T10:57:00Z</cp:lastPrinted>
  <dcterms:created xsi:type="dcterms:W3CDTF">2025-04-02T13:46:00Z</dcterms:created>
  <dcterms:modified xsi:type="dcterms:W3CDTF">2025-04-28T10:58:00Z</dcterms:modified>
</cp:coreProperties>
</file>